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F29D7" w14:textId="77777777" w:rsidR="000F2DD7" w:rsidRDefault="005D3B19">
      <w:pPr>
        <w:keepNext/>
        <w:keepLines/>
        <w:ind w:left="360" w:hanging="360"/>
        <w:rPr>
          <w:b/>
        </w:rPr>
      </w:pPr>
      <w:r>
        <w:rPr>
          <w:b/>
        </w:rPr>
        <w:tab/>
      </w:r>
      <w:r w:rsidR="00662CDA">
        <w:rPr>
          <w:b/>
        </w:rPr>
        <w:t xml:space="preserve"> </w:t>
      </w:r>
    </w:p>
    <w:p w14:paraId="0BF4F23A" w14:textId="77777777" w:rsidR="000F2DD7" w:rsidRDefault="000F2DD7">
      <w:pPr>
        <w:keepNext/>
        <w:keepLines/>
        <w:ind w:left="360" w:hanging="360"/>
        <w:rPr>
          <w:b/>
        </w:rPr>
      </w:pPr>
    </w:p>
    <w:p w14:paraId="4EFD5BBC" w14:textId="77777777" w:rsidR="000F2DD7" w:rsidRDefault="000F2DD7">
      <w:pPr>
        <w:keepNext/>
        <w:keepLines/>
        <w:ind w:left="360" w:hanging="360"/>
        <w:rPr>
          <w:b/>
        </w:rPr>
      </w:pPr>
    </w:p>
    <w:p w14:paraId="68B50BC5" w14:textId="77777777" w:rsidR="000F2DD7" w:rsidRDefault="000F2DD7">
      <w:pPr>
        <w:keepNext/>
        <w:keepLines/>
        <w:ind w:left="360" w:hanging="360"/>
        <w:rPr>
          <w:b/>
        </w:rPr>
      </w:pPr>
    </w:p>
    <w:p w14:paraId="0491618E" w14:textId="77777777" w:rsidR="000F2DD7" w:rsidRDefault="000F2DD7">
      <w:pPr>
        <w:keepNext/>
        <w:keepLines/>
        <w:ind w:left="360" w:hanging="360"/>
        <w:rPr>
          <w:b/>
        </w:rPr>
      </w:pPr>
    </w:p>
    <w:p w14:paraId="58584805" w14:textId="77777777" w:rsidR="000F2DD7" w:rsidRDefault="000F2DD7">
      <w:pPr>
        <w:keepNext/>
        <w:keepLines/>
        <w:ind w:left="360" w:hanging="360"/>
        <w:rPr>
          <w:b/>
        </w:rPr>
      </w:pPr>
    </w:p>
    <w:p w14:paraId="4DCFD3F0" w14:textId="77777777" w:rsidR="000F2DD7" w:rsidRDefault="000F2DD7">
      <w:pPr>
        <w:keepNext/>
        <w:keepLines/>
        <w:ind w:left="360" w:hanging="360"/>
        <w:rPr>
          <w:b/>
        </w:rPr>
      </w:pPr>
    </w:p>
    <w:p w14:paraId="39027C26" w14:textId="77777777" w:rsidR="000F2DD7" w:rsidRDefault="000F2DD7">
      <w:pPr>
        <w:keepNext/>
        <w:keepLines/>
        <w:ind w:left="360" w:hanging="360"/>
        <w:rPr>
          <w:b/>
        </w:rPr>
      </w:pPr>
    </w:p>
    <w:p w14:paraId="2F618F1A" w14:textId="77777777" w:rsidR="000F2DD7" w:rsidRDefault="000F2DD7">
      <w:pPr>
        <w:keepNext/>
        <w:keepLines/>
        <w:ind w:left="360" w:hanging="360"/>
        <w:rPr>
          <w:b/>
        </w:rPr>
      </w:pPr>
    </w:p>
    <w:p w14:paraId="4CBBB55B" w14:textId="77777777" w:rsidR="000F2DD7" w:rsidRDefault="000F2DD7">
      <w:pPr>
        <w:keepNext/>
        <w:keepLines/>
        <w:ind w:left="360" w:hanging="360"/>
        <w:rPr>
          <w:b/>
        </w:rPr>
      </w:pPr>
    </w:p>
    <w:p w14:paraId="582946E3" w14:textId="77777777" w:rsidR="000F2DD7" w:rsidRDefault="000F2DD7">
      <w:pPr>
        <w:keepNext/>
        <w:keepLines/>
        <w:ind w:left="360" w:hanging="360"/>
        <w:rPr>
          <w:b/>
        </w:rPr>
      </w:pPr>
    </w:p>
    <w:p w14:paraId="429162B5" w14:textId="77777777" w:rsidR="000F2DD7" w:rsidRDefault="000F2DD7">
      <w:pPr>
        <w:keepNext/>
        <w:keepLines/>
        <w:ind w:left="360" w:hanging="360"/>
        <w:rPr>
          <w:b/>
        </w:rPr>
      </w:pPr>
    </w:p>
    <w:p w14:paraId="5E849756" w14:textId="77777777" w:rsidR="000F2DD7" w:rsidRDefault="000F2DD7">
      <w:pPr>
        <w:keepNext/>
        <w:keepLines/>
        <w:ind w:left="360" w:hanging="360"/>
        <w:rPr>
          <w:b/>
        </w:rPr>
      </w:pPr>
    </w:p>
    <w:p w14:paraId="1FAEB96D" w14:textId="77777777" w:rsidR="000F2DD7" w:rsidRDefault="000F2DD7">
      <w:pPr>
        <w:keepNext/>
        <w:keepLines/>
        <w:ind w:left="360" w:hanging="360"/>
        <w:rPr>
          <w:b/>
        </w:rPr>
      </w:pPr>
    </w:p>
    <w:p w14:paraId="0D0C55C1" w14:textId="77777777" w:rsidR="000F2DD7" w:rsidRDefault="000F2DD7">
      <w:pPr>
        <w:keepNext/>
        <w:keepLines/>
        <w:ind w:left="360" w:hanging="360"/>
        <w:rPr>
          <w:b/>
        </w:rPr>
      </w:pPr>
    </w:p>
    <w:p w14:paraId="2D4287B5" w14:textId="77777777" w:rsidR="000F2DD7" w:rsidRDefault="000F2DD7">
      <w:pPr>
        <w:keepNext/>
        <w:keepLines/>
        <w:ind w:left="360" w:hanging="360"/>
        <w:rPr>
          <w:b/>
        </w:rPr>
      </w:pPr>
    </w:p>
    <w:p w14:paraId="6C5D063D" w14:textId="77777777" w:rsidR="000F2DD7" w:rsidRDefault="000F2DD7">
      <w:pPr>
        <w:keepNext/>
        <w:keepLines/>
        <w:ind w:left="360" w:hanging="360"/>
        <w:rPr>
          <w:b/>
        </w:rPr>
      </w:pPr>
    </w:p>
    <w:p w14:paraId="47C54A0C" w14:textId="77777777" w:rsidR="000F2DD7" w:rsidRDefault="000F2DD7">
      <w:pPr>
        <w:keepNext/>
        <w:keepLines/>
        <w:ind w:left="360" w:hanging="360"/>
        <w:rPr>
          <w:b/>
        </w:rPr>
      </w:pPr>
    </w:p>
    <w:p w14:paraId="76B679CF"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14:paraId="516BF707" w14:textId="77777777"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14:paraId="35F0B90F" w14:textId="77777777" w:rsidR="000F2DD7" w:rsidRDefault="000F2DD7"/>
    <w:p w14:paraId="6EF85567" w14:textId="77777777" w:rsidR="000F2DD7" w:rsidRDefault="000F2DD7"/>
    <w:p w14:paraId="0FEDF2AB" w14:textId="77777777" w:rsidR="000F2DD7" w:rsidRDefault="000F2DD7"/>
    <w:p w14:paraId="5F74ABA7" w14:textId="70AA3CB2" w:rsidR="000F2DD7" w:rsidRPr="00DC5993" w:rsidRDefault="00156840" w:rsidP="00DA353E">
      <w:pPr>
        <w:jc w:val="center"/>
      </w:pPr>
      <w:r w:rsidRPr="00DC5993">
        <w:rPr>
          <w:b/>
          <w:sz w:val="36"/>
        </w:rPr>
        <w:t xml:space="preserve">ROS </w:t>
      </w:r>
      <w:proofErr w:type="spellStart"/>
      <w:r w:rsidRPr="00DC5993">
        <w:rPr>
          <w:b/>
          <w:sz w:val="36"/>
        </w:rPr>
        <w:t>Approv</w:t>
      </w:r>
      <w:r w:rsidR="00EE7A90" w:rsidRPr="00DC5993">
        <w:rPr>
          <w:b/>
          <w:sz w:val="36"/>
        </w:rPr>
        <w:t>ed</w:t>
      </w:r>
      <w:r w:rsidRPr="00DC5993">
        <w:rPr>
          <w:b/>
          <w:sz w:val="36"/>
        </w:rPr>
        <w:t>:</w:t>
      </w:r>
      <w:del w:id="4" w:author="Andrew Hamann" w:date="2025-07-29T17:01:00Z">
        <w:r w:rsidR="00B84D7D" w:rsidRPr="00DC5993" w:rsidDel="00DC5993">
          <w:rPr>
            <w:b/>
            <w:sz w:val="36"/>
          </w:rPr>
          <w:delText xml:space="preserve"> June 5</w:delText>
        </w:r>
      </w:del>
      <w:ins w:id="5" w:author="Andrew Hamann" w:date="2025-07-29T17:01:00Z">
        <w:r w:rsidR="00DC5993" w:rsidRPr="00DC5993">
          <w:rPr>
            <w:b/>
            <w:sz w:val="36"/>
            <w:highlight w:val="yellow"/>
          </w:rPr>
          <w:t>September</w:t>
        </w:r>
        <w:proofErr w:type="spellEnd"/>
        <w:r w:rsidR="00DC5993" w:rsidRPr="00DC5993">
          <w:rPr>
            <w:b/>
            <w:sz w:val="36"/>
            <w:highlight w:val="yellow"/>
          </w:rPr>
          <w:t xml:space="preserve"> XX</w:t>
        </w:r>
      </w:ins>
      <w:r w:rsidR="00097682" w:rsidRPr="00DC5993">
        <w:rPr>
          <w:b/>
          <w:sz w:val="36"/>
        </w:rPr>
        <w:t>, 202</w:t>
      </w:r>
      <w:r w:rsidR="00494094" w:rsidRPr="00DC5993">
        <w:rPr>
          <w:b/>
          <w:sz w:val="36"/>
        </w:rPr>
        <w:t>5</w:t>
      </w:r>
    </w:p>
    <w:p w14:paraId="19EA03DB" w14:textId="77777777"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14:paraId="29D3A619" w14:textId="0367F2DC" w:rsidR="00260DE1" w:rsidRDefault="00043A04" w:rsidP="00097682">
      <w:pPr>
        <w:pStyle w:val="TOC1"/>
        <w:rPr>
          <w:rFonts w:asciiTheme="minorHAnsi" w:eastAsiaTheme="minorEastAsia" w:hAnsiTheme="minorHAnsi" w:cstheme="minorBidi"/>
          <w:sz w:val="22"/>
          <w:szCs w:val="22"/>
        </w:rPr>
      </w:pPr>
      <w:r>
        <w:fldChar w:fldCharType="begin"/>
      </w:r>
      <w:r w:rsidR="001C6C4C">
        <w:instrText xml:space="preserve"> TOC \o "1-2" \h \z \u </w:instrText>
      </w:r>
      <w:r>
        <w:fldChar w:fldCharType="separate"/>
      </w:r>
      <w:hyperlink w:anchor="_Toc125131940" w:history="1">
        <w:r w:rsidR="00260DE1" w:rsidRPr="003332FB">
          <w:rPr>
            <w:rStyle w:val="Hyperlink"/>
          </w:rPr>
          <w:t>1</w:t>
        </w:r>
        <w:r w:rsidR="00260DE1">
          <w:rPr>
            <w:rFonts w:asciiTheme="minorHAnsi" w:eastAsiaTheme="minorEastAsia" w:hAnsiTheme="minorHAnsi" w:cstheme="minorBidi"/>
            <w:sz w:val="22"/>
            <w:szCs w:val="22"/>
          </w:rPr>
          <w:tab/>
        </w:r>
        <w:r w:rsidR="00260DE1" w:rsidRPr="003332FB">
          <w:rPr>
            <w:rStyle w:val="Hyperlink"/>
          </w:rPr>
          <w:t>INTRODUCTION</w:t>
        </w:r>
        <w:r w:rsidR="00260DE1">
          <w:rPr>
            <w:webHidden/>
          </w:rPr>
          <w:tab/>
        </w:r>
        <w:r w:rsidR="00260DE1">
          <w:rPr>
            <w:webHidden/>
          </w:rPr>
          <w:fldChar w:fldCharType="begin"/>
        </w:r>
        <w:r w:rsidR="00260DE1">
          <w:rPr>
            <w:webHidden/>
          </w:rPr>
          <w:instrText xml:space="preserve"> PAGEREF _Toc125131940 \h </w:instrText>
        </w:r>
        <w:r w:rsidR="00260DE1">
          <w:rPr>
            <w:webHidden/>
          </w:rPr>
        </w:r>
        <w:r w:rsidR="00260DE1">
          <w:rPr>
            <w:webHidden/>
          </w:rPr>
          <w:fldChar w:fldCharType="separate"/>
        </w:r>
        <w:r w:rsidR="00097682">
          <w:rPr>
            <w:webHidden/>
          </w:rPr>
          <w:t>3</w:t>
        </w:r>
        <w:r w:rsidR="00260DE1">
          <w:rPr>
            <w:webHidden/>
          </w:rPr>
          <w:fldChar w:fldCharType="end"/>
        </w:r>
      </w:hyperlink>
    </w:p>
    <w:p w14:paraId="3797D491" w14:textId="4F299D06" w:rsidR="00260DE1" w:rsidRDefault="003B4CAE" w:rsidP="004116EA">
      <w:pPr>
        <w:pStyle w:val="TOC2"/>
        <w:rPr>
          <w:rFonts w:asciiTheme="minorHAnsi" w:eastAsiaTheme="minorEastAsia" w:hAnsiTheme="minorHAnsi" w:cstheme="minorBidi"/>
          <w:sz w:val="22"/>
          <w:szCs w:val="22"/>
        </w:rPr>
      </w:pPr>
      <w:hyperlink w:anchor="_Toc125131941" w:history="1">
        <w:r w:rsidR="00260DE1" w:rsidRPr="003332FB">
          <w:rPr>
            <w:rStyle w:val="Hyperlink"/>
          </w:rPr>
          <w:t>1.1</w:t>
        </w:r>
        <w:r w:rsidR="00260DE1">
          <w:rPr>
            <w:rFonts w:asciiTheme="minorHAnsi" w:eastAsiaTheme="minorEastAsia" w:hAnsiTheme="minorHAnsi" w:cstheme="minorBidi"/>
            <w:sz w:val="22"/>
            <w:szCs w:val="22"/>
          </w:rPr>
          <w:tab/>
        </w:r>
        <w:r w:rsidR="00260DE1" w:rsidRPr="003332FB">
          <w:rPr>
            <w:rStyle w:val="Hyperlink"/>
          </w:rPr>
          <w:t>ERCOT Steady-State Working Group Scope</w:t>
        </w:r>
        <w:r w:rsidR="00260DE1">
          <w:rPr>
            <w:webHidden/>
          </w:rPr>
          <w:tab/>
        </w:r>
        <w:r w:rsidR="00260DE1">
          <w:rPr>
            <w:webHidden/>
          </w:rPr>
          <w:fldChar w:fldCharType="begin"/>
        </w:r>
        <w:r w:rsidR="00260DE1">
          <w:rPr>
            <w:webHidden/>
          </w:rPr>
          <w:instrText xml:space="preserve"> PAGEREF _Toc125131941 \h </w:instrText>
        </w:r>
        <w:r w:rsidR="00260DE1">
          <w:rPr>
            <w:webHidden/>
          </w:rPr>
        </w:r>
        <w:r w:rsidR="00260DE1">
          <w:rPr>
            <w:webHidden/>
          </w:rPr>
          <w:fldChar w:fldCharType="separate"/>
        </w:r>
        <w:r w:rsidR="00097682">
          <w:rPr>
            <w:webHidden/>
          </w:rPr>
          <w:t>3</w:t>
        </w:r>
        <w:r w:rsidR="00260DE1">
          <w:rPr>
            <w:webHidden/>
          </w:rPr>
          <w:fldChar w:fldCharType="end"/>
        </w:r>
      </w:hyperlink>
    </w:p>
    <w:p w14:paraId="56C28B7A" w14:textId="14956F8A" w:rsidR="00260DE1" w:rsidRDefault="003B4CAE" w:rsidP="004116EA">
      <w:pPr>
        <w:pStyle w:val="TOC2"/>
        <w:rPr>
          <w:rFonts w:asciiTheme="minorHAnsi" w:eastAsiaTheme="minorEastAsia" w:hAnsiTheme="minorHAnsi" w:cstheme="minorBidi"/>
          <w:sz w:val="22"/>
          <w:szCs w:val="22"/>
        </w:rPr>
      </w:pPr>
      <w:hyperlink w:anchor="_Toc125131942" w:history="1">
        <w:r w:rsidR="00260DE1" w:rsidRPr="003332FB">
          <w:rPr>
            <w:rStyle w:val="Hyperlink"/>
          </w:rPr>
          <w:t>1.2</w:t>
        </w:r>
        <w:r w:rsidR="00260DE1">
          <w:rPr>
            <w:rFonts w:asciiTheme="minorHAnsi" w:eastAsiaTheme="minorEastAsia" w:hAnsiTheme="minorHAnsi" w:cstheme="minorBidi"/>
            <w:sz w:val="22"/>
            <w:szCs w:val="22"/>
          </w:rPr>
          <w:tab/>
        </w:r>
        <w:r w:rsidR="00260DE1" w:rsidRPr="003332FB">
          <w:rPr>
            <w:rStyle w:val="Hyperlink"/>
          </w:rPr>
          <w:t>Introduction to Case Building Procedures and Methodologies</w:t>
        </w:r>
        <w:r w:rsidR="00260DE1">
          <w:rPr>
            <w:webHidden/>
          </w:rPr>
          <w:tab/>
        </w:r>
        <w:r w:rsidR="00260DE1">
          <w:rPr>
            <w:webHidden/>
          </w:rPr>
          <w:fldChar w:fldCharType="begin"/>
        </w:r>
        <w:r w:rsidR="00260DE1">
          <w:rPr>
            <w:webHidden/>
          </w:rPr>
          <w:instrText xml:space="preserve"> PAGEREF _Toc125131942 \h </w:instrText>
        </w:r>
        <w:r w:rsidR="00260DE1">
          <w:rPr>
            <w:webHidden/>
          </w:rPr>
        </w:r>
        <w:r w:rsidR="00260DE1">
          <w:rPr>
            <w:webHidden/>
          </w:rPr>
          <w:fldChar w:fldCharType="separate"/>
        </w:r>
        <w:r w:rsidR="00097682">
          <w:rPr>
            <w:webHidden/>
          </w:rPr>
          <w:t>4</w:t>
        </w:r>
        <w:r w:rsidR="00260DE1">
          <w:rPr>
            <w:webHidden/>
          </w:rPr>
          <w:fldChar w:fldCharType="end"/>
        </w:r>
      </w:hyperlink>
    </w:p>
    <w:p w14:paraId="006DA822" w14:textId="559B3F0D" w:rsidR="00260DE1" w:rsidRDefault="003B4CAE" w:rsidP="00097682">
      <w:pPr>
        <w:pStyle w:val="TOC1"/>
        <w:rPr>
          <w:rFonts w:asciiTheme="minorHAnsi" w:eastAsiaTheme="minorEastAsia" w:hAnsiTheme="minorHAnsi" w:cstheme="minorBidi"/>
          <w:sz w:val="22"/>
          <w:szCs w:val="22"/>
        </w:rPr>
      </w:pPr>
      <w:hyperlink w:anchor="_Toc125131943" w:history="1">
        <w:r w:rsidR="00260DE1" w:rsidRPr="003332FB">
          <w:rPr>
            <w:rStyle w:val="Hyperlink"/>
          </w:rPr>
          <w:t>2</w:t>
        </w:r>
        <w:r w:rsidR="00260DE1">
          <w:rPr>
            <w:rFonts w:asciiTheme="minorHAnsi" w:eastAsiaTheme="minorEastAsia" w:hAnsiTheme="minorHAnsi" w:cstheme="minorBidi"/>
            <w:sz w:val="22"/>
            <w:szCs w:val="22"/>
          </w:rPr>
          <w:tab/>
        </w:r>
        <w:r w:rsidR="00260DE1" w:rsidRPr="003332FB">
          <w:rPr>
            <w:rStyle w:val="Hyperlink"/>
          </w:rPr>
          <w:t>Definitions and Acronyms</w:t>
        </w:r>
        <w:r w:rsidR="00260DE1">
          <w:rPr>
            <w:webHidden/>
          </w:rPr>
          <w:tab/>
        </w:r>
        <w:r w:rsidR="00260DE1">
          <w:rPr>
            <w:webHidden/>
          </w:rPr>
          <w:fldChar w:fldCharType="begin"/>
        </w:r>
        <w:r w:rsidR="00260DE1">
          <w:rPr>
            <w:webHidden/>
          </w:rPr>
          <w:instrText xml:space="preserve"> PAGEREF _Toc125131943 \h </w:instrText>
        </w:r>
        <w:r w:rsidR="00260DE1">
          <w:rPr>
            <w:webHidden/>
          </w:rPr>
        </w:r>
        <w:r w:rsidR="00260DE1">
          <w:rPr>
            <w:webHidden/>
          </w:rPr>
          <w:fldChar w:fldCharType="separate"/>
        </w:r>
        <w:r w:rsidR="00097682">
          <w:rPr>
            <w:webHidden/>
          </w:rPr>
          <w:t>5</w:t>
        </w:r>
        <w:r w:rsidR="00260DE1">
          <w:rPr>
            <w:webHidden/>
          </w:rPr>
          <w:fldChar w:fldCharType="end"/>
        </w:r>
      </w:hyperlink>
    </w:p>
    <w:p w14:paraId="09D7C78B" w14:textId="7FD8105C" w:rsidR="00260DE1" w:rsidRDefault="003B4CAE" w:rsidP="00097682">
      <w:pPr>
        <w:pStyle w:val="TOC1"/>
        <w:rPr>
          <w:rFonts w:asciiTheme="minorHAnsi" w:eastAsiaTheme="minorEastAsia" w:hAnsiTheme="minorHAnsi" w:cstheme="minorBidi"/>
          <w:sz w:val="22"/>
          <w:szCs w:val="22"/>
        </w:rPr>
      </w:pPr>
      <w:hyperlink w:anchor="_Toc125131944" w:history="1">
        <w:r w:rsidR="00260DE1" w:rsidRPr="003332FB">
          <w:rPr>
            <w:rStyle w:val="Hyperlink"/>
          </w:rPr>
          <w:t>3</w:t>
        </w:r>
        <w:r w:rsidR="00260DE1">
          <w:rPr>
            <w:rFonts w:asciiTheme="minorHAnsi" w:eastAsiaTheme="minorEastAsia" w:hAnsiTheme="minorHAnsi" w:cstheme="minorBidi"/>
            <w:sz w:val="22"/>
            <w:szCs w:val="22"/>
          </w:rPr>
          <w:tab/>
        </w:r>
        <w:r w:rsidR="00260DE1" w:rsidRPr="003332FB">
          <w:rPr>
            <w:rStyle w:val="Hyperlink"/>
          </w:rPr>
          <w:t>SsWG Case Procedures and Schedules</w:t>
        </w:r>
        <w:r w:rsidR="00260DE1">
          <w:rPr>
            <w:webHidden/>
          </w:rPr>
          <w:tab/>
        </w:r>
        <w:r w:rsidR="00260DE1">
          <w:rPr>
            <w:webHidden/>
          </w:rPr>
          <w:fldChar w:fldCharType="begin"/>
        </w:r>
        <w:r w:rsidR="00260DE1">
          <w:rPr>
            <w:webHidden/>
          </w:rPr>
          <w:instrText xml:space="preserve"> PAGEREF _Toc125131944 \h </w:instrText>
        </w:r>
        <w:r w:rsidR="00260DE1">
          <w:rPr>
            <w:webHidden/>
          </w:rPr>
        </w:r>
        <w:r w:rsidR="00260DE1">
          <w:rPr>
            <w:webHidden/>
          </w:rPr>
          <w:fldChar w:fldCharType="separate"/>
        </w:r>
        <w:r w:rsidR="00097682">
          <w:rPr>
            <w:webHidden/>
          </w:rPr>
          <w:t>9</w:t>
        </w:r>
        <w:r w:rsidR="00260DE1">
          <w:rPr>
            <w:webHidden/>
          </w:rPr>
          <w:fldChar w:fldCharType="end"/>
        </w:r>
      </w:hyperlink>
    </w:p>
    <w:p w14:paraId="360ED2E6" w14:textId="0836E62A" w:rsidR="00260DE1" w:rsidRDefault="003B4CAE" w:rsidP="004116EA">
      <w:pPr>
        <w:pStyle w:val="TOC2"/>
        <w:rPr>
          <w:rFonts w:asciiTheme="minorHAnsi" w:eastAsiaTheme="minorEastAsia" w:hAnsiTheme="minorHAnsi" w:cstheme="minorBidi"/>
          <w:sz w:val="22"/>
          <w:szCs w:val="22"/>
        </w:rPr>
      </w:pPr>
      <w:hyperlink w:anchor="_Toc125131945" w:history="1">
        <w:r w:rsidR="00260DE1" w:rsidRPr="003332FB">
          <w:rPr>
            <w:rStyle w:val="Hyperlink"/>
          </w:rPr>
          <w:t>3.1</w:t>
        </w:r>
        <w:r w:rsidR="00260DE1">
          <w:rPr>
            <w:rFonts w:asciiTheme="minorHAnsi" w:eastAsiaTheme="minorEastAsia" w:hAnsiTheme="minorHAnsi" w:cstheme="minorBidi"/>
            <w:sz w:val="22"/>
            <w:szCs w:val="22"/>
          </w:rPr>
          <w:tab/>
        </w:r>
        <w:r w:rsidR="00260DE1" w:rsidRPr="003332FB">
          <w:rPr>
            <w:rStyle w:val="Hyperlink"/>
          </w:rPr>
          <w:t>General</w:t>
        </w:r>
        <w:r w:rsidR="00260DE1">
          <w:rPr>
            <w:webHidden/>
          </w:rPr>
          <w:tab/>
        </w:r>
        <w:r w:rsidR="00260DE1">
          <w:rPr>
            <w:webHidden/>
          </w:rPr>
          <w:fldChar w:fldCharType="begin"/>
        </w:r>
        <w:r w:rsidR="00260DE1">
          <w:rPr>
            <w:webHidden/>
          </w:rPr>
          <w:instrText xml:space="preserve"> PAGEREF _Toc125131945 \h </w:instrText>
        </w:r>
        <w:r w:rsidR="00260DE1">
          <w:rPr>
            <w:webHidden/>
          </w:rPr>
        </w:r>
        <w:r w:rsidR="00260DE1">
          <w:rPr>
            <w:webHidden/>
          </w:rPr>
          <w:fldChar w:fldCharType="separate"/>
        </w:r>
        <w:r w:rsidR="00097682">
          <w:rPr>
            <w:webHidden/>
          </w:rPr>
          <w:t>9</w:t>
        </w:r>
        <w:r w:rsidR="00260DE1">
          <w:rPr>
            <w:webHidden/>
          </w:rPr>
          <w:fldChar w:fldCharType="end"/>
        </w:r>
      </w:hyperlink>
    </w:p>
    <w:p w14:paraId="71BD97C2" w14:textId="5B3F3873" w:rsidR="00260DE1" w:rsidRDefault="003B4CAE" w:rsidP="004116EA">
      <w:pPr>
        <w:pStyle w:val="TOC2"/>
        <w:rPr>
          <w:rFonts w:asciiTheme="minorHAnsi" w:eastAsiaTheme="minorEastAsia" w:hAnsiTheme="minorHAnsi" w:cstheme="minorBidi"/>
          <w:sz w:val="22"/>
          <w:szCs w:val="22"/>
        </w:rPr>
      </w:pPr>
      <w:hyperlink w:anchor="_Toc125131946" w:history="1">
        <w:r w:rsidR="00260DE1" w:rsidRPr="003332FB">
          <w:rPr>
            <w:rStyle w:val="Hyperlink"/>
          </w:rPr>
          <w:t>3.2</w:t>
        </w:r>
        <w:r w:rsidR="00260DE1">
          <w:rPr>
            <w:rFonts w:asciiTheme="minorHAnsi" w:eastAsiaTheme="minorEastAsia" w:hAnsiTheme="minorHAnsi" w:cstheme="minorBidi"/>
            <w:sz w:val="22"/>
            <w:szCs w:val="22"/>
          </w:rPr>
          <w:tab/>
        </w:r>
        <w:r w:rsidR="00260DE1" w:rsidRPr="003332FB">
          <w:rPr>
            <w:rStyle w:val="Hyperlink"/>
          </w:rPr>
          <w:t>SSWG Case Definitions and Build Schedules</w:t>
        </w:r>
        <w:r w:rsidR="00260DE1">
          <w:rPr>
            <w:webHidden/>
          </w:rPr>
          <w:tab/>
        </w:r>
        <w:r w:rsidR="00260DE1">
          <w:rPr>
            <w:webHidden/>
          </w:rPr>
          <w:fldChar w:fldCharType="begin"/>
        </w:r>
        <w:r w:rsidR="00260DE1">
          <w:rPr>
            <w:webHidden/>
          </w:rPr>
          <w:instrText xml:space="preserve"> PAGEREF _Toc125131946 \h </w:instrText>
        </w:r>
        <w:r w:rsidR="00260DE1">
          <w:rPr>
            <w:webHidden/>
          </w:rPr>
        </w:r>
        <w:r w:rsidR="00260DE1">
          <w:rPr>
            <w:webHidden/>
          </w:rPr>
          <w:fldChar w:fldCharType="separate"/>
        </w:r>
        <w:r w:rsidR="00097682">
          <w:rPr>
            <w:webHidden/>
          </w:rPr>
          <w:t>9</w:t>
        </w:r>
        <w:r w:rsidR="00260DE1">
          <w:rPr>
            <w:webHidden/>
          </w:rPr>
          <w:fldChar w:fldCharType="end"/>
        </w:r>
      </w:hyperlink>
    </w:p>
    <w:p w14:paraId="1173D9AD" w14:textId="6DF8F508" w:rsidR="00260DE1" w:rsidRDefault="003B4CAE" w:rsidP="004116EA">
      <w:pPr>
        <w:pStyle w:val="TOC2"/>
        <w:rPr>
          <w:rFonts w:asciiTheme="minorHAnsi" w:eastAsiaTheme="minorEastAsia" w:hAnsiTheme="minorHAnsi" w:cstheme="minorBidi"/>
          <w:sz w:val="22"/>
          <w:szCs w:val="22"/>
        </w:rPr>
      </w:pPr>
      <w:hyperlink w:anchor="_Toc125131947" w:history="1">
        <w:r w:rsidR="00260DE1" w:rsidRPr="003332FB">
          <w:rPr>
            <w:rStyle w:val="Hyperlink"/>
          </w:rPr>
          <w:t>3.3</w:t>
        </w:r>
        <w:r w:rsidR="00260DE1">
          <w:rPr>
            <w:rFonts w:asciiTheme="minorHAnsi" w:eastAsiaTheme="minorEastAsia" w:hAnsiTheme="minorHAnsi" w:cstheme="minorBidi"/>
            <w:sz w:val="22"/>
            <w:szCs w:val="22"/>
          </w:rPr>
          <w:tab/>
        </w:r>
        <w:r w:rsidR="00260DE1" w:rsidRPr="003332FB">
          <w:rPr>
            <w:rStyle w:val="Hyperlink"/>
          </w:rPr>
          <w:t>SSWG Case Build Processes</w:t>
        </w:r>
        <w:r w:rsidR="00260DE1">
          <w:rPr>
            <w:webHidden/>
          </w:rPr>
          <w:tab/>
        </w:r>
        <w:r w:rsidR="00260DE1">
          <w:rPr>
            <w:webHidden/>
          </w:rPr>
          <w:fldChar w:fldCharType="begin"/>
        </w:r>
        <w:r w:rsidR="00260DE1">
          <w:rPr>
            <w:webHidden/>
          </w:rPr>
          <w:instrText xml:space="preserve"> PAGEREF _Toc125131947 \h </w:instrText>
        </w:r>
        <w:r w:rsidR="00260DE1">
          <w:rPr>
            <w:webHidden/>
          </w:rPr>
        </w:r>
        <w:r w:rsidR="00260DE1">
          <w:rPr>
            <w:webHidden/>
          </w:rPr>
          <w:fldChar w:fldCharType="separate"/>
        </w:r>
        <w:r w:rsidR="00097682">
          <w:rPr>
            <w:webHidden/>
          </w:rPr>
          <w:t>11</w:t>
        </w:r>
        <w:r w:rsidR="00260DE1">
          <w:rPr>
            <w:webHidden/>
          </w:rPr>
          <w:fldChar w:fldCharType="end"/>
        </w:r>
      </w:hyperlink>
    </w:p>
    <w:p w14:paraId="2472806A" w14:textId="604D7209" w:rsidR="00260DE1" w:rsidRDefault="003B4CAE" w:rsidP="00097682">
      <w:pPr>
        <w:pStyle w:val="TOC1"/>
        <w:rPr>
          <w:rFonts w:asciiTheme="minorHAnsi" w:eastAsiaTheme="minorEastAsia" w:hAnsiTheme="minorHAnsi" w:cstheme="minorBidi"/>
          <w:sz w:val="22"/>
          <w:szCs w:val="22"/>
        </w:rPr>
      </w:pPr>
      <w:hyperlink w:anchor="_Toc125131948" w:history="1">
        <w:r w:rsidR="00260DE1" w:rsidRPr="003332FB">
          <w:rPr>
            <w:rStyle w:val="Hyperlink"/>
          </w:rPr>
          <w:t>4</w:t>
        </w:r>
        <w:r w:rsidR="00260DE1">
          <w:rPr>
            <w:rFonts w:asciiTheme="minorHAnsi" w:eastAsiaTheme="minorEastAsia" w:hAnsiTheme="minorHAnsi" w:cstheme="minorBidi"/>
            <w:sz w:val="22"/>
            <w:szCs w:val="22"/>
          </w:rPr>
          <w:tab/>
        </w:r>
        <w:r w:rsidR="00260DE1" w:rsidRPr="003332FB">
          <w:rPr>
            <w:rStyle w:val="Hyperlink"/>
          </w:rPr>
          <w:t>MODELING METHODOLOGIES</w:t>
        </w:r>
        <w:r w:rsidR="00260DE1">
          <w:rPr>
            <w:webHidden/>
          </w:rPr>
          <w:tab/>
        </w:r>
        <w:r w:rsidR="00260DE1">
          <w:rPr>
            <w:webHidden/>
          </w:rPr>
          <w:fldChar w:fldCharType="begin"/>
        </w:r>
        <w:r w:rsidR="00260DE1">
          <w:rPr>
            <w:webHidden/>
          </w:rPr>
          <w:instrText xml:space="preserve"> PAGEREF _Toc125131948 \h </w:instrText>
        </w:r>
        <w:r w:rsidR="00260DE1">
          <w:rPr>
            <w:webHidden/>
          </w:rPr>
        </w:r>
        <w:r w:rsidR="00260DE1">
          <w:rPr>
            <w:webHidden/>
          </w:rPr>
          <w:fldChar w:fldCharType="separate"/>
        </w:r>
        <w:r w:rsidR="00097682">
          <w:rPr>
            <w:webHidden/>
          </w:rPr>
          <w:t>16</w:t>
        </w:r>
        <w:r w:rsidR="00260DE1">
          <w:rPr>
            <w:webHidden/>
          </w:rPr>
          <w:fldChar w:fldCharType="end"/>
        </w:r>
      </w:hyperlink>
    </w:p>
    <w:p w14:paraId="57B52FAF" w14:textId="7DE0857E" w:rsidR="00260DE1" w:rsidRDefault="003B4CAE" w:rsidP="004116EA">
      <w:pPr>
        <w:pStyle w:val="TOC2"/>
        <w:rPr>
          <w:rFonts w:asciiTheme="minorHAnsi" w:eastAsiaTheme="minorEastAsia" w:hAnsiTheme="minorHAnsi" w:cstheme="minorBidi"/>
          <w:sz w:val="22"/>
          <w:szCs w:val="22"/>
        </w:rPr>
      </w:pPr>
      <w:hyperlink w:anchor="_Toc125131949" w:history="1">
        <w:r w:rsidR="00260DE1" w:rsidRPr="003332FB">
          <w:rPr>
            <w:rStyle w:val="Hyperlink"/>
          </w:rPr>
          <w:t>4.1</w:t>
        </w:r>
        <w:r w:rsidR="00260DE1">
          <w:rPr>
            <w:rFonts w:asciiTheme="minorHAnsi" w:eastAsiaTheme="minorEastAsia" w:hAnsiTheme="minorHAnsi" w:cstheme="minorBidi"/>
            <w:sz w:val="22"/>
            <w:szCs w:val="22"/>
          </w:rPr>
          <w:tab/>
        </w:r>
        <w:r w:rsidR="00260DE1" w:rsidRPr="003332FB">
          <w:rPr>
            <w:rStyle w:val="Hyperlink"/>
          </w:rPr>
          <w:t>Bus, Area, Zone and Owner Data</w:t>
        </w:r>
        <w:r w:rsidR="00260DE1">
          <w:rPr>
            <w:webHidden/>
          </w:rPr>
          <w:tab/>
        </w:r>
        <w:r w:rsidR="00260DE1">
          <w:rPr>
            <w:webHidden/>
          </w:rPr>
          <w:fldChar w:fldCharType="begin"/>
        </w:r>
        <w:r w:rsidR="00260DE1">
          <w:rPr>
            <w:webHidden/>
          </w:rPr>
          <w:instrText xml:space="preserve"> PAGEREF _Toc125131949 \h </w:instrText>
        </w:r>
        <w:r w:rsidR="00260DE1">
          <w:rPr>
            <w:webHidden/>
          </w:rPr>
        </w:r>
        <w:r w:rsidR="00260DE1">
          <w:rPr>
            <w:webHidden/>
          </w:rPr>
          <w:fldChar w:fldCharType="separate"/>
        </w:r>
        <w:r w:rsidR="00097682">
          <w:rPr>
            <w:webHidden/>
          </w:rPr>
          <w:t>16</w:t>
        </w:r>
        <w:r w:rsidR="00260DE1">
          <w:rPr>
            <w:webHidden/>
          </w:rPr>
          <w:fldChar w:fldCharType="end"/>
        </w:r>
      </w:hyperlink>
    </w:p>
    <w:p w14:paraId="5CF329DC" w14:textId="3E80F42F" w:rsidR="00260DE1" w:rsidRDefault="003B4CAE" w:rsidP="004116EA">
      <w:pPr>
        <w:pStyle w:val="TOC2"/>
        <w:rPr>
          <w:rFonts w:asciiTheme="minorHAnsi" w:eastAsiaTheme="minorEastAsia" w:hAnsiTheme="minorHAnsi" w:cstheme="minorBidi"/>
          <w:sz w:val="22"/>
          <w:szCs w:val="22"/>
        </w:rPr>
      </w:pPr>
      <w:hyperlink w:anchor="_Toc125131950" w:history="1">
        <w:r w:rsidR="00260DE1" w:rsidRPr="003332FB">
          <w:rPr>
            <w:rStyle w:val="Hyperlink"/>
          </w:rPr>
          <w:t>4.2</w:t>
        </w:r>
        <w:r w:rsidR="00260DE1">
          <w:rPr>
            <w:rFonts w:asciiTheme="minorHAnsi" w:eastAsiaTheme="minorEastAsia" w:hAnsiTheme="minorHAnsi" w:cstheme="minorBidi"/>
            <w:sz w:val="22"/>
            <w:szCs w:val="22"/>
          </w:rPr>
          <w:tab/>
        </w:r>
        <w:r w:rsidR="00260DE1" w:rsidRPr="003332FB">
          <w:rPr>
            <w:rStyle w:val="Hyperlink"/>
          </w:rPr>
          <w:t>Load Data</w:t>
        </w:r>
        <w:r w:rsidR="00260DE1">
          <w:rPr>
            <w:webHidden/>
          </w:rPr>
          <w:tab/>
        </w:r>
        <w:r w:rsidR="00260DE1">
          <w:rPr>
            <w:webHidden/>
          </w:rPr>
          <w:fldChar w:fldCharType="begin"/>
        </w:r>
        <w:r w:rsidR="00260DE1">
          <w:rPr>
            <w:webHidden/>
          </w:rPr>
          <w:instrText xml:space="preserve"> PAGEREF _Toc125131950 \h </w:instrText>
        </w:r>
        <w:r w:rsidR="00260DE1">
          <w:rPr>
            <w:webHidden/>
          </w:rPr>
        </w:r>
        <w:r w:rsidR="00260DE1">
          <w:rPr>
            <w:webHidden/>
          </w:rPr>
          <w:fldChar w:fldCharType="separate"/>
        </w:r>
        <w:r w:rsidR="00097682">
          <w:rPr>
            <w:webHidden/>
          </w:rPr>
          <w:t>17</w:t>
        </w:r>
        <w:r w:rsidR="00260DE1">
          <w:rPr>
            <w:webHidden/>
          </w:rPr>
          <w:fldChar w:fldCharType="end"/>
        </w:r>
      </w:hyperlink>
    </w:p>
    <w:p w14:paraId="7799BC3A" w14:textId="135532B7" w:rsidR="00260DE1" w:rsidRDefault="003B4CAE" w:rsidP="004116EA">
      <w:pPr>
        <w:pStyle w:val="TOC2"/>
        <w:rPr>
          <w:rFonts w:asciiTheme="minorHAnsi" w:eastAsiaTheme="minorEastAsia" w:hAnsiTheme="minorHAnsi" w:cstheme="minorBidi"/>
          <w:sz w:val="22"/>
          <w:szCs w:val="22"/>
        </w:rPr>
      </w:pPr>
      <w:hyperlink w:anchor="_Toc125131951" w:history="1">
        <w:r w:rsidR="00260DE1" w:rsidRPr="003332FB">
          <w:rPr>
            <w:rStyle w:val="Hyperlink"/>
          </w:rPr>
          <w:t>4.3</w:t>
        </w:r>
        <w:r w:rsidR="00260DE1">
          <w:rPr>
            <w:rFonts w:asciiTheme="minorHAnsi" w:eastAsiaTheme="minorEastAsia" w:hAnsiTheme="minorHAnsi" w:cstheme="minorBidi"/>
            <w:sz w:val="22"/>
            <w:szCs w:val="22"/>
          </w:rPr>
          <w:tab/>
        </w:r>
        <w:r w:rsidR="00260DE1" w:rsidRPr="003332FB">
          <w:rPr>
            <w:rStyle w:val="Hyperlink"/>
          </w:rPr>
          <w:t>Generator Data</w:t>
        </w:r>
        <w:r w:rsidR="00260DE1">
          <w:rPr>
            <w:webHidden/>
          </w:rPr>
          <w:tab/>
        </w:r>
        <w:r w:rsidR="00260DE1">
          <w:rPr>
            <w:webHidden/>
          </w:rPr>
          <w:fldChar w:fldCharType="begin"/>
        </w:r>
        <w:r w:rsidR="00260DE1">
          <w:rPr>
            <w:webHidden/>
          </w:rPr>
          <w:instrText xml:space="preserve"> PAGEREF _Toc125131951 \h </w:instrText>
        </w:r>
        <w:r w:rsidR="00260DE1">
          <w:rPr>
            <w:webHidden/>
          </w:rPr>
        </w:r>
        <w:r w:rsidR="00260DE1">
          <w:rPr>
            <w:webHidden/>
          </w:rPr>
          <w:fldChar w:fldCharType="separate"/>
        </w:r>
        <w:r w:rsidR="00097682">
          <w:rPr>
            <w:webHidden/>
          </w:rPr>
          <w:t>19</w:t>
        </w:r>
        <w:r w:rsidR="00260DE1">
          <w:rPr>
            <w:webHidden/>
          </w:rPr>
          <w:fldChar w:fldCharType="end"/>
        </w:r>
      </w:hyperlink>
    </w:p>
    <w:p w14:paraId="5FD6FF12" w14:textId="4813DB23" w:rsidR="00260DE1" w:rsidRDefault="003B4CAE" w:rsidP="004116EA">
      <w:pPr>
        <w:pStyle w:val="TOC2"/>
        <w:rPr>
          <w:rFonts w:asciiTheme="minorHAnsi" w:eastAsiaTheme="minorEastAsia" w:hAnsiTheme="minorHAnsi" w:cstheme="minorBidi"/>
          <w:sz w:val="22"/>
          <w:szCs w:val="22"/>
        </w:rPr>
      </w:pPr>
      <w:hyperlink w:anchor="_Toc125131952" w:history="1">
        <w:r w:rsidR="00260DE1" w:rsidRPr="003332FB">
          <w:rPr>
            <w:rStyle w:val="Hyperlink"/>
          </w:rPr>
          <w:t>4.4</w:t>
        </w:r>
        <w:r w:rsidR="00260DE1">
          <w:rPr>
            <w:rFonts w:asciiTheme="minorHAnsi" w:eastAsiaTheme="minorEastAsia" w:hAnsiTheme="minorHAnsi" w:cstheme="minorBidi"/>
            <w:sz w:val="22"/>
            <w:szCs w:val="22"/>
          </w:rPr>
          <w:tab/>
        </w:r>
        <w:r w:rsidR="00260DE1" w:rsidRPr="003332FB">
          <w:rPr>
            <w:rStyle w:val="Hyperlink"/>
          </w:rPr>
          <w:t>Branch Data</w:t>
        </w:r>
        <w:r w:rsidR="00260DE1">
          <w:rPr>
            <w:webHidden/>
          </w:rPr>
          <w:tab/>
        </w:r>
        <w:r w:rsidR="00260DE1">
          <w:rPr>
            <w:webHidden/>
          </w:rPr>
          <w:fldChar w:fldCharType="begin"/>
        </w:r>
        <w:r w:rsidR="00260DE1">
          <w:rPr>
            <w:webHidden/>
          </w:rPr>
          <w:instrText xml:space="preserve"> PAGEREF _Toc125131952 \h </w:instrText>
        </w:r>
        <w:r w:rsidR="00260DE1">
          <w:rPr>
            <w:webHidden/>
          </w:rPr>
        </w:r>
        <w:r w:rsidR="00260DE1">
          <w:rPr>
            <w:webHidden/>
          </w:rPr>
          <w:fldChar w:fldCharType="separate"/>
        </w:r>
        <w:r w:rsidR="00097682">
          <w:rPr>
            <w:webHidden/>
          </w:rPr>
          <w:t>28</w:t>
        </w:r>
        <w:r w:rsidR="00260DE1">
          <w:rPr>
            <w:webHidden/>
          </w:rPr>
          <w:fldChar w:fldCharType="end"/>
        </w:r>
      </w:hyperlink>
    </w:p>
    <w:p w14:paraId="56043512" w14:textId="776C370C" w:rsidR="00260DE1" w:rsidRDefault="003B4CAE" w:rsidP="004116EA">
      <w:pPr>
        <w:pStyle w:val="TOC2"/>
        <w:rPr>
          <w:rFonts w:asciiTheme="minorHAnsi" w:eastAsiaTheme="minorEastAsia" w:hAnsiTheme="minorHAnsi" w:cstheme="minorBidi"/>
          <w:sz w:val="22"/>
          <w:szCs w:val="22"/>
        </w:rPr>
      </w:pPr>
      <w:hyperlink w:anchor="_Toc125131953" w:history="1">
        <w:r w:rsidR="00260DE1" w:rsidRPr="003332FB">
          <w:rPr>
            <w:rStyle w:val="Hyperlink"/>
          </w:rPr>
          <w:t>4.5</w:t>
        </w:r>
        <w:r w:rsidR="00260DE1">
          <w:rPr>
            <w:rFonts w:asciiTheme="minorHAnsi" w:eastAsiaTheme="minorEastAsia" w:hAnsiTheme="minorHAnsi" w:cstheme="minorBidi"/>
            <w:sz w:val="22"/>
            <w:szCs w:val="22"/>
          </w:rPr>
          <w:tab/>
        </w:r>
        <w:r w:rsidR="00260DE1" w:rsidRPr="003332FB">
          <w:rPr>
            <w:rStyle w:val="Hyperlink"/>
          </w:rPr>
          <w:t>Transformer Data</w:t>
        </w:r>
        <w:r w:rsidR="00260DE1">
          <w:rPr>
            <w:webHidden/>
          </w:rPr>
          <w:tab/>
        </w:r>
        <w:r w:rsidR="00260DE1">
          <w:rPr>
            <w:webHidden/>
          </w:rPr>
          <w:fldChar w:fldCharType="begin"/>
        </w:r>
        <w:r w:rsidR="00260DE1">
          <w:rPr>
            <w:webHidden/>
          </w:rPr>
          <w:instrText xml:space="preserve"> PAGEREF _Toc125131953 \h </w:instrText>
        </w:r>
        <w:r w:rsidR="00260DE1">
          <w:rPr>
            <w:webHidden/>
          </w:rPr>
        </w:r>
        <w:r w:rsidR="00260DE1">
          <w:rPr>
            <w:webHidden/>
          </w:rPr>
          <w:fldChar w:fldCharType="separate"/>
        </w:r>
        <w:r w:rsidR="00097682">
          <w:rPr>
            <w:webHidden/>
          </w:rPr>
          <w:t>38</w:t>
        </w:r>
        <w:r w:rsidR="00260DE1">
          <w:rPr>
            <w:webHidden/>
          </w:rPr>
          <w:fldChar w:fldCharType="end"/>
        </w:r>
      </w:hyperlink>
    </w:p>
    <w:p w14:paraId="7A74E414" w14:textId="531F11D4" w:rsidR="00260DE1" w:rsidRDefault="003B4CAE" w:rsidP="004116EA">
      <w:pPr>
        <w:pStyle w:val="TOC2"/>
        <w:rPr>
          <w:rFonts w:asciiTheme="minorHAnsi" w:eastAsiaTheme="minorEastAsia" w:hAnsiTheme="minorHAnsi" w:cstheme="minorBidi"/>
          <w:sz w:val="22"/>
          <w:szCs w:val="22"/>
        </w:rPr>
      </w:pPr>
      <w:hyperlink w:anchor="_Toc125131954" w:history="1">
        <w:r w:rsidR="00260DE1" w:rsidRPr="003332FB">
          <w:rPr>
            <w:rStyle w:val="Hyperlink"/>
          </w:rPr>
          <w:t>4.6</w:t>
        </w:r>
        <w:r w:rsidR="00260DE1">
          <w:rPr>
            <w:rFonts w:asciiTheme="minorHAnsi" w:eastAsiaTheme="minorEastAsia" w:hAnsiTheme="minorHAnsi" w:cstheme="minorBidi"/>
            <w:sz w:val="22"/>
            <w:szCs w:val="22"/>
          </w:rPr>
          <w:tab/>
        </w:r>
        <w:r w:rsidR="00260DE1" w:rsidRPr="003332FB">
          <w:rPr>
            <w:rStyle w:val="Hyperlink"/>
          </w:rPr>
          <w:t>Static Reactive Devices</w:t>
        </w:r>
        <w:r w:rsidR="00260DE1">
          <w:rPr>
            <w:webHidden/>
          </w:rPr>
          <w:tab/>
        </w:r>
        <w:r w:rsidR="00260DE1">
          <w:rPr>
            <w:webHidden/>
          </w:rPr>
          <w:fldChar w:fldCharType="begin"/>
        </w:r>
        <w:r w:rsidR="00260DE1">
          <w:rPr>
            <w:webHidden/>
          </w:rPr>
          <w:instrText xml:space="preserve"> PAGEREF _Toc125131954 \h </w:instrText>
        </w:r>
        <w:r w:rsidR="00260DE1">
          <w:rPr>
            <w:webHidden/>
          </w:rPr>
        </w:r>
        <w:r w:rsidR="00260DE1">
          <w:rPr>
            <w:webHidden/>
          </w:rPr>
          <w:fldChar w:fldCharType="separate"/>
        </w:r>
        <w:r w:rsidR="00097682">
          <w:rPr>
            <w:webHidden/>
          </w:rPr>
          <w:t>44</w:t>
        </w:r>
        <w:r w:rsidR="00260DE1">
          <w:rPr>
            <w:webHidden/>
          </w:rPr>
          <w:fldChar w:fldCharType="end"/>
        </w:r>
      </w:hyperlink>
    </w:p>
    <w:p w14:paraId="715ECCB9" w14:textId="71CA9653" w:rsidR="00260DE1" w:rsidRDefault="003B4CAE" w:rsidP="004116EA">
      <w:pPr>
        <w:pStyle w:val="TOC2"/>
        <w:rPr>
          <w:rFonts w:asciiTheme="minorHAnsi" w:eastAsiaTheme="minorEastAsia" w:hAnsiTheme="minorHAnsi" w:cstheme="minorBidi"/>
          <w:sz w:val="22"/>
          <w:szCs w:val="22"/>
        </w:rPr>
      </w:pPr>
      <w:hyperlink w:anchor="_Toc125131955" w:history="1">
        <w:r w:rsidR="00260DE1" w:rsidRPr="003332FB">
          <w:rPr>
            <w:rStyle w:val="Hyperlink"/>
          </w:rPr>
          <w:t>4.7</w:t>
        </w:r>
        <w:r w:rsidR="00260DE1">
          <w:rPr>
            <w:rFonts w:asciiTheme="minorHAnsi" w:eastAsiaTheme="minorEastAsia" w:hAnsiTheme="minorHAnsi" w:cstheme="minorBidi"/>
            <w:sz w:val="22"/>
            <w:szCs w:val="22"/>
          </w:rPr>
          <w:tab/>
        </w:r>
        <w:r w:rsidR="00260DE1" w:rsidRPr="003332FB">
          <w:rPr>
            <w:rStyle w:val="Hyperlink"/>
          </w:rPr>
          <w:t>Dynamic Control Devices</w:t>
        </w:r>
        <w:r w:rsidR="00260DE1">
          <w:rPr>
            <w:webHidden/>
          </w:rPr>
          <w:tab/>
        </w:r>
        <w:r w:rsidR="00260DE1">
          <w:rPr>
            <w:webHidden/>
          </w:rPr>
          <w:fldChar w:fldCharType="begin"/>
        </w:r>
        <w:r w:rsidR="00260DE1">
          <w:rPr>
            <w:webHidden/>
          </w:rPr>
          <w:instrText xml:space="preserve"> PAGEREF _Toc125131955 \h </w:instrText>
        </w:r>
        <w:r w:rsidR="00260DE1">
          <w:rPr>
            <w:webHidden/>
          </w:rPr>
        </w:r>
        <w:r w:rsidR="00260DE1">
          <w:rPr>
            <w:webHidden/>
          </w:rPr>
          <w:fldChar w:fldCharType="separate"/>
        </w:r>
        <w:r w:rsidR="00097682">
          <w:rPr>
            <w:webHidden/>
          </w:rPr>
          <w:t>46</w:t>
        </w:r>
        <w:r w:rsidR="00260DE1">
          <w:rPr>
            <w:webHidden/>
          </w:rPr>
          <w:fldChar w:fldCharType="end"/>
        </w:r>
      </w:hyperlink>
    </w:p>
    <w:p w14:paraId="5CE0BFFA" w14:textId="03F5DB54" w:rsidR="00260DE1" w:rsidRDefault="003B4CAE" w:rsidP="004116EA">
      <w:pPr>
        <w:pStyle w:val="TOC2"/>
        <w:rPr>
          <w:rFonts w:asciiTheme="minorHAnsi" w:eastAsiaTheme="minorEastAsia" w:hAnsiTheme="minorHAnsi" w:cstheme="minorBidi"/>
          <w:sz w:val="22"/>
          <w:szCs w:val="22"/>
        </w:rPr>
      </w:pPr>
      <w:hyperlink w:anchor="_Toc125131956" w:history="1">
        <w:r w:rsidR="00260DE1" w:rsidRPr="003332FB">
          <w:rPr>
            <w:rStyle w:val="Hyperlink"/>
          </w:rPr>
          <w:t>4.8</w:t>
        </w:r>
        <w:r w:rsidR="00260DE1">
          <w:rPr>
            <w:rFonts w:asciiTheme="minorHAnsi" w:eastAsiaTheme="minorEastAsia" w:hAnsiTheme="minorHAnsi" w:cstheme="minorBidi"/>
            <w:sz w:val="22"/>
            <w:szCs w:val="22"/>
          </w:rPr>
          <w:tab/>
        </w:r>
        <w:r w:rsidR="00260DE1" w:rsidRPr="003332FB">
          <w:rPr>
            <w:rStyle w:val="Hyperlink"/>
          </w:rPr>
          <w:t>HVDC Devices</w:t>
        </w:r>
        <w:r w:rsidR="00260DE1">
          <w:rPr>
            <w:webHidden/>
          </w:rPr>
          <w:tab/>
        </w:r>
        <w:r w:rsidR="00260DE1">
          <w:rPr>
            <w:webHidden/>
          </w:rPr>
          <w:fldChar w:fldCharType="begin"/>
        </w:r>
        <w:r w:rsidR="00260DE1">
          <w:rPr>
            <w:webHidden/>
          </w:rPr>
          <w:instrText xml:space="preserve"> PAGEREF _Toc125131956 \h </w:instrText>
        </w:r>
        <w:r w:rsidR="00260DE1">
          <w:rPr>
            <w:webHidden/>
          </w:rPr>
        </w:r>
        <w:r w:rsidR="00260DE1">
          <w:rPr>
            <w:webHidden/>
          </w:rPr>
          <w:fldChar w:fldCharType="separate"/>
        </w:r>
        <w:r w:rsidR="00097682">
          <w:rPr>
            <w:webHidden/>
          </w:rPr>
          <w:t>47</w:t>
        </w:r>
        <w:r w:rsidR="00260DE1">
          <w:rPr>
            <w:webHidden/>
          </w:rPr>
          <w:fldChar w:fldCharType="end"/>
        </w:r>
      </w:hyperlink>
    </w:p>
    <w:p w14:paraId="3531D3E1" w14:textId="09EBCBA8" w:rsidR="00260DE1" w:rsidRDefault="003B4CAE" w:rsidP="00097682">
      <w:pPr>
        <w:pStyle w:val="TOC1"/>
        <w:rPr>
          <w:rFonts w:asciiTheme="minorHAnsi" w:eastAsiaTheme="minorEastAsia" w:hAnsiTheme="minorHAnsi" w:cstheme="minorBidi"/>
          <w:sz w:val="22"/>
          <w:szCs w:val="22"/>
        </w:rPr>
      </w:pPr>
      <w:hyperlink w:anchor="_Toc125131957" w:history="1">
        <w:r w:rsidR="00260DE1" w:rsidRPr="003332FB">
          <w:rPr>
            <w:rStyle w:val="Hyperlink"/>
          </w:rPr>
          <w:t>5</w:t>
        </w:r>
        <w:r w:rsidR="00260DE1">
          <w:rPr>
            <w:rFonts w:asciiTheme="minorHAnsi" w:eastAsiaTheme="minorEastAsia" w:hAnsiTheme="minorHAnsi" w:cstheme="minorBidi"/>
            <w:sz w:val="22"/>
            <w:szCs w:val="22"/>
          </w:rPr>
          <w:tab/>
        </w:r>
        <w:r w:rsidR="00260DE1" w:rsidRPr="003332FB">
          <w:rPr>
            <w:rStyle w:val="Hyperlink"/>
          </w:rPr>
          <w:t>Other SSWG Activities</w:t>
        </w:r>
        <w:r w:rsidR="00260DE1">
          <w:rPr>
            <w:webHidden/>
          </w:rPr>
          <w:tab/>
        </w:r>
        <w:r w:rsidR="00260DE1">
          <w:rPr>
            <w:webHidden/>
          </w:rPr>
          <w:fldChar w:fldCharType="begin"/>
        </w:r>
        <w:r w:rsidR="00260DE1">
          <w:rPr>
            <w:webHidden/>
          </w:rPr>
          <w:instrText xml:space="preserve"> PAGEREF _Toc125131957 \h </w:instrText>
        </w:r>
        <w:r w:rsidR="00260DE1">
          <w:rPr>
            <w:webHidden/>
          </w:rPr>
        </w:r>
        <w:r w:rsidR="00260DE1">
          <w:rPr>
            <w:webHidden/>
          </w:rPr>
          <w:fldChar w:fldCharType="separate"/>
        </w:r>
        <w:r w:rsidR="00097682">
          <w:rPr>
            <w:webHidden/>
          </w:rPr>
          <w:t>48</w:t>
        </w:r>
        <w:r w:rsidR="00260DE1">
          <w:rPr>
            <w:webHidden/>
          </w:rPr>
          <w:fldChar w:fldCharType="end"/>
        </w:r>
      </w:hyperlink>
    </w:p>
    <w:p w14:paraId="539A3475" w14:textId="35F0B0F7" w:rsidR="00260DE1" w:rsidRDefault="003B4CAE" w:rsidP="004116EA">
      <w:pPr>
        <w:pStyle w:val="TOC2"/>
        <w:rPr>
          <w:rFonts w:asciiTheme="minorHAnsi" w:eastAsiaTheme="minorEastAsia" w:hAnsiTheme="minorHAnsi" w:cstheme="minorBidi"/>
          <w:sz w:val="22"/>
          <w:szCs w:val="22"/>
        </w:rPr>
      </w:pPr>
      <w:hyperlink w:anchor="_Toc125131958" w:history="1">
        <w:r w:rsidR="00260DE1" w:rsidRPr="003332FB">
          <w:rPr>
            <w:rStyle w:val="Hyperlink"/>
          </w:rPr>
          <w:t>5.1</w:t>
        </w:r>
        <w:r w:rsidR="00260DE1">
          <w:rPr>
            <w:rFonts w:asciiTheme="minorHAnsi" w:eastAsiaTheme="minorEastAsia" w:hAnsiTheme="minorHAnsi" w:cstheme="minorBidi"/>
            <w:sz w:val="22"/>
            <w:szCs w:val="22"/>
          </w:rPr>
          <w:tab/>
        </w:r>
        <w:r w:rsidR="00260DE1" w:rsidRPr="003332FB">
          <w:rPr>
            <w:rStyle w:val="Hyperlink"/>
          </w:rPr>
          <w:t>Transmission Loss Factor Calculations</w:t>
        </w:r>
        <w:r w:rsidR="00260DE1">
          <w:rPr>
            <w:webHidden/>
          </w:rPr>
          <w:tab/>
        </w:r>
        <w:r w:rsidR="00260DE1">
          <w:rPr>
            <w:webHidden/>
          </w:rPr>
          <w:fldChar w:fldCharType="begin"/>
        </w:r>
        <w:r w:rsidR="00260DE1">
          <w:rPr>
            <w:webHidden/>
          </w:rPr>
          <w:instrText xml:space="preserve"> PAGEREF _Toc125131958 \h </w:instrText>
        </w:r>
        <w:r w:rsidR="00260DE1">
          <w:rPr>
            <w:webHidden/>
          </w:rPr>
        </w:r>
        <w:r w:rsidR="00260DE1">
          <w:rPr>
            <w:webHidden/>
          </w:rPr>
          <w:fldChar w:fldCharType="separate"/>
        </w:r>
        <w:r w:rsidR="00097682">
          <w:rPr>
            <w:webHidden/>
          </w:rPr>
          <w:t>48</w:t>
        </w:r>
        <w:r w:rsidR="00260DE1">
          <w:rPr>
            <w:webHidden/>
          </w:rPr>
          <w:fldChar w:fldCharType="end"/>
        </w:r>
      </w:hyperlink>
    </w:p>
    <w:p w14:paraId="5DDB3E8D" w14:textId="6DC1D1C3" w:rsidR="00260DE1" w:rsidRDefault="003B4CAE" w:rsidP="004116EA">
      <w:pPr>
        <w:pStyle w:val="TOC2"/>
        <w:rPr>
          <w:rFonts w:asciiTheme="minorHAnsi" w:eastAsiaTheme="minorEastAsia" w:hAnsiTheme="minorHAnsi" w:cstheme="minorBidi"/>
          <w:sz w:val="22"/>
          <w:szCs w:val="22"/>
        </w:rPr>
      </w:pPr>
      <w:hyperlink w:anchor="_Toc125131959" w:history="1">
        <w:r w:rsidR="00260DE1" w:rsidRPr="003332FB">
          <w:rPr>
            <w:rStyle w:val="Hyperlink"/>
          </w:rPr>
          <w:t>5.2</w:t>
        </w:r>
        <w:r w:rsidR="00260DE1">
          <w:rPr>
            <w:rFonts w:asciiTheme="minorHAnsi" w:eastAsiaTheme="minorEastAsia" w:hAnsiTheme="minorHAnsi" w:cstheme="minorBidi"/>
            <w:sz w:val="22"/>
            <w:szCs w:val="22"/>
          </w:rPr>
          <w:tab/>
        </w:r>
        <w:r w:rsidR="00260DE1" w:rsidRPr="003332FB">
          <w:rPr>
            <w:rStyle w:val="Hyperlink"/>
          </w:rPr>
          <w:t>Contingency Database</w:t>
        </w:r>
        <w:r w:rsidR="00260DE1">
          <w:rPr>
            <w:webHidden/>
          </w:rPr>
          <w:tab/>
        </w:r>
        <w:r w:rsidR="00260DE1">
          <w:rPr>
            <w:webHidden/>
          </w:rPr>
          <w:fldChar w:fldCharType="begin"/>
        </w:r>
        <w:r w:rsidR="00260DE1">
          <w:rPr>
            <w:webHidden/>
          </w:rPr>
          <w:instrText xml:space="preserve"> PAGEREF _Toc125131959 \h </w:instrText>
        </w:r>
        <w:r w:rsidR="00260DE1">
          <w:rPr>
            <w:webHidden/>
          </w:rPr>
        </w:r>
        <w:r w:rsidR="00260DE1">
          <w:rPr>
            <w:webHidden/>
          </w:rPr>
          <w:fldChar w:fldCharType="separate"/>
        </w:r>
        <w:r w:rsidR="00097682">
          <w:rPr>
            <w:webHidden/>
          </w:rPr>
          <w:t>48</w:t>
        </w:r>
        <w:r w:rsidR="00260DE1">
          <w:rPr>
            <w:webHidden/>
          </w:rPr>
          <w:fldChar w:fldCharType="end"/>
        </w:r>
      </w:hyperlink>
    </w:p>
    <w:p w14:paraId="3EFB7D17" w14:textId="3F992478" w:rsidR="00260DE1" w:rsidRDefault="003B4CAE" w:rsidP="004116EA">
      <w:pPr>
        <w:pStyle w:val="TOC2"/>
        <w:rPr>
          <w:rFonts w:asciiTheme="minorHAnsi" w:eastAsiaTheme="minorEastAsia" w:hAnsiTheme="minorHAnsi" w:cstheme="minorBidi"/>
          <w:sz w:val="22"/>
          <w:szCs w:val="22"/>
        </w:rPr>
      </w:pPr>
      <w:hyperlink w:anchor="_Toc125131960" w:history="1">
        <w:r w:rsidR="00260DE1" w:rsidRPr="003332FB">
          <w:rPr>
            <w:rStyle w:val="Hyperlink"/>
          </w:rPr>
          <w:t>5.3</w:t>
        </w:r>
        <w:r w:rsidR="00260DE1">
          <w:rPr>
            <w:rFonts w:asciiTheme="minorHAnsi" w:eastAsiaTheme="minorEastAsia" w:hAnsiTheme="minorHAnsi" w:cstheme="minorBidi"/>
            <w:sz w:val="22"/>
            <w:szCs w:val="22"/>
          </w:rPr>
          <w:tab/>
        </w:r>
        <w:r w:rsidR="00260DE1" w:rsidRPr="003332FB">
          <w:rPr>
            <w:rStyle w:val="Hyperlink"/>
          </w:rPr>
          <w:t>Review of NMMS and Topology Processor Compatibility with PSS®E</w:t>
        </w:r>
        <w:r w:rsidR="00260DE1">
          <w:rPr>
            <w:webHidden/>
          </w:rPr>
          <w:tab/>
        </w:r>
        <w:r w:rsidR="00260DE1">
          <w:rPr>
            <w:webHidden/>
          </w:rPr>
          <w:fldChar w:fldCharType="begin"/>
        </w:r>
        <w:r w:rsidR="00260DE1">
          <w:rPr>
            <w:webHidden/>
          </w:rPr>
          <w:instrText xml:space="preserve"> PAGEREF _Toc125131960 \h </w:instrText>
        </w:r>
        <w:r w:rsidR="00260DE1">
          <w:rPr>
            <w:webHidden/>
          </w:rPr>
        </w:r>
        <w:r w:rsidR="00260DE1">
          <w:rPr>
            <w:webHidden/>
          </w:rPr>
          <w:fldChar w:fldCharType="separate"/>
        </w:r>
        <w:r w:rsidR="00097682">
          <w:rPr>
            <w:webHidden/>
          </w:rPr>
          <w:t>51</w:t>
        </w:r>
        <w:r w:rsidR="00260DE1">
          <w:rPr>
            <w:webHidden/>
          </w:rPr>
          <w:fldChar w:fldCharType="end"/>
        </w:r>
      </w:hyperlink>
    </w:p>
    <w:p w14:paraId="50FABB57" w14:textId="7118E888" w:rsidR="00260DE1" w:rsidRDefault="003B4CAE" w:rsidP="004116EA">
      <w:pPr>
        <w:pStyle w:val="TOC2"/>
        <w:rPr>
          <w:rFonts w:asciiTheme="minorHAnsi" w:eastAsiaTheme="minorEastAsia" w:hAnsiTheme="minorHAnsi" w:cstheme="minorBidi"/>
          <w:sz w:val="22"/>
          <w:szCs w:val="22"/>
        </w:rPr>
      </w:pPr>
      <w:hyperlink w:anchor="_Toc125131961" w:history="1">
        <w:r w:rsidR="00260DE1" w:rsidRPr="003332FB">
          <w:rPr>
            <w:rStyle w:val="Hyperlink"/>
          </w:rPr>
          <w:t>5.4</w:t>
        </w:r>
        <w:r w:rsidR="00260DE1">
          <w:rPr>
            <w:rFonts w:asciiTheme="minorHAnsi" w:eastAsiaTheme="minorEastAsia" w:hAnsiTheme="minorHAnsi" w:cstheme="minorBidi"/>
            <w:sz w:val="22"/>
            <w:szCs w:val="22"/>
          </w:rPr>
          <w:tab/>
        </w:r>
        <w:r w:rsidR="00260DE1" w:rsidRPr="003332FB">
          <w:rPr>
            <w:rStyle w:val="Hyperlink"/>
          </w:rPr>
          <w:t>Planning Data Dictionary</w:t>
        </w:r>
        <w:r w:rsidR="00260DE1">
          <w:rPr>
            <w:webHidden/>
          </w:rPr>
          <w:tab/>
        </w:r>
        <w:r w:rsidR="00260DE1">
          <w:rPr>
            <w:webHidden/>
          </w:rPr>
          <w:fldChar w:fldCharType="begin"/>
        </w:r>
        <w:r w:rsidR="00260DE1">
          <w:rPr>
            <w:webHidden/>
          </w:rPr>
          <w:instrText xml:space="preserve"> PAGEREF _Toc125131961 \h </w:instrText>
        </w:r>
        <w:r w:rsidR="00260DE1">
          <w:rPr>
            <w:webHidden/>
          </w:rPr>
        </w:r>
        <w:r w:rsidR="00260DE1">
          <w:rPr>
            <w:webHidden/>
          </w:rPr>
          <w:fldChar w:fldCharType="separate"/>
        </w:r>
        <w:r w:rsidR="00097682">
          <w:rPr>
            <w:webHidden/>
          </w:rPr>
          <w:t>52</w:t>
        </w:r>
        <w:r w:rsidR="00260DE1">
          <w:rPr>
            <w:webHidden/>
          </w:rPr>
          <w:fldChar w:fldCharType="end"/>
        </w:r>
      </w:hyperlink>
    </w:p>
    <w:p w14:paraId="3DF1C63B" w14:textId="639D9A8C" w:rsidR="00260DE1" w:rsidRDefault="003B4CAE" w:rsidP="00097682">
      <w:pPr>
        <w:pStyle w:val="TOC1"/>
        <w:rPr>
          <w:rFonts w:asciiTheme="minorHAnsi" w:eastAsiaTheme="minorEastAsia" w:hAnsiTheme="minorHAnsi" w:cstheme="minorBidi"/>
          <w:sz w:val="22"/>
          <w:szCs w:val="22"/>
        </w:rPr>
      </w:pPr>
      <w:hyperlink w:anchor="_Toc125131962" w:history="1">
        <w:r w:rsidR="00260DE1" w:rsidRPr="003332FB">
          <w:rPr>
            <w:rStyle w:val="Hyperlink"/>
          </w:rPr>
          <w:t>6</w:t>
        </w:r>
        <w:r w:rsidR="00260DE1">
          <w:rPr>
            <w:rFonts w:asciiTheme="minorHAnsi" w:eastAsiaTheme="minorEastAsia" w:hAnsiTheme="minorHAnsi" w:cstheme="minorBidi"/>
            <w:sz w:val="22"/>
            <w:szCs w:val="22"/>
          </w:rPr>
          <w:tab/>
        </w:r>
        <w:r w:rsidR="00260DE1" w:rsidRPr="003332FB">
          <w:rPr>
            <w:rStyle w:val="Hyperlink"/>
          </w:rPr>
          <w:t>APPENDICES</w:t>
        </w:r>
        <w:r w:rsidR="00260DE1">
          <w:rPr>
            <w:webHidden/>
          </w:rPr>
          <w:tab/>
        </w:r>
        <w:r w:rsidR="00260DE1">
          <w:rPr>
            <w:webHidden/>
          </w:rPr>
          <w:fldChar w:fldCharType="begin"/>
        </w:r>
        <w:r w:rsidR="00260DE1">
          <w:rPr>
            <w:webHidden/>
          </w:rPr>
          <w:instrText xml:space="preserve"> PAGEREF _Toc125131962 \h </w:instrText>
        </w:r>
        <w:r w:rsidR="00260DE1">
          <w:rPr>
            <w:webHidden/>
          </w:rPr>
        </w:r>
        <w:r w:rsidR="00260DE1">
          <w:rPr>
            <w:webHidden/>
          </w:rPr>
          <w:fldChar w:fldCharType="separate"/>
        </w:r>
        <w:r w:rsidR="00097682">
          <w:rPr>
            <w:webHidden/>
          </w:rPr>
          <w:t>54</w:t>
        </w:r>
        <w:r w:rsidR="00260DE1">
          <w:rPr>
            <w:webHidden/>
          </w:rPr>
          <w:fldChar w:fldCharType="end"/>
        </w:r>
      </w:hyperlink>
    </w:p>
    <w:p w14:paraId="0A61C85A" w14:textId="77777777" w:rsidR="009C3A4F" w:rsidRDefault="00043A04" w:rsidP="00097682">
      <w:pPr>
        <w:pStyle w:val="TOC1"/>
        <w:rPr>
          <w:szCs w:val="24"/>
        </w:rPr>
      </w:pPr>
      <w:r>
        <w:fldChar w:fldCharType="end"/>
      </w:r>
    </w:p>
    <w:p w14:paraId="644FD1E0" w14:textId="77777777" w:rsidR="000F2DD7" w:rsidRDefault="009C3A4F" w:rsidP="009C3A4F">
      <w:pPr>
        <w:jc w:val="center"/>
      </w:pPr>
      <w:r>
        <w:rPr>
          <w:sz w:val="24"/>
          <w:szCs w:val="24"/>
        </w:rPr>
        <w:br w:type="page"/>
      </w:r>
    </w:p>
    <w:p w14:paraId="65336C85" w14:textId="77777777" w:rsidR="000F2DD7" w:rsidRPr="00A103EE" w:rsidRDefault="00A103EE" w:rsidP="00A103EE">
      <w:pPr>
        <w:pStyle w:val="Heading1"/>
        <w:numPr>
          <w:ilvl w:val="0"/>
          <w:numId w:val="0"/>
        </w:numPr>
        <w:spacing w:after="240"/>
        <w:rPr>
          <w:caps/>
          <w:sz w:val="24"/>
          <w:u w:val="none"/>
        </w:rPr>
      </w:pPr>
      <w:bookmarkStart w:id="6" w:name="_Toc347132979"/>
      <w:bookmarkStart w:id="7" w:name="_Toc125131940"/>
      <w:r>
        <w:rPr>
          <w:caps/>
          <w:sz w:val="24"/>
          <w:u w:val="none"/>
        </w:rPr>
        <w:lastRenderedPageBreak/>
        <w:t>1</w:t>
      </w:r>
      <w:r>
        <w:rPr>
          <w:caps/>
          <w:sz w:val="24"/>
          <w:u w:val="none"/>
        </w:rPr>
        <w:tab/>
      </w:r>
      <w:r w:rsidR="00E66037">
        <w:rPr>
          <w:caps/>
          <w:sz w:val="24"/>
          <w:u w:val="none"/>
        </w:rPr>
        <w:t>INTRODUCTION</w:t>
      </w:r>
      <w:bookmarkEnd w:id="6"/>
      <w:bookmarkEnd w:id="7"/>
    </w:p>
    <w:p w14:paraId="00D7049C" w14:textId="77777777" w:rsidR="00DB196D" w:rsidRPr="00A103EE" w:rsidRDefault="00A103EE" w:rsidP="00A103EE">
      <w:pPr>
        <w:pStyle w:val="H2"/>
      </w:pPr>
      <w:bookmarkStart w:id="8" w:name="_Toc347132980"/>
      <w:bookmarkStart w:id="9" w:name="_Toc125131941"/>
      <w:r>
        <w:t>1.1</w:t>
      </w:r>
      <w:r>
        <w:tab/>
        <w:t>ERCOT Steady-State Working Group Scope</w:t>
      </w:r>
      <w:bookmarkEnd w:id="8"/>
      <w:bookmarkEnd w:id="9"/>
    </w:p>
    <w:p w14:paraId="53D8836D" w14:textId="68961444"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w:t>
      </w:r>
      <w:r w:rsidR="00D72222">
        <w:rPr>
          <w:iCs/>
          <w:szCs w:val="24"/>
        </w:rPr>
        <w:t xml:space="preserve">steady state </w:t>
      </w:r>
      <w:r w:rsidRPr="00A103EE">
        <w:rPr>
          <w:iCs/>
          <w:szCs w:val="24"/>
        </w:rPr>
        <w:t>seasonal and future steady-state base cases</w:t>
      </w:r>
      <w:r w:rsidR="00D72222">
        <w:rPr>
          <w:iCs/>
          <w:szCs w:val="24"/>
        </w:rPr>
        <w:t xml:space="preserve">, and </w:t>
      </w:r>
      <w:r w:rsidR="00DB2276">
        <w:rPr>
          <w:iCs/>
          <w:szCs w:val="24"/>
        </w:rPr>
        <w:t>GIC</w:t>
      </w:r>
      <w:r w:rsidR="00D72222">
        <w:rPr>
          <w:iCs/>
          <w:szCs w:val="24"/>
        </w:rPr>
        <w:t xml:space="preserve"> system models</w:t>
      </w:r>
      <w:r w:rsidRPr="00A103EE">
        <w:rPr>
          <w:iCs/>
          <w:szCs w:val="24"/>
        </w:rPr>
        <w:t>. The SSWG meets twice a year to accomplish these tasks, and at other times during the year as needed to resolve any impending power-flow modeling issues or to provide technical support to the ROS. The SSWG responsibilities are further described as follows:</w:t>
      </w:r>
    </w:p>
    <w:p w14:paraId="3C45EE73" w14:textId="65D0974D" w:rsidR="00B70C06" w:rsidRDefault="00066F0D" w:rsidP="00831069">
      <w:pPr>
        <w:numPr>
          <w:ilvl w:val="0"/>
          <w:numId w:val="18"/>
        </w:numPr>
        <w:jc w:val="both"/>
        <w:rPr>
          <w:sz w:val="24"/>
        </w:rPr>
      </w:pPr>
      <w:r w:rsidRPr="00D06A51">
        <w:rPr>
          <w:sz w:val="24"/>
        </w:rPr>
        <w:t xml:space="preserve">Develop </w:t>
      </w:r>
      <w:r w:rsidR="00B70C06">
        <w:rPr>
          <w:sz w:val="24"/>
        </w:rPr>
        <w:t>a set of</w:t>
      </w:r>
      <w:r w:rsidR="00DB6ABF">
        <w:rPr>
          <w:sz w:val="24"/>
        </w:rPr>
        <w:t xml:space="preserve"> </w:t>
      </w:r>
      <w:r w:rsidR="00B615DE" w:rsidRPr="00D06A51">
        <w:rPr>
          <w:sz w:val="24"/>
        </w:rPr>
        <w:t>SSWG</w:t>
      </w:r>
      <w:r w:rsidRPr="00D06A51">
        <w:rPr>
          <w:sz w:val="24"/>
        </w:rPr>
        <w:t xml:space="preserve"> Cases annually</w:t>
      </w:r>
      <w:r w:rsidR="002F7D91" w:rsidRPr="00D06A51">
        <w:rPr>
          <w:sz w:val="24"/>
        </w:rPr>
        <w:t>.</w:t>
      </w:r>
    </w:p>
    <w:p w14:paraId="6669211F" w14:textId="77777777" w:rsidR="00B70C06" w:rsidRDefault="00B70C06" w:rsidP="00237C5F">
      <w:pPr>
        <w:ind w:left="360"/>
        <w:jc w:val="both"/>
        <w:rPr>
          <w:sz w:val="24"/>
        </w:rPr>
      </w:pPr>
    </w:p>
    <w:p w14:paraId="3436D3A0" w14:textId="0E495DE9" w:rsidR="00831069" w:rsidRDefault="00B70C06" w:rsidP="00831069">
      <w:pPr>
        <w:numPr>
          <w:ilvl w:val="0"/>
          <w:numId w:val="18"/>
        </w:numPr>
        <w:jc w:val="both"/>
        <w:rPr>
          <w:sz w:val="24"/>
        </w:rPr>
      </w:pPr>
      <w:r>
        <w:rPr>
          <w:sz w:val="24"/>
        </w:rPr>
        <w:t>Update the SSWG Cases on a biannual basis.</w:t>
      </w:r>
    </w:p>
    <w:p w14:paraId="36617D10" w14:textId="77777777" w:rsidR="0078577F" w:rsidRDefault="0078577F" w:rsidP="0078577F">
      <w:pPr>
        <w:jc w:val="both"/>
        <w:rPr>
          <w:sz w:val="24"/>
        </w:rPr>
      </w:pPr>
    </w:p>
    <w:p w14:paraId="5507A3C8" w14:textId="41B7912B" w:rsidR="00B371BD" w:rsidRPr="00D72222" w:rsidRDefault="00BE0799" w:rsidP="00D72222">
      <w:pPr>
        <w:numPr>
          <w:ilvl w:val="0"/>
          <w:numId w:val="18"/>
        </w:numPr>
        <w:jc w:val="both"/>
        <w:rPr>
          <w:sz w:val="24"/>
        </w:rPr>
      </w:pPr>
      <w:r>
        <w:rPr>
          <w:sz w:val="24"/>
        </w:rPr>
        <w:t xml:space="preserve">Maintain and update </w:t>
      </w:r>
      <w:r w:rsidR="0078577F">
        <w:rPr>
          <w:sz w:val="24"/>
        </w:rPr>
        <w:t>the Transmission Project Information Tracking</w:t>
      </w:r>
      <w:r w:rsidR="00D72222">
        <w:rPr>
          <w:sz w:val="24"/>
        </w:rPr>
        <w:t xml:space="preserve"> (TPIT)</w:t>
      </w:r>
      <w:r w:rsidR="0078577F">
        <w:rPr>
          <w:sz w:val="24"/>
        </w:rPr>
        <w:t xml:space="preserve">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r w:rsidR="00D72222">
        <w:rPr>
          <w:sz w:val="24"/>
        </w:rPr>
        <w:t xml:space="preserve"> Update the TPIT report on a triannual basis.</w:t>
      </w:r>
    </w:p>
    <w:p w14:paraId="212308C0" w14:textId="77777777" w:rsidR="0078577F" w:rsidRDefault="0078577F" w:rsidP="00AC1A5B">
      <w:pPr>
        <w:jc w:val="both"/>
        <w:rPr>
          <w:sz w:val="24"/>
        </w:rPr>
      </w:pPr>
    </w:p>
    <w:p w14:paraId="5813601A" w14:textId="77777777"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14:paraId="7A5AA1AE" w14:textId="77777777" w:rsidR="00B371BD" w:rsidRDefault="00B371BD" w:rsidP="00B371BD">
      <w:pPr>
        <w:jc w:val="both"/>
        <w:rPr>
          <w:sz w:val="24"/>
        </w:rPr>
      </w:pPr>
    </w:p>
    <w:p w14:paraId="01F9810F" w14:textId="77777777"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14:paraId="5BD8BED7" w14:textId="77777777" w:rsidR="00B371BD" w:rsidRDefault="00B371BD" w:rsidP="00B371BD">
      <w:pPr>
        <w:jc w:val="both"/>
        <w:rPr>
          <w:sz w:val="24"/>
        </w:rPr>
      </w:pPr>
    </w:p>
    <w:p w14:paraId="251E2643" w14:textId="77777777"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14:paraId="10AE8EE4" w14:textId="77777777" w:rsidR="00B371BD" w:rsidRDefault="00B371BD" w:rsidP="00B371BD">
      <w:pPr>
        <w:jc w:val="both"/>
        <w:rPr>
          <w:sz w:val="24"/>
        </w:rPr>
      </w:pPr>
    </w:p>
    <w:p w14:paraId="13AC7D4C" w14:textId="60945B34" w:rsidR="00B371BD" w:rsidRDefault="00B32DDC" w:rsidP="00B371BD">
      <w:pPr>
        <w:numPr>
          <w:ilvl w:val="0"/>
          <w:numId w:val="21"/>
        </w:numPr>
        <w:jc w:val="both"/>
        <w:rPr>
          <w:sz w:val="24"/>
        </w:rPr>
      </w:pPr>
      <w:r>
        <w:rPr>
          <w:sz w:val="24"/>
        </w:rPr>
        <w:t>D</w:t>
      </w:r>
      <w:r w:rsidR="00B371BD">
        <w:rPr>
          <w:sz w:val="24"/>
        </w:rPr>
        <w:t xml:space="preserve">evelop </w:t>
      </w:r>
      <w:r w:rsidR="00D72222">
        <w:rPr>
          <w:sz w:val="24"/>
        </w:rPr>
        <w:t xml:space="preserve">steady state and geomagnetic disturbance model </w:t>
      </w:r>
      <w:r w:rsidR="00B371BD">
        <w:rPr>
          <w:sz w:val="24"/>
        </w:rPr>
        <w:t>processes for compliance with NERC Reliability Standards for Transmission Planner and Planning Authority/Coordinator.</w:t>
      </w:r>
    </w:p>
    <w:p w14:paraId="5B4F967D" w14:textId="77777777" w:rsidR="00B371BD" w:rsidRDefault="00B371BD" w:rsidP="00B371BD">
      <w:pPr>
        <w:jc w:val="both"/>
        <w:rPr>
          <w:sz w:val="24"/>
        </w:rPr>
      </w:pPr>
    </w:p>
    <w:p w14:paraId="174D1700" w14:textId="77777777"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14:paraId="03780976" w14:textId="77777777" w:rsidR="00B371BD" w:rsidRDefault="00B371BD" w:rsidP="00B371BD">
      <w:pPr>
        <w:ind w:right="-360"/>
        <w:jc w:val="both"/>
        <w:rPr>
          <w:sz w:val="24"/>
        </w:rPr>
      </w:pPr>
    </w:p>
    <w:p w14:paraId="2F0F98A9" w14:textId="77777777"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14:paraId="046045FE" w14:textId="77777777" w:rsidR="00B371BD" w:rsidRDefault="00B371BD" w:rsidP="00B371BD">
      <w:pPr>
        <w:ind w:right="-360"/>
        <w:jc w:val="both"/>
        <w:rPr>
          <w:sz w:val="24"/>
        </w:rPr>
      </w:pPr>
    </w:p>
    <w:p w14:paraId="7C69D665" w14:textId="77777777" w:rsidR="00B371BD" w:rsidRDefault="00B371BD" w:rsidP="00B371BD">
      <w:pPr>
        <w:numPr>
          <w:ilvl w:val="0"/>
          <w:numId w:val="48"/>
        </w:numPr>
        <w:ind w:right="-360"/>
        <w:jc w:val="both"/>
        <w:rPr>
          <w:sz w:val="24"/>
        </w:rPr>
      </w:pPr>
      <w:r>
        <w:rPr>
          <w:sz w:val="24"/>
        </w:rPr>
        <w:t>Address issues as directed by the ROS.</w:t>
      </w:r>
    </w:p>
    <w:p w14:paraId="0352D895" w14:textId="77777777" w:rsidR="00B371BD" w:rsidRDefault="00B371BD" w:rsidP="00B371BD">
      <w:pPr>
        <w:ind w:left="360" w:right="-360"/>
        <w:jc w:val="both"/>
        <w:rPr>
          <w:sz w:val="24"/>
        </w:rPr>
      </w:pPr>
    </w:p>
    <w:p w14:paraId="1C4B7139" w14:textId="39E92547" w:rsidR="00B371BD" w:rsidRDefault="00B371BD" w:rsidP="00B371BD">
      <w:pPr>
        <w:numPr>
          <w:ilvl w:val="0"/>
          <w:numId w:val="48"/>
        </w:numPr>
        <w:ind w:right="-360"/>
        <w:jc w:val="both"/>
        <w:rPr>
          <w:sz w:val="24"/>
        </w:rPr>
      </w:pPr>
      <w:r>
        <w:rPr>
          <w:sz w:val="24"/>
        </w:rPr>
        <w:t xml:space="preserve">Annually review status of the </w:t>
      </w:r>
      <w:r w:rsidR="00057EB7" w:rsidRPr="00057EB7">
        <w:rPr>
          <w:sz w:val="24"/>
        </w:rPr>
        <w:t xml:space="preserve">Network Model Management System </w:t>
      </w:r>
      <w:r w:rsidR="00057EB7">
        <w:rPr>
          <w:sz w:val="24"/>
        </w:rPr>
        <w:t>(</w:t>
      </w:r>
      <w:r>
        <w:rPr>
          <w:sz w:val="24"/>
        </w:rPr>
        <w:t>NMMS</w:t>
      </w:r>
      <w:r w:rsidR="00057EB7">
        <w:rPr>
          <w:sz w:val="24"/>
        </w:rPr>
        <w:t>)</w:t>
      </w:r>
      <w:r>
        <w:rPr>
          <w:sz w:val="24"/>
        </w:rPr>
        <w:t xml:space="preserve"> and Topology Processor software regarding new planning data needs</w:t>
      </w:r>
      <w:r w:rsidR="00274F25">
        <w:rPr>
          <w:sz w:val="24"/>
        </w:rPr>
        <w:t>.</w:t>
      </w:r>
    </w:p>
    <w:p w14:paraId="21167FFC" w14:textId="77777777" w:rsidR="00D72222" w:rsidRDefault="00D72222" w:rsidP="00507BA3">
      <w:pPr>
        <w:pStyle w:val="ListParagraph"/>
        <w:rPr>
          <w:sz w:val="24"/>
        </w:rPr>
      </w:pPr>
    </w:p>
    <w:p w14:paraId="4047E484" w14:textId="63AB50B1" w:rsidR="00D72222" w:rsidRPr="00D72222" w:rsidRDefault="00D72222" w:rsidP="00B371BD">
      <w:pPr>
        <w:numPr>
          <w:ilvl w:val="0"/>
          <w:numId w:val="48"/>
        </w:numPr>
        <w:ind w:right="-360"/>
        <w:jc w:val="both"/>
        <w:rPr>
          <w:sz w:val="24"/>
        </w:rPr>
      </w:pPr>
      <w:r>
        <w:rPr>
          <w:sz w:val="24"/>
        </w:rPr>
        <w:t xml:space="preserve">Develop GIC system models every 5 </w:t>
      </w:r>
      <w:r w:rsidRPr="006F63F3">
        <w:rPr>
          <w:sz w:val="24"/>
          <w:szCs w:val="24"/>
        </w:rPr>
        <w:t>years in compliance with NERC TPL-007</w:t>
      </w:r>
      <w:r>
        <w:rPr>
          <w:sz w:val="24"/>
          <w:szCs w:val="24"/>
        </w:rPr>
        <w:t>.</w:t>
      </w:r>
    </w:p>
    <w:p w14:paraId="3C3D663C" w14:textId="77777777" w:rsidR="00D72222" w:rsidRDefault="00D72222" w:rsidP="00507BA3">
      <w:pPr>
        <w:pStyle w:val="ListParagraph"/>
        <w:rPr>
          <w:sz w:val="24"/>
        </w:rPr>
      </w:pPr>
    </w:p>
    <w:p w14:paraId="3E437071" w14:textId="2B91C2E3" w:rsidR="00D72222" w:rsidRDefault="00D72222" w:rsidP="00D72222">
      <w:pPr>
        <w:numPr>
          <w:ilvl w:val="0"/>
          <w:numId w:val="48"/>
        </w:numPr>
        <w:ind w:right="-360"/>
        <w:jc w:val="both"/>
        <w:rPr>
          <w:sz w:val="24"/>
          <w:szCs w:val="24"/>
        </w:rPr>
      </w:pPr>
      <w:r>
        <w:rPr>
          <w:sz w:val="24"/>
          <w:szCs w:val="24"/>
        </w:rPr>
        <w:t>M</w:t>
      </w:r>
      <w:r w:rsidRPr="006F63F3">
        <w:rPr>
          <w:sz w:val="24"/>
          <w:szCs w:val="24"/>
        </w:rPr>
        <w:t xml:space="preserve">aintain GIC data </w:t>
      </w:r>
      <w:r w:rsidR="00417981">
        <w:rPr>
          <w:sz w:val="24"/>
          <w:szCs w:val="24"/>
        </w:rPr>
        <w:t>in alignment with SSWG cases</w:t>
      </w:r>
      <w:r>
        <w:rPr>
          <w:sz w:val="24"/>
          <w:szCs w:val="24"/>
        </w:rPr>
        <w:t>.</w:t>
      </w:r>
    </w:p>
    <w:p w14:paraId="55EAA808" w14:textId="77777777" w:rsidR="00D72222" w:rsidRDefault="00D72222" w:rsidP="00507BA3">
      <w:pPr>
        <w:pStyle w:val="ListParagraph"/>
        <w:rPr>
          <w:sz w:val="24"/>
          <w:szCs w:val="24"/>
        </w:rPr>
      </w:pPr>
    </w:p>
    <w:p w14:paraId="447BA160" w14:textId="670F814E" w:rsidR="00D72222" w:rsidRDefault="00D72222" w:rsidP="00D72222">
      <w:pPr>
        <w:numPr>
          <w:ilvl w:val="0"/>
          <w:numId w:val="48"/>
        </w:numPr>
        <w:ind w:right="-360"/>
        <w:jc w:val="both"/>
        <w:rPr>
          <w:sz w:val="24"/>
          <w:szCs w:val="24"/>
        </w:rPr>
      </w:pPr>
      <w:r w:rsidRPr="006F63F3">
        <w:rPr>
          <w:sz w:val="24"/>
          <w:szCs w:val="24"/>
        </w:rPr>
        <w:t>Communicate information related to updates to the GIC system models during model builds via the GIC listserv.</w:t>
      </w:r>
    </w:p>
    <w:p w14:paraId="355B8A14" w14:textId="77777777" w:rsidR="00D72222" w:rsidRDefault="00D72222" w:rsidP="00507BA3">
      <w:pPr>
        <w:pStyle w:val="ListParagraph"/>
        <w:rPr>
          <w:sz w:val="24"/>
          <w:szCs w:val="24"/>
        </w:rPr>
      </w:pPr>
    </w:p>
    <w:p w14:paraId="13CCF7E3" w14:textId="77777777" w:rsidR="00D72222" w:rsidRDefault="00D72222" w:rsidP="00D72222">
      <w:pPr>
        <w:numPr>
          <w:ilvl w:val="0"/>
          <w:numId w:val="48"/>
        </w:numPr>
        <w:ind w:right="-360"/>
        <w:jc w:val="both"/>
        <w:rPr>
          <w:sz w:val="24"/>
          <w:szCs w:val="24"/>
        </w:rPr>
      </w:pPr>
      <w:r w:rsidRPr="006F63F3">
        <w:rPr>
          <w:sz w:val="24"/>
          <w:szCs w:val="24"/>
        </w:rPr>
        <w:t>Review and update the GIC Procedure Manual</w:t>
      </w:r>
      <w:r>
        <w:rPr>
          <w:sz w:val="24"/>
          <w:szCs w:val="24"/>
        </w:rPr>
        <w:t xml:space="preserve"> (at least every five years).</w:t>
      </w:r>
    </w:p>
    <w:p w14:paraId="154347D1" w14:textId="59C27CD7" w:rsidR="00B371BD" w:rsidRDefault="00B371BD" w:rsidP="00B371BD">
      <w:pPr>
        <w:jc w:val="both"/>
      </w:pPr>
    </w:p>
    <w:p w14:paraId="5126D891" w14:textId="77777777" w:rsidR="00DB196D" w:rsidRPr="00A103EE" w:rsidRDefault="00A103EE" w:rsidP="00A103EE">
      <w:pPr>
        <w:pStyle w:val="H2"/>
      </w:pPr>
      <w:bookmarkStart w:id="10" w:name="_Hlk26948258"/>
      <w:bookmarkStart w:id="11" w:name="_Toc347132981"/>
      <w:bookmarkStart w:id="12" w:name="_Toc125131942"/>
      <w:r>
        <w:lastRenderedPageBreak/>
        <w:t>1.2</w:t>
      </w:r>
      <w:r>
        <w:tab/>
        <w:t>Introduction to Case Building Procedures and Methodologies</w:t>
      </w:r>
      <w:bookmarkEnd w:id="10"/>
      <w:bookmarkEnd w:id="11"/>
      <w:bookmarkEnd w:id="12"/>
    </w:p>
    <w:p w14:paraId="5A4F22FE" w14:textId="0D8DF57D"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14:paraId="28FE4ED4" w14:textId="77777777"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14:paraId="3F22EBB7" w14:textId="77777777"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14:paraId="39B99702" w14:textId="77777777"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1FE3052A" w14:textId="77777777"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14:paraId="6349E323" w14:textId="1B1DA5BD" w:rsidR="00411238" w:rsidRDefault="00411238" w:rsidP="004C6B84">
      <w:pPr>
        <w:numPr>
          <w:ilvl w:val="0"/>
          <w:numId w:val="194"/>
        </w:numPr>
        <w:jc w:val="both"/>
        <w:rPr>
          <w:sz w:val="24"/>
        </w:rPr>
      </w:pPr>
      <w:r>
        <w:rPr>
          <w:sz w:val="24"/>
        </w:rPr>
        <w:t xml:space="preserve">1 future year case representing high </w:t>
      </w:r>
      <w:r w:rsidR="0038130C">
        <w:rPr>
          <w:sz w:val="24"/>
        </w:rPr>
        <w:t xml:space="preserve">renewable generation </w:t>
      </w:r>
      <w:proofErr w:type="spellStart"/>
      <w:r w:rsidR="0038130C">
        <w:rPr>
          <w:sz w:val="24"/>
        </w:rPr>
        <w:t>ouput</w:t>
      </w:r>
      <w:proofErr w:type="spellEnd"/>
      <w:r w:rsidR="0038130C">
        <w:rPr>
          <w:sz w:val="24"/>
        </w:rPr>
        <w:t xml:space="preserve"> </w:t>
      </w:r>
      <w:r>
        <w:rPr>
          <w:sz w:val="24"/>
        </w:rPr>
        <w:t xml:space="preserve">and </w:t>
      </w:r>
      <w:r w:rsidR="00F9427D">
        <w:rPr>
          <w:sz w:val="24"/>
        </w:rPr>
        <w:t xml:space="preserve">minimum </w:t>
      </w:r>
      <w:r>
        <w:rPr>
          <w:sz w:val="24"/>
        </w:rPr>
        <w:t>load conditions</w:t>
      </w:r>
    </w:p>
    <w:p w14:paraId="249BAF7A" w14:textId="18EF5210" w:rsidR="00411238" w:rsidRPr="000F0649" w:rsidRDefault="00411238" w:rsidP="00DC5993">
      <w:pPr>
        <w:numPr>
          <w:ilvl w:val="0"/>
          <w:numId w:val="194"/>
        </w:numPr>
        <w:jc w:val="both"/>
        <w:rPr>
          <w:ins w:id="13" w:author="Walker, Zach" w:date="2025-06-16T14:32:00Z"/>
          <w:sz w:val="24"/>
        </w:rPr>
      </w:pPr>
      <w:r>
        <w:rPr>
          <w:sz w:val="24"/>
        </w:rPr>
        <w:t>1 future year case representing minimum load conditions</w:t>
      </w:r>
      <w:del w:id="14" w:author="Walker, Zach" w:date="2025-06-16T14:32:00Z">
        <w:r w:rsidDel="000F0649">
          <w:rPr>
            <w:sz w:val="24"/>
          </w:rPr>
          <w:delText xml:space="preserve"> </w:delText>
        </w:r>
      </w:del>
    </w:p>
    <w:p w14:paraId="1895AF07" w14:textId="5E88EB6F" w:rsidR="000F0649" w:rsidRPr="00DC5993" w:rsidRDefault="000F0649" w:rsidP="00DC5993">
      <w:pPr>
        <w:numPr>
          <w:ilvl w:val="0"/>
          <w:numId w:val="194"/>
        </w:numPr>
        <w:jc w:val="both"/>
        <w:rPr>
          <w:ins w:id="15" w:author="Walker, Zach" w:date="2025-06-16T14:32:00Z"/>
          <w:sz w:val="24"/>
        </w:rPr>
      </w:pPr>
      <w:ins w:id="16" w:author="Walker, Zach" w:date="2025-06-16T14:32:00Z">
        <w:r>
          <w:rPr>
            <w:sz w:val="24"/>
          </w:rPr>
          <w:t xml:space="preserve">1 future </w:t>
        </w:r>
      </w:ins>
      <w:ins w:id="17" w:author="Andrew Hamann" w:date="2025-08-18T13:23:00Z">
        <w:r w:rsidR="0007548E">
          <w:rPr>
            <w:sz w:val="24"/>
          </w:rPr>
          <w:t xml:space="preserve">year </w:t>
        </w:r>
      </w:ins>
      <w:ins w:id="18" w:author="Walker, Zach" w:date="2025-06-16T14:32:00Z">
        <w:r>
          <w:rPr>
            <w:sz w:val="24"/>
          </w:rPr>
          <w:t>case representing off-peak conditions</w:t>
        </w:r>
      </w:ins>
    </w:p>
    <w:p w14:paraId="302BFB7E" w14:textId="09924F52" w:rsidR="000F0649" w:rsidRPr="00F32B88" w:rsidRDefault="000F0649" w:rsidP="004C6B84">
      <w:pPr>
        <w:numPr>
          <w:ilvl w:val="0"/>
          <w:numId w:val="194"/>
        </w:numPr>
        <w:spacing w:after="240"/>
        <w:jc w:val="both"/>
        <w:rPr>
          <w:iCs/>
          <w:szCs w:val="24"/>
        </w:rPr>
      </w:pPr>
      <w:ins w:id="19" w:author="Walker, Zach" w:date="2025-06-16T14:33:00Z">
        <w:r>
          <w:rPr>
            <w:sz w:val="24"/>
          </w:rPr>
          <w:t xml:space="preserve">2 future </w:t>
        </w:r>
        <w:proofErr w:type="gramStart"/>
        <w:r>
          <w:rPr>
            <w:sz w:val="24"/>
          </w:rPr>
          <w:t>year</w:t>
        </w:r>
        <w:proofErr w:type="gramEnd"/>
        <w:del w:id="20" w:author="Andrew Hamann" w:date="2025-08-18T13:23:00Z">
          <w:r w:rsidDel="0007548E">
            <w:rPr>
              <w:sz w:val="24"/>
            </w:rPr>
            <w:delText>s</w:delText>
          </w:r>
        </w:del>
        <w:r>
          <w:rPr>
            <w:sz w:val="24"/>
          </w:rPr>
          <w:t xml:space="preserve"> cases representing </w:t>
        </w:r>
      </w:ins>
      <w:ins w:id="21" w:author="Andrew Hamann" w:date="2025-07-29T17:01:00Z">
        <w:r w:rsidR="00DC5993">
          <w:rPr>
            <w:sz w:val="24"/>
          </w:rPr>
          <w:t xml:space="preserve">peak </w:t>
        </w:r>
      </w:ins>
      <w:ins w:id="22" w:author="Walker, Zach" w:date="2025-06-16T14:33:00Z">
        <w:r>
          <w:rPr>
            <w:sz w:val="24"/>
          </w:rPr>
          <w:t xml:space="preserve">Net </w:t>
        </w:r>
        <w:del w:id="23" w:author="Andrew Hamann" w:date="2025-07-29T17:02:00Z">
          <w:r w:rsidDel="00DC5993">
            <w:rPr>
              <w:sz w:val="24"/>
            </w:rPr>
            <w:delText>Peak</w:delText>
          </w:r>
        </w:del>
      </w:ins>
      <w:ins w:id="24" w:author="Andrew Hamann" w:date="2025-07-29T17:02:00Z">
        <w:r w:rsidR="00DC5993">
          <w:rPr>
            <w:sz w:val="24"/>
          </w:rPr>
          <w:t>Load</w:t>
        </w:r>
      </w:ins>
      <w:ins w:id="25" w:author="Walker, Zach" w:date="2025-06-16T14:33:00Z">
        <w:r>
          <w:rPr>
            <w:sz w:val="24"/>
          </w:rPr>
          <w:t xml:space="preserve"> generation and load conditions</w:t>
        </w:r>
      </w:ins>
    </w:p>
    <w:p w14:paraId="03A7952B" w14:textId="1282BF61"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507BA3">
        <w:rPr>
          <w:szCs w:val="22"/>
        </w:rPr>
        <w:t>biannual</w:t>
      </w:r>
      <w:r w:rsidR="00507BA3">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14:paraId="4F124ECA" w14:textId="77777777"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14:paraId="0C656FC1" w14:textId="77777777" w:rsidR="00411238" w:rsidRDefault="00411238" w:rsidP="008B4BFD">
      <w:pPr>
        <w:pStyle w:val="BodyText"/>
        <w:rPr>
          <w:iCs/>
          <w:szCs w:val="24"/>
        </w:rPr>
      </w:pPr>
    </w:p>
    <w:p w14:paraId="2A7D06D2" w14:textId="7784F06F"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w:t>
      </w:r>
      <w:r w:rsidR="00FA5351">
        <w:rPr>
          <w:sz w:val="24"/>
        </w:rPr>
        <w:t xml:space="preserve">transmission system planning </w:t>
      </w:r>
      <w:r w:rsidR="00FA5351">
        <w:rPr>
          <w:sz w:val="23"/>
          <w:szCs w:val="23"/>
        </w:rPr>
        <w:t xml:space="preserve">performance requirements set forth by </w:t>
      </w:r>
      <w:proofErr w:type="gramStart"/>
      <w:r w:rsidR="00FA5351">
        <w:rPr>
          <w:sz w:val="23"/>
          <w:szCs w:val="23"/>
        </w:rPr>
        <w:t xml:space="preserve">NERC,  </w:t>
      </w:r>
      <w:r w:rsidR="000F2DD7" w:rsidRPr="008B4BFD">
        <w:rPr>
          <w:sz w:val="24"/>
        </w:rPr>
        <w:t>ERCOT</w:t>
      </w:r>
      <w:proofErr w:type="gramEnd"/>
      <w:r w:rsidR="000F2DD7" w:rsidRPr="008B4BFD">
        <w:rPr>
          <w:sz w:val="24"/>
        </w:rPr>
        <w:t xml:space="preserve"> Planning </w:t>
      </w:r>
      <w:r w:rsidR="00860CBF">
        <w:rPr>
          <w:sz w:val="24"/>
        </w:rPr>
        <w:t>Guide</w:t>
      </w:r>
      <w:r w:rsidR="00860CBF" w:rsidRPr="008B4BFD">
        <w:rPr>
          <w:sz w:val="24"/>
        </w:rPr>
        <w:t xml:space="preserve">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14:paraId="197B799D" w14:textId="77777777" w:rsidR="00411238" w:rsidRDefault="00411238" w:rsidP="004C6B84">
      <w:pPr>
        <w:ind w:left="360" w:right="-360"/>
        <w:jc w:val="both"/>
        <w:rPr>
          <w:sz w:val="24"/>
        </w:rPr>
      </w:pPr>
    </w:p>
    <w:p w14:paraId="30F52EEA" w14:textId="77777777"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14:paraId="4915874C" w14:textId="77777777" w:rsidR="00411238" w:rsidRDefault="00411238" w:rsidP="004C6B84">
      <w:pPr>
        <w:pStyle w:val="ListParagraph"/>
        <w:rPr>
          <w:sz w:val="24"/>
        </w:rPr>
      </w:pPr>
    </w:p>
    <w:p w14:paraId="59F4429A" w14:textId="77777777" w:rsidR="000F2DD7" w:rsidRDefault="000F2DD7" w:rsidP="004C6B84">
      <w:pPr>
        <w:numPr>
          <w:ilvl w:val="0"/>
          <w:numId w:val="193"/>
        </w:numPr>
        <w:ind w:right="-360"/>
        <w:jc w:val="both"/>
        <w:rPr>
          <w:sz w:val="24"/>
        </w:rPr>
      </w:pPr>
      <w:r>
        <w:rPr>
          <w:sz w:val="24"/>
        </w:rPr>
        <w:t>Internal planning studies and generation interconnection studies</w:t>
      </w:r>
    </w:p>
    <w:p w14:paraId="0AABFF8A" w14:textId="77777777" w:rsidR="000F2DD7" w:rsidRDefault="000F2DD7" w:rsidP="004C6B84">
      <w:pPr>
        <w:numPr>
          <w:ilvl w:val="0"/>
          <w:numId w:val="193"/>
        </w:numPr>
        <w:ind w:right="-360"/>
        <w:jc w:val="both"/>
        <w:rPr>
          <w:sz w:val="24"/>
        </w:rPr>
      </w:pPr>
      <w:r>
        <w:rPr>
          <w:sz w:val="24"/>
        </w:rPr>
        <w:t>Voltage control and reactive planning studies</w:t>
      </w:r>
    </w:p>
    <w:p w14:paraId="037712B3" w14:textId="77777777"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14:paraId="0A150E09" w14:textId="77777777" w:rsidR="000F2DD7" w:rsidRDefault="000F2DD7" w:rsidP="004C6B84">
      <w:pPr>
        <w:numPr>
          <w:ilvl w:val="0"/>
          <w:numId w:val="193"/>
        </w:numPr>
        <w:ind w:right="-360"/>
        <w:jc w:val="both"/>
        <w:rPr>
          <w:sz w:val="24"/>
        </w:rPr>
      </w:pPr>
      <w:r>
        <w:rPr>
          <w:sz w:val="24"/>
        </w:rPr>
        <w:t>ERCOT transmission loss factor calculation</w:t>
      </w:r>
    </w:p>
    <w:p w14:paraId="64C81ACD" w14:textId="77777777" w:rsidR="000F2DD7" w:rsidRPr="008B4BFD" w:rsidRDefault="000F2DD7" w:rsidP="004C6B84">
      <w:pPr>
        <w:numPr>
          <w:ilvl w:val="0"/>
          <w:numId w:val="193"/>
        </w:numPr>
        <w:ind w:right="-360"/>
        <w:jc w:val="both"/>
        <w:rPr>
          <w:sz w:val="24"/>
        </w:rPr>
      </w:pPr>
      <w:r>
        <w:rPr>
          <w:sz w:val="24"/>
        </w:rPr>
        <w:t>Basis for ERCOT operating cases and FERC 715 filing</w:t>
      </w:r>
    </w:p>
    <w:p w14:paraId="6BB918C4" w14:textId="77777777" w:rsidR="00DB196D" w:rsidRDefault="00A103EE" w:rsidP="00ED2743">
      <w:pPr>
        <w:keepNext/>
        <w:keepLines/>
      </w:pPr>
      <w:r>
        <w:rPr>
          <w:b/>
          <w:sz w:val="28"/>
        </w:rPr>
        <w:br w:type="page"/>
      </w:r>
    </w:p>
    <w:p w14:paraId="36F7FF6E" w14:textId="77777777" w:rsidR="00B371BD" w:rsidRDefault="00B371BD" w:rsidP="00A103EE">
      <w:pPr>
        <w:pStyle w:val="Heading1"/>
        <w:numPr>
          <w:ilvl w:val="0"/>
          <w:numId w:val="0"/>
        </w:numPr>
        <w:spacing w:after="240"/>
        <w:rPr>
          <w:caps/>
          <w:sz w:val="24"/>
          <w:u w:val="none"/>
        </w:rPr>
      </w:pPr>
      <w:bookmarkStart w:id="26" w:name="_Toc347132982"/>
      <w:bookmarkStart w:id="27" w:name="_Toc125131943"/>
      <w:r w:rsidRPr="00A103EE">
        <w:rPr>
          <w:caps/>
          <w:sz w:val="24"/>
          <w:u w:val="none"/>
        </w:rPr>
        <w:lastRenderedPageBreak/>
        <w:t>2</w:t>
      </w:r>
      <w:r w:rsidR="00A103EE">
        <w:rPr>
          <w:caps/>
          <w:sz w:val="24"/>
          <w:u w:val="none"/>
        </w:rPr>
        <w:tab/>
      </w:r>
      <w:r w:rsidR="002908DE" w:rsidRPr="00A103EE">
        <w:rPr>
          <w:caps/>
          <w:sz w:val="24"/>
          <w:u w:val="none"/>
        </w:rPr>
        <w:t>Definitions and Acronyms</w:t>
      </w:r>
      <w:bookmarkEnd w:id="26"/>
      <w:bookmarkEnd w:id="27"/>
    </w:p>
    <w:p w14:paraId="630EEBE9" w14:textId="77777777"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14:paraId="4E7D3863" w14:textId="77777777" w:rsidR="00DB196D" w:rsidRDefault="002908DE">
      <w:pPr>
        <w:pStyle w:val="ListParagraph"/>
        <w:numPr>
          <w:ilvl w:val="2"/>
          <w:numId w:val="120"/>
        </w:numPr>
        <w:jc w:val="both"/>
        <w:rPr>
          <w:sz w:val="24"/>
          <w:szCs w:val="22"/>
        </w:rPr>
      </w:pPr>
      <w:r w:rsidRPr="002908DE">
        <w:rPr>
          <w:b/>
          <w:sz w:val="24"/>
        </w:rPr>
        <w:t>Definitions</w:t>
      </w:r>
    </w:p>
    <w:p w14:paraId="34E919A3" w14:textId="77777777" w:rsidR="00B371BD" w:rsidRDefault="00B371BD" w:rsidP="00B371BD">
      <w:pPr>
        <w:autoSpaceDE w:val="0"/>
        <w:autoSpaceDN w:val="0"/>
        <w:adjustRightInd w:val="0"/>
        <w:rPr>
          <w:sz w:val="24"/>
          <w:szCs w:val="22"/>
        </w:rPr>
      </w:pPr>
    </w:p>
    <w:p w14:paraId="6D895CBA" w14:textId="77777777" w:rsidR="00B371BD" w:rsidRDefault="00B371BD" w:rsidP="00B371BD">
      <w:pPr>
        <w:autoSpaceDE w:val="0"/>
        <w:autoSpaceDN w:val="0"/>
        <w:adjustRightInd w:val="0"/>
        <w:rPr>
          <w:sz w:val="24"/>
          <w:szCs w:val="22"/>
        </w:rPr>
      </w:pPr>
    </w:p>
    <w:p w14:paraId="49B73598" w14:textId="153C39D2"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14:paraId="148FE2F6" w14:textId="77777777"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14:paraId="6F02A991" w14:textId="23ADB624"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14:paraId="54301457" w14:textId="77777777" w:rsidR="00411238" w:rsidRPr="003D7579" w:rsidRDefault="00411238" w:rsidP="00992019">
      <w:pPr>
        <w:autoSpaceDE w:val="0"/>
        <w:autoSpaceDN w:val="0"/>
        <w:adjustRightInd w:val="0"/>
        <w:rPr>
          <w:sz w:val="24"/>
          <w:szCs w:val="22"/>
        </w:rPr>
      </w:pPr>
    </w:p>
    <w:p w14:paraId="53892066" w14:textId="41455F3B"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14:paraId="1D6320B8" w14:textId="77777777" w:rsidR="00EA1B1B" w:rsidRDefault="00EA1B1B" w:rsidP="00411238">
      <w:pPr>
        <w:autoSpaceDE w:val="0"/>
        <w:autoSpaceDN w:val="0"/>
        <w:adjustRightInd w:val="0"/>
        <w:ind w:left="3600" w:hanging="3600"/>
        <w:rPr>
          <w:sz w:val="24"/>
          <w:szCs w:val="22"/>
        </w:rPr>
      </w:pPr>
    </w:p>
    <w:p w14:paraId="2AEBE2AE" w14:textId="4DC112D4" w:rsidR="00EA1B1B" w:rsidRDefault="00EA1B1B" w:rsidP="00411238">
      <w:pPr>
        <w:autoSpaceDE w:val="0"/>
        <w:autoSpaceDN w:val="0"/>
        <w:adjustRightInd w:val="0"/>
        <w:ind w:left="3600" w:hanging="3600"/>
        <w:rPr>
          <w:sz w:val="24"/>
          <w:szCs w:val="22"/>
        </w:rPr>
      </w:pPr>
      <w:r>
        <w:rPr>
          <w:sz w:val="24"/>
          <w:szCs w:val="22"/>
        </w:rPr>
        <w:t>LLI</w:t>
      </w:r>
      <w:r>
        <w:rPr>
          <w:sz w:val="24"/>
          <w:szCs w:val="22"/>
        </w:rPr>
        <w:tab/>
        <w:t xml:space="preserve">Large Load Interconnection; The Interim Large Load Interconnection process outlined by ERCOT Market Notice </w:t>
      </w:r>
      <w:r w:rsidRPr="00FD5F5F">
        <w:rPr>
          <w:sz w:val="24"/>
          <w:szCs w:val="22"/>
        </w:rPr>
        <w:t>W-A032522-0</w:t>
      </w:r>
      <w:r>
        <w:rPr>
          <w:sz w:val="24"/>
          <w:szCs w:val="22"/>
        </w:rPr>
        <w:t>.</w:t>
      </w:r>
    </w:p>
    <w:p w14:paraId="4EACDE3E" w14:textId="1FA7C5EA" w:rsidR="00A653B3" w:rsidRDefault="004247D5" w:rsidP="00992019">
      <w:pPr>
        <w:autoSpaceDE w:val="0"/>
        <w:autoSpaceDN w:val="0"/>
        <w:adjustRightInd w:val="0"/>
        <w:rPr>
          <w:sz w:val="24"/>
          <w:szCs w:val="22"/>
        </w:rPr>
      </w:pPr>
      <w:r>
        <w:rPr>
          <w:sz w:val="24"/>
          <w:szCs w:val="22"/>
        </w:rPr>
        <w:t xml:space="preserve">                                                </w:t>
      </w:r>
    </w:p>
    <w:p w14:paraId="58D6CDA8" w14:textId="77777777"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 xml:space="preserve">Model </w:t>
      </w:r>
      <w:proofErr w:type="gramStart"/>
      <w:r>
        <w:rPr>
          <w:sz w:val="24"/>
          <w:szCs w:val="22"/>
        </w:rPr>
        <w:t>On</w:t>
      </w:r>
      <w:proofErr w:type="gramEnd"/>
      <w:r>
        <w:rPr>
          <w:sz w:val="24"/>
          <w:szCs w:val="22"/>
        </w:rPr>
        <w:t xml:space="preserve"> Demand application is a Siemens program that serves as a database and case building tool that SSWG uses to create and maintain the SSWG Cases.</w:t>
      </w:r>
    </w:p>
    <w:p w14:paraId="439C9DC4" w14:textId="77777777" w:rsidR="00A653B3" w:rsidRDefault="00A653B3">
      <w:pPr>
        <w:autoSpaceDE w:val="0"/>
        <w:autoSpaceDN w:val="0"/>
        <w:adjustRightInd w:val="0"/>
        <w:ind w:left="3600" w:hanging="3600"/>
        <w:rPr>
          <w:sz w:val="24"/>
          <w:szCs w:val="22"/>
        </w:rPr>
      </w:pPr>
    </w:p>
    <w:p w14:paraId="6A5D4C15" w14:textId="77777777" w:rsidR="00A653B3" w:rsidRDefault="00A653B3">
      <w:pPr>
        <w:autoSpaceDE w:val="0"/>
        <w:autoSpaceDN w:val="0"/>
        <w:adjustRightInd w:val="0"/>
        <w:ind w:left="3600" w:hanging="3600"/>
        <w:rPr>
          <w:sz w:val="24"/>
          <w:szCs w:val="22"/>
        </w:rPr>
      </w:pPr>
      <w:r>
        <w:rPr>
          <w:sz w:val="24"/>
          <w:szCs w:val="22"/>
        </w:rPr>
        <w:t>MOD Base Case</w:t>
      </w:r>
      <w:r>
        <w:rPr>
          <w:sz w:val="24"/>
          <w:szCs w:val="22"/>
        </w:rPr>
        <w:tab/>
      </w:r>
      <w:proofErr w:type="gramStart"/>
      <w:r>
        <w:rPr>
          <w:sz w:val="24"/>
          <w:szCs w:val="22"/>
        </w:rPr>
        <w:t>The</w:t>
      </w:r>
      <w:proofErr w:type="gramEnd"/>
      <w:r>
        <w:rPr>
          <w:sz w:val="24"/>
          <w:szCs w:val="22"/>
        </w:rPr>
        <w:t xml:space="preserve"> TP Case loaded into MOD that is incrementally updated by ERCOT to maintain consistency between NMMS and MOD and is used as a starting point for building/updating SSWG Cases.</w:t>
      </w:r>
    </w:p>
    <w:p w14:paraId="183CA057" w14:textId="77777777" w:rsidR="00411238" w:rsidRDefault="00411238" w:rsidP="00411238">
      <w:pPr>
        <w:autoSpaceDE w:val="0"/>
        <w:autoSpaceDN w:val="0"/>
        <w:adjustRightInd w:val="0"/>
        <w:ind w:left="2880" w:hanging="2880"/>
        <w:rPr>
          <w:sz w:val="24"/>
          <w:szCs w:val="22"/>
        </w:rPr>
      </w:pPr>
    </w:p>
    <w:p w14:paraId="68DFF3DB" w14:textId="1731DF59"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w:t>
      </w:r>
      <w:del w:id="28" w:author="Andrew Hamann" w:date="2025-07-29T17:03:00Z">
        <w:r w:rsidR="00A653B3" w:rsidDel="00DC5993">
          <w:rPr>
            <w:sz w:val="24"/>
            <w:szCs w:val="22"/>
          </w:rPr>
          <w:delText xml:space="preserve"> </w:delText>
        </w:r>
      </w:del>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14:paraId="645A7193" w14:textId="77777777" w:rsidR="006C1F08" w:rsidRDefault="006C1F08" w:rsidP="004C6B84">
      <w:pPr>
        <w:autoSpaceDE w:val="0"/>
        <w:autoSpaceDN w:val="0"/>
        <w:adjustRightInd w:val="0"/>
        <w:rPr>
          <w:sz w:val="24"/>
          <w:szCs w:val="22"/>
        </w:rPr>
      </w:pPr>
    </w:p>
    <w:p w14:paraId="431A6220" w14:textId="77777777"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r>
      <w:proofErr w:type="gramStart"/>
      <w:r>
        <w:rPr>
          <w:sz w:val="24"/>
          <w:szCs w:val="22"/>
        </w:rPr>
        <w:t>The</w:t>
      </w:r>
      <w:proofErr w:type="gramEnd"/>
      <w:r>
        <w:rPr>
          <w:sz w:val="24"/>
          <w:szCs w:val="22"/>
        </w:rPr>
        <w:t xml:space="preserve"> </w:t>
      </w:r>
      <w:r w:rsidR="0078577F">
        <w:rPr>
          <w:sz w:val="24"/>
          <w:szCs w:val="22"/>
        </w:rPr>
        <w:t xml:space="preserve">NMMS </w:t>
      </w:r>
      <w:r>
        <w:rPr>
          <w:sz w:val="24"/>
          <w:szCs w:val="22"/>
        </w:rPr>
        <w:t xml:space="preserve">database containing </w:t>
      </w:r>
      <w:r w:rsidR="000142A0">
        <w:rPr>
          <w:sz w:val="24"/>
          <w:szCs w:val="22"/>
        </w:rPr>
        <w:t xml:space="preserve">the model of the ERCOT </w:t>
      </w:r>
    </w:p>
    <w:p w14:paraId="663332B9" w14:textId="6C24A303" w:rsidR="00B371BD" w:rsidRDefault="0057751C" w:rsidP="00B371BD">
      <w:pPr>
        <w:autoSpaceDE w:val="0"/>
        <w:autoSpaceDN w:val="0"/>
        <w:adjustRightInd w:val="0"/>
        <w:ind w:left="3600" w:hanging="3600"/>
        <w:rPr>
          <w:ins w:id="29" w:author="Walker, Zach" w:date="2025-06-16T14:33:00Z"/>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14:paraId="548E946A" w14:textId="77777777" w:rsidR="000F0649" w:rsidRDefault="000F0649" w:rsidP="00B371BD">
      <w:pPr>
        <w:autoSpaceDE w:val="0"/>
        <w:autoSpaceDN w:val="0"/>
        <w:adjustRightInd w:val="0"/>
        <w:ind w:left="3600" w:hanging="3600"/>
        <w:rPr>
          <w:ins w:id="30" w:author="Walker, Zach" w:date="2025-06-16T14:33:00Z"/>
          <w:sz w:val="24"/>
          <w:szCs w:val="22"/>
        </w:rPr>
      </w:pPr>
    </w:p>
    <w:p w14:paraId="29B85276" w14:textId="4BA44E08" w:rsidR="000F0649" w:rsidRDefault="000F0649" w:rsidP="000F0649">
      <w:pPr>
        <w:autoSpaceDE w:val="0"/>
        <w:autoSpaceDN w:val="0"/>
        <w:adjustRightInd w:val="0"/>
        <w:ind w:left="3600" w:hanging="3600"/>
        <w:rPr>
          <w:sz w:val="24"/>
          <w:szCs w:val="22"/>
        </w:rPr>
      </w:pPr>
      <w:ins w:id="31" w:author="Walker, Zach" w:date="2025-06-16T14:33:00Z">
        <w:r>
          <w:rPr>
            <w:sz w:val="24"/>
            <w:szCs w:val="22"/>
          </w:rPr>
          <w:t xml:space="preserve">Net </w:t>
        </w:r>
        <w:del w:id="32" w:author="Andrew Hamann" w:date="2025-07-29T17:02:00Z">
          <w:r w:rsidDel="00DC5993">
            <w:rPr>
              <w:sz w:val="24"/>
              <w:szCs w:val="22"/>
            </w:rPr>
            <w:delText>Peak</w:delText>
          </w:r>
        </w:del>
      </w:ins>
      <w:ins w:id="33" w:author="Andrew Hamann" w:date="2025-07-29T17:02:00Z">
        <w:r w:rsidR="00DC5993">
          <w:rPr>
            <w:sz w:val="24"/>
            <w:szCs w:val="22"/>
          </w:rPr>
          <w:t>Load</w:t>
        </w:r>
      </w:ins>
      <w:ins w:id="34" w:author="Walker, Zach" w:date="2025-06-16T14:33:00Z">
        <w:r>
          <w:rPr>
            <w:sz w:val="24"/>
            <w:szCs w:val="22"/>
          </w:rPr>
          <w:tab/>
        </w:r>
        <w:r w:rsidRPr="00176489">
          <w:rPr>
            <w:sz w:val="24"/>
            <w:szCs w:val="22"/>
          </w:rPr>
          <w:t xml:space="preserve">The Load for a given period minus generation from </w:t>
        </w:r>
        <w:proofErr w:type="spellStart"/>
        <w:r w:rsidRPr="00176489">
          <w:rPr>
            <w:sz w:val="24"/>
            <w:szCs w:val="22"/>
          </w:rPr>
          <w:t>PhotoVoltaic</w:t>
        </w:r>
        <w:proofErr w:type="spellEnd"/>
        <w:r w:rsidRPr="00176489">
          <w:rPr>
            <w:sz w:val="24"/>
            <w:szCs w:val="22"/>
          </w:rPr>
          <w:t xml:space="preserve"> Generation Resources (PVGRs)</w:t>
        </w:r>
      </w:ins>
      <w:ins w:id="35" w:author="Walker, Zach" w:date="2025-06-17T12:42:00Z">
        <w:del w:id="36" w:author="Andrew Hamann" w:date="2025-07-29T17:02:00Z">
          <w:r w:rsidR="00606634" w:rsidDel="00DC5993">
            <w:rPr>
              <w:sz w:val="24"/>
              <w:szCs w:val="22"/>
            </w:rPr>
            <w:delText>,</w:delText>
          </w:r>
        </w:del>
      </w:ins>
      <w:ins w:id="37" w:author="Andrew Hamann" w:date="2025-07-29T17:02:00Z">
        <w:r w:rsidR="00DC5993">
          <w:rPr>
            <w:sz w:val="24"/>
            <w:szCs w:val="22"/>
          </w:rPr>
          <w:t xml:space="preserve"> and</w:t>
        </w:r>
      </w:ins>
      <w:ins w:id="38" w:author="Walker, Zach" w:date="2025-06-16T14:33:00Z">
        <w:r w:rsidRPr="00176489">
          <w:rPr>
            <w:sz w:val="24"/>
            <w:szCs w:val="22"/>
          </w:rPr>
          <w:t xml:space="preserve"> Wind Generation Resources (WGRs)</w:t>
        </w:r>
      </w:ins>
      <w:ins w:id="39" w:author="Walker, Zach" w:date="2025-06-17T12:42:00Z">
        <w:del w:id="40" w:author="Andrew Hamann" w:date="2025-07-29T17:02:00Z">
          <w:r w:rsidR="00606634" w:rsidDel="00DC5993">
            <w:rPr>
              <w:sz w:val="24"/>
              <w:szCs w:val="22"/>
            </w:rPr>
            <w:delText>, and Energy Storage Resources (ESRs)</w:delText>
          </w:r>
        </w:del>
      </w:ins>
      <w:ins w:id="41" w:author="Walker, Zach" w:date="2025-06-16T14:33:00Z">
        <w:del w:id="42" w:author="Andrew Hamann" w:date="2025-07-29T17:02:00Z">
          <w:r w:rsidRPr="00176489" w:rsidDel="00DC5993">
            <w:rPr>
              <w:sz w:val="24"/>
              <w:szCs w:val="22"/>
            </w:rPr>
            <w:delText xml:space="preserve"> for the same period</w:delText>
          </w:r>
        </w:del>
        <w:r w:rsidRPr="00176489">
          <w:rPr>
            <w:sz w:val="24"/>
            <w:szCs w:val="22"/>
          </w:rPr>
          <w:t xml:space="preserve">. The peak Net Load is the </w:t>
        </w:r>
        <w:del w:id="43" w:author="Andrew Hamann" w:date="2025-07-29T17:04:00Z">
          <w:r w:rsidRPr="00176489" w:rsidDel="00DC5993">
            <w:rPr>
              <w:sz w:val="24"/>
              <w:szCs w:val="22"/>
            </w:rPr>
            <w:delText>highest value for the given period</w:delText>
          </w:r>
        </w:del>
      </w:ins>
      <w:ins w:id="44" w:author="Andrew Hamann" w:date="2025-07-29T17:04:00Z">
        <w:r w:rsidR="00DC5993">
          <w:rPr>
            <w:sz w:val="24"/>
            <w:szCs w:val="22"/>
          </w:rPr>
          <w:t>maximum Net Load in a given month, season, year, or similar time period</w:t>
        </w:r>
      </w:ins>
      <w:ins w:id="45" w:author="Walker, Zach" w:date="2025-06-16T14:33:00Z">
        <w:r w:rsidRPr="00176489">
          <w:rPr>
            <w:sz w:val="24"/>
            <w:szCs w:val="22"/>
          </w:rPr>
          <w:t>.</w:t>
        </w:r>
      </w:ins>
    </w:p>
    <w:p w14:paraId="552DDFE3" w14:textId="77777777" w:rsidR="00A653B3" w:rsidRDefault="00A653B3" w:rsidP="00B371BD">
      <w:pPr>
        <w:autoSpaceDE w:val="0"/>
        <w:autoSpaceDN w:val="0"/>
        <w:adjustRightInd w:val="0"/>
        <w:ind w:left="3600" w:hanging="3600"/>
        <w:rPr>
          <w:sz w:val="24"/>
          <w:szCs w:val="22"/>
        </w:rPr>
      </w:pPr>
    </w:p>
    <w:p w14:paraId="5BF2EAE5" w14:textId="112F8F2E"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 xml:space="preserve">Model updates which occurred between a </w:t>
      </w:r>
      <w:r w:rsidR="00507BA3">
        <w:rPr>
          <w:sz w:val="24"/>
          <w:szCs w:val="22"/>
        </w:rPr>
        <w:t xml:space="preserve">biannual </w:t>
      </w:r>
      <w:r>
        <w:rPr>
          <w:sz w:val="24"/>
          <w:szCs w:val="22"/>
        </w:rPr>
        <w:t>update cycle.</w:t>
      </w:r>
    </w:p>
    <w:p w14:paraId="112A2E75" w14:textId="77777777" w:rsidR="00A653B3" w:rsidRDefault="00A653B3" w:rsidP="00A653B3">
      <w:pPr>
        <w:autoSpaceDE w:val="0"/>
        <w:autoSpaceDN w:val="0"/>
        <w:adjustRightInd w:val="0"/>
        <w:rPr>
          <w:sz w:val="24"/>
          <w:szCs w:val="22"/>
        </w:rPr>
      </w:pPr>
    </w:p>
    <w:p w14:paraId="1A44FB20" w14:textId="256C09FC"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14:paraId="3CC7C65E" w14:textId="77777777" w:rsidR="009D02C3" w:rsidRDefault="009D02C3" w:rsidP="00A653B3">
      <w:pPr>
        <w:autoSpaceDE w:val="0"/>
        <w:autoSpaceDN w:val="0"/>
        <w:adjustRightInd w:val="0"/>
        <w:ind w:left="3600" w:hanging="3600"/>
        <w:rPr>
          <w:sz w:val="24"/>
          <w:szCs w:val="22"/>
        </w:rPr>
      </w:pPr>
    </w:p>
    <w:p w14:paraId="6362AC13" w14:textId="77777777" w:rsidR="00A653B3" w:rsidRDefault="00A653B3" w:rsidP="00A653B3">
      <w:pPr>
        <w:autoSpaceDE w:val="0"/>
        <w:autoSpaceDN w:val="0"/>
        <w:adjustRightInd w:val="0"/>
        <w:ind w:left="3600" w:hanging="3600"/>
        <w:rPr>
          <w:sz w:val="24"/>
          <w:szCs w:val="22"/>
        </w:rPr>
      </w:pPr>
    </w:p>
    <w:p w14:paraId="5B70509C" w14:textId="77777777"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14:paraId="7ED1463D" w14:textId="77777777" w:rsidR="00A653B3" w:rsidRDefault="00A653B3" w:rsidP="00A653B3">
      <w:pPr>
        <w:autoSpaceDE w:val="0"/>
        <w:autoSpaceDN w:val="0"/>
        <w:adjustRightInd w:val="0"/>
        <w:rPr>
          <w:sz w:val="24"/>
          <w:szCs w:val="22"/>
        </w:rPr>
      </w:pPr>
      <w:r w:rsidRPr="00E278D0">
        <w:rPr>
          <w:sz w:val="24"/>
          <w:szCs w:val="22"/>
        </w:rPr>
        <w:lastRenderedPageBreak/>
        <w:t xml:space="preserve">&amp; Expectations </w:t>
      </w:r>
      <w:r>
        <w:rPr>
          <w:sz w:val="24"/>
          <w:szCs w:val="22"/>
        </w:rPr>
        <w:tab/>
      </w:r>
      <w:r>
        <w:rPr>
          <w:sz w:val="24"/>
          <w:szCs w:val="22"/>
        </w:rPr>
        <w:tab/>
      </w:r>
      <w:r>
        <w:rPr>
          <w:sz w:val="24"/>
          <w:szCs w:val="22"/>
        </w:rPr>
        <w:tab/>
      </w:r>
      <w:r w:rsidRPr="00E278D0">
        <w:rPr>
          <w:sz w:val="24"/>
          <w:szCs w:val="22"/>
        </w:rPr>
        <w:t>conventions for cases.</w:t>
      </w:r>
    </w:p>
    <w:p w14:paraId="3D807CA2" w14:textId="77777777" w:rsidR="00B371BD" w:rsidRDefault="00B371BD" w:rsidP="00B371BD">
      <w:pPr>
        <w:autoSpaceDE w:val="0"/>
        <w:autoSpaceDN w:val="0"/>
        <w:adjustRightInd w:val="0"/>
        <w:ind w:left="2880" w:hanging="2880"/>
        <w:rPr>
          <w:sz w:val="24"/>
          <w:szCs w:val="22"/>
        </w:rPr>
      </w:pPr>
    </w:p>
    <w:p w14:paraId="053A310A" w14:textId="77777777"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14:paraId="24780C79" w14:textId="77777777" w:rsidR="00B371BD" w:rsidRDefault="00B371BD" w:rsidP="00B371BD">
      <w:pPr>
        <w:autoSpaceDE w:val="0"/>
        <w:autoSpaceDN w:val="0"/>
        <w:adjustRightInd w:val="0"/>
        <w:ind w:left="2880" w:hanging="2880"/>
        <w:rPr>
          <w:sz w:val="24"/>
          <w:szCs w:val="22"/>
        </w:rPr>
      </w:pPr>
    </w:p>
    <w:p w14:paraId="2C834E82" w14:textId="77777777"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14:paraId="44678ED1" w14:textId="77777777" w:rsidR="00B371BD" w:rsidRDefault="00B371BD" w:rsidP="00B371BD">
      <w:pPr>
        <w:autoSpaceDE w:val="0"/>
        <w:autoSpaceDN w:val="0"/>
        <w:adjustRightInd w:val="0"/>
        <w:ind w:left="3600" w:hanging="3600"/>
        <w:rPr>
          <w:sz w:val="24"/>
          <w:szCs w:val="22"/>
        </w:rPr>
      </w:pPr>
    </w:p>
    <w:p w14:paraId="53DECD9A" w14:textId="11941773" w:rsidR="00A653B3" w:rsidRDefault="00A653B3" w:rsidP="00A653B3">
      <w:pPr>
        <w:autoSpaceDE w:val="0"/>
        <w:autoSpaceDN w:val="0"/>
        <w:adjustRightInd w:val="0"/>
        <w:rPr>
          <w:sz w:val="24"/>
          <w:szCs w:val="22"/>
        </w:rPr>
      </w:pPr>
      <w:r>
        <w:rPr>
          <w:sz w:val="24"/>
          <w:szCs w:val="22"/>
        </w:rPr>
        <w:t>SSWG Cases</w:t>
      </w:r>
      <w:del w:id="46" w:author="Andrew Hamann" w:date="2025-07-29T17:03:00Z">
        <w:r w:rsidDel="00DC5993">
          <w:rPr>
            <w:sz w:val="24"/>
            <w:szCs w:val="22"/>
          </w:rPr>
          <w:delText>:</w:delText>
        </w:r>
      </w:del>
      <w:r>
        <w:rPr>
          <w:sz w:val="24"/>
          <w:szCs w:val="22"/>
        </w:rPr>
        <w:tab/>
      </w:r>
      <w:r>
        <w:rPr>
          <w:sz w:val="24"/>
          <w:szCs w:val="22"/>
        </w:rPr>
        <w:tab/>
      </w:r>
      <w:r>
        <w:rPr>
          <w:sz w:val="24"/>
          <w:szCs w:val="22"/>
        </w:rPr>
        <w:tab/>
      </w:r>
      <w:r>
        <w:rPr>
          <w:sz w:val="24"/>
          <w:szCs w:val="22"/>
        </w:rPr>
        <w:tab/>
        <w:t xml:space="preserve">All of the steady-state base cases created and maintained by the </w:t>
      </w:r>
    </w:p>
    <w:p w14:paraId="25827972" w14:textId="77777777" w:rsidR="00A653B3" w:rsidRDefault="00A653B3" w:rsidP="00B371BD">
      <w:pPr>
        <w:autoSpaceDE w:val="0"/>
        <w:autoSpaceDN w:val="0"/>
        <w:adjustRightInd w:val="0"/>
        <w:ind w:left="3600" w:hanging="3600"/>
        <w:rPr>
          <w:sz w:val="24"/>
          <w:szCs w:val="22"/>
        </w:rPr>
      </w:pPr>
      <w:r>
        <w:rPr>
          <w:sz w:val="24"/>
          <w:szCs w:val="22"/>
        </w:rPr>
        <w:tab/>
        <w:t>SSWG, as directed by the ROS.</w:t>
      </w:r>
    </w:p>
    <w:p w14:paraId="1979BE7E" w14:textId="77777777" w:rsidR="00A653B3" w:rsidRDefault="00A653B3" w:rsidP="00B371BD">
      <w:pPr>
        <w:autoSpaceDE w:val="0"/>
        <w:autoSpaceDN w:val="0"/>
        <w:adjustRightInd w:val="0"/>
        <w:ind w:left="3600" w:hanging="3600"/>
        <w:rPr>
          <w:sz w:val="24"/>
          <w:szCs w:val="22"/>
        </w:rPr>
      </w:pPr>
    </w:p>
    <w:p w14:paraId="6E8DA476" w14:textId="77777777"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14:paraId="4AEB4804" w14:textId="77777777" w:rsidR="00A653B3" w:rsidRDefault="00A653B3" w:rsidP="00B371BD">
      <w:pPr>
        <w:autoSpaceDE w:val="0"/>
        <w:autoSpaceDN w:val="0"/>
        <w:adjustRightInd w:val="0"/>
        <w:ind w:left="3600" w:hanging="3600"/>
        <w:rPr>
          <w:sz w:val="24"/>
          <w:szCs w:val="22"/>
        </w:rPr>
      </w:pPr>
    </w:p>
    <w:p w14:paraId="3F3692C0" w14:textId="77777777"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14:paraId="2BA8ACAA" w14:textId="77777777" w:rsidR="00B371BD" w:rsidRPr="00E278D0" w:rsidRDefault="00B371BD" w:rsidP="00B371BD">
      <w:pPr>
        <w:autoSpaceDE w:val="0"/>
        <w:autoSpaceDN w:val="0"/>
        <w:adjustRightInd w:val="0"/>
        <w:rPr>
          <w:sz w:val="24"/>
          <w:szCs w:val="22"/>
        </w:rPr>
      </w:pPr>
    </w:p>
    <w:p w14:paraId="00F4B23B" w14:textId="77777777"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r>
      <w:proofErr w:type="gramStart"/>
      <w:r w:rsidRPr="00E278D0">
        <w:rPr>
          <w:sz w:val="24"/>
          <w:szCs w:val="22"/>
        </w:rPr>
        <w:t>Siemens</w:t>
      </w:r>
      <w:proofErr w:type="gramEnd"/>
      <w:r w:rsidRPr="00E278D0">
        <w:rPr>
          <w:sz w:val="24"/>
          <w:szCs w:val="22"/>
        </w:rPr>
        <w:t xml:space="preserve">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14:paraId="466624F3" w14:textId="77777777" w:rsidR="00B371BD" w:rsidRPr="00E278D0" w:rsidRDefault="00B371BD" w:rsidP="00B371BD">
      <w:pPr>
        <w:autoSpaceDE w:val="0"/>
        <w:autoSpaceDN w:val="0"/>
        <w:adjustRightInd w:val="0"/>
        <w:rPr>
          <w:sz w:val="24"/>
          <w:szCs w:val="22"/>
        </w:rPr>
      </w:pPr>
    </w:p>
    <w:p w14:paraId="57A45BDD" w14:textId="77777777"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14:paraId="57650D91" w14:textId="77777777" w:rsidR="00A653B3" w:rsidRDefault="00A653B3" w:rsidP="00B371BD">
      <w:pPr>
        <w:autoSpaceDE w:val="0"/>
        <w:autoSpaceDN w:val="0"/>
        <w:adjustRightInd w:val="0"/>
        <w:ind w:left="3600" w:hanging="3600"/>
        <w:rPr>
          <w:sz w:val="24"/>
          <w:szCs w:val="22"/>
        </w:rPr>
      </w:pPr>
    </w:p>
    <w:p w14:paraId="5AC65D2C" w14:textId="77777777"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14:paraId="06F1579A" w14:textId="77777777" w:rsidR="00C07DF6" w:rsidRDefault="00C07DF6" w:rsidP="00B371BD">
      <w:pPr>
        <w:autoSpaceDE w:val="0"/>
        <w:autoSpaceDN w:val="0"/>
        <w:adjustRightInd w:val="0"/>
        <w:ind w:left="3600" w:hanging="3600"/>
        <w:rPr>
          <w:sz w:val="24"/>
          <w:szCs w:val="22"/>
        </w:rPr>
      </w:pPr>
    </w:p>
    <w:p w14:paraId="73BA50A9" w14:textId="68948D5C"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 xml:space="preserve">A report (Excel spreadsheet) that is created </w:t>
      </w:r>
      <w:proofErr w:type="spellStart"/>
      <w:r w:rsidR="00507BA3">
        <w:rPr>
          <w:sz w:val="24"/>
          <w:szCs w:val="22"/>
        </w:rPr>
        <w:t>triannually</w:t>
      </w:r>
      <w:proofErr w:type="spellEnd"/>
      <w:r w:rsidR="00507BA3">
        <w:rPr>
          <w:sz w:val="24"/>
          <w:szCs w:val="22"/>
        </w:rPr>
        <w:t xml:space="preserve"> to reflect</w:t>
      </w:r>
      <w:r w:rsidR="00507BA3" w:rsidDel="00507BA3">
        <w:rPr>
          <w:sz w:val="24"/>
          <w:szCs w:val="22"/>
        </w:rPr>
        <w:t xml:space="preserve"> </w:t>
      </w:r>
    </w:p>
    <w:p w14:paraId="4DB5598E" w14:textId="0DD9FF1E"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374FFC">
        <w:rPr>
          <w:sz w:val="24"/>
          <w:szCs w:val="22"/>
        </w:rPr>
        <w:t>the updates related to transmission projects.</w:t>
      </w:r>
    </w:p>
    <w:p w14:paraId="413987A9" w14:textId="77777777" w:rsidR="00B371BD" w:rsidRDefault="00B371BD" w:rsidP="00B371BD">
      <w:pPr>
        <w:autoSpaceDE w:val="0"/>
        <w:autoSpaceDN w:val="0"/>
        <w:adjustRightInd w:val="0"/>
        <w:ind w:left="3600" w:hanging="3600"/>
        <w:rPr>
          <w:sz w:val="24"/>
          <w:szCs w:val="22"/>
        </w:rPr>
      </w:pPr>
    </w:p>
    <w:p w14:paraId="57162786" w14:textId="77777777" w:rsidR="00211721" w:rsidRDefault="00211721" w:rsidP="00B371BD">
      <w:pPr>
        <w:autoSpaceDE w:val="0"/>
        <w:autoSpaceDN w:val="0"/>
        <w:adjustRightInd w:val="0"/>
        <w:ind w:left="3600" w:hanging="3600"/>
        <w:rPr>
          <w:sz w:val="24"/>
          <w:szCs w:val="22"/>
        </w:rPr>
      </w:pPr>
    </w:p>
    <w:p w14:paraId="07F72450" w14:textId="77777777" w:rsidR="00B371BD" w:rsidRDefault="00ED2743" w:rsidP="00B371BD">
      <w:pPr>
        <w:autoSpaceDE w:val="0"/>
        <w:autoSpaceDN w:val="0"/>
        <w:adjustRightInd w:val="0"/>
        <w:rPr>
          <w:sz w:val="24"/>
          <w:szCs w:val="22"/>
        </w:rPr>
      </w:pPr>
      <w:r>
        <w:rPr>
          <w:sz w:val="24"/>
          <w:szCs w:val="22"/>
        </w:rPr>
        <w:br w:type="page"/>
      </w:r>
    </w:p>
    <w:p w14:paraId="2F38C25E" w14:textId="77777777" w:rsidR="00DB196D" w:rsidRDefault="00B371BD">
      <w:pPr>
        <w:numPr>
          <w:ilvl w:val="1"/>
          <w:numId w:val="90"/>
        </w:numPr>
        <w:jc w:val="both"/>
        <w:rPr>
          <w:sz w:val="24"/>
          <w:szCs w:val="22"/>
        </w:rPr>
      </w:pPr>
      <w:r w:rsidRPr="00B30C31">
        <w:rPr>
          <w:b/>
          <w:sz w:val="24"/>
        </w:rPr>
        <w:lastRenderedPageBreak/>
        <w:t>Acronyms</w:t>
      </w:r>
    </w:p>
    <w:p w14:paraId="2F85578E" w14:textId="77777777" w:rsidR="00B371BD" w:rsidRDefault="00B371BD" w:rsidP="00B371BD">
      <w:pPr>
        <w:autoSpaceDE w:val="0"/>
        <w:autoSpaceDN w:val="0"/>
        <w:adjustRightInd w:val="0"/>
        <w:rPr>
          <w:sz w:val="24"/>
          <w:szCs w:val="22"/>
        </w:rPr>
      </w:pPr>
    </w:p>
    <w:p w14:paraId="297CC066" w14:textId="4208DCA4" w:rsidR="00B371BD" w:rsidRDefault="00B371BD" w:rsidP="00775EB1">
      <w:pPr>
        <w:tabs>
          <w:tab w:val="left" w:pos="2160"/>
        </w:tabs>
        <w:autoSpaceDE w:val="0"/>
        <w:autoSpaceDN w:val="0"/>
        <w:adjustRightInd w:val="0"/>
        <w:rPr>
          <w:sz w:val="24"/>
          <w:szCs w:val="22"/>
        </w:rPr>
      </w:pPr>
      <w:r w:rsidRPr="00211E77">
        <w:rPr>
          <w:sz w:val="24"/>
          <w:szCs w:val="22"/>
        </w:rPr>
        <w:t>ALDR</w:t>
      </w:r>
      <w:r>
        <w:rPr>
          <w:sz w:val="24"/>
          <w:szCs w:val="22"/>
        </w:rPr>
        <w:tab/>
      </w:r>
      <w:r w:rsidRPr="00211E77">
        <w:rPr>
          <w:sz w:val="24"/>
          <w:szCs w:val="22"/>
        </w:rPr>
        <w:t>Annual Load Data Request</w:t>
      </w:r>
    </w:p>
    <w:p w14:paraId="31EDCC6B" w14:textId="77777777" w:rsidR="00B371BD" w:rsidRPr="00211E77" w:rsidRDefault="00B371BD" w:rsidP="00775EB1">
      <w:pPr>
        <w:tabs>
          <w:tab w:val="left" w:pos="2160"/>
        </w:tabs>
        <w:autoSpaceDE w:val="0"/>
        <w:autoSpaceDN w:val="0"/>
        <w:adjustRightInd w:val="0"/>
        <w:rPr>
          <w:sz w:val="24"/>
          <w:szCs w:val="22"/>
        </w:rPr>
      </w:pPr>
    </w:p>
    <w:p w14:paraId="60BD6288" w14:textId="3AE5A1DE" w:rsidR="00536494" w:rsidRDefault="00536494" w:rsidP="0038750A">
      <w:pPr>
        <w:tabs>
          <w:tab w:val="left" w:pos="2160"/>
        </w:tabs>
        <w:autoSpaceDE w:val="0"/>
        <w:autoSpaceDN w:val="0"/>
        <w:adjustRightInd w:val="0"/>
        <w:rPr>
          <w:sz w:val="24"/>
          <w:szCs w:val="22"/>
        </w:rPr>
      </w:pPr>
    </w:p>
    <w:p w14:paraId="4E5BA5FA" w14:textId="606A153B" w:rsidR="0038750A" w:rsidRDefault="0038750A" w:rsidP="0038750A">
      <w:pPr>
        <w:tabs>
          <w:tab w:val="left" w:pos="2160"/>
        </w:tabs>
        <w:autoSpaceDE w:val="0"/>
        <w:autoSpaceDN w:val="0"/>
        <w:adjustRightInd w:val="0"/>
        <w:rPr>
          <w:sz w:val="24"/>
          <w:szCs w:val="22"/>
        </w:rPr>
      </w:pPr>
      <w:r>
        <w:rPr>
          <w:sz w:val="24"/>
          <w:szCs w:val="22"/>
        </w:rPr>
        <w:t>CLR</w:t>
      </w:r>
      <w:r>
        <w:rPr>
          <w:sz w:val="24"/>
          <w:szCs w:val="22"/>
        </w:rPr>
        <w:tab/>
        <w:t>Controllable Load Resource</w:t>
      </w:r>
    </w:p>
    <w:p w14:paraId="2CFB397E" w14:textId="77777777" w:rsidR="0038750A" w:rsidRDefault="0038750A" w:rsidP="0038750A">
      <w:pPr>
        <w:tabs>
          <w:tab w:val="left" w:pos="2160"/>
        </w:tabs>
        <w:autoSpaceDE w:val="0"/>
        <w:autoSpaceDN w:val="0"/>
        <w:adjustRightInd w:val="0"/>
        <w:rPr>
          <w:sz w:val="24"/>
          <w:szCs w:val="22"/>
        </w:rPr>
      </w:pPr>
    </w:p>
    <w:p w14:paraId="0987214C" w14:textId="4369D673" w:rsidR="0038750A" w:rsidRDefault="0038750A" w:rsidP="00775EB1">
      <w:pPr>
        <w:tabs>
          <w:tab w:val="left" w:pos="2160"/>
        </w:tabs>
        <w:autoSpaceDE w:val="0"/>
        <w:autoSpaceDN w:val="0"/>
        <w:adjustRightInd w:val="0"/>
        <w:rPr>
          <w:sz w:val="24"/>
          <w:szCs w:val="22"/>
        </w:rPr>
      </w:pPr>
      <w:r>
        <w:rPr>
          <w:sz w:val="24"/>
          <w:szCs w:val="22"/>
        </w:rPr>
        <w:t>CMP</w:t>
      </w:r>
      <w:r>
        <w:rPr>
          <w:sz w:val="24"/>
          <w:szCs w:val="22"/>
        </w:rPr>
        <w:tab/>
        <w:t>Constraint Management Plan</w:t>
      </w:r>
    </w:p>
    <w:p w14:paraId="0A6DBBA3" w14:textId="77777777" w:rsidR="00081A31" w:rsidRDefault="00081A31" w:rsidP="00775EB1">
      <w:pPr>
        <w:tabs>
          <w:tab w:val="left" w:pos="2160"/>
        </w:tabs>
        <w:autoSpaceDE w:val="0"/>
        <w:autoSpaceDN w:val="0"/>
        <w:adjustRightInd w:val="0"/>
        <w:rPr>
          <w:sz w:val="24"/>
          <w:szCs w:val="22"/>
        </w:rPr>
      </w:pPr>
    </w:p>
    <w:p w14:paraId="415D5394" w14:textId="340B1290" w:rsidR="00081A31" w:rsidRDefault="00081A31" w:rsidP="00081A31">
      <w:pPr>
        <w:tabs>
          <w:tab w:val="left" w:pos="2160"/>
        </w:tabs>
        <w:autoSpaceDE w:val="0"/>
        <w:autoSpaceDN w:val="0"/>
        <w:adjustRightInd w:val="0"/>
        <w:rPr>
          <w:sz w:val="24"/>
          <w:szCs w:val="22"/>
        </w:rPr>
      </w:pPr>
      <w:r>
        <w:rPr>
          <w:sz w:val="24"/>
          <w:szCs w:val="22"/>
        </w:rPr>
        <w:t>DER</w:t>
      </w:r>
      <w:r>
        <w:rPr>
          <w:sz w:val="24"/>
          <w:szCs w:val="22"/>
        </w:rPr>
        <w:tab/>
      </w:r>
      <w:r w:rsidRPr="00081A31">
        <w:rPr>
          <w:sz w:val="24"/>
          <w:szCs w:val="24"/>
        </w:rPr>
        <w:t>Distributed Energy Resources</w:t>
      </w:r>
    </w:p>
    <w:p w14:paraId="7863776E" w14:textId="77777777" w:rsidR="000C5146" w:rsidRDefault="000C5146" w:rsidP="00255DEF">
      <w:pPr>
        <w:tabs>
          <w:tab w:val="left" w:pos="2160"/>
        </w:tabs>
        <w:autoSpaceDE w:val="0"/>
        <w:autoSpaceDN w:val="0"/>
        <w:adjustRightInd w:val="0"/>
        <w:rPr>
          <w:sz w:val="24"/>
          <w:szCs w:val="22"/>
        </w:rPr>
      </w:pPr>
    </w:p>
    <w:p w14:paraId="1AE9BBA9" w14:textId="60449BE1" w:rsidR="000C5146" w:rsidRDefault="000C5146" w:rsidP="00255DEF">
      <w:pPr>
        <w:tabs>
          <w:tab w:val="left" w:pos="2160"/>
        </w:tabs>
        <w:autoSpaceDE w:val="0"/>
        <w:autoSpaceDN w:val="0"/>
        <w:adjustRightInd w:val="0"/>
        <w:rPr>
          <w:sz w:val="24"/>
          <w:szCs w:val="22"/>
        </w:rPr>
      </w:pPr>
      <w:r>
        <w:rPr>
          <w:sz w:val="24"/>
          <w:szCs w:val="22"/>
        </w:rPr>
        <w:t>DESR</w:t>
      </w:r>
      <w:r>
        <w:rPr>
          <w:sz w:val="24"/>
          <w:szCs w:val="22"/>
        </w:rPr>
        <w:tab/>
        <w:t>Distribution Energy Storage Resource</w:t>
      </w:r>
    </w:p>
    <w:p w14:paraId="13D11040" w14:textId="77777777" w:rsidR="000C5146" w:rsidRDefault="000C5146" w:rsidP="00255DEF">
      <w:pPr>
        <w:tabs>
          <w:tab w:val="left" w:pos="2160"/>
        </w:tabs>
        <w:autoSpaceDE w:val="0"/>
        <w:autoSpaceDN w:val="0"/>
        <w:adjustRightInd w:val="0"/>
        <w:rPr>
          <w:sz w:val="24"/>
          <w:szCs w:val="22"/>
        </w:rPr>
      </w:pPr>
    </w:p>
    <w:p w14:paraId="179DD57B" w14:textId="431CE85F" w:rsidR="000C5146" w:rsidRDefault="000C5146" w:rsidP="00255DEF">
      <w:pPr>
        <w:tabs>
          <w:tab w:val="left" w:pos="2160"/>
        </w:tabs>
        <w:autoSpaceDE w:val="0"/>
        <w:autoSpaceDN w:val="0"/>
        <w:adjustRightInd w:val="0"/>
        <w:rPr>
          <w:sz w:val="24"/>
          <w:szCs w:val="22"/>
        </w:rPr>
      </w:pPr>
      <w:r>
        <w:rPr>
          <w:sz w:val="24"/>
          <w:szCs w:val="22"/>
        </w:rPr>
        <w:t>DGR</w:t>
      </w:r>
      <w:r>
        <w:rPr>
          <w:sz w:val="24"/>
          <w:szCs w:val="22"/>
        </w:rPr>
        <w:tab/>
        <w:t>Distribution Generation Resource</w:t>
      </w:r>
    </w:p>
    <w:p w14:paraId="3175AC7A" w14:textId="77777777" w:rsidR="00B371BD" w:rsidRDefault="00B371BD" w:rsidP="00255DEF">
      <w:pPr>
        <w:tabs>
          <w:tab w:val="left" w:pos="2160"/>
        </w:tabs>
        <w:autoSpaceDE w:val="0"/>
        <w:autoSpaceDN w:val="0"/>
        <w:adjustRightInd w:val="0"/>
        <w:rPr>
          <w:sz w:val="24"/>
          <w:szCs w:val="22"/>
        </w:rPr>
      </w:pPr>
    </w:p>
    <w:p w14:paraId="0A66953F" w14:textId="470B51FD" w:rsidR="00B371BD" w:rsidRDefault="00B371BD" w:rsidP="00255DEF">
      <w:pPr>
        <w:tabs>
          <w:tab w:val="left" w:pos="2160"/>
        </w:tabs>
        <w:autoSpaceDE w:val="0"/>
        <w:autoSpaceDN w:val="0"/>
        <w:adjustRightInd w:val="0"/>
        <w:rPr>
          <w:sz w:val="24"/>
          <w:szCs w:val="22"/>
        </w:rPr>
      </w:pPr>
      <w:r>
        <w:rPr>
          <w:sz w:val="24"/>
          <w:szCs w:val="22"/>
        </w:rPr>
        <w:t>DSP</w:t>
      </w:r>
      <w:r>
        <w:rPr>
          <w:sz w:val="24"/>
          <w:szCs w:val="22"/>
        </w:rPr>
        <w:tab/>
        <w:t>Distribution Service Provider</w:t>
      </w:r>
    </w:p>
    <w:p w14:paraId="1C784BF5" w14:textId="77777777" w:rsidR="00B371BD" w:rsidRPr="00211E77" w:rsidRDefault="00B371BD" w:rsidP="00255DEF">
      <w:pPr>
        <w:tabs>
          <w:tab w:val="left" w:pos="2160"/>
        </w:tabs>
        <w:autoSpaceDE w:val="0"/>
        <w:autoSpaceDN w:val="0"/>
        <w:adjustRightInd w:val="0"/>
        <w:rPr>
          <w:sz w:val="24"/>
          <w:szCs w:val="22"/>
        </w:rPr>
      </w:pPr>
    </w:p>
    <w:p w14:paraId="4E06C713" w14:textId="185529B5" w:rsidR="007B6D6E" w:rsidRDefault="007B6D6E" w:rsidP="00255DEF">
      <w:pPr>
        <w:tabs>
          <w:tab w:val="left" w:pos="2160"/>
        </w:tabs>
        <w:autoSpaceDE w:val="0"/>
        <w:autoSpaceDN w:val="0"/>
        <w:adjustRightInd w:val="0"/>
        <w:rPr>
          <w:sz w:val="24"/>
          <w:szCs w:val="22"/>
        </w:rPr>
      </w:pPr>
      <w:r>
        <w:rPr>
          <w:sz w:val="24"/>
          <w:szCs w:val="22"/>
        </w:rPr>
        <w:t>EPS</w:t>
      </w:r>
      <w:r>
        <w:rPr>
          <w:sz w:val="24"/>
          <w:szCs w:val="22"/>
        </w:rPr>
        <w:tab/>
        <w:t>ERCOT Polled Settlement (metering)</w:t>
      </w:r>
    </w:p>
    <w:p w14:paraId="75101245" w14:textId="77777777" w:rsidR="00AB0343" w:rsidRDefault="00AB0343" w:rsidP="00255DEF">
      <w:pPr>
        <w:tabs>
          <w:tab w:val="left" w:pos="2160"/>
        </w:tabs>
        <w:autoSpaceDE w:val="0"/>
        <w:autoSpaceDN w:val="0"/>
        <w:adjustRightInd w:val="0"/>
        <w:rPr>
          <w:sz w:val="24"/>
          <w:szCs w:val="22"/>
        </w:rPr>
      </w:pPr>
    </w:p>
    <w:p w14:paraId="0499D044" w14:textId="162DD395" w:rsidR="00AB0343" w:rsidRDefault="00AB0343" w:rsidP="00255DEF">
      <w:pPr>
        <w:tabs>
          <w:tab w:val="left" w:pos="2160"/>
        </w:tabs>
        <w:autoSpaceDE w:val="0"/>
        <w:autoSpaceDN w:val="0"/>
        <w:adjustRightInd w:val="0"/>
        <w:rPr>
          <w:sz w:val="24"/>
          <w:szCs w:val="22"/>
        </w:rPr>
      </w:pPr>
      <w:r>
        <w:rPr>
          <w:sz w:val="24"/>
          <w:szCs w:val="22"/>
        </w:rPr>
        <w:t>ERCOT</w:t>
      </w:r>
      <w:r>
        <w:rPr>
          <w:sz w:val="24"/>
          <w:szCs w:val="22"/>
        </w:rPr>
        <w:tab/>
        <w:t>Electric Reliability Council of Texas</w:t>
      </w:r>
    </w:p>
    <w:p w14:paraId="1BD76319" w14:textId="77777777" w:rsidR="00AB0343" w:rsidRDefault="00AB0343" w:rsidP="00255DEF">
      <w:pPr>
        <w:tabs>
          <w:tab w:val="left" w:pos="2160"/>
        </w:tabs>
        <w:autoSpaceDE w:val="0"/>
        <w:autoSpaceDN w:val="0"/>
        <w:adjustRightInd w:val="0"/>
        <w:rPr>
          <w:sz w:val="24"/>
          <w:szCs w:val="22"/>
        </w:rPr>
      </w:pPr>
    </w:p>
    <w:p w14:paraId="310177DF" w14:textId="771AB1E6" w:rsidR="00AB0343" w:rsidRDefault="00AB0343" w:rsidP="00255DEF">
      <w:pPr>
        <w:tabs>
          <w:tab w:val="left" w:pos="2160"/>
        </w:tabs>
        <w:autoSpaceDE w:val="0"/>
        <w:autoSpaceDN w:val="0"/>
        <w:adjustRightInd w:val="0"/>
        <w:rPr>
          <w:sz w:val="24"/>
          <w:szCs w:val="22"/>
        </w:rPr>
      </w:pPr>
      <w:r>
        <w:rPr>
          <w:sz w:val="24"/>
          <w:szCs w:val="22"/>
        </w:rPr>
        <w:t>FERC</w:t>
      </w:r>
      <w:r>
        <w:rPr>
          <w:sz w:val="24"/>
          <w:szCs w:val="22"/>
        </w:rPr>
        <w:tab/>
        <w:t>Federal Energy Regulatory Commission</w:t>
      </w:r>
    </w:p>
    <w:p w14:paraId="20606BEC" w14:textId="77777777" w:rsidR="00856A88" w:rsidRDefault="00856A88" w:rsidP="00255DEF">
      <w:pPr>
        <w:tabs>
          <w:tab w:val="left" w:pos="2160"/>
        </w:tabs>
        <w:autoSpaceDE w:val="0"/>
        <w:autoSpaceDN w:val="0"/>
        <w:adjustRightInd w:val="0"/>
        <w:rPr>
          <w:sz w:val="24"/>
          <w:szCs w:val="22"/>
        </w:rPr>
      </w:pPr>
    </w:p>
    <w:p w14:paraId="2E190245" w14:textId="5627BC4A" w:rsidR="00856A88" w:rsidRDefault="00856A88" w:rsidP="00255DEF">
      <w:pPr>
        <w:tabs>
          <w:tab w:val="left" w:pos="2160"/>
        </w:tabs>
        <w:autoSpaceDE w:val="0"/>
        <w:autoSpaceDN w:val="0"/>
        <w:adjustRightInd w:val="0"/>
        <w:rPr>
          <w:sz w:val="24"/>
          <w:szCs w:val="22"/>
        </w:rPr>
      </w:pPr>
      <w:r>
        <w:rPr>
          <w:sz w:val="24"/>
          <w:szCs w:val="22"/>
        </w:rPr>
        <w:t>GINR</w:t>
      </w:r>
      <w:r>
        <w:rPr>
          <w:sz w:val="24"/>
          <w:szCs w:val="22"/>
        </w:rPr>
        <w:tab/>
        <w:t>Generation Interconnection Request number</w:t>
      </w:r>
    </w:p>
    <w:p w14:paraId="1078DA20" w14:textId="77777777" w:rsidR="008F10DE" w:rsidRDefault="008F10DE" w:rsidP="00255DEF">
      <w:pPr>
        <w:tabs>
          <w:tab w:val="left" w:pos="2160"/>
        </w:tabs>
        <w:autoSpaceDE w:val="0"/>
        <w:autoSpaceDN w:val="0"/>
        <w:adjustRightInd w:val="0"/>
        <w:rPr>
          <w:sz w:val="24"/>
          <w:szCs w:val="22"/>
        </w:rPr>
      </w:pPr>
    </w:p>
    <w:p w14:paraId="0754B4ED" w14:textId="1040F4E7" w:rsidR="008F10DE" w:rsidRDefault="007E26A5" w:rsidP="00255DEF">
      <w:pPr>
        <w:tabs>
          <w:tab w:val="left" w:pos="2160"/>
        </w:tabs>
        <w:autoSpaceDE w:val="0"/>
        <w:autoSpaceDN w:val="0"/>
        <w:adjustRightInd w:val="0"/>
        <w:rPr>
          <w:sz w:val="24"/>
          <w:szCs w:val="22"/>
        </w:rPr>
      </w:pPr>
      <w:r>
        <w:rPr>
          <w:sz w:val="24"/>
          <w:szCs w:val="22"/>
        </w:rPr>
        <w:t>HRML</w:t>
      </w:r>
      <w:r w:rsidR="008F10DE">
        <w:rPr>
          <w:sz w:val="24"/>
          <w:szCs w:val="22"/>
        </w:rPr>
        <w:tab/>
        <w:t xml:space="preserve">High </w:t>
      </w:r>
      <w:r w:rsidR="00152CBD">
        <w:rPr>
          <w:sz w:val="24"/>
          <w:szCs w:val="22"/>
        </w:rPr>
        <w:t>Renewable</w:t>
      </w:r>
      <w:r w:rsidR="008F10DE">
        <w:rPr>
          <w:sz w:val="24"/>
          <w:szCs w:val="22"/>
        </w:rPr>
        <w:t>/</w:t>
      </w:r>
      <w:r>
        <w:rPr>
          <w:sz w:val="24"/>
          <w:szCs w:val="22"/>
        </w:rPr>
        <w:t xml:space="preserve">Minimum </w:t>
      </w:r>
      <w:r w:rsidR="008F10DE">
        <w:rPr>
          <w:sz w:val="24"/>
          <w:szCs w:val="22"/>
        </w:rPr>
        <w:t>Load</w:t>
      </w:r>
    </w:p>
    <w:p w14:paraId="57AD9D85" w14:textId="77777777" w:rsidR="00984166" w:rsidRDefault="00984166" w:rsidP="00255DEF">
      <w:pPr>
        <w:tabs>
          <w:tab w:val="left" w:pos="2160"/>
        </w:tabs>
        <w:autoSpaceDE w:val="0"/>
        <w:autoSpaceDN w:val="0"/>
        <w:adjustRightInd w:val="0"/>
        <w:rPr>
          <w:sz w:val="24"/>
          <w:szCs w:val="22"/>
        </w:rPr>
      </w:pPr>
    </w:p>
    <w:p w14:paraId="3A80E4B6" w14:textId="4100454A" w:rsidR="00C5072A" w:rsidRDefault="00C5072A" w:rsidP="00255DEF">
      <w:pPr>
        <w:tabs>
          <w:tab w:val="left" w:pos="2160"/>
        </w:tabs>
        <w:autoSpaceDE w:val="0"/>
        <w:autoSpaceDN w:val="0"/>
        <w:adjustRightInd w:val="0"/>
        <w:rPr>
          <w:sz w:val="24"/>
          <w:szCs w:val="22"/>
        </w:rPr>
      </w:pPr>
      <w:r>
        <w:rPr>
          <w:sz w:val="24"/>
          <w:szCs w:val="22"/>
        </w:rPr>
        <w:t>IMM</w:t>
      </w:r>
      <w:r>
        <w:rPr>
          <w:sz w:val="24"/>
          <w:szCs w:val="22"/>
        </w:rPr>
        <w:tab/>
        <w:t>Information Model Manager</w:t>
      </w:r>
    </w:p>
    <w:p w14:paraId="43ED78C2" w14:textId="77777777" w:rsidR="0038750A" w:rsidRDefault="0038750A" w:rsidP="00255DEF">
      <w:pPr>
        <w:tabs>
          <w:tab w:val="left" w:pos="2160"/>
        </w:tabs>
        <w:autoSpaceDE w:val="0"/>
        <w:autoSpaceDN w:val="0"/>
        <w:adjustRightInd w:val="0"/>
        <w:rPr>
          <w:sz w:val="24"/>
          <w:szCs w:val="22"/>
        </w:rPr>
      </w:pPr>
    </w:p>
    <w:p w14:paraId="4D3516AA" w14:textId="696B8D7C" w:rsidR="0038750A" w:rsidRDefault="0038750A" w:rsidP="00255DEF">
      <w:pPr>
        <w:tabs>
          <w:tab w:val="left" w:pos="2160"/>
        </w:tabs>
        <w:autoSpaceDE w:val="0"/>
        <w:autoSpaceDN w:val="0"/>
        <w:adjustRightInd w:val="0"/>
        <w:rPr>
          <w:sz w:val="24"/>
          <w:szCs w:val="22"/>
        </w:rPr>
      </w:pPr>
      <w:r>
        <w:rPr>
          <w:sz w:val="24"/>
          <w:szCs w:val="22"/>
        </w:rPr>
        <w:t>LFL</w:t>
      </w:r>
      <w:r>
        <w:rPr>
          <w:sz w:val="24"/>
          <w:szCs w:val="22"/>
        </w:rPr>
        <w:tab/>
        <w:t>Large Flexible Load</w:t>
      </w:r>
    </w:p>
    <w:p w14:paraId="7DD2FB72" w14:textId="77777777" w:rsidR="00C5072A" w:rsidRDefault="00C5072A" w:rsidP="00255DEF">
      <w:pPr>
        <w:tabs>
          <w:tab w:val="left" w:pos="2160"/>
        </w:tabs>
        <w:autoSpaceDE w:val="0"/>
        <w:autoSpaceDN w:val="0"/>
        <w:adjustRightInd w:val="0"/>
        <w:rPr>
          <w:sz w:val="24"/>
          <w:szCs w:val="22"/>
        </w:rPr>
      </w:pPr>
    </w:p>
    <w:p w14:paraId="220542BF" w14:textId="426F1042" w:rsidR="00B371BD" w:rsidRDefault="00B371BD" w:rsidP="00255DEF">
      <w:pPr>
        <w:tabs>
          <w:tab w:val="left" w:pos="2160"/>
        </w:tabs>
        <w:autoSpaceDE w:val="0"/>
        <w:autoSpaceDN w:val="0"/>
        <w:adjustRightInd w:val="0"/>
        <w:rPr>
          <w:sz w:val="24"/>
          <w:szCs w:val="22"/>
        </w:rPr>
      </w:pPr>
      <w:r>
        <w:rPr>
          <w:sz w:val="24"/>
          <w:szCs w:val="22"/>
        </w:rPr>
        <w:t>LSE</w:t>
      </w:r>
      <w:r>
        <w:rPr>
          <w:sz w:val="24"/>
          <w:szCs w:val="22"/>
        </w:rPr>
        <w:tab/>
        <w:t>Load Serving Entity</w:t>
      </w:r>
    </w:p>
    <w:p w14:paraId="3EDE5674" w14:textId="77777777" w:rsidR="00B371BD" w:rsidRPr="00211E77" w:rsidRDefault="00B371BD" w:rsidP="00255DEF">
      <w:pPr>
        <w:tabs>
          <w:tab w:val="left" w:pos="2160"/>
        </w:tabs>
        <w:autoSpaceDE w:val="0"/>
        <w:autoSpaceDN w:val="0"/>
        <w:adjustRightInd w:val="0"/>
        <w:rPr>
          <w:sz w:val="24"/>
          <w:szCs w:val="22"/>
        </w:rPr>
      </w:pPr>
    </w:p>
    <w:p w14:paraId="72A77B67" w14:textId="39CF8ECA" w:rsidR="00393B26" w:rsidRDefault="00393B26" w:rsidP="00255DEF">
      <w:pPr>
        <w:tabs>
          <w:tab w:val="left" w:pos="2160"/>
        </w:tabs>
        <w:autoSpaceDE w:val="0"/>
        <w:autoSpaceDN w:val="0"/>
        <w:adjustRightInd w:val="0"/>
        <w:rPr>
          <w:sz w:val="24"/>
          <w:szCs w:val="22"/>
        </w:rPr>
      </w:pPr>
      <w:r>
        <w:rPr>
          <w:sz w:val="24"/>
          <w:szCs w:val="22"/>
        </w:rPr>
        <w:t>MLSE</w:t>
      </w:r>
      <w:r>
        <w:rPr>
          <w:sz w:val="24"/>
          <w:szCs w:val="22"/>
        </w:rPr>
        <w:tab/>
        <w:t>Most Limiting Series Element</w:t>
      </w:r>
    </w:p>
    <w:p w14:paraId="1E360167" w14:textId="77777777" w:rsidR="00856A88" w:rsidRDefault="00856A88" w:rsidP="00255DEF">
      <w:pPr>
        <w:tabs>
          <w:tab w:val="left" w:pos="2160"/>
        </w:tabs>
        <w:autoSpaceDE w:val="0"/>
        <w:autoSpaceDN w:val="0"/>
        <w:adjustRightInd w:val="0"/>
        <w:rPr>
          <w:sz w:val="24"/>
          <w:szCs w:val="22"/>
        </w:rPr>
      </w:pPr>
    </w:p>
    <w:p w14:paraId="18E07DF3" w14:textId="6AA5BAEA" w:rsidR="00856A88" w:rsidRDefault="00856A88" w:rsidP="00255DEF">
      <w:pPr>
        <w:tabs>
          <w:tab w:val="left" w:pos="2160"/>
        </w:tabs>
        <w:autoSpaceDE w:val="0"/>
        <w:autoSpaceDN w:val="0"/>
        <w:adjustRightInd w:val="0"/>
        <w:rPr>
          <w:sz w:val="24"/>
          <w:szCs w:val="22"/>
        </w:rPr>
      </w:pPr>
      <w:r>
        <w:rPr>
          <w:sz w:val="24"/>
          <w:szCs w:val="22"/>
        </w:rPr>
        <w:t>MOD</w:t>
      </w:r>
      <w:r>
        <w:rPr>
          <w:sz w:val="24"/>
          <w:szCs w:val="22"/>
        </w:rPr>
        <w:tab/>
        <w:t>Model on Demand</w:t>
      </w:r>
    </w:p>
    <w:p w14:paraId="126623B5" w14:textId="77777777" w:rsidR="0038750A" w:rsidRDefault="0038750A" w:rsidP="00255DEF">
      <w:pPr>
        <w:tabs>
          <w:tab w:val="left" w:pos="2160"/>
        </w:tabs>
        <w:autoSpaceDE w:val="0"/>
        <w:autoSpaceDN w:val="0"/>
        <w:adjustRightInd w:val="0"/>
        <w:rPr>
          <w:sz w:val="24"/>
          <w:szCs w:val="22"/>
        </w:rPr>
      </w:pPr>
    </w:p>
    <w:p w14:paraId="28EF4D6F" w14:textId="488613E3" w:rsidR="0038750A" w:rsidRDefault="0038750A" w:rsidP="00255DEF">
      <w:pPr>
        <w:tabs>
          <w:tab w:val="left" w:pos="2160"/>
        </w:tabs>
        <w:autoSpaceDE w:val="0"/>
        <w:autoSpaceDN w:val="0"/>
        <w:adjustRightInd w:val="0"/>
        <w:rPr>
          <w:sz w:val="24"/>
          <w:szCs w:val="22"/>
        </w:rPr>
      </w:pPr>
      <w:r>
        <w:rPr>
          <w:sz w:val="24"/>
          <w:szCs w:val="22"/>
        </w:rPr>
        <w:t>NCLR</w:t>
      </w:r>
      <w:r>
        <w:rPr>
          <w:sz w:val="24"/>
          <w:szCs w:val="22"/>
        </w:rPr>
        <w:tab/>
        <w:t>Non-Controllable Load Resource</w:t>
      </w:r>
    </w:p>
    <w:p w14:paraId="774C8939" w14:textId="77777777" w:rsidR="00393B26" w:rsidRDefault="00393B26" w:rsidP="00255DEF">
      <w:pPr>
        <w:tabs>
          <w:tab w:val="left" w:pos="2160"/>
        </w:tabs>
        <w:autoSpaceDE w:val="0"/>
        <w:autoSpaceDN w:val="0"/>
        <w:adjustRightInd w:val="0"/>
        <w:rPr>
          <w:sz w:val="24"/>
          <w:szCs w:val="22"/>
        </w:rPr>
      </w:pPr>
    </w:p>
    <w:p w14:paraId="4E394784" w14:textId="7300938C" w:rsidR="003541FC" w:rsidRDefault="003541FC" w:rsidP="00255DEF">
      <w:pPr>
        <w:tabs>
          <w:tab w:val="left" w:pos="2160"/>
        </w:tabs>
        <w:autoSpaceDE w:val="0"/>
        <w:autoSpaceDN w:val="0"/>
        <w:adjustRightInd w:val="0"/>
        <w:rPr>
          <w:sz w:val="24"/>
          <w:szCs w:val="22"/>
        </w:rPr>
      </w:pPr>
      <w:r>
        <w:rPr>
          <w:sz w:val="24"/>
          <w:szCs w:val="22"/>
        </w:rPr>
        <w:t>NDCRC</w:t>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14:paraId="06797DE1" w14:textId="77777777" w:rsidR="00B371BD" w:rsidRPr="00211E77" w:rsidRDefault="00B371BD" w:rsidP="00255DEF">
      <w:pPr>
        <w:tabs>
          <w:tab w:val="left" w:pos="2160"/>
        </w:tabs>
        <w:autoSpaceDE w:val="0"/>
        <w:autoSpaceDN w:val="0"/>
        <w:adjustRightInd w:val="0"/>
        <w:rPr>
          <w:sz w:val="24"/>
          <w:szCs w:val="22"/>
        </w:rPr>
      </w:pPr>
    </w:p>
    <w:p w14:paraId="7DDEDBEE" w14:textId="65A11D32" w:rsidR="00B371BD" w:rsidRDefault="00B371BD" w:rsidP="00255DEF">
      <w:pPr>
        <w:tabs>
          <w:tab w:val="left" w:pos="2160"/>
        </w:tabs>
        <w:autoSpaceDE w:val="0"/>
        <w:autoSpaceDN w:val="0"/>
        <w:adjustRightInd w:val="0"/>
        <w:rPr>
          <w:sz w:val="24"/>
          <w:szCs w:val="22"/>
        </w:rPr>
      </w:pPr>
      <w:r w:rsidRPr="00211E77">
        <w:rPr>
          <w:sz w:val="24"/>
          <w:szCs w:val="22"/>
        </w:rPr>
        <w:t>NERC</w:t>
      </w:r>
      <w:r w:rsidRPr="00211E77">
        <w:rPr>
          <w:sz w:val="24"/>
          <w:szCs w:val="22"/>
        </w:rPr>
        <w:tab/>
        <w:t xml:space="preserve">North American Electric Reliability Corporation </w:t>
      </w:r>
    </w:p>
    <w:p w14:paraId="69A82654" w14:textId="77777777" w:rsidR="00B371BD" w:rsidRPr="00211E77" w:rsidRDefault="00B371BD" w:rsidP="00255DEF">
      <w:pPr>
        <w:tabs>
          <w:tab w:val="left" w:pos="2160"/>
        </w:tabs>
        <w:autoSpaceDE w:val="0"/>
        <w:autoSpaceDN w:val="0"/>
        <w:adjustRightInd w:val="0"/>
        <w:rPr>
          <w:sz w:val="24"/>
          <w:szCs w:val="22"/>
        </w:rPr>
      </w:pPr>
    </w:p>
    <w:p w14:paraId="72D361DE" w14:textId="70EA0138" w:rsidR="00B371BD" w:rsidRDefault="00B371BD" w:rsidP="00255DEF">
      <w:pPr>
        <w:tabs>
          <w:tab w:val="left" w:pos="2160"/>
        </w:tabs>
        <w:autoSpaceDE w:val="0"/>
        <w:autoSpaceDN w:val="0"/>
        <w:adjustRightInd w:val="0"/>
        <w:rPr>
          <w:sz w:val="24"/>
          <w:szCs w:val="22"/>
        </w:rPr>
      </w:pPr>
      <w:r w:rsidRPr="00211E77">
        <w:rPr>
          <w:sz w:val="24"/>
          <w:szCs w:val="22"/>
        </w:rPr>
        <w:t>NMMS</w:t>
      </w:r>
      <w:r w:rsidRPr="00211E77">
        <w:rPr>
          <w:sz w:val="24"/>
          <w:szCs w:val="22"/>
        </w:rPr>
        <w:tab/>
        <w:t>Network Model Management System</w:t>
      </w:r>
    </w:p>
    <w:p w14:paraId="325E7D6E" w14:textId="77777777" w:rsidR="00B371BD" w:rsidRPr="00211E77" w:rsidRDefault="00B371BD" w:rsidP="00255DEF">
      <w:pPr>
        <w:tabs>
          <w:tab w:val="left" w:pos="2160"/>
        </w:tabs>
        <w:autoSpaceDE w:val="0"/>
        <w:autoSpaceDN w:val="0"/>
        <w:adjustRightInd w:val="0"/>
        <w:rPr>
          <w:sz w:val="24"/>
          <w:szCs w:val="22"/>
        </w:rPr>
      </w:pPr>
    </w:p>
    <w:p w14:paraId="6DFEC17F" w14:textId="4798D0A5" w:rsidR="00B371BD" w:rsidRDefault="00B371BD" w:rsidP="00255DEF">
      <w:pPr>
        <w:tabs>
          <w:tab w:val="left" w:pos="2160"/>
        </w:tabs>
        <w:autoSpaceDE w:val="0"/>
        <w:autoSpaceDN w:val="0"/>
        <w:adjustRightInd w:val="0"/>
        <w:rPr>
          <w:sz w:val="24"/>
          <w:szCs w:val="22"/>
        </w:rPr>
      </w:pPr>
      <w:r w:rsidRPr="00211E77">
        <w:rPr>
          <w:sz w:val="24"/>
          <w:szCs w:val="22"/>
        </w:rPr>
        <w:t>NOIE</w:t>
      </w:r>
      <w:r w:rsidRPr="00211E77">
        <w:rPr>
          <w:sz w:val="24"/>
          <w:szCs w:val="22"/>
        </w:rPr>
        <w:tab/>
      </w:r>
      <w:proofErr w:type="gramStart"/>
      <w:r w:rsidRPr="00211E77">
        <w:rPr>
          <w:sz w:val="24"/>
          <w:szCs w:val="22"/>
        </w:rPr>
        <w:t xml:space="preserve">Non </w:t>
      </w:r>
      <w:proofErr w:type="spellStart"/>
      <w:r w:rsidRPr="00211E77">
        <w:rPr>
          <w:sz w:val="24"/>
          <w:szCs w:val="22"/>
        </w:rPr>
        <w:t>Opt</w:t>
      </w:r>
      <w:proofErr w:type="spellEnd"/>
      <w:proofErr w:type="gramEnd"/>
      <w:r w:rsidRPr="00211E77">
        <w:rPr>
          <w:sz w:val="24"/>
          <w:szCs w:val="22"/>
        </w:rPr>
        <w:t xml:space="preserve"> In Entity</w:t>
      </w:r>
    </w:p>
    <w:p w14:paraId="61520B7D" w14:textId="77777777" w:rsidR="00B371BD" w:rsidRPr="00211E77" w:rsidRDefault="00B371BD" w:rsidP="00255DEF">
      <w:pPr>
        <w:tabs>
          <w:tab w:val="left" w:pos="2160"/>
        </w:tabs>
        <w:autoSpaceDE w:val="0"/>
        <w:autoSpaceDN w:val="0"/>
        <w:adjustRightInd w:val="0"/>
        <w:rPr>
          <w:sz w:val="24"/>
          <w:szCs w:val="22"/>
        </w:rPr>
      </w:pPr>
    </w:p>
    <w:p w14:paraId="238F990C" w14:textId="3C71284F" w:rsidR="00B371BD" w:rsidRDefault="00B371BD" w:rsidP="00255DEF">
      <w:pPr>
        <w:tabs>
          <w:tab w:val="left" w:pos="2160"/>
        </w:tabs>
        <w:autoSpaceDE w:val="0"/>
        <w:autoSpaceDN w:val="0"/>
        <w:adjustRightInd w:val="0"/>
        <w:rPr>
          <w:sz w:val="24"/>
          <w:szCs w:val="22"/>
        </w:rPr>
      </w:pPr>
      <w:r w:rsidRPr="00211E77">
        <w:rPr>
          <w:sz w:val="24"/>
          <w:szCs w:val="22"/>
        </w:rPr>
        <w:t>NOMCR</w:t>
      </w:r>
      <w:r w:rsidRPr="00211E77">
        <w:rPr>
          <w:sz w:val="24"/>
          <w:szCs w:val="22"/>
        </w:rPr>
        <w:tab/>
        <w:t>Network Operations Model Change Request</w:t>
      </w:r>
    </w:p>
    <w:p w14:paraId="5C2443DA" w14:textId="764BE446" w:rsidR="00286F31" w:rsidRDefault="00286F31" w:rsidP="00255DEF">
      <w:pPr>
        <w:tabs>
          <w:tab w:val="left" w:pos="2160"/>
        </w:tabs>
        <w:autoSpaceDE w:val="0"/>
        <w:autoSpaceDN w:val="0"/>
        <w:adjustRightInd w:val="0"/>
        <w:rPr>
          <w:sz w:val="24"/>
          <w:szCs w:val="22"/>
        </w:rPr>
      </w:pPr>
    </w:p>
    <w:p w14:paraId="588148B7" w14:textId="6D5EC3A2" w:rsidR="00286F31" w:rsidRPr="00DB2276" w:rsidRDefault="00286F31" w:rsidP="00255DEF">
      <w:pPr>
        <w:tabs>
          <w:tab w:val="left" w:pos="2160"/>
        </w:tabs>
        <w:autoSpaceDE w:val="0"/>
        <w:autoSpaceDN w:val="0"/>
        <w:adjustRightInd w:val="0"/>
        <w:rPr>
          <w:sz w:val="24"/>
          <w:szCs w:val="22"/>
        </w:rPr>
      </w:pPr>
      <w:r w:rsidRPr="00507BA3">
        <w:rPr>
          <w:sz w:val="24"/>
          <w:szCs w:val="24"/>
        </w:rPr>
        <w:t xml:space="preserve">OSR                            Owner’s Share Ratings </w:t>
      </w:r>
    </w:p>
    <w:p w14:paraId="56EF24A5" w14:textId="77777777" w:rsidR="00B371BD" w:rsidRPr="00211E77" w:rsidRDefault="00B371BD" w:rsidP="00255DEF">
      <w:pPr>
        <w:tabs>
          <w:tab w:val="left" w:pos="2160"/>
        </w:tabs>
        <w:autoSpaceDE w:val="0"/>
        <w:autoSpaceDN w:val="0"/>
        <w:adjustRightInd w:val="0"/>
        <w:rPr>
          <w:sz w:val="24"/>
          <w:szCs w:val="22"/>
        </w:rPr>
      </w:pPr>
    </w:p>
    <w:p w14:paraId="2F5DAC21" w14:textId="729060B2" w:rsidR="00B371BD" w:rsidRDefault="00B371BD" w:rsidP="00255DEF">
      <w:pPr>
        <w:tabs>
          <w:tab w:val="left" w:pos="2160"/>
        </w:tabs>
        <w:autoSpaceDE w:val="0"/>
        <w:autoSpaceDN w:val="0"/>
        <w:adjustRightInd w:val="0"/>
        <w:rPr>
          <w:sz w:val="24"/>
          <w:szCs w:val="22"/>
        </w:rPr>
      </w:pPr>
      <w:r w:rsidRPr="00211E77">
        <w:rPr>
          <w:sz w:val="24"/>
          <w:szCs w:val="22"/>
        </w:rPr>
        <w:t>PLWG</w:t>
      </w:r>
      <w:r w:rsidRPr="00211E77">
        <w:rPr>
          <w:sz w:val="24"/>
          <w:szCs w:val="22"/>
        </w:rPr>
        <w:tab/>
        <w:t>Planning Working Group</w:t>
      </w:r>
    </w:p>
    <w:p w14:paraId="37A12DD4" w14:textId="77777777" w:rsidR="00B371BD" w:rsidRPr="00211E77" w:rsidRDefault="00B371BD" w:rsidP="00255DEF">
      <w:pPr>
        <w:tabs>
          <w:tab w:val="left" w:pos="2160"/>
        </w:tabs>
        <w:autoSpaceDE w:val="0"/>
        <w:autoSpaceDN w:val="0"/>
        <w:adjustRightInd w:val="0"/>
        <w:rPr>
          <w:sz w:val="24"/>
          <w:szCs w:val="22"/>
        </w:rPr>
      </w:pPr>
    </w:p>
    <w:p w14:paraId="3D67EE90" w14:textId="07636680" w:rsidR="00B371BD" w:rsidRDefault="00B371BD" w:rsidP="00255DEF">
      <w:pPr>
        <w:tabs>
          <w:tab w:val="left" w:pos="2160"/>
        </w:tabs>
        <w:autoSpaceDE w:val="0"/>
        <w:autoSpaceDN w:val="0"/>
        <w:adjustRightInd w:val="0"/>
        <w:rPr>
          <w:ins w:id="47" w:author="Andrew Hamann" w:date="2025-07-29T17:52:00Z"/>
          <w:sz w:val="24"/>
          <w:szCs w:val="22"/>
        </w:rPr>
      </w:pPr>
      <w:r w:rsidRPr="00211E77">
        <w:rPr>
          <w:sz w:val="24"/>
          <w:szCs w:val="22"/>
        </w:rPr>
        <w:t>PMCR</w:t>
      </w:r>
      <w:r w:rsidRPr="00211E77">
        <w:rPr>
          <w:sz w:val="24"/>
          <w:szCs w:val="22"/>
        </w:rPr>
        <w:tab/>
        <w:t>Planning Model Change Request</w:t>
      </w:r>
    </w:p>
    <w:p w14:paraId="337A84BF" w14:textId="77777777" w:rsidR="00714A0D" w:rsidRDefault="00714A0D" w:rsidP="00255DEF">
      <w:pPr>
        <w:tabs>
          <w:tab w:val="left" w:pos="2160"/>
        </w:tabs>
        <w:autoSpaceDE w:val="0"/>
        <w:autoSpaceDN w:val="0"/>
        <w:adjustRightInd w:val="0"/>
        <w:rPr>
          <w:ins w:id="48" w:author="Andrew Hamann" w:date="2025-07-29T17:52:00Z"/>
          <w:sz w:val="24"/>
          <w:szCs w:val="22"/>
        </w:rPr>
      </w:pPr>
    </w:p>
    <w:p w14:paraId="3A728065" w14:textId="3F1A2308" w:rsidR="00714A0D" w:rsidRDefault="00714A0D" w:rsidP="00255DEF">
      <w:pPr>
        <w:tabs>
          <w:tab w:val="left" w:pos="2160"/>
        </w:tabs>
        <w:autoSpaceDE w:val="0"/>
        <w:autoSpaceDN w:val="0"/>
        <w:adjustRightInd w:val="0"/>
        <w:rPr>
          <w:sz w:val="24"/>
          <w:szCs w:val="22"/>
        </w:rPr>
      </w:pPr>
      <w:ins w:id="49" w:author="Andrew Hamann" w:date="2025-07-29T17:52:00Z">
        <w:r>
          <w:rPr>
            <w:sz w:val="24"/>
            <w:szCs w:val="22"/>
          </w:rPr>
          <w:t>PNL</w:t>
        </w:r>
        <w:r>
          <w:rPr>
            <w:sz w:val="24"/>
            <w:szCs w:val="22"/>
          </w:rPr>
          <w:tab/>
          <w:t>Peak</w:t>
        </w:r>
      </w:ins>
      <w:ins w:id="50" w:author="Andrew Hamann" w:date="2025-07-29T17:53:00Z">
        <w:r>
          <w:rPr>
            <w:sz w:val="24"/>
            <w:szCs w:val="22"/>
          </w:rPr>
          <w:t xml:space="preserve"> Net Load</w:t>
        </w:r>
      </w:ins>
    </w:p>
    <w:p w14:paraId="5737EE44" w14:textId="77777777" w:rsidR="00B371BD" w:rsidRPr="00211E77" w:rsidRDefault="00B371BD" w:rsidP="00255DEF">
      <w:pPr>
        <w:tabs>
          <w:tab w:val="left" w:pos="2160"/>
        </w:tabs>
        <w:autoSpaceDE w:val="0"/>
        <w:autoSpaceDN w:val="0"/>
        <w:adjustRightInd w:val="0"/>
        <w:rPr>
          <w:sz w:val="24"/>
          <w:szCs w:val="22"/>
        </w:rPr>
      </w:pPr>
    </w:p>
    <w:p w14:paraId="17BC8C62" w14:textId="0B5FFAFE" w:rsidR="00B371BD" w:rsidRDefault="00B371BD" w:rsidP="00255DEF">
      <w:pPr>
        <w:tabs>
          <w:tab w:val="left" w:pos="2160"/>
        </w:tabs>
        <w:autoSpaceDE w:val="0"/>
        <w:autoSpaceDN w:val="0"/>
        <w:adjustRightInd w:val="0"/>
        <w:rPr>
          <w:sz w:val="24"/>
          <w:szCs w:val="22"/>
        </w:rPr>
      </w:pPr>
      <w:r>
        <w:rPr>
          <w:sz w:val="24"/>
          <w:szCs w:val="22"/>
        </w:rPr>
        <w:t>PPL</w:t>
      </w:r>
      <w:r>
        <w:rPr>
          <w:sz w:val="24"/>
          <w:szCs w:val="22"/>
        </w:rPr>
        <w:tab/>
        <w:t>Project Priority List</w:t>
      </w:r>
    </w:p>
    <w:p w14:paraId="376251BC" w14:textId="77777777" w:rsidR="00B371BD" w:rsidRDefault="00B371BD" w:rsidP="00255DEF">
      <w:pPr>
        <w:tabs>
          <w:tab w:val="left" w:pos="2160"/>
        </w:tabs>
        <w:autoSpaceDE w:val="0"/>
        <w:autoSpaceDN w:val="0"/>
        <w:adjustRightInd w:val="0"/>
        <w:rPr>
          <w:sz w:val="24"/>
          <w:szCs w:val="22"/>
        </w:rPr>
      </w:pPr>
    </w:p>
    <w:p w14:paraId="51E673BC" w14:textId="7C2CA87A" w:rsidR="00B371BD" w:rsidRDefault="00B371BD" w:rsidP="00255DEF">
      <w:pPr>
        <w:tabs>
          <w:tab w:val="left" w:pos="2160"/>
        </w:tabs>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t>Power System Simulator for Engineering</w:t>
      </w:r>
    </w:p>
    <w:p w14:paraId="10F2D65B" w14:textId="77777777" w:rsidR="00B371BD" w:rsidRPr="00211E77" w:rsidRDefault="00B371BD" w:rsidP="00255DEF">
      <w:pPr>
        <w:tabs>
          <w:tab w:val="left" w:pos="2160"/>
        </w:tabs>
        <w:autoSpaceDE w:val="0"/>
        <w:autoSpaceDN w:val="0"/>
        <w:adjustRightInd w:val="0"/>
        <w:rPr>
          <w:sz w:val="24"/>
          <w:szCs w:val="22"/>
        </w:rPr>
      </w:pPr>
    </w:p>
    <w:p w14:paraId="4F16197B" w14:textId="6A68494A" w:rsidR="00B371BD" w:rsidRDefault="00B371BD" w:rsidP="00255DEF">
      <w:pPr>
        <w:tabs>
          <w:tab w:val="left" w:pos="2160"/>
        </w:tabs>
        <w:autoSpaceDE w:val="0"/>
        <w:autoSpaceDN w:val="0"/>
        <w:adjustRightInd w:val="0"/>
        <w:rPr>
          <w:sz w:val="24"/>
          <w:szCs w:val="22"/>
        </w:rPr>
      </w:pPr>
      <w:r w:rsidRPr="00211E77">
        <w:rPr>
          <w:sz w:val="24"/>
          <w:szCs w:val="22"/>
        </w:rPr>
        <w:t>PUN</w:t>
      </w:r>
      <w:r w:rsidRPr="00211E77">
        <w:rPr>
          <w:sz w:val="24"/>
          <w:szCs w:val="22"/>
        </w:rPr>
        <w:tab/>
        <w:t>Private U</w:t>
      </w:r>
      <w:r>
        <w:rPr>
          <w:sz w:val="24"/>
          <w:szCs w:val="22"/>
        </w:rPr>
        <w:t>se</w:t>
      </w:r>
      <w:r w:rsidRPr="00211E77">
        <w:rPr>
          <w:sz w:val="24"/>
          <w:szCs w:val="22"/>
        </w:rPr>
        <w:t xml:space="preserve"> Network</w:t>
      </w:r>
    </w:p>
    <w:p w14:paraId="1DDC54E9" w14:textId="77777777" w:rsidR="00DC173F" w:rsidRDefault="00DC173F" w:rsidP="00255DEF">
      <w:pPr>
        <w:tabs>
          <w:tab w:val="left" w:pos="2160"/>
        </w:tabs>
        <w:autoSpaceDE w:val="0"/>
        <w:autoSpaceDN w:val="0"/>
        <w:adjustRightInd w:val="0"/>
        <w:rPr>
          <w:sz w:val="24"/>
          <w:szCs w:val="22"/>
        </w:rPr>
      </w:pPr>
    </w:p>
    <w:p w14:paraId="28B21E3A" w14:textId="020D22B3" w:rsidR="00DC173F" w:rsidRDefault="00DC173F" w:rsidP="00255DEF">
      <w:pPr>
        <w:tabs>
          <w:tab w:val="left" w:pos="2160"/>
        </w:tabs>
        <w:autoSpaceDE w:val="0"/>
        <w:autoSpaceDN w:val="0"/>
        <w:adjustRightInd w:val="0"/>
        <w:rPr>
          <w:sz w:val="24"/>
          <w:szCs w:val="22"/>
        </w:rPr>
      </w:pPr>
      <w:r w:rsidRPr="00211E77">
        <w:rPr>
          <w:sz w:val="24"/>
          <w:szCs w:val="22"/>
        </w:rPr>
        <w:t>P</w:t>
      </w:r>
      <w:r>
        <w:rPr>
          <w:sz w:val="24"/>
          <w:szCs w:val="22"/>
        </w:rPr>
        <w:t>OI</w:t>
      </w:r>
      <w:r w:rsidRPr="00211E77">
        <w:rPr>
          <w:sz w:val="24"/>
          <w:szCs w:val="22"/>
        </w:rPr>
        <w:tab/>
      </w:r>
      <w:r>
        <w:rPr>
          <w:sz w:val="24"/>
          <w:szCs w:val="22"/>
        </w:rPr>
        <w:t>Point of Interconnection</w:t>
      </w:r>
    </w:p>
    <w:p w14:paraId="543E57A8" w14:textId="77777777" w:rsidR="00B371BD" w:rsidRPr="00211E77" w:rsidRDefault="00B371BD" w:rsidP="00255DEF">
      <w:pPr>
        <w:tabs>
          <w:tab w:val="left" w:pos="2160"/>
        </w:tabs>
        <w:autoSpaceDE w:val="0"/>
        <w:autoSpaceDN w:val="0"/>
        <w:adjustRightInd w:val="0"/>
        <w:rPr>
          <w:sz w:val="24"/>
          <w:szCs w:val="22"/>
        </w:rPr>
      </w:pPr>
    </w:p>
    <w:p w14:paraId="6830E3D1" w14:textId="391DABEF" w:rsidR="00B371BD" w:rsidRDefault="00B371BD" w:rsidP="00255DEF">
      <w:pPr>
        <w:tabs>
          <w:tab w:val="left" w:pos="2160"/>
        </w:tabs>
        <w:autoSpaceDE w:val="0"/>
        <w:autoSpaceDN w:val="0"/>
        <w:adjustRightInd w:val="0"/>
        <w:rPr>
          <w:sz w:val="24"/>
          <w:szCs w:val="22"/>
        </w:rPr>
      </w:pPr>
      <w:r w:rsidRPr="00211E77">
        <w:rPr>
          <w:sz w:val="24"/>
          <w:szCs w:val="22"/>
        </w:rPr>
        <w:t>RAWD</w:t>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14:paraId="4BFF3CC7" w14:textId="77777777" w:rsidR="0038750A" w:rsidRDefault="0038750A" w:rsidP="00255DEF">
      <w:pPr>
        <w:tabs>
          <w:tab w:val="left" w:pos="2160"/>
        </w:tabs>
        <w:autoSpaceDE w:val="0"/>
        <w:autoSpaceDN w:val="0"/>
        <w:adjustRightInd w:val="0"/>
        <w:rPr>
          <w:sz w:val="24"/>
          <w:szCs w:val="22"/>
        </w:rPr>
      </w:pPr>
    </w:p>
    <w:p w14:paraId="4ED5853E" w14:textId="3963117E" w:rsidR="00B371BD" w:rsidRDefault="0038750A" w:rsidP="00255DEF">
      <w:pPr>
        <w:tabs>
          <w:tab w:val="left" w:pos="2160"/>
        </w:tabs>
        <w:autoSpaceDE w:val="0"/>
        <w:autoSpaceDN w:val="0"/>
        <w:adjustRightInd w:val="0"/>
        <w:rPr>
          <w:sz w:val="24"/>
          <w:szCs w:val="22"/>
        </w:rPr>
      </w:pPr>
      <w:r>
        <w:rPr>
          <w:sz w:val="24"/>
          <w:szCs w:val="22"/>
        </w:rPr>
        <w:t>RAS</w:t>
      </w:r>
      <w:r>
        <w:rPr>
          <w:sz w:val="24"/>
          <w:szCs w:val="22"/>
        </w:rPr>
        <w:tab/>
        <w:t xml:space="preserve">Remedial Action </w:t>
      </w:r>
      <w:proofErr w:type="spellStart"/>
      <w:r>
        <w:rPr>
          <w:sz w:val="24"/>
          <w:szCs w:val="22"/>
        </w:rPr>
        <w:t>Scheme</w:t>
      </w:r>
      <w:r w:rsidR="00B371BD">
        <w:rPr>
          <w:sz w:val="24"/>
          <w:szCs w:val="22"/>
        </w:rPr>
        <w:t>RE</w:t>
      </w:r>
      <w:proofErr w:type="spellEnd"/>
      <w:r w:rsidR="00B371BD">
        <w:rPr>
          <w:sz w:val="24"/>
          <w:szCs w:val="22"/>
        </w:rPr>
        <w:tab/>
        <w:t>Resource Entity</w:t>
      </w:r>
    </w:p>
    <w:p w14:paraId="70656AF2" w14:textId="77777777" w:rsidR="00B371BD" w:rsidRPr="00211E77" w:rsidRDefault="00B371BD" w:rsidP="00255DEF">
      <w:pPr>
        <w:tabs>
          <w:tab w:val="left" w:pos="2160"/>
        </w:tabs>
        <w:autoSpaceDE w:val="0"/>
        <w:autoSpaceDN w:val="0"/>
        <w:adjustRightInd w:val="0"/>
        <w:rPr>
          <w:sz w:val="24"/>
          <w:szCs w:val="22"/>
        </w:rPr>
      </w:pPr>
    </w:p>
    <w:p w14:paraId="7DC4B46E" w14:textId="0B241EB7" w:rsidR="00B371BD" w:rsidRDefault="00B371BD" w:rsidP="00255DEF">
      <w:pPr>
        <w:tabs>
          <w:tab w:val="left" w:pos="2160"/>
        </w:tabs>
        <w:autoSpaceDE w:val="0"/>
        <w:autoSpaceDN w:val="0"/>
        <w:adjustRightInd w:val="0"/>
        <w:rPr>
          <w:sz w:val="24"/>
          <w:szCs w:val="22"/>
        </w:rPr>
      </w:pPr>
      <w:r>
        <w:rPr>
          <w:sz w:val="24"/>
          <w:szCs w:val="22"/>
        </w:rPr>
        <w:t>ROS</w:t>
      </w:r>
      <w:r>
        <w:rPr>
          <w:sz w:val="24"/>
          <w:szCs w:val="22"/>
        </w:rPr>
        <w:tab/>
        <w:t>Reliability and Operating Subcommittee</w:t>
      </w:r>
    </w:p>
    <w:p w14:paraId="7E4ADD2A" w14:textId="77777777" w:rsidR="00AB0343" w:rsidRDefault="00AB0343" w:rsidP="00255DEF">
      <w:pPr>
        <w:tabs>
          <w:tab w:val="left" w:pos="2160"/>
        </w:tabs>
        <w:autoSpaceDE w:val="0"/>
        <w:autoSpaceDN w:val="0"/>
        <w:adjustRightInd w:val="0"/>
        <w:rPr>
          <w:sz w:val="24"/>
          <w:szCs w:val="22"/>
        </w:rPr>
      </w:pPr>
    </w:p>
    <w:p w14:paraId="1913822E" w14:textId="03BB1060" w:rsidR="00AB0343" w:rsidRDefault="00AB0343" w:rsidP="00255DEF">
      <w:pPr>
        <w:tabs>
          <w:tab w:val="left" w:pos="2160"/>
        </w:tabs>
        <w:autoSpaceDE w:val="0"/>
        <w:autoSpaceDN w:val="0"/>
        <w:adjustRightInd w:val="0"/>
        <w:rPr>
          <w:sz w:val="24"/>
          <w:szCs w:val="22"/>
        </w:rPr>
      </w:pPr>
      <w:r>
        <w:rPr>
          <w:sz w:val="24"/>
          <w:szCs w:val="22"/>
        </w:rPr>
        <w:t>SCADA</w:t>
      </w:r>
      <w:r>
        <w:rPr>
          <w:sz w:val="24"/>
          <w:szCs w:val="22"/>
        </w:rPr>
        <w:tab/>
        <w:t xml:space="preserve">Supervisory Control </w:t>
      </w:r>
      <w:proofErr w:type="gramStart"/>
      <w:r>
        <w:rPr>
          <w:sz w:val="24"/>
          <w:szCs w:val="22"/>
        </w:rPr>
        <w:t>And</w:t>
      </w:r>
      <w:proofErr w:type="gramEnd"/>
      <w:r>
        <w:rPr>
          <w:sz w:val="24"/>
          <w:szCs w:val="22"/>
        </w:rPr>
        <w:t xml:space="preserve"> Data </w:t>
      </w:r>
      <w:r w:rsidR="000A2982">
        <w:rPr>
          <w:sz w:val="24"/>
          <w:szCs w:val="22"/>
        </w:rPr>
        <w:t>Acquisition</w:t>
      </w:r>
    </w:p>
    <w:p w14:paraId="1C75E42C" w14:textId="77777777" w:rsidR="00B371BD" w:rsidRDefault="00B371BD" w:rsidP="00255DEF">
      <w:pPr>
        <w:tabs>
          <w:tab w:val="left" w:pos="2160"/>
        </w:tabs>
        <w:autoSpaceDE w:val="0"/>
        <w:autoSpaceDN w:val="0"/>
        <w:adjustRightInd w:val="0"/>
        <w:rPr>
          <w:sz w:val="24"/>
          <w:szCs w:val="22"/>
        </w:rPr>
      </w:pPr>
    </w:p>
    <w:p w14:paraId="71BF2E12" w14:textId="3A6FE7B3" w:rsidR="00B371BD" w:rsidRDefault="00B371BD" w:rsidP="00255DEF">
      <w:pPr>
        <w:tabs>
          <w:tab w:val="left" w:pos="2160"/>
        </w:tabs>
        <w:autoSpaceDE w:val="0"/>
        <w:autoSpaceDN w:val="0"/>
        <w:adjustRightInd w:val="0"/>
        <w:rPr>
          <w:sz w:val="24"/>
          <w:szCs w:val="22"/>
        </w:rPr>
      </w:pPr>
      <w:r>
        <w:rPr>
          <w:sz w:val="24"/>
          <w:szCs w:val="22"/>
        </w:rPr>
        <w:t>SCR</w:t>
      </w:r>
      <w:r>
        <w:rPr>
          <w:sz w:val="24"/>
          <w:szCs w:val="22"/>
        </w:rPr>
        <w:tab/>
        <w:t>System Change Request</w:t>
      </w:r>
    </w:p>
    <w:p w14:paraId="3959DCD6" w14:textId="77777777" w:rsidR="000C5146" w:rsidRDefault="000C5146" w:rsidP="00255DEF">
      <w:pPr>
        <w:tabs>
          <w:tab w:val="left" w:pos="2160"/>
        </w:tabs>
        <w:autoSpaceDE w:val="0"/>
        <w:autoSpaceDN w:val="0"/>
        <w:adjustRightInd w:val="0"/>
        <w:rPr>
          <w:sz w:val="24"/>
          <w:szCs w:val="22"/>
        </w:rPr>
      </w:pPr>
    </w:p>
    <w:p w14:paraId="4779DCAD" w14:textId="72189A09" w:rsidR="000C5146" w:rsidRDefault="000C5146" w:rsidP="00255DEF">
      <w:pPr>
        <w:tabs>
          <w:tab w:val="left" w:pos="2160"/>
        </w:tabs>
        <w:autoSpaceDE w:val="0"/>
        <w:autoSpaceDN w:val="0"/>
        <w:adjustRightInd w:val="0"/>
        <w:rPr>
          <w:sz w:val="24"/>
          <w:szCs w:val="22"/>
        </w:rPr>
      </w:pPr>
      <w:r>
        <w:rPr>
          <w:sz w:val="24"/>
          <w:szCs w:val="22"/>
        </w:rPr>
        <w:t>SODG</w:t>
      </w:r>
      <w:r>
        <w:rPr>
          <w:sz w:val="24"/>
          <w:szCs w:val="22"/>
        </w:rPr>
        <w:tab/>
        <w:t>Settlement Only Distribution Generator</w:t>
      </w:r>
    </w:p>
    <w:p w14:paraId="2CF3FEF4" w14:textId="77777777" w:rsidR="00F9328F" w:rsidRDefault="00F9328F" w:rsidP="00255DEF">
      <w:pPr>
        <w:tabs>
          <w:tab w:val="left" w:pos="2160"/>
        </w:tabs>
        <w:autoSpaceDE w:val="0"/>
        <w:autoSpaceDN w:val="0"/>
        <w:adjustRightInd w:val="0"/>
        <w:rPr>
          <w:sz w:val="24"/>
          <w:szCs w:val="22"/>
        </w:rPr>
      </w:pPr>
    </w:p>
    <w:p w14:paraId="6CD0CC5C" w14:textId="5FDFDEF6" w:rsidR="0038750A" w:rsidRDefault="00F9328F" w:rsidP="00255DEF">
      <w:pPr>
        <w:tabs>
          <w:tab w:val="left" w:pos="2160"/>
        </w:tabs>
        <w:autoSpaceDE w:val="0"/>
        <w:autoSpaceDN w:val="0"/>
        <w:adjustRightInd w:val="0"/>
        <w:rPr>
          <w:sz w:val="24"/>
          <w:szCs w:val="22"/>
        </w:rPr>
      </w:pPr>
      <w:r>
        <w:rPr>
          <w:sz w:val="24"/>
          <w:szCs w:val="22"/>
        </w:rPr>
        <w:t>SOL</w:t>
      </w:r>
      <w:r>
        <w:rPr>
          <w:sz w:val="24"/>
          <w:szCs w:val="22"/>
        </w:rPr>
        <w:tab/>
        <w:t>System Operating Limit</w:t>
      </w:r>
    </w:p>
    <w:p w14:paraId="4A9AF51C" w14:textId="77777777" w:rsidR="00B84D7D" w:rsidRDefault="00B84D7D" w:rsidP="0038750A">
      <w:pPr>
        <w:tabs>
          <w:tab w:val="left" w:pos="2160"/>
        </w:tabs>
        <w:autoSpaceDE w:val="0"/>
        <w:autoSpaceDN w:val="0"/>
        <w:adjustRightInd w:val="0"/>
        <w:rPr>
          <w:sz w:val="24"/>
          <w:szCs w:val="22"/>
        </w:rPr>
      </w:pPr>
    </w:p>
    <w:p w14:paraId="663D170F" w14:textId="3166AA2B" w:rsidR="0038750A" w:rsidRDefault="0038750A" w:rsidP="0038750A">
      <w:pPr>
        <w:tabs>
          <w:tab w:val="left" w:pos="2160"/>
        </w:tabs>
        <w:autoSpaceDE w:val="0"/>
        <w:autoSpaceDN w:val="0"/>
        <w:adjustRightInd w:val="0"/>
        <w:rPr>
          <w:sz w:val="24"/>
          <w:szCs w:val="22"/>
        </w:rPr>
      </w:pPr>
      <w:r>
        <w:rPr>
          <w:sz w:val="24"/>
          <w:szCs w:val="22"/>
        </w:rPr>
        <w:t>SS</w:t>
      </w:r>
      <w:r w:rsidRPr="00211E77">
        <w:rPr>
          <w:sz w:val="24"/>
          <w:szCs w:val="22"/>
        </w:rPr>
        <w:tab/>
      </w:r>
      <w:r>
        <w:rPr>
          <w:sz w:val="24"/>
          <w:szCs w:val="22"/>
        </w:rPr>
        <w:t>Steady State Cases</w:t>
      </w:r>
    </w:p>
    <w:p w14:paraId="4E574A52" w14:textId="77777777" w:rsidR="00B371BD" w:rsidRDefault="00B371BD" w:rsidP="00255DEF">
      <w:pPr>
        <w:tabs>
          <w:tab w:val="left" w:pos="2160"/>
        </w:tabs>
        <w:autoSpaceDE w:val="0"/>
        <w:autoSpaceDN w:val="0"/>
        <w:adjustRightInd w:val="0"/>
        <w:rPr>
          <w:sz w:val="24"/>
          <w:szCs w:val="22"/>
        </w:rPr>
      </w:pPr>
    </w:p>
    <w:p w14:paraId="05CB0748" w14:textId="35DEAF15" w:rsidR="00B371BD" w:rsidRDefault="00B371BD" w:rsidP="00255DEF">
      <w:pPr>
        <w:tabs>
          <w:tab w:val="left" w:pos="2160"/>
        </w:tabs>
        <w:autoSpaceDE w:val="0"/>
        <w:autoSpaceDN w:val="0"/>
        <w:adjustRightInd w:val="0"/>
        <w:rPr>
          <w:sz w:val="24"/>
          <w:szCs w:val="22"/>
        </w:rPr>
      </w:pPr>
      <w:r w:rsidRPr="00211E77">
        <w:rPr>
          <w:sz w:val="24"/>
          <w:szCs w:val="22"/>
        </w:rPr>
        <w:t>SSWG</w:t>
      </w:r>
      <w:r w:rsidRPr="00211E77">
        <w:rPr>
          <w:sz w:val="24"/>
          <w:szCs w:val="22"/>
        </w:rPr>
        <w:tab/>
        <w:t>Steady-State Working Group</w:t>
      </w:r>
    </w:p>
    <w:p w14:paraId="58E30050" w14:textId="77777777" w:rsidR="00856A88" w:rsidRDefault="00856A88" w:rsidP="00255DEF">
      <w:pPr>
        <w:tabs>
          <w:tab w:val="left" w:pos="2160"/>
        </w:tabs>
        <w:autoSpaceDE w:val="0"/>
        <w:autoSpaceDN w:val="0"/>
        <w:adjustRightInd w:val="0"/>
        <w:rPr>
          <w:sz w:val="24"/>
          <w:szCs w:val="22"/>
        </w:rPr>
      </w:pPr>
    </w:p>
    <w:p w14:paraId="178FEEE2" w14:textId="3AEF98B0" w:rsidR="00856A88" w:rsidRDefault="00856A88" w:rsidP="00255DEF">
      <w:pPr>
        <w:tabs>
          <w:tab w:val="left" w:pos="2160"/>
        </w:tabs>
        <w:autoSpaceDE w:val="0"/>
        <w:autoSpaceDN w:val="0"/>
        <w:adjustRightInd w:val="0"/>
        <w:rPr>
          <w:sz w:val="24"/>
          <w:szCs w:val="22"/>
        </w:rPr>
      </w:pPr>
      <w:r>
        <w:rPr>
          <w:sz w:val="24"/>
          <w:szCs w:val="22"/>
        </w:rPr>
        <w:t>TPIT</w:t>
      </w:r>
      <w:r>
        <w:rPr>
          <w:sz w:val="24"/>
          <w:szCs w:val="22"/>
        </w:rPr>
        <w:tab/>
        <w:t>Transmission Project Information Tracking</w:t>
      </w:r>
    </w:p>
    <w:p w14:paraId="07CC0436" w14:textId="77777777" w:rsidR="00B371BD" w:rsidRPr="00211E77" w:rsidRDefault="00B371BD" w:rsidP="00255DEF">
      <w:pPr>
        <w:tabs>
          <w:tab w:val="left" w:pos="2160"/>
        </w:tabs>
        <w:autoSpaceDE w:val="0"/>
        <w:autoSpaceDN w:val="0"/>
        <w:adjustRightInd w:val="0"/>
        <w:rPr>
          <w:sz w:val="24"/>
          <w:szCs w:val="22"/>
        </w:rPr>
      </w:pPr>
    </w:p>
    <w:p w14:paraId="38CA3042" w14:textId="5B6D7A04" w:rsidR="00B371BD" w:rsidRDefault="00B371BD" w:rsidP="00255DEF">
      <w:pPr>
        <w:tabs>
          <w:tab w:val="left" w:pos="2160"/>
        </w:tabs>
        <w:autoSpaceDE w:val="0"/>
        <w:autoSpaceDN w:val="0"/>
        <w:adjustRightInd w:val="0"/>
        <w:rPr>
          <w:sz w:val="24"/>
          <w:szCs w:val="22"/>
        </w:rPr>
      </w:pPr>
      <w:r w:rsidRPr="00211E77">
        <w:rPr>
          <w:sz w:val="24"/>
          <w:szCs w:val="22"/>
        </w:rPr>
        <w:t xml:space="preserve">TSP </w:t>
      </w:r>
      <w:r w:rsidRPr="00211E77">
        <w:rPr>
          <w:sz w:val="24"/>
          <w:szCs w:val="22"/>
        </w:rPr>
        <w:tab/>
        <w:t>Transmission Service Provider</w:t>
      </w:r>
    </w:p>
    <w:p w14:paraId="3FAA26FF" w14:textId="77777777" w:rsidR="00556D46" w:rsidRDefault="00556D46" w:rsidP="00255DEF">
      <w:pPr>
        <w:tabs>
          <w:tab w:val="left" w:pos="2160"/>
        </w:tabs>
        <w:autoSpaceDE w:val="0"/>
        <w:autoSpaceDN w:val="0"/>
        <w:adjustRightInd w:val="0"/>
        <w:rPr>
          <w:sz w:val="24"/>
          <w:szCs w:val="22"/>
        </w:rPr>
      </w:pPr>
    </w:p>
    <w:p w14:paraId="7DA6E85D" w14:textId="11EED8C7" w:rsidR="00556D46" w:rsidRDefault="00556D46" w:rsidP="00255DEF">
      <w:pPr>
        <w:tabs>
          <w:tab w:val="left" w:pos="2160"/>
        </w:tabs>
        <w:autoSpaceDE w:val="0"/>
        <w:autoSpaceDN w:val="0"/>
        <w:adjustRightInd w:val="0"/>
        <w:rPr>
          <w:sz w:val="24"/>
          <w:szCs w:val="22"/>
        </w:rPr>
      </w:pPr>
      <w:r>
        <w:rPr>
          <w:sz w:val="24"/>
          <w:szCs w:val="22"/>
        </w:rPr>
        <w:t>TO</w:t>
      </w:r>
      <w:r>
        <w:rPr>
          <w:sz w:val="24"/>
          <w:szCs w:val="22"/>
        </w:rPr>
        <w:tab/>
        <w:t>Transmission Owner</w:t>
      </w:r>
    </w:p>
    <w:p w14:paraId="10637165" w14:textId="77777777" w:rsidR="000C5146" w:rsidRDefault="000C5146" w:rsidP="00255DEF">
      <w:pPr>
        <w:tabs>
          <w:tab w:val="left" w:pos="2160"/>
        </w:tabs>
        <w:autoSpaceDE w:val="0"/>
        <w:autoSpaceDN w:val="0"/>
        <w:adjustRightInd w:val="0"/>
        <w:rPr>
          <w:sz w:val="24"/>
          <w:szCs w:val="22"/>
        </w:rPr>
      </w:pPr>
    </w:p>
    <w:p w14:paraId="5201EEB5" w14:textId="09F976A9" w:rsidR="000C5146" w:rsidRDefault="000C5146" w:rsidP="00255DEF">
      <w:pPr>
        <w:tabs>
          <w:tab w:val="left" w:pos="2160"/>
        </w:tabs>
        <w:autoSpaceDE w:val="0"/>
        <w:autoSpaceDN w:val="0"/>
        <w:adjustRightInd w:val="0"/>
        <w:rPr>
          <w:sz w:val="24"/>
          <w:szCs w:val="22"/>
        </w:rPr>
      </w:pPr>
      <w:r>
        <w:rPr>
          <w:sz w:val="24"/>
          <w:szCs w:val="22"/>
        </w:rPr>
        <w:t>UDG</w:t>
      </w:r>
      <w:r>
        <w:rPr>
          <w:sz w:val="24"/>
          <w:szCs w:val="22"/>
        </w:rPr>
        <w:tab/>
        <w:t xml:space="preserve">Unregistered Distributed Generation </w:t>
      </w:r>
    </w:p>
    <w:p w14:paraId="072D2EED" w14:textId="77777777" w:rsidR="00B371BD" w:rsidRPr="00211E77" w:rsidRDefault="00B371BD" w:rsidP="00255DEF">
      <w:pPr>
        <w:tabs>
          <w:tab w:val="left" w:pos="2160"/>
        </w:tabs>
        <w:autoSpaceDE w:val="0"/>
        <w:autoSpaceDN w:val="0"/>
        <w:adjustRightInd w:val="0"/>
        <w:rPr>
          <w:sz w:val="24"/>
          <w:szCs w:val="22"/>
        </w:rPr>
      </w:pPr>
    </w:p>
    <w:p w14:paraId="6B6DE661" w14:textId="344C22C9" w:rsidR="00B371BD" w:rsidRDefault="00B371BD" w:rsidP="00255DEF">
      <w:pPr>
        <w:tabs>
          <w:tab w:val="left" w:pos="2160"/>
        </w:tabs>
        <w:autoSpaceDE w:val="0"/>
        <w:autoSpaceDN w:val="0"/>
        <w:adjustRightInd w:val="0"/>
        <w:rPr>
          <w:sz w:val="24"/>
          <w:szCs w:val="22"/>
        </w:rPr>
      </w:pPr>
      <w:r w:rsidRPr="00211E77">
        <w:rPr>
          <w:sz w:val="24"/>
          <w:szCs w:val="22"/>
        </w:rPr>
        <w:t>WGR</w:t>
      </w:r>
      <w:r w:rsidRPr="00211E77">
        <w:rPr>
          <w:sz w:val="24"/>
          <w:szCs w:val="22"/>
        </w:rPr>
        <w:tab/>
        <w:t>Wind Generation Resource</w:t>
      </w:r>
    </w:p>
    <w:p w14:paraId="722BFE7D" w14:textId="77777777" w:rsidR="00C46149" w:rsidRDefault="00C46149" w:rsidP="00255DEF">
      <w:pPr>
        <w:tabs>
          <w:tab w:val="left" w:pos="2160"/>
        </w:tabs>
        <w:autoSpaceDE w:val="0"/>
        <w:autoSpaceDN w:val="0"/>
        <w:adjustRightInd w:val="0"/>
        <w:rPr>
          <w:sz w:val="24"/>
          <w:szCs w:val="22"/>
        </w:rPr>
      </w:pPr>
    </w:p>
    <w:p w14:paraId="1CCEE6F1" w14:textId="67DF49DD" w:rsidR="00C46149" w:rsidRDefault="00C46149" w:rsidP="00255DEF">
      <w:pPr>
        <w:tabs>
          <w:tab w:val="left" w:pos="2160"/>
        </w:tabs>
        <w:autoSpaceDE w:val="0"/>
        <w:autoSpaceDN w:val="0"/>
        <w:adjustRightInd w:val="0"/>
        <w:rPr>
          <w:sz w:val="24"/>
          <w:szCs w:val="22"/>
        </w:rPr>
      </w:pPr>
      <w:r>
        <w:rPr>
          <w:sz w:val="24"/>
          <w:szCs w:val="22"/>
        </w:rPr>
        <w:t>WMWG</w:t>
      </w:r>
      <w:r>
        <w:rPr>
          <w:sz w:val="24"/>
          <w:szCs w:val="22"/>
        </w:rPr>
        <w:tab/>
        <w:t>Wholesale Market Working Group</w:t>
      </w:r>
    </w:p>
    <w:p w14:paraId="487E63D2" w14:textId="77777777" w:rsidR="00B371BD" w:rsidRDefault="00B371BD" w:rsidP="00B371BD">
      <w:pPr>
        <w:autoSpaceDE w:val="0"/>
        <w:autoSpaceDN w:val="0"/>
        <w:adjustRightInd w:val="0"/>
        <w:rPr>
          <w:sz w:val="24"/>
          <w:szCs w:val="22"/>
        </w:rPr>
      </w:pPr>
    </w:p>
    <w:p w14:paraId="33C858F0" w14:textId="77777777" w:rsidR="00983822" w:rsidRDefault="00983822" w:rsidP="00B371BD">
      <w:pPr>
        <w:autoSpaceDE w:val="0"/>
        <w:autoSpaceDN w:val="0"/>
        <w:adjustRightInd w:val="0"/>
        <w:rPr>
          <w:sz w:val="24"/>
          <w:szCs w:val="22"/>
        </w:rPr>
      </w:pPr>
    </w:p>
    <w:p w14:paraId="2808CD60" w14:textId="77777777" w:rsidR="00983822" w:rsidRDefault="00983822" w:rsidP="00B371BD">
      <w:pPr>
        <w:autoSpaceDE w:val="0"/>
        <w:autoSpaceDN w:val="0"/>
        <w:adjustRightInd w:val="0"/>
        <w:rPr>
          <w:sz w:val="24"/>
          <w:szCs w:val="22"/>
        </w:rPr>
      </w:pPr>
    </w:p>
    <w:p w14:paraId="74BB9BB6" w14:textId="77777777" w:rsidR="006306BE" w:rsidRDefault="00AC18FE" w:rsidP="009C3A4F">
      <w:pPr>
        <w:pStyle w:val="Heading1"/>
        <w:numPr>
          <w:ilvl w:val="0"/>
          <w:numId w:val="0"/>
        </w:numPr>
        <w:spacing w:after="240"/>
        <w:rPr>
          <w:sz w:val="36"/>
        </w:rPr>
      </w:pPr>
      <w:r>
        <w:rPr>
          <w:caps/>
          <w:sz w:val="24"/>
          <w:u w:val="none"/>
        </w:rPr>
        <w:br w:type="page"/>
      </w:r>
      <w:bookmarkStart w:id="51" w:name="_Toc347132983"/>
      <w:bookmarkStart w:id="52" w:name="_Toc125131944"/>
      <w:r w:rsidR="006306BE">
        <w:rPr>
          <w:caps/>
          <w:sz w:val="24"/>
          <w:u w:val="none"/>
        </w:rPr>
        <w:lastRenderedPageBreak/>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51"/>
      <w:bookmarkEnd w:id="52"/>
    </w:p>
    <w:p w14:paraId="5C518C07" w14:textId="77777777" w:rsidR="006306BE" w:rsidRPr="006306BE" w:rsidRDefault="006306BE" w:rsidP="006306BE">
      <w:pPr>
        <w:pStyle w:val="H2"/>
        <w:ind w:left="900" w:hanging="900"/>
        <w:rPr>
          <w:szCs w:val="20"/>
        </w:rPr>
      </w:pPr>
      <w:bookmarkStart w:id="53" w:name="_Toc347132984"/>
      <w:bookmarkStart w:id="54" w:name="_Toc125131945"/>
      <w:r>
        <w:rPr>
          <w:szCs w:val="20"/>
        </w:rPr>
        <w:t>3.1</w:t>
      </w:r>
      <w:r>
        <w:rPr>
          <w:szCs w:val="20"/>
        </w:rPr>
        <w:tab/>
      </w:r>
      <w:r w:rsidRPr="006306BE">
        <w:rPr>
          <w:szCs w:val="20"/>
        </w:rPr>
        <w:t>General</w:t>
      </w:r>
      <w:bookmarkEnd w:id="53"/>
      <w:bookmarkEnd w:id="54"/>
    </w:p>
    <w:p w14:paraId="3F75CC93" w14:textId="407251BE"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86449D">
        <w:rPr>
          <w:sz w:val="24"/>
          <w:szCs w:val="22"/>
        </w:rPr>
        <w:t xml:space="preserve">biannually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w:t>
      </w:r>
      <w:proofErr w:type="gramStart"/>
      <w:r w:rsidR="0014330A">
        <w:rPr>
          <w:sz w:val="24"/>
          <w:szCs w:val="22"/>
        </w:rPr>
        <w:t xml:space="preserve">Cases </w:t>
      </w:r>
      <w:r w:rsidR="003D5CA0">
        <w:rPr>
          <w:sz w:val="24"/>
          <w:szCs w:val="22"/>
        </w:rPr>
        <w:t>.</w:t>
      </w:r>
      <w:proofErr w:type="gramEnd"/>
    </w:p>
    <w:p w14:paraId="2535E9B0" w14:textId="77777777" w:rsidR="006306BE" w:rsidRPr="006306BE" w:rsidRDefault="006306BE" w:rsidP="006306BE">
      <w:pPr>
        <w:pStyle w:val="H2"/>
        <w:spacing w:before="360"/>
        <w:ind w:left="907" w:hanging="907"/>
        <w:rPr>
          <w:szCs w:val="20"/>
        </w:rPr>
      </w:pPr>
      <w:bookmarkStart w:id="55" w:name="_Toc347132985"/>
      <w:bookmarkStart w:id="56" w:name="_Toc125131946"/>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55"/>
      <w:bookmarkEnd w:id="56"/>
    </w:p>
    <w:p w14:paraId="2052C6F4" w14:textId="77777777"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14:paraId="22A73318" w14:textId="77777777" w:rsidR="003D5CA0" w:rsidRPr="003D7579" w:rsidRDefault="003D5CA0" w:rsidP="003D7579">
      <w:pPr>
        <w:rPr>
          <w:iCs/>
          <w:sz w:val="24"/>
        </w:rPr>
      </w:pPr>
    </w:p>
    <w:p w14:paraId="14F4B51B" w14:textId="061791EE" w:rsidR="00BC4878" w:rsidRDefault="00BC4878" w:rsidP="00BC4878">
      <w:pPr>
        <w:numPr>
          <w:ilvl w:val="0"/>
          <w:numId w:val="18"/>
        </w:numPr>
        <w:jc w:val="both"/>
        <w:rPr>
          <w:sz w:val="24"/>
        </w:rPr>
      </w:pPr>
      <w:r>
        <w:rPr>
          <w:sz w:val="24"/>
        </w:rPr>
        <w:t xml:space="preserve">Eight seasonal </w:t>
      </w:r>
      <w:r w:rsidRPr="00C93995">
        <w:rPr>
          <w:sz w:val="24"/>
        </w:rPr>
        <w:t>cases</w:t>
      </w:r>
      <w:r w:rsidR="0086449D">
        <w:rPr>
          <w:sz w:val="24"/>
        </w:rPr>
        <w:t xml:space="preserve"> starting with the SPG cases</w:t>
      </w:r>
      <w:r w:rsidRPr="00C93995">
        <w:rPr>
          <w:sz w:val="24"/>
        </w:rPr>
        <w:t xml:space="preserve">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14:paraId="0F106D03" w14:textId="77777777"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14:paraId="0432B8D3" w14:textId="270006C7" w:rsidR="004A4D0B" w:rsidRDefault="004A4D0B" w:rsidP="003D7579">
      <w:pPr>
        <w:numPr>
          <w:ilvl w:val="0"/>
          <w:numId w:val="18"/>
        </w:numPr>
        <w:jc w:val="both"/>
        <w:rPr>
          <w:sz w:val="24"/>
        </w:rPr>
      </w:pPr>
      <w:r>
        <w:rPr>
          <w:sz w:val="24"/>
        </w:rPr>
        <w:t xml:space="preserve">One future year case representing high </w:t>
      </w:r>
      <w:r w:rsidR="007B1252">
        <w:rPr>
          <w:sz w:val="24"/>
        </w:rPr>
        <w:t>renewable</w:t>
      </w:r>
      <w:r>
        <w:rPr>
          <w:sz w:val="24"/>
        </w:rPr>
        <w:t xml:space="preserve"> and </w:t>
      </w:r>
      <w:r w:rsidR="007E26A5">
        <w:rPr>
          <w:sz w:val="24"/>
        </w:rPr>
        <w:t xml:space="preserve">minimum </w:t>
      </w:r>
      <w:r>
        <w:rPr>
          <w:sz w:val="24"/>
        </w:rPr>
        <w:t xml:space="preserve">load conditions. </w:t>
      </w:r>
    </w:p>
    <w:p w14:paraId="43742CAA" w14:textId="77777777" w:rsidR="00552575" w:rsidRDefault="004A4D0B" w:rsidP="00552575">
      <w:pPr>
        <w:numPr>
          <w:ilvl w:val="0"/>
          <w:numId w:val="194"/>
        </w:numPr>
        <w:jc w:val="both"/>
        <w:rPr>
          <w:ins w:id="57" w:author="Walker, Zach" w:date="2025-06-16T14:44:00Z"/>
          <w:sz w:val="24"/>
        </w:rPr>
      </w:pPr>
      <w:r>
        <w:rPr>
          <w:sz w:val="24"/>
        </w:rPr>
        <w:t xml:space="preserve">One future year case representing minimum load conditions. </w:t>
      </w:r>
    </w:p>
    <w:p w14:paraId="12C79710" w14:textId="122ABBF9" w:rsidR="00552575" w:rsidRPr="00081E4F" w:rsidRDefault="00552575" w:rsidP="00552575">
      <w:pPr>
        <w:numPr>
          <w:ilvl w:val="0"/>
          <w:numId w:val="194"/>
        </w:numPr>
        <w:jc w:val="both"/>
        <w:rPr>
          <w:ins w:id="58" w:author="Walker, Zach" w:date="2025-06-16T14:44:00Z"/>
          <w:sz w:val="24"/>
        </w:rPr>
      </w:pPr>
      <w:ins w:id="59" w:author="Walker, Zach" w:date="2025-06-16T14:48:00Z">
        <w:r>
          <w:rPr>
            <w:sz w:val="24"/>
          </w:rPr>
          <w:t>One</w:t>
        </w:r>
      </w:ins>
      <w:ins w:id="60" w:author="Walker, Zach" w:date="2025-06-16T14:44:00Z">
        <w:r>
          <w:rPr>
            <w:sz w:val="24"/>
          </w:rPr>
          <w:t xml:space="preserve"> future </w:t>
        </w:r>
      </w:ins>
      <w:ins w:id="61" w:author="Andrew Hamann" w:date="2025-08-18T13:19:00Z">
        <w:r w:rsidR="004B1011">
          <w:rPr>
            <w:sz w:val="24"/>
          </w:rPr>
          <w:t xml:space="preserve">year </w:t>
        </w:r>
      </w:ins>
      <w:ins w:id="62" w:author="Walker, Zach" w:date="2025-06-16T14:44:00Z">
        <w:r>
          <w:rPr>
            <w:sz w:val="24"/>
          </w:rPr>
          <w:t>case representing off-peak conditions</w:t>
        </w:r>
      </w:ins>
    </w:p>
    <w:p w14:paraId="28E93AFD" w14:textId="6444A643" w:rsidR="004A4D0B" w:rsidRPr="002D240A" w:rsidRDefault="00552575" w:rsidP="002D240A">
      <w:pPr>
        <w:numPr>
          <w:ilvl w:val="0"/>
          <w:numId w:val="194"/>
        </w:numPr>
        <w:spacing w:after="240"/>
        <w:jc w:val="both"/>
        <w:rPr>
          <w:iCs/>
          <w:szCs w:val="24"/>
        </w:rPr>
      </w:pPr>
      <w:ins w:id="63" w:author="Walker, Zach" w:date="2025-06-16T14:49:00Z">
        <w:r>
          <w:rPr>
            <w:sz w:val="24"/>
          </w:rPr>
          <w:t>Two</w:t>
        </w:r>
      </w:ins>
      <w:ins w:id="64" w:author="Walker, Zach" w:date="2025-06-16T14:44:00Z">
        <w:r>
          <w:rPr>
            <w:sz w:val="24"/>
          </w:rPr>
          <w:t xml:space="preserve"> future </w:t>
        </w:r>
        <w:proofErr w:type="gramStart"/>
        <w:r>
          <w:rPr>
            <w:sz w:val="24"/>
          </w:rPr>
          <w:t>year</w:t>
        </w:r>
        <w:proofErr w:type="gramEnd"/>
        <w:del w:id="65" w:author="Andrew Hamann" w:date="2025-08-18T13:19:00Z">
          <w:r w:rsidDel="004B1011">
            <w:rPr>
              <w:sz w:val="24"/>
            </w:rPr>
            <w:delText>s</w:delText>
          </w:r>
        </w:del>
        <w:r>
          <w:rPr>
            <w:sz w:val="24"/>
          </w:rPr>
          <w:t xml:space="preserve"> cases representing </w:t>
        </w:r>
        <w:del w:id="66" w:author="Andrew Hamann" w:date="2025-07-29T17:06:00Z">
          <w:r w:rsidDel="002D240A">
            <w:rPr>
              <w:sz w:val="24"/>
            </w:rPr>
            <w:delText>Peak</w:delText>
          </w:r>
        </w:del>
      </w:ins>
      <w:ins w:id="67" w:author="Andrew Hamann" w:date="2025-07-29T17:06:00Z">
        <w:r w:rsidR="002D240A">
          <w:rPr>
            <w:sz w:val="24"/>
          </w:rPr>
          <w:t>peak</w:t>
        </w:r>
      </w:ins>
      <w:ins w:id="68" w:author="Walker, Zach" w:date="2025-06-28T10:33:00Z">
        <w:r w:rsidR="00ED64EC">
          <w:rPr>
            <w:sz w:val="24"/>
          </w:rPr>
          <w:t xml:space="preserve"> Net Load</w:t>
        </w:r>
      </w:ins>
      <w:ins w:id="69" w:author="Walker, Zach" w:date="2025-06-16T14:44:00Z">
        <w:r>
          <w:rPr>
            <w:sz w:val="24"/>
          </w:rPr>
          <w:t xml:space="preserve"> generation and load conditions</w:t>
        </w:r>
      </w:ins>
    </w:p>
    <w:p w14:paraId="1688C891" w14:textId="77777777" w:rsidR="00D85650" w:rsidRDefault="003D7579" w:rsidP="00561229">
      <w:pPr>
        <w:rPr>
          <w:iCs/>
          <w:sz w:val="24"/>
        </w:rPr>
      </w:pPr>
      <w:r>
        <w:rPr>
          <w:iCs/>
          <w:sz w:val="24"/>
        </w:rPr>
        <w:t>SS</w:t>
      </w:r>
      <w:r w:rsidR="00B615DE">
        <w:rPr>
          <w:iCs/>
          <w:sz w:val="24"/>
        </w:rPr>
        <w:t>WG</w:t>
      </w:r>
      <w:r>
        <w:rPr>
          <w:iCs/>
          <w:sz w:val="24"/>
        </w:rPr>
        <w:t xml:space="preserve"> Case seasons are defined as follows:</w:t>
      </w:r>
    </w:p>
    <w:p w14:paraId="18830F30" w14:textId="77777777" w:rsidR="003D5CA0" w:rsidRDefault="003D5CA0" w:rsidP="00561229">
      <w:pPr>
        <w:rPr>
          <w:sz w:val="24"/>
          <w:szCs w:val="22"/>
        </w:rPr>
      </w:pPr>
    </w:p>
    <w:p w14:paraId="76EA53DD" w14:textId="77777777"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14:paraId="16A044AB" w14:textId="77777777"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14:paraId="1D76FF82" w14:textId="77777777"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14:paraId="7934D838" w14:textId="77777777"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14:paraId="7B57CCCF" w14:textId="77777777" w:rsidR="00D85650" w:rsidRDefault="00D85650" w:rsidP="003D7579">
      <w:pPr>
        <w:autoSpaceDE w:val="0"/>
        <w:autoSpaceDN w:val="0"/>
        <w:adjustRightInd w:val="0"/>
        <w:rPr>
          <w:sz w:val="24"/>
          <w:szCs w:val="22"/>
        </w:rPr>
      </w:pPr>
    </w:p>
    <w:p w14:paraId="725913C3" w14:textId="77777777"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14:paraId="1B22A1BA" w14:textId="77777777" w:rsidTr="00E77408">
        <w:trPr>
          <w:trHeight w:val="485"/>
          <w:jc w:val="center"/>
        </w:trPr>
        <w:tc>
          <w:tcPr>
            <w:tcW w:w="2069" w:type="dxa"/>
            <w:vAlign w:val="center"/>
          </w:tcPr>
          <w:p w14:paraId="5E5815B3" w14:textId="77777777" w:rsidR="006306BE" w:rsidRPr="000A25EC" w:rsidRDefault="003D7579" w:rsidP="003D7579">
            <w:pPr>
              <w:pStyle w:val="Heading8"/>
            </w:pPr>
            <w:r>
              <w:t>SS</w:t>
            </w:r>
            <w:r w:rsidR="00B615DE">
              <w:t>WG</w:t>
            </w:r>
            <w:r w:rsidR="006306BE" w:rsidRPr="000A25EC">
              <w:t xml:space="preserve"> CASE</w:t>
            </w:r>
          </w:p>
        </w:tc>
        <w:tc>
          <w:tcPr>
            <w:tcW w:w="1319" w:type="dxa"/>
            <w:vAlign w:val="center"/>
          </w:tcPr>
          <w:p w14:paraId="74456996" w14:textId="77777777" w:rsidR="006306BE" w:rsidRPr="000A25EC" w:rsidRDefault="006306BE" w:rsidP="008E29EA">
            <w:pPr>
              <w:pStyle w:val="Heading8"/>
            </w:pPr>
            <w:bookmarkStart w:id="70" w:name="_Toc286311111"/>
            <w:r w:rsidRPr="000A25EC">
              <w:t>NOTES</w:t>
            </w:r>
            <w:bookmarkEnd w:id="70"/>
          </w:p>
        </w:tc>
        <w:tc>
          <w:tcPr>
            <w:tcW w:w="2451" w:type="dxa"/>
            <w:vAlign w:val="center"/>
          </w:tcPr>
          <w:p w14:paraId="25F09F79" w14:textId="77777777"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14:paraId="162FBC14" w14:textId="77777777" w:rsidTr="00E77408">
        <w:trPr>
          <w:jc w:val="center"/>
        </w:trPr>
        <w:tc>
          <w:tcPr>
            <w:tcW w:w="2069" w:type="dxa"/>
          </w:tcPr>
          <w:p w14:paraId="1AA31BF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14:paraId="7E747977" w14:textId="6014E07A" w:rsidR="006306BE" w:rsidRPr="000A25EC" w:rsidRDefault="00681FEB" w:rsidP="006363CF">
            <w:pPr>
              <w:jc w:val="center"/>
              <w:rPr>
                <w:color w:val="000000"/>
                <w:sz w:val="24"/>
              </w:rPr>
            </w:pPr>
            <w:ins w:id="71" w:author="Walker, Zach" w:date="2025-06-16T15:02:00Z">
              <w:r>
                <w:rPr>
                  <w:color w:val="000000"/>
                  <w:sz w:val="24"/>
                </w:rPr>
                <w:t>1</w:t>
              </w:r>
            </w:ins>
            <w:del w:id="72" w:author="Walker, Zach" w:date="2025-06-16T15:02:00Z">
              <w:r w:rsidR="006306BE" w:rsidRPr="000A25EC" w:rsidDel="00681FEB">
                <w:rPr>
                  <w:color w:val="000000"/>
                  <w:sz w:val="24"/>
                </w:rPr>
                <w:delText>2</w:delText>
              </w:r>
            </w:del>
          </w:p>
        </w:tc>
        <w:tc>
          <w:tcPr>
            <w:tcW w:w="2451" w:type="dxa"/>
          </w:tcPr>
          <w:p w14:paraId="5564C6E9"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6C009929" w14:textId="77777777" w:rsidTr="00E77408">
        <w:trPr>
          <w:jc w:val="center"/>
        </w:trPr>
        <w:tc>
          <w:tcPr>
            <w:tcW w:w="2069" w:type="dxa"/>
          </w:tcPr>
          <w:p w14:paraId="404F002A"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14:paraId="31C62E3D" w14:textId="636D65DA" w:rsidR="006306BE" w:rsidRPr="000A25EC" w:rsidRDefault="00681FEB" w:rsidP="00265D54">
            <w:pPr>
              <w:jc w:val="center"/>
              <w:rPr>
                <w:color w:val="000000"/>
                <w:sz w:val="24"/>
              </w:rPr>
            </w:pPr>
            <w:ins w:id="73" w:author="Walker, Zach" w:date="2025-06-16T15:02:00Z">
              <w:r>
                <w:rPr>
                  <w:color w:val="000000"/>
                  <w:sz w:val="24"/>
                </w:rPr>
                <w:t>2</w:t>
              </w:r>
            </w:ins>
            <w:del w:id="74" w:author="Walker, Zach" w:date="2025-06-16T15:02:00Z">
              <w:r w:rsidR="006306BE" w:rsidRPr="000A25EC" w:rsidDel="00681FEB">
                <w:rPr>
                  <w:color w:val="000000"/>
                  <w:sz w:val="24"/>
                </w:rPr>
                <w:delText>3</w:delText>
              </w:r>
            </w:del>
          </w:p>
        </w:tc>
        <w:tc>
          <w:tcPr>
            <w:tcW w:w="2451" w:type="dxa"/>
          </w:tcPr>
          <w:p w14:paraId="1AE8B1FB" w14:textId="77777777"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14:paraId="3CC13E2F" w14:textId="77777777" w:rsidTr="00E77408">
        <w:trPr>
          <w:jc w:val="center"/>
        </w:trPr>
        <w:tc>
          <w:tcPr>
            <w:tcW w:w="2069" w:type="dxa"/>
          </w:tcPr>
          <w:p w14:paraId="6E00B5D3"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14:paraId="2C4C4A47" w14:textId="77777777" w:rsidR="006306BE" w:rsidRPr="000A25EC" w:rsidRDefault="006306BE" w:rsidP="00265D54">
            <w:pPr>
              <w:jc w:val="center"/>
              <w:rPr>
                <w:color w:val="000000"/>
                <w:sz w:val="24"/>
              </w:rPr>
            </w:pPr>
            <w:r w:rsidRPr="000A25EC">
              <w:rPr>
                <w:color w:val="000000"/>
                <w:sz w:val="24"/>
              </w:rPr>
              <w:t>1</w:t>
            </w:r>
          </w:p>
        </w:tc>
        <w:tc>
          <w:tcPr>
            <w:tcW w:w="2451" w:type="dxa"/>
          </w:tcPr>
          <w:p w14:paraId="05CA4B8E"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2EFF6B0E" w14:textId="77777777" w:rsidTr="00E77408">
        <w:trPr>
          <w:jc w:val="center"/>
        </w:trPr>
        <w:tc>
          <w:tcPr>
            <w:tcW w:w="2069" w:type="dxa"/>
          </w:tcPr>
          <w:p w14:paraId="5C7B625F"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14:paraId="0479B36D" w14:textId="78F0EEA1" w:rsidR="006306BE" w:rsidRPr="000A25EC" w:rsidRDefault="00681FEB" w:rsidP="00265D54">
            <w:pPr>
              <w:jc w:val="center"/>
              <w:rPr>
                <w:color w:val="000000"/>
                <w:sz w:val="24"/>
              </w:rPr>
            </w:pPr>
            <w:ins w:id="75" w:author="Walker, Zach" w:date="2025-06-16T15:02:00Z">
              <w:r>
                <w:rPr>
                  <w:color w:val="000000"/>
                  <w:sz w:val="24"/>
                </w:rPr>
                <w:t>2</w:t>
              </w:r>
            </w:ins>
            <w:del w:id="76" w:author="Walker, Zach" w:date="2025-06-16T15:02:00Z">
              <w:r w:rsidR="006306BE" w:rsidRPr="000A25EC" w:rsidDel="00681FEB">
                <w:rPr>
                  <w:color w:val="000000"/>
                  <w:sz w:val="24"/>
                </w:rPr>
                <w:delText>3</w:delText>
              </w:r>
            </w:del>
          </w:p>
        </w:tc>
        <w:tc>
          <w:tcPr>
            <w:tcW w:w="2451" w:type="dxa"/>
          </w:tcPr>
          <w:p w14:paraId="4BE51910" w14:textId="77777777"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14:paraId="08132772" w14:textId="77777777" w:rsidTr="00E77408">
        <w:trPr>
          <w:jc w:val="center"/>
        </w:trPr>
        <w:tc>
          <w:tcPr>
            <w:tcW w:w="2069" w:type="dxa"/>
          </w:tcPr>
          <w:p w14:paraId="17BAD5AD"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14:paraId="75A3FC4D" w14:textId="36187B65" w:rsidR="006306BE" w:rsidRPr="000A25EC" w:rsidRDefault="00681FEB" w:rsidP="00265D54">
            <w:pPr>
              <w:jc w:val="center"/>
              <w:rPr>
                <w:color w:val="000000"/>
                <w:sz w:val="24"/>
              </w:rPr>
            </w:pPr>
            <w:ins w:id="77" w:author="Walker, Zach" w:date="2025-06-16T15:02:00Z">
              <w:r>
                <w:rPr>
                  <w:color w:val="000000"/>
                  <w:sz w:val="24"/>
                </w:rPr>
                <w:t>1</w:t>
              </w:r>
            </w:ins>
            <w:del w:id="78" w:author="Walker, Zach" w:date="2025-06-16T15:02:00Z">
              <w:r w:rsidR="006306BE" w:rsidRPr="000A25EC" w:rsidDel="00681FEB">
                <w:rPr>
                  <w:color w:val="000000"/>
                  <w:sz w:val="24"/>
                </w:rPr>
                <w:delText>2</w:delText>
              </w:r>
            </w:del>
          </w:p>
        </w:tc>
        <w:tc>
          <w:tcPr>
            <w:tcW w:w="2451" w:type="dxa"/>
          </w:tcPr>
          <w:p w14:paraId="2F13077E"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0E3C2660" w14:textId="77777777" w:rsidTr="00E77408">
        <w:trPr>
          <w:jc w:val="center"/>
        </w:trPr>
        <w:tc>
          <w:tcPr>
            <w:tcW w:w="2069" w:type="dxa"/>
          </w:tcPr>
          <w:p w14:paraId="61DCFC81"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14:paraId="75CFD4A0" w14:textId="0C00BAD9" w:rsidR="006306BE" w:rsidRPr="000A25EC" w:rsidRDefault="00681FEB" w:rsidP="00265D54">
            <w:pPr>
              <w:jc w:val="center"/>
              <w:rPr>
                <w:color w:val="000000"/>
                <w:sz w:val="24"/>
              </w:rPr>
            </w:pPr>
            <w:ins w:id="79" w:author="Walker, Zach" w:date="2025-06-16T15:02:00Z">
              <w:r>
                <w:rPr>
                  <w:color w:val="000000"/>
                  <w:sz w:val="24"/>
                </w:rPr>
                <w:t>2</w:t>
              </w:r>
            </w:ins>
            <w:del w:id="80" w:author="Walker, Zach" w:date="2025-06-16T15:02:00Z">
              <w:r w:rsidR="006306BE" w:rsidRPr="000A25EC" w:rsidDel="00681FEB">
                <w:rPr>
                  <w:color w:val="000000"/>
                  <w:sz w:val="24"/>
                </w:rPr>
                <w:delText>3</w:delText>
              </w:r>
            </w:del>
          </w:p>
        </w:tc>
        <w:tc>
          <w:tcPr>
            <w:tcW w:w="2451" w:type="dxa"/>
          </w:tcPr>
          <w:p w14:paraId="411CF051" w14:textId="77777777"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14:paraId="3E5E3944" w14:textId="77777777" w:rsidTr="00E77408">
        <w:trPr>
          <w:jc w:val="center"/>
        </w:trPr>
        <w:tc>
          <w:tcPr>
            <w:tcW w:w="2069" w:type="dxa"/>
          </w:tcPr>
          <w:p w14:paraId="3498E746"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14:paraId="68ED3D52" w14:textId="77777777" w:rsidR="006306BE" w:rsidRPr="000A25EC" w:rsidRDefault="006306BE" w:rsidP="00265D54">
            <w:pPr>
              <w:jc w:val="center"/>
              <w:rPr>
                <w:color w:val="000000"/>
                <w:sz w:val="24"/>
              </w:rPr>
            </w:pPr>
            <w:r w:rsidRPr="000A25EC">
              <w:rPr>
                <w:color w:val="000000"/>
                <w:sz w:val="24"/>
              </w:rPr>
              <w:t>1</w:t>
            </w:r>
          </w:p>
        </w:tc>
        <w:tc>
          <w:tcPr>
            <w:tcW w:w="2451" w:type="dxa"/>
          </w:tcPr>
          <w:p w14:paraId="70566B45"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14:paraId="62A25711" w14:textId="77777777" w:rsidTr="00E77408">
        <w:trPr>
          <w:jc w:val="center"/>
        </w:trPr>
        <w:tc>
          <w:tcPr>
            <w:tcW w:w="2069" w:type="dxa"/>
          </w:tcPr>
          <w:p w14:paraId="3FC7C1A4" w14:textId="77777777"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14:paraId="6D5C858B" w14:textId="610BAE70" w:rsidR="006306BE" w:rsidRPr="000A25EC" w:rsidRDefault="00681FEB" w:rsidP="00265D54">
            <w:pPr>
              <w:jc w:val="center"/>
              <w:rPr>
                <w:color w:val="000000"/>
                <w:sz w:val="24"/>
              </w:rPr>
            </w:pPr>
            <w:ins w:id="81" w:author="Walker, Zach" w:date="2025-06-16T15:02:00Z">
              <w:r>
                <w:rPr>
                  <w:color w:val="000000"/>
                  <w:sz w:val="24"/>
                </w:rPr>
                <w:t>2</w:t>
              </w:r>
            </w:ins>
            <w:del w:id="82" w:author="Walker, Zach" w:date="2025-06-16T15:02:00Z">
              <w:r w:rsidR="006306BE" w:rsidRPr="000A25EC" w:rsidDel="00681FEB">
                <w:rPr>
                  <w:color w:val="000000"/>
                  <w:sz w:val="24"/>
                </w:rPr>
                <w:delText>3</w:delText>
              </w:r>
            </w:del>
          </w:p>
        </w:tc>
        <w:tc>
          <w:tcPr>
            <w:tcW w:w="2451" w:type="dxa"/>
          </w:tcPr>
          <w:p w14:paraId="117C24F4" w14:textId="77777777"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14:paraId="7E468A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08F30A62" w14:textId="77777777"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EE217F5"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72BE0158" w14:textId="77777777"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6C2320" w:rsidRPr="000A25EC" w14:paraId="6819E1D3" w14:textId="77777777" w:rsidTr="00E77408">
        <w:trPr>
          <w:jc w:val="center"/>
          <w:ins w:id="83" w:author="Walker, Zach" w:date="2025-06-16T15:07:00Z"/>
        </w:trPr>
        <w:tc>
          <w:tcPr>
            <w:tcW w:w="2069" w:type="dxa"/>
            <w:tcBorders>
              <w:top w:val="single" w:sz="4" w:space="0" w:color="auto"/>
              <w:left w:val="single" w:sz="4" w:space="0" w:color="auto"/>
              <w:bottom w:val="single" w:sz="4" w:space="0" w:color="auto"/>
              <w:right w:val="single" w:sz="4" w:space="0" w:color="auto"/>
            </w:tcBorders>
          </w:tcPr>
          <w:p w14:paraId="5497A9EA" w14:textId="7DF5FFA5" w:rsidR="006C2320" w:rsidRDefault="006C2320" w:rsidP="006C2320">
            <w:pPr>
              <w:jc w:val="center"/>
              <w:rPr>
                <w:ins w:id="84" w:author="Walker, Zach" w:date="2025-06-16T15:07:00Z"/>
                <w:color w:val="000000"/>
                <w:sz w:val="24"/>
              </w:rPr>
            </w:pPr>
            <w:ins w:id="85" w:author="Walker, Zach" w:date="2025-06-16T15:07:00Z">
              <w:r>
                <w:rPr>
                  <w:color w:val="000000"/>
                  <w:sz w:val="24"/>
                </w:rPr>
                <w:t xml:space="preserve">(YR+2) </w:t>
              </w:r>
              <w:del w:id="86" w:author="Andrew Hamann" w:date="2025-07-29T17:51:00Z">
                <w:r w:rsidDel="00714A0D">
                  <w:rPr>
                    <w:color w:val="000000"/>
                    <w:sz w:val="24"/>
                  </w:rPr>
                  <w:delText>N</w:delText>
                </w:r>
              </w:del>
            </w:ins>
            <w:ins w:id="87" w:author="Walker, Zach" w:date="2025-06-28T10:33:00Z">
              <w:r w:rsidR="00ED64EC">
                <w:rPr>
                  <w:color w:val="000000"/>
                  <w:sz w:val="24"/>
                </w:rPr>
                <w:t>PNL</w:t>
              </w:r>
            </w:ins>
            <w:ins w:id="88" w:author="Walker, Zachary" w:date="2025-08-14T14:07:00Z">
              <w:r w:rsidR="00C10444">
                <w:rPr>
                  <w:color w:val="000000"/>
                  <w:sz w:val="24"/>
                </w:rPr>
                <w:t>1</w:t>
              </w:r>
            </w:ins>
          </w:p>
        </w:tc>
        <w:tc>
          <w:tcPr>
            <w:tcW w:w="1319" w:type="dxa"/>
            <w:tcBorders>
              <w:top w:val="single" w:sz="4" w:space="0" w:color="auto"/>
              <w:left w:val="single" w:sz="4" w:space="0" w:color="auto"/>
              <w:bottom w:val="single" w:sz="4" w:space="0" w:color="auto"/>
              <w:right w:val="single" w:sz="4" w:space="0" w:color="auto"/>
            </w:tcBorders>
          </w:tcPr>
          <w:p w14:paraId="595E473B" w14:textId="5B2C49CA" w:rsidR="006C2320" w:rsidRPr="000A25EC" w:rsidRDefault="006C2320" w:rsidP="006C2320">
            <w:pPr>
              <w:jc w:val="center"/>
              <w:rPr>
                <w:ins w:id="89" w:author="Walker, Zach" w:date="2025-06-16T15:07:00Z"/>
                <w:color w:val="000000"/>
                <w:sz w:val="24"/>
              </w:rPr>
            </w:pPr>
            <w:ins w:id="90" w:author="Walker, Zach" w:date="2025-06-16T15:07:00Z">
              <w:r>
                <w:rPr>
                  <w:color w:val="000000"/>
                  <w:sz w:val="24"/>
                </w:rPr>
                <w:t>5</w:t>
              </w:r>
            </w:ins>
          </w:p>
        </w:tc>
        <w:tc>
          <w:tcPr>
            <w:tcW w:w="2451" w:type="dxa"/>
            <w:tcBorders>
              <w:top w:val="single" w:sz="4" w:space="0" w:color="auto"/>
              <w:left w:val="single" w:sz="4" w:space="0" w:color="auto"/>
              <w:bottom w:val="single" w:sz="4" w:space="0" w:color="auto"/>
              <w:right w:val="single" w:sz="4" w:space="0" w:color="auto"/>
            </w:tcBorders>
          </w:tcPr>
          <w:p w14:paraId="10DF7861" w14:textId="0937223E" w:rsidR="006C2320" w:rsidRDefault="006C2320" w:rsidP="006C2320">
            <w:pPr>
              <w:jc w:val="right"/>
              <w:rPr>
                <w:ins w:id="91" w:author="Walker, Zach" w:date="2025-06-16T15:07:00Z"/>
                <w:color w:val="000000"/>
                <w:sz w:val="24"/>
              </w:rPr>
            </w:pPr>
            <w:ins w:id="92" w:author="Walker, Zach" w:date="2025-06-16T15:07:00Z">
              <w:r>
                <w:rPr>
                  <w:color w:val="000000"/>
                  <w:sz w:val="24"/>
                </w:rPr>
                <w:t>July 1, (YR+2</w:t>
              </w:r>
              <w:r w:rsidRPr="000A25EC">
                <w:rPr>
                  <w:color w:val="000000"/>
                  <w:sz w:val="24"/>
                </w:rPr>
                <w:t>)</w:t>
              </w:r>
            </w:ins>
          </w:p>
        </w:tc>
      </w:tr>
      <w:tr w:rsidR="00243D3B" w:rsidRPr="000A25EC" w14:paraId="5EAE36D3"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32FA7E7" w14:textId="77777777"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064934BE"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41791F2F" w14:textId="77777777"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14:paraId="07D9752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C7A13F1" w14:textId="77777777"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525BF5D7" w14:textId="1E8C338B" w:rsidR="00243D3B" w:rsidRPr="000A25EC" w:rsidRDefault="00681FEB" w:rsidP="00265D54">
            <w:pPr>
              <w:jc w:val="center"/>
              <w:rPr>
                <w:color w:val="000000"/>
                <w:sz w:val="24"/>
              </w:rPr>
            </w:pPr>
            <w:ins w:id="93" w:author="Walker, Zach" w:date="2025-06-16T15:02:00Z">
              <w:r>
                <w:rPr>
                  <w:color w:val="000000"/>
                  <w:sz w:val="24"/>
                </w:rPr>
                <w:t>3</w:t>
              </w:r>
            </w:ins>
            <w:del w:id="94" w:author="Walker, Zach" w:date="2025-06-16T15:02:00Z">
              <w:r w:rsidR="00C7785F" w:rsidDel="00681FEB">
                <w:rPr>
                  <w:color w:val="000000"/>
                  <w:sz w:val="24"/>
                </w:rPr>
                <w:delText>4</w:delText>
              </w:r>
            </w:del>
          </w:p>
        </w:tc>
        <w:tc>
          <w:tcPr>
            <w:tcW w:w="2451" w:type="dxa"/>
            <w:tcBorders>
              <w:top w:val="single" w:sz="4" w:space="0" w:color="auto"/>
              <w:left w:val="single" w:sz="4" w:space="0" w:color="auto"/>
              <w:bottom w:val="single" w:sz="4" w:space="0" w:color="auto"/>
              <w:right w:val="single" w:sz="4" w:space="0" w:color="auto"/>
            </w:tcBorders>
          </w:tcPr>
          <w:p w14:paraId="2CF32B86" w14:textId="77777777"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14:paraId="11CFF05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3C70C305" w14:textId="4710D75C" w:rsidR="00243D3B" w:rsidRPr="000A25EC" w:rsidRDefault="00243D3B" w:rsidP="003D7579">
            <w:pPr>
              <w:jc w:val="center"/>
              <w:rPr>
                <w:color w:val="000000"/>
                <w:sz w:val="24"/>
              </w:rPr>
            </w:pPr>
            <w:r>
              <w:rPr>
                <w:color w:val="000000"/>
                <w:sz w:val="24"/>
              </w:rPr>
              <w:t xml:space="preserve">(YR+4) </w:t>
            </w:r>
            <w:r w:rsidR="007E26A5">
              <w:rPr>
                <w:color w:val="000000"/>
                <w:sz w:val="24"/>
              </w:rPr>
              <w:t>HRML</w:t>
            </w:r>
          </w:p>
        </w:tc>
        <w:tc>
          <w:tcPr>
            <w:tcW w:w="1319" w:type="dxa"/>
            <w:tcBorders>
              <w:top w:val="single" w:sz="4" w:space="0" w:color="auto"/>
              <w:left w:val="single" w:sz="4" w:space="0" w:color="auto"/>
              <w:bottom w:val="single" w:sz="4" w:space="0" w:color="auto"/>
              <w:right w:val="single" w:sz="4" w:space="0" w:color="auto"/>
            </w:tcBorders>
          </w:tcPr>
          <w:p w14:paraId="4CF66CD5" w14:textId="7CFA701B" w:rsidR="00243D3B" w:rsidRPr="000A25EC" w:rsidRDefault="00681FEB" w:rsidP="00602B18">
            <w:pPr>
              <w:jc w:val="center"/>
              <w:rPr>
                <w:color w:val="000000"/>
                <w:sz w:val="24"/>
              </w:rPr>
            </w:pPr>
            <w:ins w:id="95" w:author="Walker, Zach" w:date="2025-06-16T15:02:00Z">
              <w:r>
                <w:rPr>
                  <w:color w:val="000000"/>
                  <w:sz w:val="24"/>
                </w:rPr>
                <w:t>4</w:t>
              </w:r>
            </w:ins>
            <w:del w:id="96" w:author="Walker, Zach" w:date="2025-06-16T15:02:00Z">
              <w:r w:rsidR="00C7785F" w:rsidDel="00681FEB">
                <w:rPr>
                  <w:color w:val="000000"/>
                  <w:sz w:val="24"/>
                </w:rPr>
                <w:delText>5</w:delText>
              </w:r>
            </w:del>
          </w:p>
        </w:tc>
        <w:tc>
          <w:tcPr>
            <w:tcW w:w="2451" w:type="dxa"/>
            <w:tcBorders>
              <w:top w:val="single" w:sz="4" w:space="0" w:color="auto"/>
              <w:left w:val="single" w:sz="4" w:space="0" w:color="auto"/>
              <w:bottom w:val="single" w:sz="4" w:space="0" w:color="auto"/>
              <w:right w:val="single" w:sz="4" w:space="0" w:color="auto"/>
            </w:tcBorders>
          </w:tcPr>
          <w:p w14:paraId="24BA154D" w14:textId="063C25C1" w:rsidR="00243D3B" w:rsidRPr="000A25EC" w:rsidRDefault="00152CBD" w:rsidP="003B0568">
            <w:pPr>
              <w:jc w:val="right"/>
              <w:rPr>
                <w:color w:val="000000"/>
                <w:sz w:val="24"/>
              </w:rPr>
            </w:pPr>
            <w:r>
              <w:rPr>
                <w:color w:val="000000"/>
                <w:sz w:val="24"/>
              </w:rPr>
              <w:t xml:space="preserve">January </w:t>
            </w:r>
            <w:r w:rsidR="00243D3B">
              <w:rPr>
                <w:color w:val="000000"/>
                <w:sz w:val="24"/>
              </w:rPr>
              <w:t>1, (YR+4)</w:t>
            </w:r>
          </w:p>
        </w:tc>
      </w:tr>
      <w:tr w:rsidR="00243D3B" w:rsidRPr="000A25EC" w14:paraId="4D9240D9"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144B48A" w14:textId="77777777"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73CEF808" w14:textId="77777777"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660E4C4E" w14:textId="77777777"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6C2320" w:rsidRPr="000A25EC" w14:paraId="45549EED" w14:textId="77777777" w:rsidTr="00E77408">
        <w:trPr>
          <w:jc w:val="center"/>
          <w:ins w:id="97" w:author="Walker, Zach" w:date="2025-06-16T15:07:00Z"/>
        </w:trPr>
        <w:tc>
          <w:tcPr>
            <w:tcW w:w="2069" w:type="dxa"/>
            <w:tcBorders>
              <w:top w:val="single" w:sz="4" w:space="0" w:color="auto"/>
              <w:left w:val="single" w:sz="4" w:space="0" w:color="auto"/>
              <w:bottom w:val="single" w:sz="4" w:space="0" w:color="auto"/>
              <w:right w:val="single" w:sz="4" w:space="0" w:color="auto"/>
            </w:tcBorders>
          </w:tcPr>
          <w:p w14:paraId="13253B55" w14:textId="3BB7F62A" w:rsidR="006C2320" w:rsidRPr="000A25EC" w:rsidRDefault="006C2320" w:rsidP="006C2320">
            <w:pPr>
              <w:jc w:val="center"/>
              <w:rPr>
                <w:ins w:id="98" w:author="Walker, Zach" w:date="2025-06-16T15:07:00Z"/>
                <w:color w:val="000000"/>
                <w:sz w:val="24"/>
              </w:rPr>
            </w:pPr>
            <w:ins w:id="99" w:author="Walker, Zach" w:date="2025-06-16T15:07:00Z">
              <w:r>
                <w:rPr>
                  <w:color w:val="000000"/>
                  <w:sz w:val="24"/>
                </w:rPr>
                <w:t xml:space="preserve">(YR+4) </w:t>
              </w:r>
            </w:ins>
            <w:ins w:id="100" w:author="Walker, Zach" w:date="2025-06-28T10:34:00Z">
              <w:del w:id="101" w:author="Andrew Hamann" w:date="2025-07-29T17:51:00Z">
                <w:r w:rsidR="00ED64EC" w:rsidDel="00714A0D">
                  <w:rPr>
                    <w:color w:val="000000"/>
                    <w:sz w:val="24"/>
                  </w:rPr>
                  <w:delText>F</w:delText>
                </w:r>
              </w:del>
              <w:r w:rsidR="00ED64EC">
                <w:rPr>
                  <w:color w:val="000000"/>
                  <w:sz w:val="24"/>
                </w:rPr>
                <w:t>PNL</w:t>
              </w:r>
            </w:ins>
            <w:ins w:id="102" w:author="Walker, Zachary" w:date="2025-08-14T14:07:00Z">
              <w:r w:rsidR="00C10444">
                <w:rPr>
                  <w:color w:val="000000"/>
                  <w:sz w:val="24"/>
                </w:rPr>
                <w:t>1</w:t>
              </w:r>
            </w:ins>
          </w:p>
        </w:tc>
        <w:tc>
          <w:tcPr>
            <w:tcW w:w="1319" w:type="dxa"/>
            <w:tcBorders>
              <w:top w:val="single" w:sz="4" w:space="0" w:color="auto"/>
              <w:left w:val="single" w:sz="4" w:space="0" w:color="auto"/>
              <w:bottom w:val="single" w:sz="4" w:space="0" w:color="auto"/>
              <w:right w:val="single" w:sz="4" w:space="0" w:color="auto"/>
            </w:tcBorders>
          </w:tcPr>
          <w:p w14:paraId="1661EF64" w14:textId="4B7C9B89" w:rsidR="006C2320" w:rsidRPr="000A25EC" w:rsidRDefault="006C2320" w:rsidP="006C2320">
            <w:pPr>
              <w:jc w:val="center"/>
              <w:rPr>
                <w:ins w:id="103" w:author="Walker, Zach" w:date="2025-06-16T15:07:00Z"/>
                <w:color w:val="000000"/>
                <w:sz w:val="24"/>
              </w:rPr>
            </w:pPr>
            <w:ins w:id="104" w:author="Walker, Zach" w:date="2025-06-16T15:07:00Z">
              <w:r>
                <w:rPr>
                  <w:color w:val="000000"/>
                  <w:sz w:val="24"/>
                </w:rPr>
                <w:t>5</w:t>
              </w:r>
            </w:ins>
          </w:p>
        </w:tc>
        <w:tc>
          <w:tcPr>
            <w:tcW w:w="2451" w:type="dxa"/>
            <w:tcBorders>
              <w:top w:val="single" w:sz="4" w:space="0" w:color="auto"/>
              <w:left w:val="single" w:sz="4" w:space="0" w:color="auto"/>
              <w:bottom w:val="single" w:sz="4" w:space="0" w:color="auto"/>
              <w:right w:val="single" w:sz="4" w:space="0" w:color="auto"/>
            </w:tcBorders>
          </w:tcPr>
          <w:p w14:paraId="46299C0E" w14:textId="65D55E0E" w:rsidR="006C2320" w:rsidRDefault="006C2320" w:rsidP="006C2320">
            <w:pPr>
              <w:jc w:val="right"/>
              <w:rPr>
                <w:ins w:id="105" w:author="Walker, Zach" w:date="2025-06-16T15:07:00Z"/>
                <w:color w:val="000000"/>
                <w:sz w:val="24"/>
              </w:rPr>
            </w:pPr>
            <w:ins w:id="106" w:author="Walker, Zach" w:date="2025-06-16T15:07:00Z">
              <w:r>
                <w:rPr>
                  <w:color w:val="000000"/>
                  <w:sz w:val="24"/>
                </w:rPr>
                <w:t>July 1, (YR+4</w:t>
              </w:r>
              <w:r w:rsidRPr="000A25EC">
                <w:rPr>
                  <w:color w:val="000000"/>
                  <w:sz w:val="24"/>
                </w:rPr>
                <w:t>)</w:t>
              </w:r>
            </w:ins>
          </w:p>
        </w:tc>
      </w:tr>
      <w:tr w:rsidR="006C2320" w:rsidRPr="000A25EC" w14:paraId="3C0A403B" w14:textId="77777777" w:rsidTr="00E77408">
        <w:trPr>
          <w:jc w:val="center"/>
          <w:ins w:id="107" w:author="Walker, Zach" w:date="2025-06-16T14:49:00Z"/>
        </w:trPr>
        <w:tc>
          <w:tcPr>
            <w:tcW w:w="2069" w:type="dxa"/>
            <w:tcBorders>
              <w:top w:val="single" w:sz="4" w:space="0" w:color="auto"/>
              <w:left w:val="single" w:sz="4" w:space="0" w:color="auto"/>
              <w:bottom w:val="single" w:sz="4" w:space="0" w:color="auto"/>
              <w:right w:val="single" w:sz="4" w:space="0" w:color="auto"/>
            </w:tcBorders>
          </w:tcPr>
          <w:p w14:paraId="4AE336E7" w14:textId="2FD20762" w:rsidR="006C2320" w:rsidRPr="000A25EC" w:rsidRDefault="006C2320" w:rsidP="006C2320">
            <w:pPr>
              <w:jc w:val="center"/>
              <w:rPr>
                <w:ins w:id="108" w:author="Walker, Zach" w:date="2025-06-16T14:49:00Z"/>
                <w:color w:val="000000"/>
                <w:sz w:val="24"/>
              </w:rPr>
            </w:pPr>
            <w:ins w:id="109" w:author="Walker, Zach" w:date="2025-06-16T14:50:00Z">
              <w:r>
                <w:rPr>
                  <w:color w:val="000000"/>
                  <w:sz w:val="24"/>
                </w:rPr>
                <w:t xml:space="preserve">(YR+4) </w:t>
              </w:r>
              <w:commentRangeStart w:id="110"/>
              <w:r>
                <w:rPr>
                  <w:color w:val="000000"/>
                  <w:sz w:val="24"/>
                </w:rPr>
                <w:t>FAL1</w:t>
              </w:r>
              <w:commentRangeEnd w:id="110"/>
              <w:r>
                <w:rPr>
                  <w:rStyle w:val="CommentReference"/>
                </w:rPr>
                <w:commentReference w:id="110"/>
              </w:r>
            </w:ins>
          </w:p>
        </w:tc>
        <w:tc>
          <w:tcPr>
            <w:tcW w:w="1319" w:type="dxa"/>
            <w:tcBorders>
              <w:top w:val="single" w:sz="4" w:space="0" w:color="auto"/>
              <w:left w:val="single" w:sz="4" w:space="0" w:color="auto"/>
              <w:bottom w:val="single" w:sz="4" w:space="0" w:color="auto"/>
              <w:right w:val="single" w:sz="4" w:space="0" w:color="auto"/>
            </w:tcBorders>
          </w:tcPr>
          <w:p w14:paraId="09BE20B3" w14:textId="0BDA4F8A" w:rsidR="006C2320" w:rsidRPr="000A25EC" w:rsidRDefault="006C2320" w:rsidP="006C2320">
            <w:pPr>
              <w:jc w:val="center"/>
              <w:rPr>
                <w:ins w:id="111" w:author="Walker, Zach" w:date="2025-06-16T14:49:00Z"/>
                <w:color w:val="000000"/>
                <w:sz w:val="24"/>
              </w:rPr>
            </w:pPr>
            <w:ins w:id="112" w:author="Walker, Zach" w:date="2025-06-16T14:50:00Z">
              <w:del w:id="113" w:author="Andrew Hamann" w:date="2025-07-29T18:09:00Z">
                <w:r w:rsidDel="00E22441">
                  <w:rPr>
                    <w:color w:val="000000"/>
                    <w:sz w:val="24"/>
                  </w:rPr>
                  <w:delText>1</w:delText>
                </w:r>
              </w:del>
            </w:ins>
            <w:ins w:id="114" w:author="Walker, Zachary" w:date="2025-08-14T14:48:00Z">
              <w:r w:rsidR="00B43D97">
                <w:rPr>
                  <w:color w:val="000000"/>
                  <w:sz w:val="24"/>
                </w:rPr>
                <w:t>1</w:t>
              </w:r>
            </w:ins>
            <w:ins w:id="115" w:author="Andrew Hamann" w:date="2025-07-29T18:09:00Z">
              <w:del w:id="116" w:author="Walker, Zachary" w:date="2025-08-14T14:48:00Z">
                <w:r w:rsidR="00E22441" w:rsidDel="00B43D97">
                  <w:rPr>
                    <w:color w:val="000000"/>
                    <w:sz w:val="24"/>
                  </w:rPr>
                  <w:delText>6</w:delText>
                </w:r>
              </w:del>
            </w:ins>
          </w:p>
        </w:tc>
        <w:tc>
          <w:tcPr>
            <w:tcW w:w="2451" w:type="dxa"/>
            <w:tcBorders>
              <w:top w:val="single" w:sz="4" w:space="0" w:color="auto"/>
              <w:left w:val="single" w:sz="4" w:space="0" w:color="auto"/>
              <w:bottom w:val="single" w:sz="4" w:space="0" w:color="auto"/>
              <w:right w:val="single" w:sz="4" w:space="0" w:color="auto"/>
            </w:tcBorders>
          </w:tcPr>
          <w:p w14:paraId="5DF93244" w14:textId="3D7DA28F" w:rsidR="006C2320" w:rsidRDefault="006C2320" w:rsidP="006C2320">
            <w:pPr>
              <w:jc w:val="right"/>
              <w:rPr>
                <w:ins w:id="117" w:author="Walker, Zach" w:date="2025-06-16T14:49:00Z"/>
                <w:color w:val="000000"/>
                <w:sz w:val="24"/>
              </w:rPr>
            </w:pPr>
            <w:ins w:id="118" w:author="Walker, Zach" w:date="2025-06-16T14:50:00Z">
              <w:r>
                <w:rPr>
                  <w:color w:val="000000"/>
                  <w:sz w:val="24"/>
                </w:rPr>
                <w:t>October</w:t>
              </w:r>
            </w:ins>
            <w:ins w:id="119" w:author="Andrew Hamann" w:date="2025-07-29T17:50:00Z">
              <w:del w:id="120" w:author="Walker, Zach" w:date="2025-08-14T09:12:00Z">
                <w:r w:rsidR="00714A0D" w:rsidDel="001E137E">
                  <w:rPr>
                    <w:color w:val="000000"/>
                    <w:sz w:val="24"/>
                  </w:rPr>
                  <w:delText>July</w:delText>
                </w:r>
              </w:del>
            </w:ins>
            <w:ins w:id="121" w:author="Walker, Zach" w:date="2025-06-16T14:50:00Z">
              <w:r>
                <w:rPr>
                  <w:color w:val="000000"/>
                  <w:sz w:val="24"/>
                </w:rPr>
                <w:t xml:space="preserve"> 1, (YR+4)</w:t>
              </w:r>
            </w:ins>
          </w:p>
        </w:tc>
      </w:tr>
      <w:tr w:rsidR="006C2320" w:rsidRPr="000A25EC" w14:paraId="0DCFF3AC"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ECEAFFA" w14:textId="77777777" w:rsidR="006C2320" w:rsidRPr="000A25EC" w:rsidRDefault="006C2320" w:rsidP="006C2320">
            <w:pPr>
              <w:jc w:val="center"/>
              <w:rPr>
                <w:color w:val="000000"/>
                <w:sz w:val="24"/>
              </w:rPr>
            </w:pPr>
            <w:r>
              <w:rPr>
                <w:color w:val="000000"/>
                <w:sz w:val="24"/>
              </w:rPr>
              <w:lastRenderedPageBreak/>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A420048" w14:textId="77777777" w:rsidR="006C2320" w:rsidRPr="000A25EC" w:rsidRDefault="006C2320" w:rsidP="006C2320">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3111AABD" w14:textId="77777777" w:rsidR="006C2320" w:rsidRPr="000A25EC" w:rsidRDefault="006C2320" w:rsidP="006C2320">
            <w:pPr>
              <w:jc w:val="right"/>
              <w:rPr>
                <w:color w:val="000000"/>
                <w:sz w:val="24"/>
              </w:rPr>
            </w:pPr>
            <w:r>
              <w:rPr>
                <w:color w:val="000000"/>
                <w:sz w:val="24"/>
              </w:rPr>
              <w:t>July 1, (YR+5</w:t>
            </w:r>
            <w:r w:rsidRPr="000A25EC">
              <w:rPr>
                <w:color w:val="000000"/>
                <w:sz w:val="24"/>
              </w:rPr>
              <w:t>)</w:t>
            </w:r>
          </w:p>
        </w:tc>
      </w:tr>
      <w:tr w:rsidR="006C2320" w:rsidRPr="000A25EC" w14:paraId="696B5166"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7DC3CD3F" w14:textId="77777777" w:rsidR="006C2320" w:rsidRPr="000A25EC" w:rsidRDefault="006C2320" w:rsidP="006C2320">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BA5D9D4" w14:textId="77777777" w:rsidR="006C2320" w:rsidRPr="000A25EC" w:rsidRDefault="006C2320" w:rsidP="006C2320">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04A2823F" w14:textId="77777777" w:rsidR="006C2320" w:rsidRPr="000A25EC" w:rsidRDefault="006C2320" w:rsidP="006C2320">
            <w:pPr>
              <w:jc w:val="right"/>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6C2320" w:rsidRPr="000A25EC" w14:paraId="1B6238CA" w14:textId="77777777" w:rsidTr="00E77408">
        <w:trPr>
          <w:jc w:val="center"/>
        </w:trPr>
        <w:tc>
          <w:tcPr>
            <w:tcW w:w="2069" w:type="dxa"/>
            <w:tcBorders>
              <w:top w:val="single" w:sz="4" w:space="0" w:color="auto"/>
              <w:left w:val="single" w:sz="4" w:space="0" w:color="auto"/>
              <w:bottom w:val="single" w:sz="4" w:space="0" w:color="auto"/>
              <w:right w:val="single" w:sz="4" w:space="0" w:color="auto"/>
            </w:tcBorders>
          </w:tcPr>
          <w:p w14:paraId="551E9DD4" w14:textId="77777777" w:rsidR="006C2320" w:rsidRPr="000A25EC" w:rsidRDefault="006C2320" w:rsidP="006C2320">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1299BDD0" w14:textId="77777777" w:rsidR="006C2320" w:rsidRPr="000A25EC" w:rsidRDefault="006C2320" w:rsidP="006C2320">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14:paraId="2F138857" w14:textId="77777777" w:rsidR="006C2320" w:rsidRPr="000A25EC" w:rsidRDefault="006C2320" w:rsidP="006C2320">
            <w:pPr>
              <w:jc w:val="right"/>
              <w:rPr>
                <w:color w:val="000000"/>
                <w:sz w:val="24"/>
              </w:rPr>
            </w:pPr>
            <w:r>
              <w:rPr>
                <w:color w:val="000000"/>
                <w:sz w:val="24"/>
              </w:rPr>
              <w:t>July 1, (YR+7)</w:t>
            </w:r>
          </w:p>
        </w:tc>
      </w:tr>
    </w:tbl>
    <w:p w14:paraId="2229664A" w14:textId="77777777" w:rsidR="006306BE" w:rsidRDefault="006306BE" w:rsidP="006306BE">
      <w:pPr>
        <w:autoSpaceDE w:val="0"/>
        <w:autoSpaceDN w:val="0"/>
        <w:adjustRightInd w:val="0"/>
        <w:rPr>
          <w:sz w:val="24"/>
          <w:szCs w:val="22"/>
        </w:rPr>
      </w:pPr>
    </w:p>
    <w:p w14:paraId="6C54D6B7" w14:textId="77777777" w:rsidR="00B36025" w:rsidRDefault="00B36025" w:rsidP="006306BE">
      <w:pPr>
        <w:autoSpaceDE w:val="0"/>
        <w:autoSpaceDN w:val="0"/>
        <w:adjustRightInd w:val="0"/>
        <w:rPr>
          <w:sz w:val="24"/>
          <w:szCs w:val="22"/>
        </w:rPr>
      </w:pPr>
    </w:p>
    <w:p w14:paraId="2945F49C" w14:textId="3932C8F9" w:rsidR="006306BE" w:rsidRDefault="006306BE" w:rsidP="006306BE">
      <w:pPr>
        <w:autoSpaceDE w:val="0"/>
        <w:autoSpaceDN w:val="0"/>
        <w:adjustRightInd w:val="0"/>
        <w:rPr>
          <w:sz w:val="24"/>
          <w:szCs w:val="22"/>
        </w:rPr>
      </w:pPr>
      <w:r w:rsidRPr="005A3892">
        <w:rPr>
          <w:sz w:val="24"/>
          <w:szCs w:val="22"/>
        </w:rPr>
        <w:t>Notes</w:t>
      </w:r>
      <w:r>
        <w:rPr>
          <w:sz w:val="24"/>
          <w:szCs w:val="22"/>
        </w:rPr>
        <w:t>:</w:t>
      </w:r>
    </w:p>
    <w:p w14:paraId="7BC5C256" w14:textId="77777777" w:rsidR="006306BE" w:rsidRDefault="006306BE" w:rsidP="006306BE">
      <w:pPr>
        <w:numPr>
          <w:ilvl w:val="0"/>
          <w:numId w:val="98"/>
        </w:numPr>
        <w:autoSpaceDE w:val="0"/>
        <w:autoSpaceDN w:val="0"/>
        <w:adjustRightInd w:val="0"/>
        <w:rPr>
          <w:sz w:val="24"/>
          <w:szCs w:val="22"/>
        </w:rPr>
      </w:pPr>
      <w:r w:rsidRPr="002D3E92">
        <w:rPr>
          <w:sz w:val="24"/>
          <w:szCs w:val="22"/>
        </w:rPr>
        <w:t>Case</w:t>
      </w:r>
      <w:del w:id="122" w:author="Andrew Hamann" w:date="2025-07-29T17:21:00Z">
        <w:r w:rsidRPr="002D3E92" w:rsidDel="0027198D">
          <w:rPr>
            <w:sz w:val="24"/>
            <w:szCs w:val="22"/>
          </w:rPr>
          <w:delText>s</w:delText>
        </w:r>
      </w:del>
      <w:r w:rsidRPr="002D3E92">
        <w:rPr>
          <w:sz w:val="24"/>
          <w:szCs w:val="22"/>
        </w:rPr>
        <w:t xml:space="preserve"> to represent the maximum expected load during the season.</w:t>
      </w:r>
    </w:p>
    <w:p w14:paraId="6CBD49E3" w14:textId="32929C36" w:rsidR="006306BE" w:rsidDel="00552575" w:rsidRDefault="006306BE" w:rsidP="006306BE">
      <w:pPr>
        <w:numPr>
          <w:ilvl w:val="0"/>
          <w:numId w:val="98"/>
        </w:numPr>
        <w:autoSpaceDE w:val="0"/>
        <w:autoSpaceDN w:val="0"/>
        <w:adjustRightInd w:val="0"/>
        <w:rPr>
          <w:del w:id="123" w:author="Walker, Zach" w:date="2025-06-16T14:52:00Z"/>
          <w:sz w:val="24"/>
          <w:szCs w:val="22"/>
        </w:rPr>
      </w:pPr>
      <w:del w:id="124" w:author="Walker, Zach" w:date="2025-06-16T14:52:00Z">
        <w:r w:rsidRPr="002D3E92" w:rsidDel="00552575">
          <w:rPr>
            <w:sz w:val="24"/>
            <w:szCs w:val="22"/>
          </w:rPr>
          <w:delText>Cases to represent maximum expected load during month of transmission in-service date.</w:delText>
        </w:r>
      </w:del>
    </w:p>
    <w:p w14:paraId="34C871FE" w14:textId="77777777" w:rsidR="006306BE" w:rsidRDefault="006306BE" w:rsidP="006306BE">
      <w:pPr>
        <w:numPr>
          <w:ilvl w:val="0"/>
          <w:numId w:val="98"/>
        </w:numPr>
        <w:autoSpaceDE w:val="0"/>
        <w:autoSpaceDN w:val="0"/>
        <w:adjustRightInd w:val="0"/>
        <w:rPr>
          <w:sz w:val="24"/>
          <w:szCs w:val="22"/>
        </w:rPr>
      </w:pPr>
      <w:r w:rsidRPr="002D3E92">
        <w:rPr>
          <w:sz w:val="24"/>
          <w:szCs w:val="22"/>
        </w:rPr>
        <w:t>Case</w:t>
      </w:r>
      <w:del w:id="125" w:author="Andrew Hamann" w:date="2025-07-29T17:21:00Z">
        <w:r w:rsidRPr="002D3E92" w:rsidDel="0027198D">
          <w:rPr>
            <w:sz w:val="24"/>
            <w:szCs w:val="22"/>
          </w:rPr>
          <w:delText>s</w:delText>
        </w:r>
      </w:del>
      <w:r w:rsidRPr="002D3E92">
        <w:rPr>
          <w:sz w:val="24"/>
          <w:szCs w:val="22"/>
        </w:rPr>
        <w:t xml:space="preserve"> to represent lowest load on same day as the corresponding seasonal case (not a minimum case). For example, (YR) FAL2 case represents the lowest load on the same day as the (YR) FAL1 case.</w:t>
      </w:r>
    </w:p>
    <w:p w14:paraId="08C9DFBD" w14:textId="587FACAC" w:rsidR="00C7785F" w:rsidRDefault="00C7785F" w:rsidP="006306BE">
      <w:pPr>
        <w:numPr>
          <w:ilvl w:val="0"/>
          <w:numId w:val="98"/>
        </w:numPr>
        <w:autoSpaceDE w:val="0"/>
        <w:autoSpaceDN w:val="0"/>
        <w:adjustRightInd w:val="0"/>
        <w:rPr>
          <w:sz w:val="24"/>
          <w:szCs w:val="22"/>
        </w:rPr>
      </w:pPr>
      <w:r>
        <w:rPr>
          <w:sz w:val="24"/>
          <w:szCs w:val="22"/>
        </w:rPr>
        <w:t>Case to represent the absolute minimum load</w:t>
      </w:r>
      <w:ins w:id="126" w:author="Andrew Hamann" w:date="2025-07-29T17:51:00Z">
        <w:r w:rsidR="00714A0D">
          <w:rPr>
            <w:sz w:val="24"/>
            <w:szCs w:val="22"/>
          </w:rPr>
          <w:t xml:space="preserve"> (“MIN”)</w:t>
        </w:r>
      </w:ins>
      <w:r>
        <w:rPr>
          <w:sz w:val="24"/>
          <w:szCs w:val="22"/>
        </w:rPr>
        <w:t xml:space="preserve"> expected for the year</w:t>
      </w:r>
      <w:r w:rsidR="007B1252">
        <w:rPr>
          <w:sz w:val="24"/>
          <w:szCs w:val="22"/>
        </w:rPr>
        <w:t>.</w:t>
      </w:r>
    </w:p>
    <w:p w14:paraId="1782948D" w14:textId="1BDABC1E" w:rsidR="006C2320" w:rsidRDefault="00C7785F" w:rsidP="006C2320">
      <w:pPr>
        <w:numPr>
          <w:ilvl w:val="0"/>
          <w:numId w:val="98"/>
        </w:numPr>
        <w:autoSpaceDE w:val="0"/>
        <w:autoSpaceDN w:val="0"/>
        <w:adjustRightInd w:val="0"/>
        <w:rPr>
          <w:ins w:id="127" w:author="Walker, Zach" w:date="2025-06-16T15:07:00Z"/>
          <w:sz w:val="24"/>
          <w:szCs w:val="22"/>
        </w:rPr>
      </w:pPr>
      <w:r>
        <w:rPr>
          <w:sz w:val="24"/>
          <w:szCs w:val="22"/>
        </w:rPr>
        <w:t>Case to represent a high</w:t>
      </w:r>
      <w:r w:rsidR="007B1252">
        <w:rPr>
          <w:sz w:val="24"/>
          <w:szCs w:val="22"/>
        </w:rPr>
        <w:t xml:space="preserve"> renewable</w:t>
      </w:r>
      <w:r>
        <w:rPr>
          <w:sz w:val="24"/>
          <w:szCs w:val="22"/>
        </w:rPr>
        <w:t xml:space="preserve"> generation dispatch and </w:t>
      </w:r>
      <w:r w:rsidR="007B1252">
        <w:rPr>
          <w:sz w:val="24"/>
          <w:szCs w:val="22"/>
        </w:rPr>
        <w:t>absolute minimum load</w:t>
      </w:r>
      <w:ins w:id="128" w:author="Andrew Hamann" w:date="2025-07-29T17:51:00Z">
        <w:r w:rsidR="00714A0D">
          <w:rPr>
            <w:sz w:val="24"/>
            <w:szCs w:val="22"/>
          </w:rPr>
          <w:t xml:space="preserve"> (“HRML”)</w:t>
        </w:r>
      </w:ins>
      <w:r w:rsidR="007B1252">
        <w:rPr>
          <w:sz w:val="24"/>
          <w:szCs w:val="22"/>
        </w:rPr>
        <w:t xml:space="preserve"> expected for the year</w:t>
      </w:r>
      <w:r>
        <w:rPr>
          <w:sz w:val="24"/>
          <w:szCs w:val="22"/>
        </w:rPr>
        <w:t>.</w:t>
      </w:r>
      <w:ins w:id="129" w:author="Walker, Zach" w:date="2025-06-16T15:07:00Z">
        <w:r w:rsidR="006C2320" w:rsidRPr="006C2320">
          <w:rPr>
            <w:sz w:val="24"/>
            <w:szCs w:val="22"/>
          </w:rPr>
          <w:t xml:space="preserve"> </w:t>
        </w:r>
      </w:ins>
    </w:p>
    <w:p w14:paraId="2F894289" w14:textId="036655FB" w:rsidR="006C2320" w:rsidRDefault="006C2320" w:rsidP="001B4166">
      <w:pPr>
        <w:numPr>
          <w:ilvl w:val="0"/>
          <w:numId w:val="98"/>
        </w:numPr>
        <w:autoSpaceDE w:val="0"/>
        <w:autoSpaceDN w:val="0"/>
        <w:adjustRightInd w:val="0"/>
        <w:rPr>
          <w:ins w:id="130" w:author="Andrew Hamann" w:date="2025-07-29T18:09:00Z"/>
          <w:sz w:val="24"/>
          <w:szCs w:val="22"/>
        </w:rPr>
      </w:pPr>
      <w:ins w:id="131" w:author="Walker, Zach" w:date="2025-06-16T15:07:00Z">
        <w:r>
          <w:rPr>
            <w:sz w:val="24"/>
            <w:szCs w:val="22"/>
          </w:rPr>
          <w:t xml:space="preserve">Case to represent generation </w:t>
        </w:r>
        <w:del w:id="132" w:author="Andrew Hamann" w:date="2025-07-29T17:20:00Z">
          <w:r w:rsidDel="0027198D">
            <w:rPr>
              <w:sz w:val="24"/>
              <w:szCs w:val="22"/>
            </w:rPr>
            <w:delText xml:space="preserve">dispatch </w:delText>
          </w:r>
        </w:del>
        <w:r>
          <w:rPr>
            <w:sz w:val="24"/>
            <w:szCs w:val="22"/>
          </w:rPr>
          <w:t xml:space="preserve">and load </w:t>
        </w:r>
        <w:del w:id="133" w:author="Andrew Hamann" w:date="2025-07-29T17:20:00Z">
          <w:r w:rsidDel="0027198D">
            <w:rPr>
              <w:sz w:val="24"/>
              <w:szCs w:val="22"/>
            </w:rPr>
            <w:delText xml:space="preserve">levels </w:delText>
          </w:r>
        </w:del>
      </w:ins>
      <w:ins w:id="134" w:author="Andrew Hamann" w:date="2025-07-29T17:20:00Z">
        <w:r w:rsidR="0027198D">
          <w:rPr>
            <w:sz w:val="24"/>
            <w:szCs w:val="22"/>
          </w:rPr>
          <w:t>conditions</w:t>
        </w:r>
      </w:ins>
      <w:ins w:id="135" w:author="Andrew Hamann" w:date="2025-07-29T17:21:00Z">
        <w:r w:rsidR="0027198D">
          <w:rPr>
            <w:sz w:val="24"/>
            <w:szCs w:val="22"/>
          </w:rPr>
          <w:t xml:space="preserve"> </w:t>
        </w:r>
      </w:ins>
      <w:ins w:id="136" w:author="Walker, Zach" w:date="2025-06-16T15:07:00Z">
        <w:r>
          <w:rPr>
            <w:sz w:val="24"/>
            <w:szCs w:val="22"/>
          </w:rPr>
          <w:t xml:space="preserve">expected at the time of the </w:t>
        </w:r>
        <w:del w:id="137" w:author="Andrew Hamann" w:date="2025-07-29T17:20:00Z">
          <w:r w:rsidDel="0027198D">
            <w:rPr>
              <w:sz w:val="24"/>
              <w:szCs w:val="22"/>
            </w:rPr>
            <w:delText>ERCOT Peak</w:delText>
          </w:r>
        </w:del>
      </w:ins>
      <w:ins w:id="138" w:author="Andrew Hamann" w:date="2025-07-29T17:20:00Z">
        <w:r w:rsidR="0027198D">
          <w:rPr>
            <w:sz w:val="24"/>
            <w:szCs w:val="22"/>
          </w:rPr>
          <w:t>peak</w:t>
        </w:r>
      </w:ins>
      <w:ins w:id="139" w:author="Walker, Zach" w:date="2025-06-28T10:34:00Z">
        <w:r w:rsidR="00ED64EC">
          <w:rPr>
            <w:sz w:val="24"/>
            <w:szCs w:val="22"/>
          </w:rPr>
          <w:t xml:space="preserve"> Net Load</w:t>
        </w:r>
      </w:ins>
      <w:ins w:id="140" w:author="Andrew Hamann" w:date="2025-07-29T17:51:00Z">
        <w:r w:rsidR="00714A0D">
          <w:rPr>
            <w:sz w:val="24"/>
            <w:szCs w:val="22"/>
          </w:rPr>
          <w:t xml:space="preserve"> (“PNL”</w:t>
        </w:r>
      </w:ins>
      <w:ins w:id="141" w:author="Andrew Hamann" w:date="2025-07-29T17:52:00Z">
        <w:r w:rsidR="00714A0D">
          <w:rPr>
            <w:sz w:val="24"/>
            <w:szCs w:val="22"/>
          </w:rPr>
          <w:t>)</w:t>
        </w:r>
      </w:ins>
      <w:ins w:id="142" w:author="Andrew Hamann" w:date="2025-07-29T17:20:00Z">
        <w:r w:rsidR="0027198D">
          <w:rPr>
            <w:sz w:val="24"/>
            <w:szCs w:val="22"/>
          </w:rPr>
          <w:t xml:space="preserve"> for the year</w:t>
        </w:r>
      </w:ins>
      <w:ins w:id="143" w:author="Walker, Zach" w:date="2025-06-16T15:07:00Z">
        <w:r>
          <w:rPr>
            <w:sz w:val="24"/>
            <w:szCs w:val="22"/>
          </w:rPr>
          <w:t>.</w:t>
        </w:r>
      </w:ins>
      <w:ins w:id="144" w:author="Andrew Hamann" w:date="2025-07-29T18:49:00Z">
        <w:r w:rsidR="001B4166">
          <w:rPr>
            <w:sz w:val="24"/>
            <w:szCs w:val="22"/>
          </w:rPr>
          <w:t xml:space="preserve"> These cases shall use </w:t>
        </w:r>
      </w:ins>
      <w:ins w:id="145" w:author="Andrew Hamann" w:date="2025-07-29T18:48:00Z">
        <w:r w:rsidR="001B4166" w:rsidRPr="001B4166">
          <w:rPr>
            <w:sz w:val="24"/>
            <w:szCs w:val="22"/>
          </w:rPr>
          <w:t xml:space="preserve">most recent </w:t>
        </w:r>
      </w:ins>
      <w:ins w:id="146" w:author="Walker, Zachary" w:date="2025-08-14T15:17:00Z">
        <w:r w:rsidR="009F1E4F" w:rsidRPr="009F1E4F">
          <w:rPr>
            <w:sz w:val="24"/>
            <w:szCs w:val="22"/>
          </w:rPr>
          <w:t>Capacity, Demand and Reserves (CDR) Report</w:t>
        </w:r>
        <w:r w:rsidR="009F1E4F" w:rsidRPr="001610F7">
          <w:rPr>
            <w:rStyle w:val="FootnoteReference"/>
            <w:sz w:val="24"/>
            <w:szCs w:val="22"/>
            <w:vertAlign w:val="superscript"/>
            <w:rPrChange w:id="147" w:author="Walker, Zachary" w:date="2025-08-14T15:19:00Z">
              <w:rPr>
                <w:rStyle w:val="FootnoteReference"/>
                <w:sz w:val="24"/>
                <w:szCs w:val="22"/>
              </w:rPr>
            </w:rPrChange>
          </w:rPr>
          <w:footnoteReference w:id="2"/>
        </w:r>
      </w:ins>
      <w:ins w:id="150" w:author="Andrew Hamann" w:date="2025-07-29T18:48:00Z">
        <w:del w:id="151" w:author="Walker, Zachary" w:date="2025-08-14T15:17:00Z">
          <w:r w:rsidR="001B4166" w:rsidRPr="001B4166" w:rsidDel="009F1E4F">
            <w:rPr>
              <w:sz w:val="24"/>
              <w:szCs w:val="22"/>
            </w:rPr>
            <w:delText>CDR Report</w:delText>
          </w:r>
        </w:del>
      </w:ins>
      <w:ins w:id="152" w:author="Andrew Hamann" w:date="2025-07-29T18:52:00Z">
        <w:r w:rsidR="0093090E">
          <w:rPr>
            <w:sz w:val="24"/>
            <w:szCs w:val="22"/>
          </w:rPr>
          <w:t>; t</w:t>
        </w:r>
      </w:ins>
      <w:ins w:id="153" w:author="Andrew Hamann" w:date="2025-07-29T18:49:00Z">
        <w:r w:rsidR="001B4166">
          <w:rPr>
            <w:sz w:val="24"/>
            <w:szCs w:val="22"/>
          </w:rPr>
          <w:t xml:space="preserve">he total load shall be the load at the Peak Net Load Hour </w:t>
        </w:r>
      </w:ins>
      <w:ins w:id="154" w:author="Andrew Hamann" w:date="2025-07-29T18:50:00Z">
        <w:r w:rsidR="001B4166">
          <w:rPr>
            <w:sz w:val="24"/>
            <w:szCs w:val="22"/>
          </w:rPr>
          <w:t>in the given year and the given season, as shown on the “Summer Summary” tab. The total load shall be adjusted to account for transmission losses using a typical transmission loss factor.</w:t>
        </w:r>
      </w:ins>
      <w:ins w:id="155" w:author="Andrew Hamann" w:date="2025-07-29T18:51:00Z">
        <w:r w:rsidR="001B4166">
          <w:rPr>
            <w:sz w:val="24"/>
            <w:szCs w:val="22"/>
          </w:rPr>
          <w:t xml:space="preserve"> Load shall be </w:t>
        </w:r>
        <w:r w:rsidR="0093090E">
          <w:rPr>
            <w:sz w:val="24"/>
            <w:szCs w:val="22"/>
          </w:rPr>
          <w:t>allocated to each TDSP</w:t>
        </w:r>
        <w:r w:rsidR="001B4166">
          <w:rPr>
            <w:sz w:val="24"/>
            <w:szCs w:val="22"/>
          </w:rPr>
          <w:t xml:space="preserve"> </w:t>
        </w:r>
        <w:r w:rsidR="0093090E">
          <w:rPr>
            <w:sz w:val="24"/>
            <w:szCs w:val="22"/>
          </w:rPr>
          <w:t>using</w:t>
        </w:r>
      </w:ins>
      <w:ins w:id="156" w:author="Andrew Hamann" w:date="2025-07-29T18:48:00Z">
        <w:r w:rsidR="001B4166" w:rsidRPr="001B4166">
          <w:rPr>
            <w:sz w:val="24"/>
            <w:szCs w:val="22"/>
          </w:rPr>
          <w:t xml:space="preserve"> the </w:t>
        </w:r>
        <w:del w:id="157" w:author="Walker, Zachary" w:date="2025-08-14T09:34:00Z">
          <w:r w:rsidR="001B4166" w:rsidRPr="001B4166" w:rsidDel="006B76BD">
            <w:rPr>
              <w:sz w:val="24"/>
              <w:szCs w:val="22"/>
            </w:rPr>
            <w:delText>SUM</w:delText>
          </w:r>
        </w:del>
      </w:ins>
      <w:ins w:id="158" w:author="Andrew Hamann" w:date="2025-07-29T18:51:00Z">
        <w:del w:id="159" w:author="Walker, Zachary" w:date="2025-08-14T09:34:00Z">
          <w:r w:rsidR="0093090E" w:rsidDel="006B76BD">
            <w:rPr>
              <w:sz w:val="24"/>
              <w:szCs w:val="22"/>
            </w:rPr>
            <w:delText>1</w:delText>
          </w:r>
        </w:del>
      </w:ins>
      <w:ins w:id="160" w:author="Andrew Hamann" w:date="2025-07-29T18:48:00Z">
        <w:del w:id="161" w:author="Walker, Zachary" w:date="2025-08-14T09:34:00Z">
          <w:r w:rsidR="001B4166" w:rsidRPr="001B4166" w:rsidDel="006B76BD">
            <w:rPr>
              <w:sz w:val="24"/>
              <w:szCs w:val="22"/>
            </w:rPr>
            <w:delText xml:space="preserve"> </w:delText>
          </w:r>
        </w:del>
        <w:r w:rsidR="001B4166" w:rsidRPr="001B4166">
          <w:rPr>
            <w:sz w:val="24"/>
            <w:szCs w:val="22"/>
          </w:rPr>
          <w:t xml:space="preserve">load share ratios </w:t>
        </w:r>
      </w:ins>
      <w:ins w:id="162" w:author="Walker, Zachary" w:date="2025-08-14T09:34:00Z">
        <w:r w:rsidR="006B76BD">
          <w:rPr>
            <w:sz w:val="24"/>
            <w:szCs w:val="22"/>
          </w:rPr>
          <w:t>from the most recent “ERCOT Four Coincident Peak Calculations” report</w:t>
        </w:r>
      </w:ins>
      <w:ins w:id="163" w:author="Andrew Hamann" w:date="2025-07-29T18:48:00Z">
        <w:del w:id="164" w:author="Walker, Zachary" w:date="2025-08-14T09:34:00Z">
          <w:r w:rsidR="001B4166" w:rsidRPr="001B4166" w:rsidDel="006B76BD">
            <w:rPr>
              <w:sz w:val="24"/>
              <w:szCs w:val="22"/>
            </w:rPr>
            <w:delText>for the given year</w:delText>
          </w:r>
        </w:del>
        <w:r w:rsidR="001B4166" w:rsidRPr="001B4166">
          <w:rPr>
            <w:sz w:val="24"/>
            <w:szCs w:val="22"/>
          </w:rPr>
          <w:t>.</w:t>
        </w:r>
      </w:ins>
      <w:ins w:id="165" w:author="Walker, Zachary" w:date="2025-08-14T10:27:00Z">
        <w:r w:rsidR="00641186" w:rsidRPr="00641186">
          <w:rPr>
            <w:rStyle w:val="FootnoteReference"/>
            <w:sz w:val="24"/>
            <w:szCs w:val="22"/>
            <w:vertAlign w:val="superscript"/>
            <w:rPrChange w:id="166" w:author="Walker, Zachary" w:date="2025-08-14T10:28:00Z">
              <w:rPr>
                <w:rStyle w:val="FootnoteReference"/>
                <w:sz w:val="24"/>
                <w:szCs w:val="22"/>
              </w:rPr>
            </w:rPrChange>
          </w:rPr>
          <w:footnoteReference w:id="3"/>
        </w:r>
      </w:ins>
      <w:ins w:id="170" w:author="Walker, Zachary" w:date="2025-08-14T10:35:00Z">
        <w:r w:rsidR="00641186">
          <w:rPr>
            <w:sz w:val="24"/>
            <w:szCs w:val="22"/>
          </w:rPr>
          <w:t xml:space="preserve"> </w:t>
        </w:r>
      </w:ins>
    </w:p>
    <w:p w14:paraId="539D99C0" w14:textId="08B110B3" w:rsidR="00E22441" w:rsidDel="00B43D97" w:rsidRDefault="00E22441" w:rsidP="006C2320">
      <w:pPr>
        <w:numPr>
          <w:ilvl w:val="0"/>
          <w:numId w:val="98"/>
        </w:numPr>
        <w:autoSpaceDE w:val="0"/>
        <w:autoSpaceDN w:val="0"/>
        <w:adjustRightInd w:val="0"/>
        <w:rPr>
          <w:ins w:id="171" w:author="Walker, Zach" w:date="2025-06-16T15:07:00Z"/>
          <w:del w:id="172" w:author="Walker, Zachary" w:date="2025-08-14T14:48:00Z"/>
          <w:sz w:val="24"/>
          <w:szCs w:val="22"/>
        </w:rPr>
      </w:pPr>
      <w:ins w:id="173" w:author="Andrew Hamann" w:date="2025-07-29T18:09:00Z">
        <w:del w:id="174" w:author="Walker, Zachary" w:date="2025-08-14T14:48:00Z">
          <w:r w:rsidDel="00B43D97">
            <w:rPr>
              <w:sz w:val="24"/>
              <w:szCs w:val="22"/>
            </w:rPr>
            <w:delText>Case to represent expect</w:delText>
          </w:r>
        </w:del>
      </w:ins>
      <w:ins w:id="175" w:author="Andrew Hamann" w:date="2025-07-29T18:11:00Z">
        <w:del w:id="176" w:author="Walker, Zachary" w:date="2025-08-14T14:48:00Z">
          <w:r w:rsidDel="00B43D97">
            <w:rPr>
              <w:sz w:val="24"/>
              <w:szCs w:val="22"/>
            </w:rPr>
            <w:delText>ed</w:delText>
          </w:r>
        </w:del>
      </w:ins>
      <w:ins w:id="177" w:author="Andrew Hamann" w:date="2025-07-29T18:09:00Z">
        <w:del w:id="178" w:author="Walker, Zachary" w:date="2025-08-14T14:48:00Z">
          <w:r w:rsidDel="00B43D97">
            <w:rPr>
              <w:sz w:val="24"/>
              <w:szCs w:val="22"/>
            </w:rPr>
            <w:delText xml:space="preserve"> load during </w:delText>
          </w:r>
        </w:del>
      </w:ins>
      <w:ins w:id="179" w:author="Andrew Hamann" w:date="2025-07-29T18:12:00Z">
        <w:del w:id="180" w:author="Walker, Zachary" w:date="2025-08-14T14:48:00Z">
          <w:r w:rsidDel="00B43D97">
            <w:rPr>
              <w:sz w:val="24"/>
              <w:szCs w:val="22"/>
            </w:rPr>
            <w:delText>a off-peak system condition</w:delText>
          </w:r>
        </w:del>
      </w:ins>
      <w:ins w:id="181" w:author="Andrew Hamann" w:date="2025-07-29T18:09:00Z">
        <w:del w:id="182" w:author="Walker, Zachary" w:date="2025-08-14T14:48:00Z">
          <w:r w:rsidDel="00B43D97">
            <w:rPr>
              <w:sz w:val="24"/>
              <w:szCs w:val="22"/>
            </w:rPr>
            <w:delText>, where</w:delText>
          </w:r>
        </w:del>
      </w:ins>
      <w:ins w:id="183" w:author="Andrew Hamann" w:date="2025-07-29T18:11:00Z">
        <w:del w:id="184" w:author="Walker, Zachary" w:date="2025-08-14T14:48:00Z">
          <w:r w:rsidDel="00B43D97">
            <w:rPr>
              <w:sz w:val="24"/>
              <w:szCs w:val="22"/>
            </w:rPr>
            <w:delText xml:space="preserve"> the load shall be the maximum </w:delText>
          </w:r>
        </w:del>
      </w:ins>
      <w:ins w:id="185" w:author="Andrew Hamann" w:date="2025-07-29T18:12:00Z">
        <w:del w:id="186" w:author="Walker, Zachary" w:date="2025-08-14T14:48:00Z">
          <w:r w:rsidDel="00B43D97">
            <w:rPr>
              <w:sz w:val="24"/>
              <w:szCs w:val="22"/>
            </w:rPr>
            <w:delText xml:space="preserve">expected load during the SUM season </w:delText>
          </w:r>
        </w:del>
      </w:ins>
      <w:ins w:id="187" w:author="Andrew Hamann" w:date="2025-07-29T18:13:00Z">
        <w:del w:id="188" w:author="Walker, Zachary" w:date="2025-08-14T14:48:00Z">
          <w:r w:rsidDel="00B43D97">
            <w:rPr>
              <w:sz w:val="24"/>
              <w:szCs w:val="22"/>
            </w:rPr>
            <w:delText xml:space="preserve">for the year and where scaleable load shall be scaled using the load-scaling percentages (by </w:delText>
          </w:r>
        </w:del>
      </w:ins>
      <w:ins w:id="189" w:author="Andrew Hamann" w:date="2025-07-29T18:14:00Z">
        <w:del w:id="190" w:author="Walker, Zachary" w:date="2025-08-14T14:48:00Z">
          <w:r w:rsidDel="00B43D97">
            <w:rPr>
              <w:sz w:val="24"/>
              <w:szCs w:val="22"/>
            </w:rPr>
            <w:delText>weather zone)</w:delText>
          </w:r>
        </w:del>
      </w:ins>
      <w:ins w:id="191" w:author="Andrew Hamann" w:date="2025-07-29T18:13:00Z">
        <w:del w:id="192" w:author="Walker, Zachary" w:date="2025-08-14T14:48:00Z">
          <w:r w:rsidDel="00B43D97">
            <w:rPr>
              <w:sz w:val="24"/>
              <w:szCs w:val="22"/>
            </w:rPr>
            <w:delText xml:space="preserve"> used in the ERCOT Regional Transmission Plan.</w:delText>
          </w:r>
        </w:del>
      </w:ins>
    </w:p>
    <w:p w14:paraId="43990D8F" w14:textId="3FCA42E2" w:rsidR="00C7785F" w:rsidRDefault="00C7785F" w:rsidP="002D240A">
      <w:pPr>
        <w:autoSpaceDE w:val="0"/>
        <w:autoSpaceDN w:val="0"/>
        <w:adjustRightInd w:val="0"/>
        <w:ind w:left="720"/>
        <w:rPr>
          <w:sz w:val="24"/>
          <w:szCs w:val="22"/>
        </w:rPr>
      </w:pPr>
    </w:p>
    <w:p w14:paraId="61A9EDC1" w14:textId="2488448B"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3B0568">
        <w:rPr>
          <w:b/>
          <w:sz w:val="24"/>
        </w:rPr>
        <w:t>1</w:t>
      </w:r>
      <w:r w:rsidRPr="004C6B84">
        <w:rPr>
          <w:b/>
          <w:sz w:val="24"/>
        </w:rPr>
        <w:tab/>
      </w:r>
      <w:r w:rsidR="00035105" w:rsidRPr="004C6B84">
        <w:rPr>
          <w:b/>
          <w:sz w:val="24"/>
        </w:rPr>
        <w:t>Updates</w:t>
      </w:r>
    </w:p>
    <w:p w14:paraId="4F12F7E7" w14:textId="61910D7D"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w:t>
      </w:r>
      <w:r w:rsidR="00A93339">
        <w:rPr>
          <w:sz w:val="24"/>
          <w:szCs w:val="22"/>
        </w:rPr>
        <w:t xml:space="preserve"> </w:t>
      </w:r>
      <w:r>
        <w:rPr>
          <w:sz w:val="24"/>
          <w:szCs w:val="22"/>
        </w:rPr>
        <w:t>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14:paraId="25BD3D40" w14:textId="7D23CD46" w:rsidR="006306BE" w:rsidRDefault="006306BE" w:rsidP="006306BE">
      <w:pPr>
        <w:autoSpaceDE w:val="0"/>
        <w:autoSpaceDN w:val="0"/>
        <w:adjustRightInd w:val="0"/>
        <w:rPr>
          <w:sz w:val="24"/>
        </w:rPr>
      </w:pPr>
    </w:p>
    <w:p w14:paraId="6186F74E" w14:textId="77777777" w:rsidR="00AE0248" w:rsidRDefault="00AE0248" w:rsidP="006306BE">
      <w:pPr>
        <w:autoSpaceDE w:val="0"/>
        <w:autoSpaceDN w:val="0"/>
        <w:adjustRightInd w:val="0"/>
        <w:rPr>
          <w:sz w:val="24"/>
        </w:rPr>
      </w:pPr>
    </w:p>
    <w:p w14:paraId="4A4C5D6E" w14:textId="484E4476" w:rsidR="00035105" w:rsidRPr="003968A3" w:rsidRDefault="0085196C" w:rsidP="003968A3">
      <w:pPr>
        <w:autoSpaceDE w:val="0"/>
        <w:autoSpaceDN w:val="0"/>
        <w:adjustRightInd w:val="0"/>
        <w:jc w:val="center"/>
        <w:rPr>
          <w:b/>
          <w:bCs/>
          <w:sz w:val="24"/>
        </w:rPr>
      </w:pPr>
      <w:r>
        <w:rPr>
          <w:b/>
          <w:bCs/>
          <w:noProof/>
          <w:sz w:val="24"/>
        </w:rPr>
        <w:drawing>
          <wp:inline distT="0" distB="0" distL="0" distR="0" wp14:anchorId="52FC6337" wp14:editId="12F249D9">
            <wp:extent cx="6400800" cy="2571750"/>
            <wp:effectExtent l="0" t="0" r="0" b="0"/>
            <wp:docPr id="11" name="Picture 11" descr="Time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Timeline&#10;&#10;Description automatically generated with medium confidence"/>
                    <pic:cNvPicPr/>
                  </pic:nvPicPr>
                  <pic:blipFill>
                    <a:blip r:embed="rId17">
                      <a:extLst>
                        <a:ext uri="{28A0092B-C50C-407E-A947-70E740481C1C}">
                          <a14:useLocalDpi xmlns:a14="http://schemas.microsoft.com/office/drawing/2010/main" val="0"/>
                        </a:ext>
                      </a:extLst>
                    </a:blip>
                    <a:stretch>
                      <a:fillRect/>
                    </a:stretch>
                  </pic:blipFill>
                  <pic:spPr>
                    <a:xfrm>
                      <a:off x="0" y="0"/>
                      <a:ext cx="6400800" cy="2571750"/>
                    </a:xfrm>
                    <a:prstGeom prst="rect">
                      <a:avLst/>
                    </a:prstGeom>
                  </pic:spPr>
                </pic:pic>
              </a:graphicData>
            </a:graphic>
          </wp:inline>
        </w:drawing>
      </w:r>
    </w:p>
    <w:p w14:paraId="6EA912E2" w14:textId="77777777" w:rsidR="006306BE" w:rsidRDefault="00035105">
      <w:pPr>
        <w:pStyle w:val="H2"/>
        <w:spacing w:before="360"/>
        <w:rPr>
          <w:b w:val="0"/>
          <w:szCs w:val="22"/>
        </w:rPr>
        <w:pPrChange w:id="193" w:author="Walker, Zachary" w:date="2025-08-14T10:27:00Z">
          <w:pPr>
            <w:pStyle w:val="H2"/>
            <w:spacing w:before="360"/>
            <w:ind w:left="907" w:hanging="907"/>
          </w:pPr>
        </w:pPrChange>
      </w:pPr>
      <w:bookmarkStart w:id="194" w:name="_Toc347132986"/>
      <w:r>
        <w:rPr>
          <w:szCs w:val="20"/>
        </w:rPr>
        <w:br w:type="page"/>
      </w:r>
      <w:bookmarkStart w:id="195" w:name="_Toc125131947"/>
      <w:r w:rsidR="006363CF">
        <w:rPr>
          <w:szCs w:val="20"/>
        </w:rPr>
        <w:lastRenderedPageBreak/>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194"/>
      <w:bookmarkEnd w:id="195"/>
    </w:p>
    <w:p w14:paraId="674664B5"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14:paraId="1292504B" w14:textId="77777777"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w:t>
      </w:r>
      <w:proofErr w:type="gramStart"/>
      <w:r w:rsidR="002B0383">
        <w:rPr>
          <w:iCs/>
          <w:sz w:val="24"/>
        </w:rPr>
        <w:t>i.e.</w:t>
      </w:r>
      <w:proofErr w:type="gramEnd"/>
      <w:r w:rsidR="002B0383">
        <w:rPr>
          <w:iCs/>
          <w:sz w:val="24"/>
        </w:rPr>
        <w:t xml:space="preserv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14:paraId="121F0D3D" w14:textId="77777777"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t>
      </w:r>
      <w:proofErr w:type="gramStart"/>
      <w:r w:rsidRPr="006363CF">
        <w:rPr>
          <w:iCs/>
          <w:sz w:val="24"/>
        </w:rPr>
        <w:t>web based</w:t>
      </w:r>
      <w:proofErr w:type="gramEnd"/>
      <w:r w:rsidRPr="006363CF">
        <w:rPr>
          <w:iCs/>
          <w:sz w:val="24"/>
        </w:rPr>
        <w:t xml:space="preserve">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14:paraId="4C4B9548" w14:textId="77777777"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14:paraId="0AAAC6DF" w14:textId="77777777"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14:paraId="549C1913" w14:textId="77777777" w:rsidR="001B43F6" w:rsidRDefault="00C5072A" w:rsidP="000168F3">
      <w:pPr>
        <w:autoSpaceDE w:val="0"/>
        <w:autoSpaceDN w:val="0"/>
        <w:adjustRightInd w:val="0"/>
        <w:rPr>
          <w:sz w:val="24"/>
          <w:szCs w:val="22"/>
        </w:rPr>
      </w:pPr>
      <w:r>
        <w:rPr>
          <w:sz w:val="24"/>
          <w:szCs w:val="22"/>
        </w:rPr>
        <w:t>The sample flowchart below identifies the general process:</w:t>
      </w:r>
    </w:p>
    <w:p w14:paraId="037AD35C" w14:textId="77777777" w:rsidR="007847F5" w:rsidRDefault="007847F5" w:rsidP="000168F3">
      <w:pPr>
        <w:autoSpaceDE w:val="0"/>
        <w:autoSpaceDN w:val="0"/>
        <w:adjustRightInd w:val="0"/>
        <w:rPr>
          <w:sz w:val="24"/>
          <w:szCs w:val="22"/>
        </w:rPr>
      </w:pPr>
    </w:p>
    <w:p w14:paraId="1A0B21A7" w14:textId="77777777" w:rsidR="007847F5" w:rsidRPr="007847F5" w:rsidRDefault="00E07051" w:rsidP="000168F3">
      <w:pPr>
        <w:autoSpaceDE w:val="0"/>
        <w:autoSpaceDN w:val="0"/>
        <w:adjustRightInd w:val="0"/>
        <w:rPr>
          <w:sz w:val="24"/>
          <w:szCs w:val="22"/>
        </w:rPr>
      </w:pPr>
      <w:r>
        <w:rPr>
          <w:noProof/>
        </w:rPr>
        <w:drawing>
          <wp:inline distT="0" distB="0" distL="0" distR="0" wp14:anchorId="5FAD205E" wp14:editId="0FBFA5DF">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14:paraId="3816C41B" w14:textId="77777777"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lastRenderedPageBreak/>
        <w:t>3.3.</w:t>
      </w:r>
      <w:r w:rsidR="000168F3" w:rsidRPr="004C6B84">
        <w:rPr>
          <w:b/>
          <w:sz w:val="24"/>
        </w:rPr>
        <w:t>3</w:t>
      </w:r>
      <w:r w:rsidR="006363CF" w:rsidRPr="004C6B84">
        <w:rPr>
          <w:b/>
          <w:sz w:val="24"/>
        </w:rPr>
        <w:tab/>
      </w:r>
      <w:r w:rsidR="006306BE" w:rsidRPr="004C6B84">
        <w:rPr>
          <w:b/>
          <w:sz w:val="24"/>
        </w:rPr>
        <w:t>Transmission In-Service Date for the TP Case</w:t>
      </w:r>
    </w:p>
    <w:p w14:paraId="5C6E21BD" w14:textId="77777777"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14:paraId="08113903"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14:paraId="17C4EA67" w14:textId="77777777" w:rsidR="006306BE" w:rsidRDefault="006306BE" w:rsidP="006363CF">
      <w:pPr>
        <w:spacing w:after="240"/>
        <w:rPr>
          <w:iCs/>
          <w:sz w:val="24"/>
        </w:rPr>
      </w:pPr>
      <w:proofErr w:type="gramStart"/>
      <w:r w:rsidRPr="006363CF">
        <w:rPr>
          <w:iCs/>
          <w:sz w:val="24"/>
        </w:rPr>
        <w:t xml:space="preserve">The </w:t>
      </w:r>
      <w:r w:rsidR="00760E95" w:rsidRPr="00760E95">
        <w:rPr>
          <w:iCs/>
          <w:sz w:val="24"/>
        </w:rPr>
        <w:t xml:space="preserve"> </w:t>
      </w:r>
      <w:r w:rsidR="00760E95">
        <w:rPr>
          <w:iCs/>
          <w:sz w:val="24"/>
        </w:rPr>
        <w:t>SS</w:t>
      </w:r>
      <w:r w:rsidR="002118A2">
        <w:rPr>
          <w:iCs/>
          <w:sz w:val="24"/>
        </w:rPr>
        <w:t>WG</w:t>
      </w:r>
      <w:proofErr w:type="gramEnd"/>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14:paraId="786141BD" w14:textId="77777777"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14:paraId="4623E513" w14:textId="328F463D"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14:paraId="6A17D5A7" w14:textId="794BBA59"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14:paraId="2F6C5A03" w14:textId="05ADB532"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14:paraId="6AC5DF9B" w14:textId="450267EB"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proofErr w:type="gramStart"/>
      <w:r w:rsidRPr="001D71AB">
        <w:rPr>
          <w:sz w:val="24"/>
          <w:szCs w:val="22"/>
        </w:rPr>
        <w:t>historically  submitted</w:t>
      </w:r>
      <w:proofErr w:type="gramEnd"/>
      <w:r w:rsidRPr="001D71AB">
        <w:rPr>
          <w:sz w:val="24"/>
          <w:szCs w:val="22"/>
        </w:rPr>
        <w:t xml:space="preserve">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r w:rsidR="009C3116" w:rsidRPr="009C3116">
        <w:t xml:space="preserve"> </w:t>
      </w:r>
      <w:r w:rsidR="009C3116" w:rsidRPr="009C3116">
        <w:rPr>
          <w:sz w:val="24"/>
          <w:szCs w:val="22"/>
        </w:rPr>
        <w:t xml:space="preserve">See Appendix E for additional </w:t>
      </w:r>
      <w:r w:rsidR="009C3116">
        <w:rPr>
          <w:sz w:val="24"/>
          <w:szCs w:val="22"/>
        </w:rPr>
        <w:t>details</w:t>
      </w:r>
      <w:r w:rsidR="009C3116" w:rsidRPr="009C3116">
        <w:rPr>
          <w:sz w:val="24"/>
          <w:szCs w:val="22"/>
        </w:rPr>
        <w:t>.</w:t>
      </w:r>
    </w:p>
    <w:p w14:paraId="44203831" w14:textId="1EA4B9CB" w:rsidR="006306BE" w:rsidRDefault="006306BE" w:rsidP="006306BE">
      <w:pPr>
        <w:numPr>
          <w:ilvl w:val="0"/>
          <w:numId w:val="92"/>
        </w:numPr>
        <w:autoSpaceDE w:val="0"/>
        <w:autoSpaceDN w:val="0"/>
        <w:adjustRightInd w:val="0"/>
        <w:rPr>
          <w:sz w:val="24"/>
          <w:szCs w:val="22"/>
        </w:rPr>
      </w:pPr>
      <w:r w:rsidRPr="001D71AB">
        <w:rPr>
          <w:sz w:val="24"/>
          <w:szCs w:val="22"/>
        </w:rPr>
        <w:t xml:space="preserve">PUN loads </w:t>
      </w:r>
      <w:r w:rsidR="00934A5F">
        <w:rPr>
          <w:sz w:val="24"/>
          <w:szCs w:val="22"/>
        </w:rPr>
        <w:t xml:space="preserve">and POI busses </w:t>
      </w:r>
      <w:r w:rsidRPr="001D71AB">
        <w:rPr>
          <w:sz w:val="24"/>
          <w:szCs w:val="22"/>
        </w:rPr>
        <w:t xml:space="preserve">will be provided by </w:t>
      </w:r>
      <w:proofErr w:type="spellStart"/>
      <w:r w:rsidRPr="001D71AB">
        <w:rPr>
          <w:sz w:val="24"/>
          <w:szCs w:val="22"/>
        </w:rPr>
        <w:t>TSPs.</w:t>
      </w:r>
      <w:proofErr w:type="spellEnd"/>
    </w:p>
    <w:p w14:paraId="23188572" w14:textId="67BBD074"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14:paraId="7EC4317D" w14:textId="14BF6CBF"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w:t>
      </w:r>
      <w:proofErr w:type="spellStart"/>
      <w:r w:rsidRPr="001D71AB">
        <w:rPr>
          <w:sz w:val="24"/>
          <w:szCs w:val="22"/>
        </w:rPr>
        <w:t>Qmax</w:t>
      </w:r>
      <w:proofErr w:type="spellEnd"/>
      <w:r w:rsidRPr="001D71AB">
        <w:rPr>
          <w:sz w:val="24"/>
          <w:szCs w:val="22"/>
        </w:rPr>
        <w:t xml:space="preserve"> and </w:t>
      </w:r>
      <w:proofErr w:type="spellStart"/>
      <w:r w:rsidRPr="001D71AB">
        <w:rPr>
          <w:sz w:val="24"/>
          <w:szCs w:val="22"/>
        </w:rPr>
        <w:t>Qmin</w:t>
      </w:r>
      <w:proofErr w:type="spellEnd"/>
      <w:r w:rsidRPr="001D71AB">
        <w:rPr>
          <w:sz w:val="24"/>
          <w:szCs w:val="22"/>
        </w:rPr>
        <w:t xml:space="preserve">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008854A6">
        <w:rPr>
          <w:sz w:val="24"/>
          <w:szCs w:val="22"/>
        </w:rPr>
        <w:t>Resource Registration Data</w:t>
      </w:r>
      <w:r w:rsidRPr="001D71AB">
        <w:rPr>
          <w:sz w:val="24"/>
          <w:szCs w:val="22"/>
        </w:rPr>
        <w:t xml:space="preserve"> </w:t>
      </w:r>
      <w:r>
        <w:rPr>
          <w:sz w:val="24"/>
          <w:szCs w:val="22"/>
        </w:rPr>
        <w:t>modifications</w:t>
      </w:r>
      <w:r w:rsidRPr="001D71AB">
        <w:rPr>
          <w:sz w:val="24"/>
          <w:szCs w:val="22"/>
        </w:rPr>
        <w:t>.</w:t>
      </w:r>
    </w:p>
    <w:p w14:paraId="47AB88C3" w14:textId="5080969F"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008854A6">
        <w:rPr>
          <w:sz w:val="24"/>
          <w:szCs w:val="22"/>
        </w:rPr>
        <w:t>Resource Registration Data</w:t>
      </w:r>
      <w:r w:rsidRPr="001D71AB">
        <w:rPr>
          <w:sz w:val="24"/>
          <w:szCs w:val="22"/>
        </w:rPr>
        <w:t xml:space="preserve"> change in their footprint and posting of </w:t>
      </w:r>
      <w:r>
        <w:rPr>
          <w:sz w:val="24"/>
          <w:szCs w:val="22"/>
        </w:rPr>
        <w:t xml:space="preserve">updated </w:t>
      </w:r>
      <w:r w:rsidR="008854A6">
        <w:rPr>
          <w:sz w:val="24"/>
          <w:szCs w:val="22"/>
        </w:rPr>
        <w:t xml:space="preserve">Resource </w:t>
      </w:r>
      <w:r w:rsidR="008854A6">
        <w:rPr>
          <w:sz w:val="24"/>
          <w:szCs w:val="22"/>
        </w:rPr>
        <w:lastRenderedPageBreak/>
        <w:t>Registration Data</w:t>
      </w:r>
      <w:r w:rsidRPr="001D71AB">
        <w:rPr>
          <w:sz w:val="24"/>
          <w:szCs w:val="22"/>
        </w:rPr>
        <w:t xml:space="preserve"> </w:t>
      </w:r>
      <w:proofErr w:type="spellStart"/>
      <w:r w:rsidRPr="001D71AB">
        <w:rPr>
          <w:sz w:val="24"/>
          <w:szCs w:val="22"/>
        </w:rPr>
        <w:t>data</w:t>
      </w:r>
      <w:proofErr w:type="spellEnd"/>
      <w:r w:rsidRPr="001D71AB">
        <w:rPr>
          <w:sz w:val="24"/>
          <w:szCs w:val="22"/>
        </w:rPr>
        <w:t xml:space="preserve">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14:paraId="1AAA8087" w14:textId="1002A4C0"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14:paraId="1A116CCC" w14:textId="1A02C554" w:rsidR="00130F1D" w:rsidRDefault="006C5FF4" w:rsidP="006306BE">
      <w:pPr>
        <w:numPr>
          <w:ilvl w:val="0"/>
          <w:numId w:val="92"/>
        </w:numPr>
        <w:autoSpaceDE w:val="0"/>
        <w:autoSpaceDN w:val="0"/>
        <w:adjustRightInd w:val="0"/>
        <w:rPr>
          <w:sz w:val="24"/>
          <w:szCs w:val="22"/>
        </w:rPr>
      </w:pPr>
      <w:r>
        <w:rPr>
          <w:sz w:val="24"/>
          <w:szCs w:val="22"/>
        </w:rPr>
        <w:t xml:space="preserve">The </w:t>
      </w:r>
      <w:r w:rsidR="004616CD">
        <w:rPr>
          <w:sz w:val="24"/>
          <w:szCs w:val="22"/>
        </w:rPr>
        <w:t>“</w:t>
      </w:r>
      <w:r>
        <w:rPr>
          <w:sz w:val="24"/>
          <w:szCs w:val="22"/>
        </w:rPr>
        <w:t>MOD Project</w:t>
      </w:r>
      <w:r w:rsidR="004616CD">
        <w:rPr>
          <w:sz w:val="24"/>
          <w:szCs w:val="22"/>
        </w:rPr>
        <w:t>”</w:t>
      </w:r>
      <w:r>
        <w:rPr>
          <w:sz w:val="24"/>
          <w:szCs w:val="22"/>
        </w:rPr>
        <w:t xml:space="preserve"> is submitted by the TSPs and the MOD Project ID for the project </w:t>
      </w:r>
      <w:r w:rsidR="00130F1D">
        <w:rPr>
          <w:sz w:val="24"/>
          <w:szCs w:val="22"/>
        </w:rPr>
        <w:t>will be</w:t>
      </w:r>
      <w:r w:rsidR="00067AAE">
        <w:rPr>
          <w:sz w:val="24"/>
          <w:szCs w:val="22"/>
        </w:rPr>
        <w:t>come</w:t>
      </w:r>
      <w:r w:rsidR="00130F1D">
        <w:rPr>
          <w:sz w:val="24"/>
          <w:szCs w:val="22"/>
        </w:rPr>
        <w:t xml:space="preserve"> the </w:t>
      </w:r>
      <w:r w:rsidR="001B5340">
        <w:rPr>
          <w:sz w:val="24"/>
          <w:szCs w:val="22"/>
        </w:rPr>
        <w:t>“</w:t>
      </w:r>
      <w:r>
        <w:rPr>
          <w:sz w:val="24"/>
          <w:szCs w:val="22"/>
        </w:rPr>
        <w:t>TPIT number</w:t>
      </w:r>
      <w:r w:rsidR="001B5340">
        <w:rPr>
          <w:sz w:val="24"/>
          <w:szCs w:val="22"/>
        </w:rPr>
        <w:t>”</w:t>
      </w:r>
      <w:r w:rsidR="00130F1D">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14:paraId="3DF87978" w14:textId="609AC105" w:rsidR="00237129" w:rsidRPr="00237129" w:rsidRDefault="003541FC" w:rsidP="00237129">
      <w:pPr>
        <w:numPr>
          <w:ilvl w:val="0"/>
          <w:numId w:val="92"/>
        </w:numPr>
        <w:autoSpaceDE w:val="0"/>
        <w:autoSpaceDN w:val="0"/>
        <w:adjustRightInd w:val="0"/>
        <w:rPr>
          <w:sz w:val="24"/>
          <w:szCs w:val="22"/>
        </w:rPr>
      </w:pPr>
      <w:r w:rsidRPr="00237129">
        <w:rPr>
          <w:sz w:val="24"/>
          <w:szCs w:val="22"/>
        </w:rPr>
        <w:t xml:space="preserve">TSPs are responsible for updating TPIT project and phase information in MOD </w:t>
      </w:r>
      <w:r w:rsidR="00F205BE" w:rsidRPr="00237129">
        <w:rPr>
          <w:sz w:val="24"/>
          <w:szCs w:val="22"/>
        </w:rPr>
        <w:t>during each</w:t>
      </w:r>
      <w:r w:rsidRPr="00237129">
        <w:rPr>
          <w:sz w:val="24"/>
          <w:szCs w:val="22"/>
        </w:rPr>
        <w:t xml:space="preserve"> tri</w:t>
      </w:r>
      <w:r w:rsidR="00F205BE" w:rsidRPr="00237129">
        <w:rPr>
          <w:sz w:val="24"/>
          <w:szCs w:val="22"/>
        </w:rPr>
        <w:t>-</w:t>
      </w:r>
      <w:r w:rsidRPr="00237129">
        <w:rPr>
          <w:sz w:val="24"/>
          <w:szCs w:val="22"/>
        </w:rPr>
        <w:t>an</w:t>
      </w:r>
      <w:r w:rsidR="00382FB6" w:rsidRPr="00237129">
        <w:rPr>
          <w:sz w:val="24"/>
          <w:szCs w:val="22"/>
        </w:rPr>
        <w:t>n</w:t>
      </w:r>
      <w:r w:rsidRPr="00237129">
        <w:rPr>
          <w:sz w:val="24"/>
          <w:szCs w:val="22"/>
        </w:rPr>
        <w:t xml:space="preserve">ual </w:t>
      </w:r>
      <w:r w:rsidR="00F205BE" w:rsidRPr="00237129">
        <w:rPr>
          <w:sz w:val="24"/>
          <w:szCs w:val="22"/>
        </w:rPr>
        <w:t>case build/update</w:t>
      </w:r>
      <w:r w:rsidR="00237129">
        <w:rPr>
          <w:sz w:val="24"/>
          <w:szCs w:val="22"/>
        </w:rPr>
        <w:t xml:space="preserve"> </w:t>
      </w:r>
      <w:r w:rsidR="00237129" w:rsidRPr="00237129">
        <w:rPr>
          <w:sz w:val="24"/>
          <w:szCs w:val="22"/>
        </w:rPr>
        <w:t>for all the applicable fields as shown below.</w:t>
      </w:r>
    </w:p>
    <w:p w14:paraId="0058BD40" w14:textId="77777777" w:rsidR="00237129" w:rsidRDefault="00237129" w:rsidP="00237129">
      <w:pPr>
        <w:autoSpaceDE w:val="0"/>
        <w:autoSpaceDN w:val="0"/>
        <w:adjustRightInd w:val="0"/>
        <w:rPr>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5"/>
        <w:gridCol w:w="4860"/>
      </w:tblGrid>
      <w:tr w:rsidR="00237129" w:rsidRPr="00165262" w14:paraId="7F15D277" w14:textId="77777777" w:rsidTr="00947E50">
        <w:trPr>
          <w:trHeight w:val="440"/>
          <w:tblHeader/>
          <w:jc w:val="center"/>
        </w:trPr>
        <w:tc>
          <w:tcPr>
            <w:tcW w:w="4585" w:type="dxa"/>
            <w:vAlign w:val="center"/>
          </w:tcPr>
          <w:p w14:paraId="6760ECC1" w14:textId="77777777" w:rsidR="00237129" w:rsidRPr="00165262"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Field Name</w:t>
            </w:r>
          </w:p>
        </w:tc>
        <w:tc>
          <w:tcPr>
            <w:tcW w:w="4860" w:type="dxa"/>
            <w:vAlign w:val="center"/>
          </w:tcPr>
          <w:p w14:paraId="0C67A446" w14:textId="77777777" w:rsidR="00237129" w:rsidRDefault="00237129" w:rsidP="00947E50">
            <w:pPr>
              <w:pStyle w:val="Default"/>
              <w:jc w:val="center"/>
              <w:rPr>
                <w:rFonts w:ascii="Times New Roman" w:hAnsi="Times New Roman" w:cs="Times New Roman"/>
                <w:b/>
                <w:bCs/>
                <w:sz w:val="20"/>
                <w:szCs w:val="20"/>
              </w:rPr>
            </w:pPr>
            <w:r>
              <w:rPr>
                <w:rFonts w:ascii="Times New Roman" w:hAnsi="Times New Roman" w:cs="Times New Roman"/>
                <w:b/>
                <w:bCs/>
                <w:sz w:val="20"/>
                <w:szCs w:val="20"/>
              </w:rPr>
              <w:t>Required/ Optional</w:t>
            </w:r>
          </w:p>
        </w:tc>
      </w:tr>
      <w:tr w:rsidR="00237129" w:rsidRPr="00165262" w14:paraId="539EE8B4" w14:textId="77777777" w:rsidTr="00947E50">
        <w:trPr>
          <w:trHeight w:val="288"/>
          <w:jc w:val="center"/>
        </w:trPr>
        <w:tc>
          <w:tcPr>
            <w:tcW w:w="4585" w:type="dxa"/>
            <w:vAlign w:val="center"/>
          </w:tcPr>
          <w:p w14:paraId="0338128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ERCOT Project Number</w:t>
            </w:r>
          </w:p>
        </w:tc>
        <w:tc>
          <w:tcPr>
            <w:tcW w:w="4860" w:type="dxa"/>
            <w:vAlign w:val="center"/>
          </w:tcPr>
          <w:p w14:paraId="192C4D51"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C3572A9" w14:textId="77777777" w:rsidTr="00947E50">
        <w:trPr>
          <w:trHeight w:val="288"/>
          <w:jc w:val="center"/>
        </w:trPr>
        <w:tc>
          <w:tcPr>
            <w:tcW w:w="4585" w:type="dxa"/>
            <w:vAlign w:val="center"/>
          </w:tcPr>
          <w:p w14:paraId="12522ECA"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RTP Project Number</w:t>
            </w:r>
          </w:p>
        </w:tc>
        <w:tc>
          <w:tcPr>
            <w:tcW w:w="4860" w:type="dxa"/>
            <w:vAlign w:val="center"/>
          </w:tcPr>
          <w:p w14:paraId="75D9B659"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if in RTP</w:t>
            </w:r>
          </w:p>
        </w:tc>
      </w:tr>
      <w:tr w:rsidR="00237129" w:rsidRPr="00165262" w14:paraId="494788FD" w14:textId="77777777" w:rsidTr="00947E50">
        <w:trPr>
          <w:trHeight w:val="288"/>
          <w:jc w:val="center"/>
        </w:trPr>
        <w:tc>
          <w:tcPr>
            <w:tcW w:w="4585" w:type="dxa"/>
            <w:vAlign w:val="center"/>
          </w:tcPr>
          <w:p w14:paraId="697CA0D2"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RPG Project Number</w:t>
            </w:r>
          </w:p>
        </w:tc>
        <w:tc>
          <w:tcPr>
            <w:tcW w:w="4860" w:type="dxa"/>
            <w:vAlign w:val="center"/>
          </w:tcPr>
          <w:p w14:paraId="6D3299EA" w14:textId="77777777" w:rsidR="00237129"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 for submitted Tier 1, 2, and 3 projects</w:t>
            </w:r>
          </w:p>
        </w:tc>
      </w:tr>
      <w:tr w:rsidR="00237129" w:rsidRPr="00165262" w14:paraId="2CF3E578" w14:textId="77777777" w:rsidTr="00947E50">
        <w:trPr>
          <w:trHeight w:val="288"/>
          <w:jc w:val="center"/>
        </w:trPr>
        <w:tc>
          <w:tcPr>
            <w:tcW w:w="4585" w:type="dxa"/>
            <w:vAlign w:val="center"/>
          </w:tcPr>
          <w:p w14:paraId="585F29C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Title</w:t>
            </w:r>
          </w:p>
        </w:tc>
        <w:tc>
          <w:tcPr>
            <w:tcW w:w="4860" w:type="dxa"/>
            <w:vAlign w:val="center"/>
          </w:tcPr>
          <w:p w14:paraId="55D379C9"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3B5AA30" w14:textId="77777777" w:rsidTr="00947E50">
        <w:trPr>
          <w:trHeight w:val="288"/>
          <w:jc w:val="center"/>
        </w:trPr>
        <w:tc>
          <w:tcPr>
            <w:tcW w:w="4585" w:type="dxa"/>
            <w:vAlign w:val="center"/>
          </w:tcPr>
          <w:p w14:paraId="23B6F11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 Description</w:t>
            </w:r>
          </w:p>
        </w:tc>
        <w:tc>
          <w:tcPr>
            <w:tcW w:w="4860" w:type="dxa"/>
            <w:vAlign w:val="center"/>
          </w:tcPr>
          <w:p w14:paraId="3C4B66D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B1FF16E" w14:textId="77777777" w:rsidTr="00947E50">
        <w:trPr>
          <w:trHeight w:val="288"/>
          <w:jc w:val="center"/>
        </w:trPr>
        <w:tc>
          <w:tcPr>
            <w:tcW w:w="4585" w:type="dxa"/>
            <w:vAlign w:val="center"/>
          </w:tcPr>
          <w:p w14:paraId="5B4EC9F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Comments/Reasons for Delays/C</w:t>
            </w:r>
            <w:r>
              <w:rPr>
                <w:rFonts w:ascii="Times New Roman" w:hAnsi="Times New Roman" w:cs="Times New Roman"/>
                <w:sz w:val="20"/>
                <w:szCs w:val="20"/>
              </w:rPr>
              <w:t>ancellations</w:t>
            </w:r>
            <w:r w:rsidRPr="00165262">
              <w:rPr>
                <w:rFonts w:ascii="Times New Roman" w:hAnsi="Times New Roman" w:cs="Times New Roman"/>
                <w:sz w:val="20"/>
                <w:szCs w:val="20"/>
              </w:rPr>
              <w:t>/Speedup</w:t>
            </w:r>
          </w:p>
        </w:tc>
        <w:tc>
          <w:tcPr>
            <w:tcW w:w="4860" w:type="dxa"/>
            <w:vAlign w:val="center"/>
          </w:tcPr>
          <w:p w14:paraId="78A77427"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E050DBE" w14:textId="77777777" w:rsidTr="00947E50">
        <w:trPr>
          <w:trHeight w:val="288"/>
          <w:jc w:val="center"/>
        </w:trPr>
        <w:tc>
          <w:tcPr>
            <w:tcW w:w="4585" w:type="dxa"/>
            <w:vAlign w:val="center"/>
          </w:tcPr>
          <w:p w14:paraId="237DED2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"from" Location</w:t>
            </w:r>
          </w:p>
        </w:tc>
        <w:tc>
          <w:tcPr>
            <w:tcW w:w="4860" w:type="dxa"/>
            <w:vAlign w:val="center"/>
          </w:tcPr>
          <w:p w14:paraId="30FF524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66EB89E0" w14:textId="77777777" w:rsidTr="00947E50">
        <w:trPr>
          <w:trHeight w:val="288"/>
          <w:jc w:val="center"/>
        </w:trPr>
        <w:tc>
          <w:tcPr>
            <w:tcW w:w="4585" w:type="dxa"/>
            <w:vAlign w:val="center"/>
          </w:tcPr>
          <w:p w14:paraId="32ED0D9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Terminal "to" Location</w:t>
            </w:r>
          </w:p>
        </w:tc>
        <w:tc>
          <w:tcPr>
            <w:tcW w:w="4860" w:type="dxa"/>
            <w:vAlign w:val="center"/>
          </w:tcPr>
          <w:p w14:paraId="4B2F0BF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5EC3F9A" w14:textId="77777777" w:rsidTr="00947E50">
        <w:trPr>
          <w:trHeight w:val="288"/>
          <w:jc w:val="center"/>
        </w:trPr>
        <w:tc>
          <w:tcPr>
            <w:tcW w:w="4585" w:type="dxa"/>
            <w:vAlign w:val="center"/>
          </w:tcPr>
          <w:p w14:paraId="7515539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Status</w:t>
            </w:r>
          </w:p>
        </w:tc>
        <w:tc>
          <w:tcPr>
            <w:tcW w:w="4860" w:type="dxa"/>
            <w:vAlign w:val="center"/>
          </w:tcPr>
          <w:p w14:paraId="4E34429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0E7F82C" w14:textId="77777777" w:rsidTr="00947E50">
        <w:trPr>
          <w:trHeight w:val="288"/>
          <w:jc w:val="center"/>
        </w:trPr>
        <w:tc>
          <w:tcPr>
            <w:tcW w:w="4585" w:type="dxa"/>
            <w:vAlign w:val="center"/>
          </w:tcPr>
          <w:p w14:paraId="1350C42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Associated Projects (project number)</w:t>
            </w:r>
          </w:p>
        </w:tc>
        <w:tc>
          <w:tcPr>
            <w:tcW w:w="4860" w:type="dxa"/>
            <w:vAlign w:val="center"/>
          </w:tcPr>
          <w:p w14:paraId="1C80B6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E9CAFE6" w14:textId="77777777" w:rsidTr="00947E50">
        <w:trPr>
          <w:trHeight w:val="288"/>
          <w:jc w:val="center"/>
        </w:trPr>
        <w:tc>
          <w:tcPr>
            <w:tcW w:w="4585" w:type="dxa"/>
            <w:vAlign w:val="center"/>
          </w:tcPr>
          <w:p w14:paraId="2E2865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w:t>
            </w:r>
          </w:p>
        </w:tc>
        <w:tc>
          <w:tcPr>
            <w:tcW w:w="4860" w:type="dxa"/>
            <w:vAlign w:val="center"/>
          </w:tcPr>
          <w:p w14:paraId="5EC1746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1B94F701" w14:textId="77777777" w:rsidTr="00947E50">
        <w:trPr>
          <w:trHeight w:val="288"/>
          <w:jc w:val="center"/>
        </w:trPr>
        <w:tc>
          <w:tcPr>
            <w:tcW w:w="4585" w:type="dxa"/>
            <w:vAlign w:val="center"/>
          </w:tcPr>
          <w:p w14:paraId="1C14E1C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TSP/Company Contact</w:t>
            </w:r>
          </w:p>
        </w:tc>
        <w:tc>
          <w:tcPr>
            <w:tcW w:w="4860" w:type="dxa"/>
            <w:vAlign w:val="center"/>
          </w:tcPr>
          <w:p w14:paraId="68262CE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30186CC9" w14:textId="77777777" w:rsidTr="00947E50">
        <w:trPr>
          <w:trHeight w:val="288"/>
          <w:jc w:val="center"/>
        </w:trPr>
        <w:tc>
          <w:tcPr>
            <w:tcW w:w="4585" w:type="dxa"/>
            <w:vAlign w:val="center"/>
          </w:tcPr>
          <w:p w14:paraId="3CD4A27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Transmission Owner Project Number</w:t>
            </w:r>
          </w:p>
        </w:tc>
        <w:tc>
          <w:tcPr>
            <w:tcW w:w="4860" w:type="dxa"/>
            <w:vAlign w:val="center"/>
          </w:tcPr>
          <w:p w14:paraId="4469F63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054D3506" w14:textId="77777777" w:rsidTr="00947E50">
        <w:trPr>
          <w:trHeight w:val="288"/>
          <w:jc w:val="center"/>
        </w:trPr>
        <w:tc>
          <w:tcPr>
            <w:tcW w:w="4585" w:type="dxa"/>
            <w:vAlign w:val="center"/>
          </w:tcPr>
          <w:p w14:paraId="341220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Projected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367D7062"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71C26FF" w14:textId="77777777" w:rsidTr="00947E50">
        <w:trPr>
          <w:trHeight w:val="288"/>
          <w:jc w:val="center"/>
        </w:trPr>
        <w:tc>
          <w:tcPr>
            <w:tcW w:w="4585" w:type="dxa"/>
            <w:vAlign w:val="center"/>
          </w:tcPr>
          <w:p w14:paraId="7DF7DD5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Actual In-Service Date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28F3AC0D" w14:textId="5E302C27" w:rsidR="00237129" w:rsidRPr="00165262" w:rsidRDefault="009D6269" w:rsidP="00947E50">
            <w:pPr>
              <w:pStyle w:val="Default"/>
              <w:rPr>
                <w:rFonts w:ascii="Times New Roman" w:hAnsi="Times New Roman" w:cs="Times New Roman"/>
                <w:sz w:val="20"/>
                <w:szCs w:val="20"/>
              </w:rPr>
            </w:pPr>
            <w:r>
              <w:rPr>
                <w:rFonts w:ascii="Times New Roman" w:hAnsi="Times New Roman" w:cs="Times New Roman"/>
                <w:sz w:val="20"/>
                <w:szCs w:val="20"/>
              </w:rPr>
              <w:t>Required once energized in the field</w:t>
            </w:r>
          </w:p>
        </w:tc>
      </w:tr>
      <w:tr w:rsidR="00237129" w:rsidRPr="00165262" w14:paraId="7B8ECBA5" w14:textId="77777777" w:rsidTr="00947E50">
        <w:trPr>
          <w:trHeight w:val="288"/>
          <w:jc w:val="center"/>
        </w:trPr>
        <w:tc>
          <w:tcPr>
            <w:tcW w:w="4585" w:type="dxa"/>
            <w:vAlign w:val="center"/>
          </w:tcPr>
          <w:p w14:paraId="7E10C7EB"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CONFIDENTIAL Total Project Estimated Cost</w:t>
            </w:r>
          </w:p>
        </w:tc>
        <w:tc>
          <w:tcPr>
            <w:tcW w:w="4860" w:type="dxa"/>
            <w:vAlign w:val="center"/>
          </w:tcPr>
          <w:p w14:paraId="64D286E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0A572951" w14:textId="77777777" w:rsidTr="00947E50">
        <w:trPr>
          <w:trHeight w:val="288"/>
          <w:jc w:val="center"/>
        </w:trPr>
        <w:tc>
          <w:tcPr>
            <w:tcW w:w="4585" w:type="dxa"/>
            <w:vAlign w:val="center"/>
          </w:tcPr>
          <w:p w14:paraId="302776D2"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Service Level kV</w:t>
            </w:r>
          </w:p>
        </w:tc>
        <w:tc>
          <w:tcPr>
            <w:tcW w:w="4860" w:type="dxa"/>
            <w:vAlign w:val="center"/>
          </w:tcPr>
          <w:p w14:paraId="7506361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32F01F1" w14:textId="77777777" w:rsidTr="00947E50">
        <w:trPr>
          <w:trHeight w:val="288"/>
          <w:jc w:val="center"/>
        </w:trPr>
        <w:tc>
          <w:tcPr>
            <w:tcW w:w="4585" w:type="dxa"/>
            <w:vAlign w:val="center"/>
          </w:tcPr>
          <w:p w14:paraId="4CD8CB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New</w:t>
            </w:r>
          </w:p>
        </w:tc>
        <w:tc>
          <w:tcPr>
            <w:tcW w:w="4860" w:type="dxa"/>
            <w:vAlign w:val="center"/>
          </w:tcPr>
          <w:p w14:paraId="33F7C43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B7EDED9" w14:textId="77777777" w:rsidTr="00947E50">
        <w:trPr>
          <w:trHeight w:val="288"/>
          <w:jc w:val="center"/>
        </w:trPr>
        <w:tc>
          <w:tcPr>
            <w:tcW w:w="4585" w:type="dxa"/>
            <w:vAlign w:val="center"/>
          </w:tcPr>
          <w:p w14:paraId="7D6A4879"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Trans Circuit Miles Rebuilt</w:t>
            </w:r>
            <w:r>
              <w:rPr>
                <w:rFonts w:ascii="Times New Roman" w:hAnsi="Times New Roman" w:cs="Times New Roman"/>
                <w:sz w:val="20"/>
                <w:szCs w:val="20"/>
              </w:rPr>
              <w:t xml:space="preserve"> </w:t>
            </w:r>
            <w:r w:rsidRPr="00165262">
              <w:rPr>
                <w:rFonts w:ascii="Times New Roman" w:hAnsi="Times New Roman" w:cs="Times New Roman"/>
                <w:sz w:val="20"/>
                <w:szCs w:val="20"/>
              </w:rPr>
              <w:t>or Upgraded</w:t>
            </w:r>
          </w:p>
        </w:tc>
        <w:tc>
          <w:tcPr>
            <w:tcW w:w="4860" w:type="dxa"/>
            <w:vAlign w:val="center"/>
          </w:tcPr>
          <w:p w14:paraId="716B468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8CCB18D" w14:textId="77777777" w:rsidTr="00947E50">
        <w:trPr>
          <w:trHeight w:val="288"/>
          <w:jc w:val="center"/>
        </w:trPr>
        <w:tc>
          <w:tcPr>
            <w:tcW w:w="4585" w:type="dxa"/>
            <w:vAlign w:val="center"/>
          </w:tcPr>
          <w:p w14:paraId="0D38114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Autotransformer Capacity (MVA)</w:t>
            </w:r>
          </w:p>
        </w:tc>
        <w:tc>
          <w:tcPr>
            <w:tcW w:w="4860" w:type="dxa"/>
            <w:vAlign w:val="center"/>
          </w:tcPr>
          <w:p w14:paraId="3AFAF66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19AA8099" w14:textId="77777777" w:rsidTr="00947E50">
        <w:trPr>
          <w:trHeight w:val="288"/>
          <w:jc w:val="center"/>
        </w:trPr>
        <w:tc>
          <w:tcPr>
            <w:tcW w:w="4585" w:type="dxa"/>
            <w:vAlign w:val="center"/>
          </w:tcPr>
          <w:p w14:paraId="6FC455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Reactive Capability Added</w:t>
            </w:r>
          </w:p>
        </w:tc>
        <w:tc>
          <w:tcPr>
            <w:tcW w:w="4860" w:type="dxa"/>
            <w:vAlign w:val="center"/>
          </w:tcPr>
          <w:p w14:paraId="59FEA91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645F2D5" w14:textId="77777777" w:rsidTr="00947E50">
        <w:trPr>
          <w:trHeight w:val="288"/>
          <w:jc w:val="center"/>
        </w:trPr>
        <w:tc>
          <w:tcPr>
            <w:tcW w:w="4585" w:type="dxa"/>
            <w:vAlign w:val="center"/>
          </w:tcPr>
          <w:p w14:paraId="3D1436DD"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Substation or</w:t>
            </w:r>
            <w:r>
              <w:rPr>
                <w:rFonts w:ascii="Times New Roman" w:hAnsi="Times New Roman" w:cs="Times New Roman"/>
                <w:sz w:val="20"/>
                <w:szCs w:val="20"/>
              </w:rPr>
              <w:t xml:space="preserve"> </w:t>
            </w:r>
            <w:r w:rsidRPr="00165262">
              <w:rPr>
                <w:rFonts w:ascii="Times New Roman" w:hAnsi="Times New Roman" w:cs="Times New Roman"/>
                <w:sz w:val="20"/>
                <w:szCs w:val="20"/>
              </w:rPr>
              <w:t>for a Line</w:t>
            </w:r>
          </w:p>
        </w:tc>
        <w:tc>
          <w:tcPr>
            <w:tcW w:w="4860" w:type="dxa"/>
            <w:vAlign w:val="center"/>
          </w:tcPr>
          <w:p w14:paraId="4B89887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44B8819C" w14:textId="77777777" w:rsidTr="00947E50">
        <w:trPr>
          <w:trHeight w:val="288"/>
          <w:jc w:val="center"/>
        </w:trPr>
        <w:tc>
          <w:tcPr>
            <w:tcW w:w="4585" w:type="dxa"/>
            <w:vAlign w:val="center"/>
          </w:tcPr>
          <w:p w14:paraId="7481C3E5"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County Location for Ending Point for a Line</w:t>
            </w:r>
          </w:p>
        </w:tc>
        <w:tc>
          <w:tcPr>
            <w:tcW w:w="4860" w:type="dxa"/>
            <w:vAlign w:val="center"/>
          </w:tcPr>
          <w:p w14:paraId="31452566"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5E5595AC" w14:textId="77777777" w:rsidTr="00947E50">
        <w:trPr>
          <w:trHeight w:val="288"/>
          <w:jc w:val="center"/>
        </w:trPr>
        <w:tc>
          <w:tcPr>
            <w:tcW w:w="4585" w:type="dxa"/>
            <w:vAlign w:val="center"/>
          </w:tcPr>
          <w:p w14:paraId="7551296A"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Planning Charter Tier</w:t>
            </w:r>
          </w:p>
        </w:tc>
        <w:tc>
          <w:tcPr>
            <w:tcW w:w="4860" w:type="dxa"/>
            <w:vAlign w:val="center"/>
          </w:tcPr>
          <w:p w14:paraId="45AECF5A" w14:textId="0844A5F4"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w:t>
            </w:r>
            <w:r w:rsidR="00ED4FDC">
              <w:rPr>
                <w:rFonts w:ascii="Times New Roman" w:hAnsi="Times New Roman" w:cs="Times New Roman"/>
                <w:sz w:val="20"/>
                <w:szCs w:val="20"/>
              </w:rPr>
              <w:t>r</w:t>
            </w:r>
            <w:r>
              <w:rPr>
                <w:rFonts w:ascii="Times New Roman" w:hAnsi="Times New Roman" w:cs="Times New Roman"/>
                <w:sz w:val="20"/>
                <w:szCs w:val="20"/>
              </w:rPr>
              <w:t>ed</w:t>
            </w:r>
          </w:p>
        </w:tc>
      </w:tr>
      <w:tr w:rsidR="00237129" w:rsidRPr="00165262" w14:paraId="5F81B41F" w14:textId="77777777" w:rsidTr="00947E50">
        <w:trPr>
          <w:trHeight w:val="288"/>
          <w:jc w:val="center"/>
        </w:trPr>
        <w:tc>
          <w:tcPr>
            <w:tcW w:w="4585" w:type="dxa"/>
            <w:vAlign w:val="center"/>
          </w:tcPr>
          <w:p w14:paraId="145BC97E"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Submitted TO ERCOT for RPG Review</w:t>
            </w:r>
          </w:p>
        </w:tc>
        <w:tc>
          <w:tcPr>
            <w:tcW w:w="4860" w:type="dxa"/>
            <w:vAlign w:val="center"/>
          </w:tcPr>
          <w:p w14:paraId="204DB0BB"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p>
        </w:tc>
      </w:tr>
      <w:tr w:rsidR="00237129" w:rsidRPr="00165262" w14:paraId="653B5FA5" w14:textId="77777777" w:rsidTr="00947E50">
        <w:trPr>
          <w:trHeight w:val="288"/>
          <w:jc w:val="center"/>
        </w:trPr>
        <w:tc>
          <w:tcPr>
            <w:tcW w:w="4585" w:type="dxa"/>
            <w:vAlign w:val="center"/>
          </w:tcPr>
          <w:p w14:paraId="0DE80053"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RPG Review Completed (Month/</w:t>
            </w:r>
            <w:proofErr w:type="spellStart"/>
            <w:r w:rsidRPr="00165262">
              <w:rPr>
                <w:rFonts w:ascii="Times New Roman" w:hAnsi="Times New Roman" w:cs="Times New Roman"/>
                <w:sz w:val="20"/>
                <w:szCs w:val="20"/>
              </w:rPr>
              <w:t>Yr</w:t>
            </w:r>
            <w:proofErr w:type="spellEnd"/>
            <w:r w:rsidRPr="00165262">
              <w:rPr>
                <w:rFonts w:ascii="Times New Roman" w:hAnsi="Times New Roman" w:cs="Times New Roman"/>
                <w:sz w:val="20"/>
                <w:szCs w:val="20"/>
              </w:rPr>
              <w:t>)</w:t>
            </w:r>
          </w:p>
        </w:tc>
        <w:tc>
          <w:tcPr>
            <w:tcW w:w="4860" w:type="dxa"/>
            <w:vAlign w:val="center"/>
          </w:tcPr>
          <w:p w14:paraId="18613BAF"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 xml:space="preserve">Required </w:t>
            </w:r>
            <w:r w:rsidRPr="00343335">
              <w:rPr>
                <w:rFonts w:ascii="Times New Roman" w:hAnsi="Times New Roman" w:cs="Times New Roman"/>
                <w:sz w:val="20"/>
                <w:szCs w:val="20"/>
              </w:rPr>
              <w:t>for submitted Tier 1, 2, and 3 projects</w:t>
            </w:r>
            <w:r>
              <w:rPr>
                <w:rFonts w:ascii="Times New Roman" w:hAnsi="Times New Roman" w:cs="Times New Roman"/>
                <w:sz w:val="20"/>
                <w:szCs w:val="20"/>
              </w:rPr>
              <w:t>, if RPG review has been completed.</w:t>
            </w:r>
          </w:p>
        </w:tc>
      </w:tr>
      <w:tr w:rsidR="00237129" w:rsidRPr="00165262" w14:paraId="49463996" w14:textId="77777777" w:rsidTr="00947E50">
        <w:trPr>
          <w:trHeight w:val="288"/>
          <w:jc w:val="center"/>
        </w:trPr>
        <w:tc>
          <w:tcPr>
            <w:tcW w:w="4585" w:type="dxa"/>
            <w:vAlign w:val="center"/>
          </w:tcPr>
          <w:p w14:paraId="31D12A30"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Date ERCOT BOD Review Completed</w:t>
            </w:r>
          </w:p>
        </w:tc>
        <w:tc>
          <w:tcPr>
            <w:tcW w:w="4860" w:type="dxa"/>
            <w:vAlign w:val="center"/>
          </w:tcPr>
          <w:p w14:paraId="404C46D5" w14:textId="5EEBEA8F" w:rsidR="00237129" w:rsidRPr="00165262" w:rsidRDefault="00237129" w:rsidP="00947E50">
            <w:pPr>
              <w:pStyle w:val="Default"/>
              <w:rPr>
                <w:rFonts w:ascii="Times New Roman" w:hAnsi="Times New Roman" w:cs="Times New Roman"/>
                <w:sz w:val="20"/>
                <w:szCs w:val="20"/>
              </w:rPr>
            </w:pPr>
            <w:del w:id="196" w:author="Andrew Hamann" w:date="2025-07-29T17:38:00Z">
              <w:r w:rsidDel="001F22CA">
                <w:rPr>
                  <w:rFonts w:ascii="Times New Roman" w:hAnsi="Times New Roman" w:cs="Times New Roman"/>
                  <w:sz w:val="20"/>
                  <w:szCs w:val="20"/>
                </w:rPr>
                <w:delText>-</w:delText>
              </w:r>
            </w:del>
            <w:r>
              <w:rPr>
                <w:rFonts w:ascii="Times New Roman" w:hAnsi="Times New Roman" w:cs="Times New Roman"/>
                <w:sz w:val="20"/>
                <w:szCs w:val="20"/>
              </w:rPr>
              <w:t>Required</w:t>
            </w:r>
            <w:r>
              <w:t xml:space="preserve"> </w:t>
            </w:r>
            <w:r w:rsidRPr="00343335">
              <w:rPr>
                <w:rFonts w:ascii="Times New Roman" w:hAnsi="Times New Roman" w:cs="Times New Roman"/>
                <w:sz w:val="20"/>
                <w:szCs w:val="20"/>
              </w:rPr>
              <w:t>for submitted Tier 1 projects</w:t>
            </w:r>
            <w:r>
              <w:rPr>
                <w:rFonts w:ascii="Times New Roman" w:hAnsi="Times New Roman" w:cs="Times New Roman"/>
                <w:sz w:val="20"/>
                <w:szCs w:val="20"/>
              </w:rPr>
              <w:t>, if ERCOT BOD review completed.</w:t>
            </w:r>
          </w:p>
        </w:tc>
      </w:tr>
      <w:tr w:rsidR="00237129" w:rsidRPr="00165262" w14:paraId="0C0E9CEF" w14:textId="77777777" w:rsidTr="00947E50">
        <w:trPr>
          <w:trHeight w:val="288"/>
          <w:jc w:val="center"/>
        </w:trPr>
        <w:tc>
          <w:tcPr>
            <w:tcW w:w="4585" w:type="dxa"/>
            <w:vAlign w:val="center"/>
          </w:tcPr>
          <w:p w14:paraId="261C1206"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SSWG Base Case Related Bus Numbers</w:t>
            </w:r>
          </w:p>
        </w:tc>
        <w:tc>
          <w:tcPr>
            <w:tcW w:w="4860" w:type="dxa"/>
            <w:vAlign w:val="center"/>
          </w:tcPr>
          <w:p w14:paraId="1DEC448D"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774755D7" w14:textId="77777777" w:rsidTr="00947E50">
        <w:trPr>
          <w:trHeight w:val="288"/>
          <w:jc w:val="center"/>
        </w:trPr>
        <w:tc>
          <w:tcPr>
            <w:tcW w:w="4585" w:type="dxa"/>
            <w:vAlign w:val="center"/>
          </w:tcPr>
          <w:p w14:paraId="27A729C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Is the project reflected in SSWG Base Cases?</w:t>
            </w:r>
          </w:p>
        </w:tc>
        <w:tc>
          <w:tcPr>
            <w:tcW w:w="4860" w:type="dxa"/>
            <w:vAlign w:val="center"/>
          </w:tcPr>
          <w:p w14:paraId="52FAB6E5"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21345B4D" w14:textId="77777777" w:rsidTr="00947E50">
        <w:trPr>
          <w:trHeight w:val="288"/>
          <w:jc w:val="center"/>
        </w:trPr>
        <w:tc>
          <w:tcPr>
            <w:tcW w:w="4585" w:type="dxa"/>
            <w:vAlign w:val="center"/>
          </w:tcPr>
          <w:p w14:paraId="06B51378"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Part of Interface (Y/N)</w:t>
            </w:r>
          </w:p>
        </w:tc>
        <w:tc>
          <w:tcPr>
            <w:tcW w:w="4860" w:type="dxa"/>
            <w:vAlign w:val="center"/>
          </w:tcPr>
          <w:p w14:paraId="6BB88788"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237129" w:rsidRPr="00165262" w14:paraId="4BC4DBF5" w14:textId="77777777" w:rsidTr="00947E50">
        <w:trPr>
          <w:trHeight w:val="288"/>
          <w:jc w:val="center"/>
        </w:trPr>
        <w:tc>
          <w:tcPr>
            <w:tcW w:w="4585" w:type="dxa"/>
            <w:vAlign w:val="center"/>
          </w:tcPr>
          <w:p w14:paraId="709F6C37"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Requested Additional Information</w:t>
            </w:r>
          </w:p>
        </w:tc>
        <w:tc>
          <w:tcPr>
            <w:tcW w:w="4860" w:type="dxa"/>
            <w:vAlign w:val="center"/>
          </w:tcPr>
          <w:p w14:paraId="2F07729E"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361BA035" w14:textId="77777777" w:rsidTr="00947E50">
        <w:trPr>
          <w:trHeight w:val="288"/>
          <w:jc w:val="center"/>
        </w:trPr>
        <w:tc>
          <w:tcPr>
            <w:tcW w:w="4585" w:type="dxa"/>
            <w:vAlign w:val="center"/>
          </w:tcPr>
          <w:p w14:paraId="5A37278F"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lastRenderedPageBreak/>
              <w:t>Other (Optional)</w:t>
            </w:r>
          </w:p>
        </w:tc>
        <w:tc>
          <w:tcPr>
            <w:tcW w:w="4860" w:type="dxa"/>
            <w:vAlign w:val="center"/>
          </w:tcPr>
          <w:p w14:paraId="10F585D3"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Optional</w:t>
            </w:r>
          </w:p>
        </w:tc>
      </w:tr>
      <w:tr w:rsidR="00237129" w:rsidRPr="00165262" w14:paraId="7BBBFB55" w14:textId="77777777" w:rsidTr="00947E50">
        <w:trPr>
          <w:trHeight w:val="288"/>
          <w:jc w:val="center"/>
        </w:trPr>
        <w:tc>
          <w:tcPr>
            <w:tcW w:w="4585" w:type="dxa"/>
            <w:vAlign w:val="center"/>
          </w:tcPr>
          <w:p w14:paraId="5CDDDFB4" w14:textId="77777777" w:rsidR="00237129" w:rsidRPr="00165262" w:rsidRDefault="00237129" w:rsidP="00947E50">
            <w:pPr>
              <w:pStyle w:val="Default"/>
              <w:rPr>
                <w:rFonts w:ascii="Times New Roman" w:hAnsi="Times New Roman" w:cs="Times New Roman"/>
                <w:sz w:val="20"/>
                <w:szCs w:val="20"/>
              </w:rPr>
            </w:pPr>
            <w:r w:rsidRPr="00165262">
              <w:rPr>
                <w:rFonts w:ascii="Times New Roman" w:hAnsi="Times New Roman" w:cs="Times New Roman"/>
                <w:sz w:val="20"/>
                <w:szCs w:val="20"/>
              </w:rPr>
              <w:t>Phase Number &amp; MOD Project Number</w:t>
            </w:r>
          </w:p>
        </w:tc>
        <w:tc>
          <w:tcPr>
            <w:tcW w:w="4860" w:type="dxa"/>
            <w:vAlign w:val="center"/>
          </w:tcPr>
          <w:p w14:paraId="46DBDD0C" w14:textId="77777777" w:rsidR="00237129" w:rsidRPr="00165262" w:rsidRDefault="00237129" w:rsidP="00947E50">
            <w:pPr>
              <w:pStyle w:val="Default"/>
              <w:rPr>
                <w:rFonts w:ascii="Times New Roman" w:hAnsi="Times New Roman" w:cs="Times New Roman"/>
                <w:sz w:val="20"/>
                <w:szCs w:val="20"/>
              </w:rPr>
            </w:pPr>
            <w:r>
              <w:rPr>
                <w:rFonts w:ascii="Times New Roman" w:hAnsi="Times New Roman" w:cs="Times New Roman"/>
                <w:sz w:val="20"/>
                <w:szCs w:val="20"/>
              </w:rPr>
              <w:t>Required</w:t>
            </w:r>
          </w:p>
        </w:tc>
      </w:tr>
      <w:tr w:rsidR="00E11551" w:rsidRPr="00E11551" w14:paraId="62FA5ABD" w14:textId="77777777" w:rsidTr="00E11551">
        <w:trPr>
          <w:trHeight w:val="288"/>
          <w:jc w:val="center"/>
        </w:trPr>
        <w:tc>
          <w:tcPr>
            <w:tcW w:w="4585" w:type="dxa"/>
            <w:tcBorders>
              <w:top w:val="single" w:sz="4" w:space="0" w:color="auto"/>
              <w:left w:val="single" w:sz="4" w:space="0" w:color="auto"/>
              <w:bottom w:val="single" w:sz="4" w:space="0" w:color="auto"/>
              <w:right w:val="single" w:sz="4" w:space="0" w:color="auto"/>
            </w:tcBorders>
            <w:shd w:val="clear" w:color="auto" w:fill="auto"/>
            <w:vAlign w:val="center"/>
          </w:tcPr>
          <w:p w14:paraId="4290D632" w14:textId="77777777" w:rsidR="00E11551" w:rsidRPr="00E11551" w:rsidRDefault="00E11551" w:rsidP="00E11551">
            <w:pPr>
              <w:pStyle w:val="Default"/>
              <w:rPr>
                <w:rFonts w:ascii="Times New Roman" w:hAnsi="Times New Roman" w:cs="Times New Roman"/>
                <w:sz w:val="20"/>
                <w:szCs w:val="20"/>
              </w:rPr>
            </w:pPr>
            <w:r w:rsidRPr="00E11551">
              <w:rPr>
                <w:rFonts w:ascii="Times New Roman" w:hAnsi="Times New Roman" w:cs="Times New Roman"/>
                <w:sz w:val="20"/>
                <w:szCs w:val="20"/>
              </w:rPr>
              <w:t>Technical Rationale  </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14:paraId="497623B7" w14:textId="62846DED" w:rsidR="00E11551" w:rsidRPr="00E11551" w:rsidRDefault="004247D5" w:rsidP="00E11551">
            <w:pPr>
              <w:pStyle w:val="Default"/>
              <w:rPr>
                <w:rFonts w:ascii="Times New Roman" w:hAnsi="Times New Roman" w:cs="Times New Roman"/>
                <w:sz w:val="20"/>
                <w:szCs w:val="20"/>
              </w:rPr>
            </w:pPr>
            <w:r w:rsidRPr="00641053">
              <w:rPr>
                <w:rFonts w:ascii="Times New Roman" w:hAnsi="Times New Roman" w:cs="Times New Roman"/>
                <w:sz w:val="20"/>
                <w:szCs w:val="20"/>
              </w:rPr>
              <w:t>Required if using a less limiting facility rating or voltage limit</w:t>
            </w:r>
            <w:r w:rsidR="004456EF" w:rsidRPr="00641053">
              <w:rPr>
                <w:rStyle w:val="FootnoteReference"/>
                <w:rFonts w:ascii="Times New Roman" w:hAnsi="Times New Roman" w:cs="Times New Roman"/>
                <w:sz w:val="20"/>
                <w:szCs w:val="20"/>
                <w:vertAlign w:val="superscript"/>
              </w:rPr>
              <w:footnoteReference w:id="4"/>
            </w:r>
          </w:p>
        </w:tc>
      </w:tr>
      <w:tr w:rsidR="00E11551" w:rsidRPr="00E11551" w14:paraId="57D9223D" w14:textId="77777777" w:rsidTr="00E11551">
        <w:trPr>
          <w:trHeight w:val="288"/>
          <w:jc w:val="center"/>
        </w:trPr>
        <w:tc>
          <w:tcPr>
            <w:tcW w:w="4585" w:type="dxa"/>
            <w:tcBorders>
              <w:top w:val="single" w:sz="4" w:space="0" w:color="auto"/>
              <w:left w:val="single" w:sz="4" w:space="0" w:color="auto"/>
              <w:bottom w:val="single" w:sz="4" w:space="0" w:color="auto"/>
              <w:right w:val="single" w:sz="4" w:space="0" w:color="auto"/>
            </w:tcBorders>
            <w:shd w:val="clear" w:color="auto" w:fill="auto"/>
            <w:vAlign w:val="center"/>
          </w:tcPr>
          <w:p w14:paraId="75DF42A6" w14:textId="77777777" w:rsidR="00E11551" w:rsidRPr="00E11551" w:rsidRDefault="00E11551" w:rsidP="00E11551">
            <w:pPr>
              <w:pStyle w:val="Default"/>
              <w:rPr>
                <w:rFonts w:ascii="Times New Roman" w:hAnsi="Times New Roman" w:cs="Times New Roman"/>
                <w:sz w:val="20"/>
                <w:szCs w:val="20"/>
              </w:rPr>
            </w:pPr>
            <w:r w:rsidRPr="00E11551">
              <w:rPr>
                <w:rFonts w:ascii="Times New Roman" w:hAnsi="Times New Roman" w:cs="Times New Roman"/>
                <w:sz w:val="20"/>
                <w:szCs w:val="20"/>
              </w:rPr>
              <w:t>Other Rationale (Optional) </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14:paraId="110CC6BB" w14:textId="77777777" w:rsidR="00E11551" w:rsidRPr="00E11551" w:rsidRDefault="00E11551" w:rsidP="00E11551">
            <w:pPr>
              <w:pStyle w:val="Default"/>
              <w:rPr>
                <w:rFonts w:ascii="Times New Roman" w:hAnsi="Times New Roman" w:cs="Times New Roman"/>
                <w:sz w:val="20"/>
                <w:szCs w:val="20"/>
              </w:rPr>
            </w:pPr>
            <w:r w:rsidRPr="00E11551">
              <w:rPr>
                <w:rFonts w:ascii="Times New Roman" w:hAnsi="Times New Roman" w:cs="Times New Roman"/>
                <w:sz w:val="20"/>
                <w:szCs w:val="20"/>
              </w:rPr>
              <w:t>Optional </w:t>
            </w:r>
          </w:p>
        </w:tc>
      </w:tr>
    </w:tbl>
    <w:p w14:paraId="520400D0" w14:textId="77777777" w:rsidR="006306BE" w:rsidRPr="00237129" w:rsidRDefault="006363CF" w:rsidP="00775EB1">
      <w:pPr>
        <w:keepNext/>
        <w:widowControl w:val="0"/>
        <w:autoSpaceDE w:val="0"/>
        <w:autoSpaceDN w:val="0"/>
        <w:adjustRightInd w:val="0"/>
        <w:spacing w:before="240" w:after="240"/>
        <w:outlineLvl w:val="3"/>
        <w:rPr>
          <w:b/>
          <w:bCs/>
          <w:sz w:val="24"/>
        </w:rPr>
      </w:pPr>
      <w:r w:rsidRPr="00237129">
        <w:rPr>
          <w:b/>
          <w:bCs/>
          <w:sz w:val="24"/>
        </w:rPr>
        <w:t>3.3.</w:t>
      </w:r>
      <w:r w:rsidR="00DA1D37" w:rsidRPr="00237129">
        <w:rPr>
          <w:b/>
          <w:bCs/>
          <w:sz w:val="24"/>
        </w:rPr>
        <w:t>4</w:t>
      </w:r>
      <w:r w:rsidRPr="00237129">
        <w:rPr>
          <w:b/>
          <w:bCs/>
          <w:sz w:val="24"/>
        </w:rPr>
        <w:t>.2</w:t>
      </w:r>
      <w:r w:rsidRPr="00237129">
        <w:rPr>
          <w:b/>
          <w:bCs/>
          <w:sz w:val="24"/>
        </w:rPr>
        <w:tab/>
      </w:r>
      <w:r w:rsidR="006306BE" w:rsidRPr="00237129">
        <w:rPr>
          <w:b/>
          <w:bCs/>
          <w:sz w:val="24"/>
        </w:rPr>
        <w:t>LSEs</w:t>
      </w:r>
    </w:p>
    <w:p w14:paraId="7EA01788" w14:textId="77777777"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14:paraId="5EB3B2CB" w14:textId="77777777"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14:paraId="2EDEEF49" w14:textId="77777777"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14:paraId="398E9FAF" w14:textId="77777777"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14:paraId="2F90C016" w14:textId="77777777"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14:paraId="5F25D8B8" w14:textId="77777777"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14:paraId="49F7E4AF" w14:textId="77777777"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14:paraId="460CDF3F" w14:textId="10722222" w:rsidR="006306BE" w:rsidRDefault="006306BE" w:rsidP="006306BE">
      <w:pPr>
        <w:numPr>
          <w:ilvl w:val="0"/>
          <w:numId w:val="95"/>
        </w:numPr>
        <w:autoSpaceDE w:val="0"/>
        <w:autoSpaceDN w:val="0"/>
        <w:adjustRightInd w:val="0"/>
        <w:rPr>
          <w:sz w:val="24"/>
          <w:szCs w:val="22"/>
        </w:rPr>
      </w:pPr>
      <w:del w:id="197" w:author="Andrew Hamann" w:date="2025-07-29T17:32:00Z">
        <w:r w:rsidRPr="00E240A3" w:rsidDel="009217A7">
          <w:rPr>
            <w:sz w:val="24"/>
            <w:szCs w:val="22"/>
          </w:rPr>
          <w:delText xml:space="preserve">It is the responsibility of </w:delText>
        </w:r>
      </w:del>
      <w:r w:rsidRPr="00E240A3">
        <w:rPr>
          <w:sz w:val="24"/>
          <w:szCs w:val="22"/>
        </w:rPr>
        <w:t xml:space="preserve">ERCOT staff </w:t>
      </w:r>
      <w:del w:id="198" w:author="Andrew Hamann" w:date="2025-07-29T17:32:00Z">
        <w:r w:rsidRPr="00E240A3" w:rsidDel="009217A7">
          <w:rPr>
            <w:sz w:val="24"/>
            <w:szCs w:val="22"/>
          </w:rPr>
          <w:delText xml:space="preserve">to </w:delText>
        </w:r>
      </w:del>
      <w:ins w:id="199" w:author="Andrew Hamann" w:date="2025-07-29T17:32:00Z">
        <w:r w:rsidR="009217A7">
          <w:rPr>
            <w:sz w:val="24"/>
            <w:szCs w:val="22"/>
          </w:rPr>
          <w:t>shall</w:t>
        </w:r>
        <w:r w:rsidR="009217A7" w:rsidRPr="00E240A3">
          <w:rPr>
            <w:sz w:val="24"/>
            <w:szCs w:val="22"/>
          </w:rPr>
          <w:t xml:space="preserve"> </w:t>
        </w:r>
      </w:ins>
      <w:r w:rsidRPr="00E240A3">
        <w:rPr>
          <w:sz w:val="24"/>
          <w:szCs w:val="22"/>
        </w:rPr>
        <w:t>maintain the ERCOT MOD production environment that allows SSWG members to provide appropriate equipment characteristics and system data as stated in this procedure.</w:t>
      </w:r>
    </w:p>
    <w:p w14:paraId="76DD4D46" w14:textId="77777777"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14:paraId="22EA6B05" w14:textId="6F5E2FEC"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w:t>
      </w:r>
      <w:r w:rsidR="00507BA3">
        <w:rPr>
          <w:sz w:val="24"/>
          <w:szCs w:val="22"/>
        </w:rPr>
        <w:t xml:space="preserve"> biannual</w:t>
      </w:r>
      <w:r w:rsidR="003541FC">
        <w:rPr>
          <w:sz w:val="24"/>
          <w:szCs w:val="22"/>
        </w:rPr>
        <w:t xml:space="preserve">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 xml:space="preserve">Change Request </w:t>
      </w:r>
      <w:r w:rsidR="00D56BD9">
        <w:rPr>
          <w:sz w:val="24"/>
          <w:szCs w:val="22"/>
        </w:rPr>
        <w:t>Process</w:t>
      </w:r>
      <w:r w:rsidRPr="00307992">
        <w:rPr>
          <w:sz w:val="24"/>
          <w:szCs w:val="22"/>
        </w:rPr>
        <w:t>.</w:t>
      </w:r>
    </w:p>
    <w:p w14:paraId="16186A92" w14:textId="0977DBA3"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r w:rsidR="004456EF">
        <w:rPr>
          <w:sz w:val="24"/>
          <w:szCs w:val="22"/>
        </w:rPr>
        <w:t>,</w:t>
      </w:r>
      <w:r w:rsidR="004456EF" w:rsidRPr="004456EF">
        <w:rPr>
          <w:sz w:val="24"/>
          <w:szCs w:val="22"/>
        </w:rPr>
        <w:t xml:space="preserve"> and provide technical rationale for any rating or voltage limit increase.</w:t>
      </w:r>
    </w:p>
    <w:p w14:paraId="41BD2F04" w14:textId="77777777" w:rsidR="00BB7375" w:rsidRDefault="00BB7375" w:rsidP="00BB7375">
      <w:pPr>
        <w:numPr>
          <w:ilvl w:val="0"/>
          <w:numId w:val="95"/>
        </w:numPr>
        <w:autoSpaceDE w:val="0"/>
        <w:autoSpaceDN w:val="0"/>
        <w:adjustRightInd w:val="0"/>
        <w:rPr>
          <w:sz w:val="24"/>
          <w:szCs w:val="22"/>
        </w:rPr>
      </w:pPr>
      <w:r w:rsidRPr="00BB7375">
        <w:rPr>
          <w:sz w:val="24"/>
          <w:szCs w:val="22"/>
        </w:rPr>
        <w:t>If a TSP has operatorship of the breakers f</w:t>
      </w:r>
      <w:r>
        <w:rPr>
          <w:sz w:val="24"/>
          <w:szCs w:val="22"/>
        </w:rPr>
        <w:t xml:space="preserve">or a PUN, ERCOT will provide a </w:t>
      </w:r>
      <w:proofErr w:type="gramStart"/>
      <w:r>
        <w:rPr>
          <w:sz w:val="24"/>
          <w:szCs w:val="22"/>
        </w:rPr>
        <w:t>z</w:t>
      </w:r>
      <w:r w:rsidRPr="00BB7375">
        <w:rPr>
          <w:sz w:val="24"/>
          <w:szCs w:val="22"/>
        </w:rPr>
        <w:t>ero impedance</w:t>
      </w:r>
      <w:proofErr w:type="gramEnd"/>
      <w:r w:rsidRPr="00BB7375">
        <w:rPr>
          <w:sz w:val="24"/>
          <w:szCs w:val="22"/>
        </w:rPr>
        <w:t xml:space="preserve"> tie to the </w:t>
      </w:r>
      <w:r>
        <w:rPr>
          <w:sz w:val="24"/>
          <w:szCs w:val="22"/>
        </w:rPr>
        <w:t>TSP specified POI bus.</w:t>
      </w:r>
      <w:r w:rsidRPr="00BB7375">
        <w:rPr>
          <w:sz w:val="24"/>
          <w:szCs w:val="22"/>
        </w:rPr>
        <w:t xml:space="preserve">  </w:t>
      </w:r>
    </w:p>
    <w:p w14:paraId="11C18D57" w14:textId="7173DD69" w:rsidR="006306BE" w:rsidRDefault="006306BE" w:rsidP="006306BE">
      <w:pPr>
        <w:numPr>
          <w:ilvl w:val="0"/>
          <w:numId w:val="95"/>
        </w:numPr>
        <w:autoSpaceDE w:val="0"/>
        <w:autoSpaceDN w:val="0"/>
        <w:adjustRightInd w:val="0"/>
        <w:rPr>
          <w:sz w:val="24"/>
          <w:szCs w:val="22"/>
        </w:rPr>
      </w:pPr>
      <w:del w:id="200" w:author="Andrew Hamann" w:date="2025-07-29T17:29:00Z">
        <w:r w:rsidRPr="00E240A3" w:rsidDel="009217A7">
          <w:rPr>
            <w:sz w:val="24"/>
            <w:szCs w:val="22"/>
          </w:rPr>
          <w:delText xml:space="preserve">It is the responsibility of </w:delText>
        </w:r>
      </w:del>
      <w:r w:rsidRPr="00E240A3">
        <w:rPr>
          <w:sz w:val="24"/>
          <w:szCs w:val="22"/>
        </w:rPr>
        <w:t xml:space="preserve">ERCOT staff </w:t>
      </w:r>
      <w:del w:id="201" w:author="Andrew Hamann" w:date="2025-07-29T17:29:00Z">
        <w:r w:rsidRPr="00E240A3" w:rsidDel="009217A7">
          <w:rPr>
            <w:sz w:val="24"/>
            <w:szCs w:val="22"/>
          </w:rPr>
          <w:delText xml:space="preserve">to </w:delText>
        </w:r>
      </w:del>
      <w:ins w:id="202" w:author="Andrew Hamann" w:date="2025-07-29T17:29:00Z">
        <w:r w:rsidR="009217A7">
          <w:rPr>
            <w:sz w:val="24"/>
            <w:szCs w:val="22"/>
          </w:rPr>
          <w:t>shall</w:t>
        </w:r>
        <w:r w:rsidR="009217A7" w:rsidRPr="00E240A3">
          <w:rPr>
            <w:sz w:val="24"/>
            <w:szCs w:val="22"/>
          </w:rPr>
          <w:t xml:space="preserve"> </w:t>
        </w:r>
      </w:ins>
      <w:r w:rsidRPr="00E240A3">
        <w:rPr>
          <w:sz w:val="24"/>
          <w:szCs w:val="22"/>
        </w:rPr>
        <w:t xml:space="preserve">provide an initial generation dispatch for Pass 0 </w:t>
      </w:r>
      <w:r>
        <w:rPr>
          <w:sz w:val="24"/>
          <w:szCs w:val="22"/>
        </w:rPr>
        <w:t xml:space="preserve">during the </w:t>
      </w:r>
      <w:r w:rsidR="00AF036A">
        <w:rPr>
          <w:sz w:val="24"/>
          <w:szCs w:val="22"/>
        </w:rPr>
        <w:t xml:space="preserve">Planning Case </w:t>
      </w:r>
      <w:r>
        <w:rPr>
          <w:sz w:val="24"/>
          <w:szCs w:val="22"/>
        </w:rPr>
        <w:t>creation</w:t>
      </w:r>
      <w:del w:id="203" w:author="Andrew Hamann" w:date="2025-07-29T17:30:00Z">
        <w:r w:rsidDel="009217A7">
          <w:rPr>
            <w:sz w:val="24"/>
            <w:szCs w:val="22"/>
          </w:rPr>
          <w:delText xml:space="preserve">, </w:delText>
        </w:r>
        <w:r w:rsidRPr="00E240A3" w:rsidDel="009217A7">
          <w:rPr>
            <w:sz w:val="24"/>
            <w:szCs w:val="22"/>
          </w:rPr>
          <w:delText>but t</w:delText>
        </w:r>
      </w:del>
      <w:ins w:id="204" w:author="Andrew Hamann" w:date="2025-07-29T17:30:00Z">
        <w:r w:rsidR="009217A7">
          <w:rPr>
            <w:sz w:val="24"/>
            <w:szCs w:val="22"/>
          </w:rPr>
          <w:t>. T</w:t>
        </w:r>
      </w:ins>
      <w:r w:rsidRPr="00E240A3">
        <w:rPr>
          <w:sz w:val="24"/>
          <w:szCs w:val="22"/>
        </w:rPr>
        <w:t>his dispatch does not have to be economic or security constrained.</w:t>
      </w:r>
    </w:p>
    <w:p w14:paraId="4957F0C3" w14:textId="2D5E3310" w:rsidR="006306BE" w:rsidRDefault="006306BE" w:rsidP="006306BE">
      <w:pPr>
        <w:numPr>
          <w:ilvl w:val="0"/>
          <w:numId w:val="95"/>
        </w:numPr>
        <w:autoSpaceDE w:val="0"/>
        <w:autoSpaceDN w:val="0"/>
        <w:adjustRightInd w:val="0"/>
        <w:rPr>
          <w:sz w:val="24"/>
          <w:szCs w:val="22"/>
        </w:rPr>
      </w:pPr>
      <w:del w:id="205" w:author="Andrew Hamann" w:date="2025-07-29T17:30:00Z">
        <w:r w:rsidRPr="00E240A3" w:rsidDel="009217A7">
          <w:rPr>
            <w:sz w:val="24"/>
            <w:szCs w:val="22"/>
          </w:rPr>
          <w:delText xml:space="preserve">It is the responsibility of </w:delText>
        </w:r>
      </w:del>
      <w:r w:rsidRPr="00E240A3">
        <w:rPr>
          <w:sz w:val="24"/>
          <w:szCs w:val="22"/>
        </w:rPr>
        <w:t xml:space="preserve">ERCOT staff </w:t>
      </w:r>
      <w:del w:id="206" w:author="Andrew Hamann" w:date="2025-07-29T17:30:00Z">
        <w:r w:rsidRPr="00E240A3" w:rsidDel="009217A7">
          <w:rPr>
            <w:sz w:val="24"/>
            <w:szCs w:val="22"/>
          </w:rPr>
          <w:delText xml:space="preserve">to </w:delText>
        </w:r>
      </w:del>
      <w:ins w:id="207" w:author="Andrew Hamann" w:date="2025-07-29T17:30:00Z">
        <w:r w:rsidR="009217A7">
          <w:rPr>
            <w:sz w:val="24"/>
            <w:szCs w:val="22"/>
          </w:rPr>
          <w:t>shall</w:t>
        </w:r>
        <w:r w:rsidR="009217A7" w:rsidRPr="00E240A3">
          <w:rPr>
            <w:sz w:val="24"/>
            <w:szCs w:val="22"/>
          </w:rPr>
          <w:t xml:space="preserve"> </w:t>
        </w:r>
      </w:ins>
      <w:r w:rsidRPr="00E240A3">
        <w:rPr>
          <w:sz w:val="24"/>
          <w:szCs w:val="22"/>
        </w:rPr>
        <w:t xml:space="preserve">provide the revised generation dispatch based on the latest topology and loads by submitting the Generation Profile </w:t>
      </w:r>
      <w:r w:rsidR="003541FC">
        <w:rPr>
          <w:sz w:val="24"/>
          <w:szCs w:val="22"/>
        </w:rPr>
        <w:t xml:space="preserve">with each </w:t>
      </w:r>
      <w:r w:rsidR="00507BA3">
        <w:rPr>
          <w:sz w:val="24"/>
          <w:szCs w:val="22"/>
        </w:rPr>
        <w:t xml:space="preserve">biannual </w:t>
      </w:r>
      <w:r w:rsidR="003541FC">
        <w:rPr>
          <w:sz w:val="24"/>
          <w:szCs w:val="22"/>
        </w:rPr>
        <w:t>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 xml:space="preserve">next Pass after the </w:t>
      </w:r>
      <w:r w:rsidRPr="00E240A3">
        <w:rPr>
          <w:sz w:val="24"/>
          <w:szCs w:val="22"/>
        </w:rPr>
        <w:lastRenderedPageBreak/>
        <w:t xml:space="preserve">case reaches an acceptable AC solution and no islands exist </w:t>
      </w:r>
      <w:del w:id="208" w:author="Andrew Hamann" w:date="2025-07-29T17:30:00Z">
        <w:r w:rsidRPr="00E240A3" w:rsidDel="009217A7">
          <w:rPr>
            <w:sz w:val="24"/>
            <w:szCs w:val="22"/>
          </w:rPr>
          <w:delText xml:space="preserve">not </w:delText>
        </w:r>
      </w:del>
      <w:ins w:id="209" w:author="Andrew Hamann" w:date="2025-07-29T17:30:00Z">
        <w:r w:rsidR="009217A7">
          <w:rPr>
            <w:sz w:val="24"/>
            <w:szCs w:val="22"/>
          </w:rPr>
          <w:t>except those</w:t>
        </w:r>
        <w:r w:rsidR="009217A7" w:rsidRPr="00E240A3">
          <w:rPr>
            <w:sz w:val="24"/>
            <w:szCs w:val="22"/>
          </w:rPr>
          <w:t xml:space="preserve"> </w:t>
        </w:r>
      </w:ins>
      <w:r w:rsidRPr="00E240A3">
        <w:rPr>
          <w:sz w:val="24"/>
          <w:szCs w:val="22"/>
        </w:rPr>
        <w:t>related to an asynchronous tie or normally open equipment.</w:t>
      </w:r>
    </w:p>
    <w:p w14:paraId="4DBC3E7B" w14:textId="77777777"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14:paraId="49B5E620" w14:textId="1B2BF866"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review submitted PMCRs and notify TSPs of any PMCRs </w:t>
      </w:r>
      <w:del w:id="210" w:author="Andrew Hamann" w:date="2025-07-29T17:31:00Z">
        <w:r w:rsidRPr="00E240A3" w:rsidDel="009217A7">
          <w:rPr>
            <w:sz w:val="24"/>
            <w:szCs w:val="22"/>
          </w:rPr>
          <w:delText xml:space="preserve">which </w:delText>
        </w:r>
      </w:del>
      <w:ins w:id="211" w:author="Andrew Hamann" w:date="2025-07-29T17:31:00Z">
        <w:r w:rsidR="009217A7">
          <w:rPr>
            <w:sz w:val="24"/>
            <w:szCs w:val="22"/>
          </w:rPr>
          <w:t>that</w:t>
        </w:r>
        <w:r w:rsidR="009217A7" w:rsidRPr="00E240A3">
          <w:rPr>
            <w:sz w:val="24"/>
            <w:szCs w:val="22"/>
          </w:rPr>
          <w:t xml:space="preserve"> </w:t>
        </w:r>
      </w:ins>
      <w:r w:rsidRPr="00E240A3">
        <w:rPr>
          <w:sz w:val="24"/>
          <w:szCs w:val="22"/>
        </w:rPr>
        <w:t>appear to modify topology, ratings, or impedances from the Network Operations Model</w:t>
      </w:r>
      <w:r>
        <w:rPr>
          <w:sz w:val="24"/>
          <w:szCs w:val="22"/>
        </w:rPr>
        <w:t xml:space="preserve"> </w:t>
      </w:r>
      <w:del w:id="212" w:author="Andrew Hamann" w:date="2025-07-29T17:31:00Z">
        <w:r w:rsidDel="009217A7">
          <w:rPr>
            <w:sz w:val="24"/>
            <w:szCs w:val="22"/>
          </w:rPr>
          <w:delText xml:space="preserve">which </w:delText>
        </w:r>
      </w:del>
      <w:ins w:id="213" w:author="Andrew Hamann" w:date="2025-07-29T17:31:00Z">
        <w:r w:rsidR="009217A7">
          <w:rPr>
            <w:sz w:val="24"/>
            <w:szCs w:val="22"/>
          </w:rPr>
          <w:t xml:space="preserve">that </w:t>
        </w:r>
      </w:ins>
      <w:r>
        <w:rPr>
          <w:sz w:val="24"/>
          <w:szCs w:val="22"/>
        </w:rPr>
        <w:t>do not have a corresponding future project</w:t>
      </w:r>
      <w:r w:rsidRPr="00E240A3">
        <w:rPr>
          <w:sz w:val="24"/>
          <w:szCs w:val="22"/>
        </w:rPr>
        <w:t>.</w:t>
      </w:r>
    </w:p>
    <w:p w14:paraId="624A339D" w14:textId="39BFDB0D" w:rsidR="006306BE" w:rsidRDefault="006306BE" w:rsidP="006306BE">
      <w:pPr>
        <w:numPr>
          <w:ilvl w:val="0"/>
          <w:numId w:val="95"/>
        </w:numPr>
        <w:autoSpaceDE w:val="0"/>
        <w:autoSpaceDN w:val="0"/>
        <w:adjustRightInd w:val="0"/>
        <w:rPr>
          <w:sz w:val="24"/>
          <w:szCs w:val="22"/>
        </w:rPr>
      </w:pPr>
      <w:del w:id="214" w:author="Andrew Hamann" w:date="2025-07-29T17:31:00Z">
        <w:r w:rsidRPr="00E240A3" w:rsidDel="009217A7">
          <w:rPr>
            <w:sz w:val="24"/>
            <w:szCs w:val="22"/>
          </w:rPr>
          <w:delText xml:space="preserve">Based on </w:delText>
        </w:r>
      </w:del>
      <w:del w:id="215" w:author="Andrew Hamann" w:date="2025-07-29T17:30:00Z">
        <w:r w:rsidRPr="00E240A3" w:rsidDel="009217A7">
          <w:rPr>
            <w:sz w:val="24"/>
            <w:szCs w:val="22"/>
          </w:rPr>
          <w:delText xml:space="preserve">the </w:delText>
        </w:r>
      </w:del>
      <w:del w:id="216" w:author="Andrew Hamann" w:date="2025-07-29T17:31:00Z">
        <w:r w:rsidRPr="00E240A3" w:rsidDel="009217A7">
          <w:rPr>
            <w:sz w:val="24"/>
            <w:szCs w:val="22"/>
          </w:rPr>
          <w:delText>TSPs NERC responsibilities of</w:delText>
        </w:r>
      </w:del>
      <w:ins w:id="217" w:author="Andrew Hamann" w:date="2025-07-29T17:31:00Z">
        <w:r w:rsidR="009217A7">
          <w:rPr>
            <w:sz w:val="24"/>
            <w:szCs w:val="22"/>
          </w:rPr>
          <w:t>Because NERC requires TSPs to</w:t>
        </w:r>
      </w:ins>
      <w:r w:rsidRPr="00E240A3">
        <w:rPr>
          <w:sz w:val="24"/>
          <w:szCs w:val="22"/>
        </w:rPr>
        <w:t xml:space="preserve"> </w:t>
      </w:r>
      <w:del w:id="218" w:author="Andrew Hamann" w:date="2025-07-29T17:31:00Z">
        <w:r w:rsidRPr="00E240A3" w:rsidDel="009217A7">
          <w:rPr>
            <w:sz w:val="24"/>
            <w:szCs w:val="22"/>
          </w:rPr>
          <w:delText xml:space="preserve">providing </w:delText>
        </w:r>
      </w:del>
      <w:ins w:id="219" w:author="Andrew Hamann" w:date="2025-07-29T17:31:00Z">
        <w:r w:rsidR="009217A7" w:rsidRPr="00E240A3">
          <w:rPr>
            <w:sz w:val="24"/>
            <w:szCs w:val="22"/>
          </w:rPr>
          <w:t>provid</w:t>
        </w:r>
        <w:r w:rsidR="009217A7">
          <w:rPr>
            <w:sz w:val="24"/>
            <w:szCs w:val="22"/>
          </w:rPr>
          <w:t>e</w:t>
        </w:r>
        <w:r w:rsidR="009217A7" w:rsidRPr="00E240A3">
          <w:rPr>
            <w:sz w:val="24"/>
            <w:szCs w:val="22"/>
          </w:rPr>
          <w:t xml:space="preserve"> </w:t>
        </w:r>
      </w:ins>
      <w:r w:rsidRPr="00E240A3">
        <w:rPr>
          <w:sz w:val="24"/>
          <w:szCs w:val="22"/>
        </w:rPr>
        <w:t xml:space="preserve">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14:paraId="53AAEDA5" w14:textId="77777777"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14:paraId="5F6BA416" w14:textId="77777777"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14:paraId="3F82D555" w14:textId="77777777"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14:paraId="193EE297" w14:textId="77777777"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14:paraId="1C8783FD" w14:textId="345EB720" w:rsidR="003541FC" w:rsidRDefault="003541FC" w:rsidP="003541FC">
      <w:pPr>
        <w:numPr>
          <w:ilvl w:val="0"/>
          <w:numId w:val="95"/>
        </w:numPr>
        <w:autoSpaceDE w:val="0"/>
        <w:autoSpaceDN w:val="0"/>
        <w:adjustRightInd w:val="0"/>
        <w:rPr>
          <w:sz w:val="24"/>
          <w:szCs w:val="22"/>
        </w:rPr>
      </w:pPr>
      <w:r w:rsidRPr="003541FC">
        <w:rPr>
          <w:sz w:val="24"/>
          <w:szCs w:val="22"/>
        </w:rPr>
        <w:t xml:space="preserve">ERCOT staff shall be responsible for posting the final TPIT spreadsheet </w:t>
      </w:r>
      <w:proofErr w:type="spellStart"/>
      <w:r w:rsidR="00507BA3">
        <w:rPr>
          <w:sz w:val="24"/>
          <w:szCs w:val="22"/>
        </w:rPr>
        <w:t>triannually</w:t>
      </w:r>
      <w:proofErr w:type="spellEnd"/>
      <w:r w:rsidRPr="003541FC">
        <w:rPr>
          <w:sz w:val="24"/>
          <w:szCs w:val="22"/>
        </w:rPr>
        <w:t>.</w:t>
      </w:r>
    </w:p>
    <w:p w14:paraId="15DF3F2E" w14:textId="77777777" w:rsidR="00A23A26" w:rsidRPr="00681511" w:rsidRDefault="00A23A26" w:rsidP="003541FC">
      <w:pPr>
        <w:numPr>
          <w:ilvl w:val="0"/>
          <w:numId w:val="95"/>
        </w:numPr>
        <w:autoSpaceDE w:val="0"/>
        <w:autoSpaceDN w:val="0"/>
        <w:adjustRightInd w:val="0"/>
        <w:rPr>
          <w:sz w:val="24"/>
          <w:szCs w:val="22"/>
        </w:rPr>
      </w:pPr>
      <w:r w:rsidRPr="00681511">
        <w:rPr>
          <w:sz w:val="24"/>
          <w:szCs w:val="22"/>
        </w:rPr>
        <w:t xml:space="preserve">ERCOT staff shall provide all updated </w:t>
      </w:r>
      <w:r w:rsidR="00760E95" w:rsidRPr="00681511">
        <w:rPr>
          <w:iCs/>
          <w:sz w:val="24"/>
        </w:rPr>
        <w:t>SS</w:t>
      </w:r>
      <w:r w:rsidR="001E4C90" w:rsidRPr="00681511">
        <w:rPr>
          <w:iCs/>
          <w:sz w:val="24"/>
        </w:rPr>
        <w:t>WG</w:t>
      </w:r>
      <w:r w:rsidR="00760E95" w:rsidRPr="00681511">
        <w:rPr>
          <w:iCs/>
          <w:sz w:val="24"/>
        </w:rPr>
        <w:t xml:space="preserve"> Cases </w:t>
      </w:r>
      <w:r w:rsidRPr="00681511">
        <w:rPr>
          <w:sz w:val="24"/>
          <w:szCs w:val="22"/>
        </w:rPr>
        <w:t>with every pass.</w:t>
      </w:r>
    </w:p>
    <w:p w14:paraId="7D9D9DB2" w14:textId="77777777" w:rsidR="00681511" w:rsidRPr="009217A7" w:rsidRDefault="00E11551" w:rsidP="00681511">
      <w:pPr>
        <w:numPr>
          <w:ilvl w:val="0"/>
          <w:numId w:val="95"/>
        </w:numPr>
        <w:autoSpaceDE w:val="0"/>
        <w:autoSpaceDN w:val="0"/>
        <w:adjustRightInd w:val="0"/>
        <w:rPr>
          <w:ins w:id="220" w:author="Walker, Zach" w:date="2025-06-16T14:04:00Z"/>
          <w:sz w:val="24"/>
          <w:szCs w:val="22"/>
        </w:rPr>
      </w:pPr>
      <w:r w:rsidRPr="00681511">
        <w:rPr>
          <w:sz w:val="24"/>
          <w:szCs w:val="22"/>
        </w:rPr>
        <w:t xml:space="preserve">ERCOT staff shall revert temporary configurations created by a RAS or CMP in the </w:t>
      </w:r>
      <w:proofErr w:type="gramStart"/>
      <w:r w:rsidRPr="00681511">
        <w:rPr>
          <w:sz w:val="24"/>
          <w:szCs w:val="22"/>
        </w:rPr>
        <w:t xml:space="preserve">SSWG  </w:t>
      </w:r>
      <w:r w:rsidR="00640F83" w:rsidRPr="00681511">
        <w:rPr>
          <w:sz w:val="24"/>
          <w:szCs w:val="22"/>
        </w:rPr>
        <w:t>C</w:t>
      </w:r>
      <w:r w:rsidRPr="00681511">
        <w:rPr>
          <w:sz w:val="24"/>
          <w:szCs w:val="22"/>
        </w:rPr>
        <w:t>ases</w:t>
      </w:r>
      <w:proofErr w:type="gramEnd"/>
      <w:ins w:id="221" w:author="Walker, Zach" w:date="2025-06-16T14:04:00Z">
        <w:r w:rsidR="00681511" w:rsidRPr="009217A7">
          <w:rPr>
            <w:sz w:val="24"/>
            <w:szCs w:val="22"/>
          </w:rPr>
          <w:t xml:space="preserve"> </w:t>
        </w:r>
      </w:ins>
    </w:p>
    <w:p w14:paraId="6F6282FD" w14:textId="52674810" w:rsidR="00681511" w:rsidRPr="009217A7" w:rsidRDefault="00681511" w:rsidP="00681511">
      <w:pPr>
        <w:numPr>
          <w:ilvl w:val="0"/>
          <w:numId w:val="95"/>
        </w:numPr>
        <w:autoSpaceDE w:val="0"/>
        <w:autoSpaceDN w:val="0"/>
        <w:adjustRightInd w:val="0"/>
        <w:rPr>
          <w:ins w:id="222" w:author="Walker, Zach" w:date="2025-06-16T14:04:00Z"/>
          <w:sz w:val="24"/>
          <w:szCs w:val="22"/>
        </w:rPr>
      </w:pPr>
      <w:ins w:id="223" w:author="Walker, Zach" w:date="2025-06-16T14:04:00Z">
        <w:r w:rsidRPr="009217A7">
          <w:rPr>
            <w:sz w:val="24"/>
            <w:szCs w:val="22"/>
          </w:rPr>
          <w:t>ERCOT staff shall</w:t>
        </w:r>
      </w:ins>
      <w:ins w:id="224" w:author="Andrew Hamann" w:date="2025-07-29T17:34:00Z">
        <w:r w:rsidR="009217A7">
          <w:rPr>
            <w:sz w:val="24"/>
            <w:szCs w:val="22"/>
          </w:rPr>
          <w:t xml:space="preserve"> be responsible for</w:t>
        </w:r>
      </w:ins>
      <w:ins w:id="225" w:author="Walker, Zach" w:date="2025-06-16T14:04:00Z">
        <w:r w:rsidRPr="009217A7">
          <w:rPr>
            <w:sz w:val="24"/>
            <w:szCs w:val="22"/>
          </w:rPr>
          <w:t xml:space="preserve"> submit</w:t>
        </w:r>
      </w:ins>
      <w:ins w:id="226" w:author="Andrew Hamann" w:date="2025-07-29T17:34:00Z">
        <w:r w:rsidR="009217A7">
          <w:rPr>
            <w:sz w:val="24"/>
            <w:szCs w:val="22"/>
          </w:rPr>
          <w:t>ting</w:t>
        </w:r>
      </w:ins>
      <w:ins w:id="227" w:author="Walker, Zach" w:date="2025-06-16T14:04:00Z">
        <w:r w:rsidRPr="009217A7">
          <w:rPr>
            <w:sz w:val="24"/>
            <w:szCs w:val="22"/>
          </w:rPr>
          <w:t xml:space="preserve"> Profiles of all load data and relevant topology for any load co-located with generation facilities</w:t>
        </w:r>
        <w:del w:id="228" w:author="Andrew Hamann" w:date="2025-07-29T17:34:00Z">
          <w:r w:rsidRPr="009217A7" w:rsidDel="009217A7">
            <w:rPr>
              <w:sz w:val="24"/>
              <w:szCs w:val="22"/>
            </w:rPr>
            <w:delText xml:space="preserve"> </w:delText>
          </w:r>
        </w:del>
      </w:ins>
      <w:ins w:id="229" w:author="Walker, Zach" w:date="2025-06-28T10:20:00Z">
        <w:del w:id="230" w:author="Andrew Hamann" w:date="2025-07-29T17:34:00Z">
          <w:r w:rsidR="00973B0E" w:rsidDel="009217A7">
            <w:rPr>
              <w:sz w:val="24"/>
              <w:szCs w:val="22"/>
            </w:rPr>
            <w:delText>in the Large Load Interconnection (LLI) queue</w:delText>
          </w:r>
        </w:del>
        <w:r w:rsidR="00973B0E">
          <w:rPr>
            <w:sz w:val="24"/>
            <w:szCs w:val="22"/>
          </w:rPr>
          <w:t>.</w:t>
        </w:r>
      </w:ins>
    </w:p>
    <w:p w14:paraId="31480B3D" w14:textId="35C232A9" w:rsidR="00681511" w:rsidRPr="009217A7" w:rsidRDefault="00681511" w:rsidP="009217A7">
      <w:pPr>
        <w:numPr>
          <w:ilvl w:val="0"/>
          <w:numId w:val="95"/>
        </w:numPr>
        <w:autoSpaceDE w:val="0"/>
        <w:autoSpaceDN w:val="0"/>
        <w:adjustRightInd w:val="0"/>
        <w:rPr>
          <w:ins w:id="231" w:author="Walker, Zach" w:date="2025-06-16T14:04:00Z"/>
          <w:sz w:val="24"/>
          <w:szCs w:val="22"/>
        </w:rPr>
      </w:pPr>
      <w:ins w:id="232" w:author="Walker, Zach" w:date="2025-06-16T14:04:00Z">
        <w:r w:rsidRPr="009217A7">
          <w:rPr>
            <w:sz w:val="24"/>
            <w:szCs w:val="22"/>
          </w:rPr>
          <w:t>ERCOT staff shall provide a</w:t>
        </w:r>
      </w:ins>
      <w:ins w:id="233" w:author="Walker, Zach" w:date="2025-06-17T13:17:00Z">
        <w:r w:rsidR="00CF77D0">
          <w:rPr>
            <w:sz w:val="24"/>
            <w:szCs w:val="22"/>
          </w:rPr>
          <w:t xml:space="preserve"> biannual</w:t>
        </w:r>
      </w:ins>
      <w:ins w:id="234" w:author="Walker, Zach" w:date="2025-06-16T14:04:00Z">
        <w:r w:rsidRPr="009217A7">
          <w:rPr>
            <w:sz w:val="24"/>
            <w:szCs w:val="22"/>
          </w:rPr>
          <w:t xml:space="preserve"> spreadsheet report of all modeled co-located load in the SSWG cases</w:t>
        </w:r>
      </w:ins>
      <w:ins w:id="235" w:author="Walker, Zach" w:date="2025-06-28T10:19:00Z">
        <w:r w:rsidR="00973B0E">
          <w:rPr>
            <w:sz w:val="24"/>
            <w:szCs w:val="22"/>
          </w:rPr>
          <w:t>, to be provided solely to SSWG.</w:t>
        </w:r>
      </w:ins>
      <w:ins w:id="236" w:author="Andrew Hamann" w:date="2025-07-29T17:34:00Z">
        <w:r w:rsidR="009217A7">
          <w:rPr>
            <w:sz w:val="24"/>
            <w:szCs w:val="22"/>
          </w:rPr>
          <w:t xml:space="preserve"> </w:t>
        </w:r>
      </w:ins>
      <w:ins w:id="237" w:author="Walker, Zach" w:date="2025-06-28T10:19:00Z">
        <w:r w:rsidR="00973B0E" w:rsidRPr="009217A7">
          <w:rPr>
            <w:sz w:val="24"/>
            <w:szCs w:val="22"/>
          </w:rPr>
          <w:t>The report shall</w:t>
        </w:r>
      </w:ins>
      <w:ins w:id="238" w:author="Walker, Zach" w:date="2025-06-16T14:04:00Z">
        <w:r w:rsidRPr="009217A7">
          <w:rPr>
            <w:sz w:val="24"/>
            <w:szCs w:val="22"/>
          </w:rPr>
          <w:t xml:space="preserve"> includ</w:t>
        </w:r>
      </w:ins>
      <w:ins w:id="239" w:author="Walker, Zach" w:date="2025-06-28T10:19:00Z">
        <w:r w:rsidR="00973B0E" w:rsidRPr="009217A7">
          <w:rPr>
            <w:sz w:val="24"/>
            <w:szCs w:val="22"/>
          </w:rPr>
          <w:t>e</w:t>
        </w:r>
      </w:ins>
      <w:ins w:id="240" w:author="Walker, Zach" w:date="2025-06-16T14:04:00Z">
        <w:r w:rsidRPr="009217A7">
          <w:rPr>
            <w:sz w:val="24"/>
            <w:szCs w:val="22"/>
          </w:rPr>
          <w:t>:</w:t>
        </w:r>
      </w:ins>
    </w:p>
    <w:p w14:paraId="33E3E938" w14:textId="75E3A626" w:rsidR="00681511" w:rsidRPr="009217A7" w:rsidRDefault="00681511" w:rsidP="009217A7">
      <w:pPr>
        <w:numPr>
          <w:ilvl w:val="1"/>
          <w:numId w:val="95"/>
        </w:numPr>
        <w:autoSpaceDE w:val="0"/>
        <w:autoSpaceDN w:val="0"/>
        <w:adjustRightInd w:val="0"/>
        <w:rPr>
          <w:ins w:id="241" w:author="Walker, Zach" w:date="2025-06-16T14:04:00Z"/>
          <w:sz w:val="24"/>
          <w:szCs w:val="22"/>
        </w:rPr>
      </w:pPr>
      <w:ins w:id="242" w:author="Walker, Zach" w:date="2025-06-16T14:04:00Z">
        <w:r w:rsidRPr="009217A7">
          <w:rPr>
            <w:sz w:val="24"/>
            <w:szCs w:val="22"/>
          </w:rPr>
          <w:t xml:space="preserve">Approved </w:t>
        </w:r>
        <w:del w:id="243" w:author="Andrew Hamann" w:date="2025-07-29T17:35:00Z">
          <w:r w:rsidRPr="009217A7" w:rsidDel="009217A7">
            <w:rPr>
              <w:sz w:val="24"/>
              <w:szCs w:val="22"/>
            </w:rPr>
            <w:delText>MW\MVAR</w:delText>
          </w:r>
        </w:del>
      </w:ins>
      <w:ins w:id="244" w:author="Andrew Hamann" w:date="2025-07-29T17:35:00Z">
        <w:r w:rsidR="009217A7">
          <w:rPr>
            <w:sz w:val="24"/>
            <w:szCs w:val="22"/>
          </w:rPr>
          <w:t xml:space="preserve">MW &amp; </w:t>
        </w:r>
      </w:ins>
      <w:ins w:id="245" w:author="Andrew Hamann" w:date="2025-07-29T17:37:00Z">
        <w:del w:id="246" w:author="Walker, Zachary" w:date="2025-08-26T08:54:00Z">
          <w:r w:rsidR="009217A7" w:rsidDel="00234CF0">
            <w:rPr>
              <w:sz w:val="24"/>
              <w:szCs w:val="22"/>
            </w:rPr>
            <w:delText>M</w:delText>
          </w:r>
        </w:del>
      </w:ins>
      <w:ins w:id="247" w:author="Andrew Hamann" w:date="2025-07-29T17:40:00Z">
        <w:del w:id="248" w:author="Walker, Zachary" w:date="2025-08-26T08:54:00Z">
          <w:r w:rsidR="001F22CA" w:rsidDel="00234CF0">
            <w:rPr>
              <w:sz w:val="24"/>
              <w:szCs w:val="22"/>
            </w:rPr>
            <w:delText>va</w:delText>
          </w:r>
        </w:del>
      </w:ins>
      <w:ins w:id="249" w:author="Andrew Hamann" w:date="2025-07-29T17:37:00Z">
        <w:del w:id="250" w:author="Walker, Zachary" w:date="2025-08-26T08:54:00Z">
          <w:r w:rsidR="009217A7" w:rsidDel="00234CF0">
            <w:rPr>
              <w:sz w:val="24"/>
              <w:szCs w:val="22"/>
            </w:rPr>
            <w:delText>r</w:delText>
          </w:r>
        </w:del>
      </w:ins>
      <w:ins w:id="251" w:author="Walker, Zachary" w:date="2025-08-26T08:54:00Z">
        <w:r w:rsidR="00234CF0">
          <w:rPr>
            <w:sz w:val="24"/>
            <w:szCs w:val="22"/>
          </w:rPr>
          <w:t>MVAr</w:t>
        </w:r>
      </w:ins>
      <w:ins w:id="252" w:author="Walker, Zach" w:date="2025-06-16T14:04:00Z">
        <w:r w:rsidRPr="009217A7">
          <w:rPr>
            <w:sz w:val="24"/>
            <w:szCs w:val="22"/>
          </w:rPr>
          <w:t xml:space="preserve"> limits</w:t>
        </w:r>
      </w:ins>
    </w:p>
    <w:p w14:paraId="4976DCD0" w14:textId="7203F967" w:rsidR="00681511" w:rsidRPr="009217A7" w:rsidRDefault="00681511" w:rsidP="009217A7">
      <w:pPr>
        <w:numPr>
          <w:ilvl w:val="1"/>
          <w:numId w:val="95"/>
        </w:numPr>
        <w:autoSpaceDE w:val="0"/>
        <w:autoSpaceDN w:val="0"/>
        <w:adjustRightInd w:val="0"/>
        <w:rPr>
          <w:ins w:id="253" w:author="Walker, Zach" w:date="2025-06-16T14:04:00Z"/>
          <w:sz w:val="24"/>
          <w:szCs w:val="22"/>
        </w:rPr>
      </w:pPr>
      <w:ins w:id="254" w:author="Walker, Zach" w:date="2025-06-16T14:04:00Z">
        <w:r w:rsidRPr="009217A7">
          <w:rPr>
            <w:sz w:val="24"/>
            <w:szCs w:val="22"/>
          </w:rPr>
          <w:t xml:space="preserve">Modeled </w:t>
        </w:r>
        <w:del w:id="255" w:author="Andrew Hamann" w:date="2025-07-29T17:35:00Z">
          <w:r w:rsidRPr="009217A7" w:rsidDel="009217A7">
            <w:rPr>
              <w:sz w:val="24"/>
              <w:szCs w:val="22"/>
            </w:rPr>
            <w:delText>MW\MVAR</w:delText>
          </w:r>
        </w:del>
      </w:ins>
      <w:ins w:id="256" w:author="Andrew Hamann" w:date="2025-07-29T17:35:00Z">
        <w:r w:rsidR="009217A7">
          <w:rPr>
            <w:sz w:val="24"/>
            <w:szCs w:val="22"/>
          </w:rPr>
          <w:t xml:space="preserve">MW &amp; </w:t>
        </w:r>
        <w:del w:id="257" w:author="Walker, Zachary" w:date="2025-08-26T08:53:00Z">
          <w:r w:rsidR="009217A7" w:rsidDel="00234CF0">
            <w:rPr>
              <w:sz w:val="24"/>
              <w:szCs w:val="22"/>
            </w:rPr>
            <w:delText>M</w:delText>
          </w:r>
        </w:del>
      </w:ins>
      <w:ins w:id="258" w:author="Andrew Hamann" w:date="2025-07-29T17:40:00Z">
        <w:del w:id="259" w:author="Walker, Zachary" w:date="2025-08-26T08:53:00Z">
          <w:r w:rsidR="001F22CA" w:rsidDel="00234CF0">
            <w:rPr>
              <w:sz w:val="24"/>
              <w:szCs w:val="22"/>
            </w:rPr>
            <w:delText>va</w:delText>
          </w:r>
        </w:del>
      </w:ins>
      <w:ins w:id="260" w:author="Andrew Hamann" w:date="2025-07-29T17:37:00Z">
        <w:del w:id="261" w:author="Walker, Zachary" w:date="2025-08-26T08:53:00Z">
          <w:r w:rsidR="009217A7" w:rsidDel="00234CF0">
            <w:rPr>
              <w:sz w:val="24"/>
              <w:szCs w:val="22"/>
            </w:rPr>
            <w:delText>r</w:delText>
          </w:r>
        </w:del>
      </w:ins>
      <w:ins w:id="262" w:author="Walker, Zachary" w:date="2025-08-26T08:53:00Z">
        <w:r w:rsidR="00234CF0">
          <w:rPr>
            <w:sz w:val="24"/>
            <w:szCs w:val="22"/>
          </w:rPr>
          <w:t>MVAr</w:t>
        </w:r>
      </w:ins>
      <w:ins w:id="263" w:author="Walker, Zach" w:date="2025-06-16T14:04:00Z">
        <w:r w:rsidRPr="009217A7">
          <w:rPr>
            <w:sz w:val="24"/>
            <w:szCs w:val="22"/>
          </w:rPr>
          <w:t xml:space="preserve"> values</w:t>
        </w:r>
      </w:ins>
    </w:p>
    <w:p w14:paraId="7001FEBC" w14:textId="77777777" w:rsidR="00681511" w:rsidRPr="009217A7" w:rsidRDefault="00681511" w:rsidP="009217A7">
      <w:pPr>
        <w:numPr>
          <w:ilvl w:val="1"/>
          <w:numId w:val="95"/>
        </w:numPr>
        <w:autoSpaceDE w:val="0"/>
        <w:autoSpaceDN w:val="0"/>
        <w:adjustRightInd w:val="0"/>
        <w:rPr>
          <w:ins w:id="264" w:author="Walker, Zach" w:date="2025-06-16T14:04:00Z"/>
          <w:sz w:val="24"/>
          <w:szCs w:val="22"/>
        </w:rPr>
      </w:pPr>
      <w:ins w:id="265" w:author="Walker, Zach" w:date="2025-06-16T14:04:00Z">
        <w:r w:rsidRPr="009217A7">
          <w:rPr>
            <w:sz w:val="24"/>
            <w:szCs w:val="22"/>
          </w:rPr>
          <w:t>Commercial Operations Date</w:t>
        </w:r>
      </w:ins>
    </w:p>
    <w:p w14:paraId="17967713" w14:textId="77777777" w:rsidR="00681511" w:rsidRPr="009217A7" w:rsidRDefault="00681511" w:rsidP="009217A7">
      <w:pPr>
        <w:numPr>
          <w:ilvl w:val="1"/>
          <w:numId w:val="95"/>
        </w:numPr>
        <w:autoSpaceDE w:val="0"/>
        <w:autoSpaceDN w:val="0"/>
        <w:adjustRightInd w:val="0"/>
        <w:rPr>
          <w:ins w:id="266" w:author="Walker, Zach" w:date="2025-06-16T14:04:00Z"/>
          <w:sz w:val="24"/>
          <w:szCs w:val="22"/>
        </w:rPr>
      </w:pPr>
      <w:ins w:id="267" w:author="Walker, Zach" w:date="2025-06-16T14:04:00Z">
        <w:r w:rsidRPr="009217A7">
          <w:rPr>
            <w:sz w:val="24"/>
            <w:szCs w:val="22"/>
          </w:rPr>
          <w:t>Load Bus &amp; ID</w:t>
        </w:r>
      </w:ins>
    </w:p>
    <w:p w14:paraId="0262C249" w14:textId="77777777" w:rsidR="00681511" w:rsidRPr="009217A7" w:rsidRDefault="00681511" w:rsidP="009217A7">
      <w:pPr>
        <w:numPr>
          <w:ilvl w:val="1"/>
          <w:numId w:val="95"/>
        </w:numPr>
        <w:autoSpaceDE w:val="0"/>
        <w:autoSpaceDN w:val="0"/>
        <w:adjustRightInd w:val="0"/>
        <w:rPr>
          <w:ins w:id="268" w:author="Walker, Zach" w:date="2025-06-16T14:04:00Z"/>
          <w:sz w:val="24"/>
          <w:szCs w:val="22"/>
        </w:rPr>
      </w:pPr>
      <w:ins w:id="269" w:author="Walker, Zach" w:date="2025-06-16T14:04:00Z">
        <w:r w:rsidRPr="009217A7">
          <w:rPr>
            <w:sz w:val="24"/>
            <w:szCs w:val="22"/>
          </w:rPr>
          <w:t>Large Load Interconnection (LLI) # or GINR # (if applicable)</w:t>
        </w:r>
      </w:ins>
    </w:p>
    <w:p w14:paraId="7130A7B6" w14:textId="77777777" w:rsidR="00E11551" w:rsidRPr="007D6EDD" w:rsidRDefault="00E11551" w:rsidP="009217A7">
      <w:pPr>
        <w:autoSpaceDE w:val="0"/>
        <w:autoSpaceDN w:val="0"/>
        <w:adjustRightInd w:val="0"/>
        <w:rPr>
          <w:sz w:val="24"/>
          <w:szCs w:val="22"/>
        </w:rPr>
      </w:pPr>
    </w:p>
    <w:p w14:paraId="30877904" w14:textId="77777777"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14:paraId="583A55DC" w14:textId="77777777"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14:paraId="50FCB6BB" w14:textId="77777777" w:rsidR="006306BE" w:rsidRDefault="006306BE" w:rsidP="006306BE">
      <w:pPr>
        <w:numPr>
          <w:ilvl w:val="1"/>
          <w:numId w:val="102"/>
        </w:numPr>
        <w:autoSpaceDE w:val="0"/>
        <w:autoSpaceDN w:val="0"/>
        <w:adjustRightInd w:val="0"/>
        <w:rPr>
          <w:sz w:val="24"/>
          <w:szCs w:val="22"/>
        </w:rPr>
      </w:pPr>
      <w:r>
        <w:rPr>
          <w:sz w:val="24"/>
          <w:szCs w:val="22"/>
        </w:rPr>
        <w:t>Export the TP Case from NMMS.</w:t>
      </w:r>
    </w:p>
    <w:p w14:paraId="09FB0DA9" w14:textId="7C79A94A" w:rsidR="006306BE" w:rsidRDefault="006306BE" w:rsidP="006306BE">
      <w:pPr>
        <w:numPr>
          <w:ilvl w:val="1"/>
          <w:numId w:val="102"/>
        </w:numPr>
        <w:autoSpaceDE w:val="0"/>
        <w:autoSpaceDN w:val="0"/>
        <w:adjustRightInd w:val="0"/>
        <w:rPr>
          <w:sz w:val="24"/>
          <w:szCs w:val="22"/>
        </w:rPr>
      </w:pPr>
      <w:r>
        <w:rPr>
          <w:sz w:val="24"/>
          <w:szCs w:val="22"/>
        </w:rPr>
        <w:t>Zero out TP Case load MW</w:t>
      </w:r>
      <w:del w:id="270" w:author="Andrew Hamann" w:date="2025-07-29T17:39:00Z">
        <w:r w:rsidDel="001F22CA">
          <w:rPr>
            <w:sz w:val="24"/>
            <w:szCs w:val="22"/>
          </w:rPr>
          <w:delText>/MVAR</w:delText>
        </w:r>
      </w:del>
      <w:ins w:id="271" w:author="Andrew Hamann" w:date="2025-07-29T17:39:00Z">
        <w:r w:rsidR="001F22CA">
          <w:rPr>
            <w:sz w:val="24"/>
            <w:szCs w:val="22"/>
          </w:rPr>
          <w:t xml:space="preserve"> &amp; </w:t>
        </w:r>
        <w:del w:id="272" w:author="Walker, Zachary" w:date="2025-08-26T08:53:00Z">
          <w:r w:rsidR="001F22CA" w:rsidDel="00234CF0">
            <w:rPr>
              <w:sz w:val="24"/>
              <w:szCs w:val="22"/>
            </w:rPr>
            <w:delText>Mvar</w:delText>
          </w:r>
        </w:del>
      </w:ins>
      <w:ins w:id="273" w:author="Walker, Zachary" w:date="2025-08-26T08:53:00Z">
        <w:r w:rsidR="00234CF0">
          <w:rPr>
            <w:sz w:val="24"/>
            <w:szCs w:val="22"/>
          </w:rPr>
          <w:t>MVAr</w:t>
        </w:r>
      </w:ins>
      <w:r>
        <w:rPr>
          <w:sz w:val="24"/>
          <w:szCs w:val="22"/>
        </w:rPr>
        <w:t xml:space="preserve"> quantities.</w:t>
      </w:r>
    </w:p>
    <w:p w14:paraId="7F47CB2E" w14:textId="77777777"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14:paraId="004AAC29" w14:textId="77777777"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14:paraId="4BBB4B87" w14:textId="77777777"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14:paraId="6B4D6171" w14:textId="77777777" w:rsid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14:paraId="4F666683" w14:textId="38DE815C" w:rsidR="00E11551" w:rsidRPr="00E11551" w:rsidRDefault="00E11551" w:rsidP="00E11551">
      <w:pPr>
        <w:numPr>
          <w:ilvl w:val="1"/>
          <w:numId w:val="102"/>
        </w:numPr>
        <w:rPr>
          <w:sz w:val="24"/>
          <w:szCs w:val="22"/>
        </w:rPr>
      </w:pPr>
      <w:r>
        <w:rPr>
          <w:sz w:val="24"/>
          <w:szCs w:val="22"/>
        </w:rPr>
        <w:t xml:space="preserve">ERCOT shall submit a PMCR to remove temporary configurations created by any </w:t>
      </w:r>
      <w:r w:rsidRPr="006F1B56">
        <w:rPr>
          <w:sz w:val="24"/>
          <w:szCs w:val="22"/>
        </w:rPr>
        <w:t>RAS</w:t>
      </w:r>
      <w:r>
        <w:rPr>
          <w:sz w:val="24"/>
          <w:szCs w:val="22"/>
        </w:rPr>
        <w:t xml:space="preserve"> or</w:t>
      </w:r>
      <w:r w:rsidRPr="006F1B56">
        <w:rPr>
          <w:sz w:val="24"/>
          <w:szCs w:val="22"/>
        </w:rPr>
        <w:t xml:space="preserve"> CMP</w:t>
      </w:r>
    </w:p>
    <w:p w14:paraId="6AD20561" w14:textId="1625435E" w:rsidR="004464E4" w:rsidRPr="00D75608" w:rsidRDefault="004464E4" w:rsidP="00D75608">
      <w:pPr>
        <w:numPr>
          <w:ilvl w:val="1"/>
          <w:numId w:val="102"/>
        </w:numPr>
        <w:rPr>
          <w:sz w:val="24"/>
          <w:szCs w:val="22"/>
        </w:rPr>
      </w:pPr>
      <w:r>
        <w:rPr>
          <w:sz w:val="24"/>
          <w:szCs w:val="22"/>
        </w:rPr>
        <w:t>ERCOT shall update all SODGs with the latest information from NMMS.</w:t>
      </w:r>
    </w:p>
    <w:p w14:paraId="12A02DC1" w14:textId="77777777" w:rsidR="006306BE" w:rsidRDefault="006306BE" w:rsidP="006306BE">
      <w:pPr>
        <w:autoSpaceDE w:val="0"/>
        <w:autoSpaceDN w:val="0"/>
        <w:adjustRightInd w:val="0"/>
        <w:ind w:left="1080"/>
        <w:rPr>
          <w:sz w:val="24"/>
          <w:szCs w:val="22"/>
        </w:rPr>
      </w:pPr>
    </w:p>
    <w:p w14:paraId="119CFBFC" w14:textId="77777777" w:rsidR="00AE0248" w:rsidRDefault="00AE0248" w:rsidP="00AE0248">
      <w:pPr>
        <w:numPr>
          <w:ilvl w:val="0"/>
          <w:numId w:val="95"/>
        </w:numPr>
        <w:autoSpaceDE w:val="0"/>
        <w:autoSpaceDN w:val="0"/>
        <w:adjustRightInd w:val="0"/>
        <w:rPr>
          <w:sz w:val="24"/>
          <w:szCs w:val="22"/>
        </w:rPr>
      </w:pPr>
      <w:r>
        <w:rPr>
          <w:sz w:val="24"/>
          <w:szCs w:val="22"/>
        </w:rPr>
        <w:t>SSWG Case Build:</w:t>
      </w:r>
    </w:p>
    <w:p w14:paraId="4E7BB36F" w14:textId="77777777" w:rsidR="00AE0248" w:rsidRDefault="00AE0248" w:rsidP="00AE0248">
      <w:pPr>
        <w:numPr>
          <w:ilvl w:val="1"/>
          <w:numId w:val="102"/>
        </w:numPr>
        <w:autoSpaceDE w:val="0"/>
        <w:autoSpaceDN w:val="0"/>
        <w:adjustRightInd w:val="0"/>
        <w:rPr>
          <w:sz w:val="24"/>
          <w:szCs w:val="22"/>
        </w:rPr>
      </w:pPr>
      <w:r>
        <w:rPr>
          <w:sz w:val="24"/>
          <w:szCs w:val="22"/>
        </w:rPr>
        <w:t>R</w:t>
      </w:r>
      <w:r w:rsidRPr="006B6227">
        <w:rPr>
          <w:sz w:val="24"/>
          <w:szCs w:val="22"/>
        </w:rPr>
        <w:t>eview existing PMCRs</w:t>
      </w:r>
      <w:r>
        <w:rPr>
          <w:sz w:val="24"/>
          <w:szCs w:val="22"/>
        </w:rPr>
        <w:t>.</w:t>
      </w:r>
    </w:p>
    <w:p w14:paraId="7A9F8EB3" w14:textId="77777777" w:rsidR="00AE0248" w:rsidRDefault="00AE0248" w:rsidP="00AE0248">
      <w:pPr>
        <w:numPr>
          <w:ilvl w:val="1"/>
          <w:numId w:val="102"/>
        </w:numPr>
        <w:autoSpaceDE w:val="0"/>
        <w:autoSpaceDN w:val="0"/>
        <w:adjustRightInd w:val="0"/>
        <w:rPr>
          <w:sz w:val="24"/>
          <w:szCs w:val="22"/>
        </w:rPr>
      </w:pPr>
      <w:r>
        <w:rPr>
          <w:sz w:val="24"/>
          <w:szCs w:val="22"/>
        </w:rPr>
        <w:t>Submit/update PMCRs.</w:t>
      </w:r>
    </w:p>
    <w:p w14:paraId="56326003" w14:textId="77777777" w:rsidR="00AE0248" w:rsidRDefault="00AE0248" w:rsidP="00AE0248">
      <w:pPr>
        <w:numPr>
          <w:ilvl w:val="1"/>
          <w:numId w:val="102"/>
        </w:numPr>
        <w:autoSpaceDE w:val="0"/>
        <w:autoSpaceDN w:val="0"/>
        <w:adjustRightInd w:val="0"/>
        <w:rPr>
          <w:sz w:val="24"/>
          <w:szCs w:val="22"/>
        </w:rPr>
      </w:pPr>
      <w:r w:rsidRPr="006B6227">
        <w:rPr>
          <w:sz w:val="24"/>
          <w:szCs w:val="22"/>
        </w:rPr>
        <w:lastRenderedPageBreak/>
        <w:t>Submit</w:t>
      </w:r>
      <w:r>
        <w:rPr>
          <w:sz w:val="24"/>
          <w:szCs w:val="22"/>
        </w:rPr>
        <w:t>/update</w:t>
      </w:r>
      <w:r w:rsidRPr="006B6227">
        <w:rPr>
          <w:sz w:val="24"/>
          <w:szCs w:val="22"/>
        </w:rPr>
        <w:t xml:space="preserve"> Profiles</w:t>
      </w:r>
      <w:r>
        <w:rPr>
          <w:sz w:val="24"/>
          <w:szCs w:val="22"/>
        </w:rPr>
        <w:t>.</w:t>
      </w:r>
    </w:p>
    <w:p w14:paraId="659A3E03"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Load </w:t>
      </w:r>
      <w:r>
        <w:rPr>
          <w:sz w:val="24"/>
          <w:szCs w:val="22"/>
        </w:rPr>
        <w:t>generation d</w:t>
      </w:r>
      <w:r w:rsidRPr="00BB71DB">
        <w:rPr>
          <w:sz w:val="24"/>
          <w:szCs w:val="22"/>
        </w:rPr>
        <w:t>ispatch</w:t>
      </w:r>
      <w:r>
        <w:rPr>
          <w:sz w:val="24"/>
          <w:szCs w:val="22"/>
        </w:rPr>
        <w:t>.</w:t>
      </w:r>
    </w:p>
    <w:p w14:paraId="6949DAA5"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14:paraId="5155D8D0" w14:textId="77777777" w:rsidR="00AE0248" w:rsidRDefault="00AE0248" w:rsidP="00AE0248">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14:paraId="656B7A7A" w14:textId="77777777" w:rsidR="00AE0248" w:rsidRDefault="00AE0248" w:rsidP="00AE0248">
      <w:pPr>
        <w:numPr>
          <w:ilvl w:val="1"/>
          <w:numId w:val="102"/>
        </w:numPr>
        <w:autoSpaceDE w:val="0"/>
        <w:autoSpaceDN w:val="0"/>
        <w:adjustRightInd w:val="0"/>
        <w:rPr>
          <w:sz w:val="24"/>
          <w:szCs w:val="22"/>
        </w:rPr>
      </w:pPr>
      <w:r>
        <w:rPr>
          <w:sz w:val="24"/>
          <w:szCs w:val="22"/>
        </w:rPr>
        <w:t>Interim final review and tuning.</w:t>
      </w:r>
    </w:p>
    <w:p w14:paraId="67468F22" w14:textId="77777777" w:rsidR="00AE0248" w:rsidRDefault="00AE0248" w:rsidP="00AE0248">
      <w:pPr>
        <w:numPr>
          <w:ilvl w:val="1"/>
          <w:numId w:val="102"/>
        </w:numPr>
        <w:autoSpaceDE w:val="0"/>
        <w:autoSpaceDN w:val="0"/>
        <w:adjustRightInd w:val="0"/>
        <w:rPr>
          <w:sz w:val="24"/>
          <w:szCs w:val="22"/>
        </w:rPr>
      </w:pPr>
      <w:r w:rsidRPr="000D1F9E">
        <w:rPr>
          <w:sz w:val="24"/>
          <w:szCs w:val="22"/>
        </w:rPr>
        <w:t>SSWG approves cases</w:t>
      </w:r>
      <w:r>
        <w:rPr>
          <w:sz w:val="24"/>
          <w:szCs w:val="22"/>
        </w:rPr>
        <w:t>.</w:t>
      </w:r>
    </w:p>
    <w:p w14:paraId="18EDEC03" w14:textId="77777777" w:rsidR="00AE0248" w:rsidRDefault="00AE0248" w:rsidP="00AE0248">
      <w:pPr>
        <w:numPr>
          <w:ilvl w:val="1"/>
          <w:numId w:val="103"/>
        </w:numPr>
        <w:autoSpaceDE w:val="0"/>
        <w:autoSpaceDN w:val="0"/>
        <w:adjustRightInd w:val="0"/>
        <w:rPr>
          <w:sz w:val="24"/>
          <w:szCs w:val="22"/>
        </w:rPr>
      </w:pPr>
      <w:r w:rsidRPr="000D1F9E">
        <w:rPr>
          <w:sz w:val="24"/>
          <w:szCs w:val="22"/>
        </w:rPr>
        <w:t>Cases</w:t>
      </w:r>
      <w:r>
        <w:rPr>
          <w:sz w:val="24"/>
          <w:szCs w:val="22"/>
        </w:rPr>
        <w:t xml:space="preserve"> finalized by SSWG,</w:t>
      </w:r>
      <w:r w:rsidRPr="000D1F9E">
        <w:rPr>
          <w:sz w:val="24"/>
          <w:szCs w:val="22"/>
        </w:rPr>
        <w:t xml:space="preserve"> </w:t>
      </w:r>
      <w:r>
        <w:rPr>
          <w:sz w:val="24"/>
          <w:szCs w:val="22"/>
        </w:rPr>
        <w:t>the Case Information document, and the change request report</w:t>
      </w:r>
      <w:r w:rsidRPr="000D1F9E">
        <w:rPr>
          <w:sz w:val="24"/>
          <w:szCs w:val="22"/>
        </w:rPr>
        <w:t xml:space="preserve"> </w:t>
      </w:r>
      <w:r>
        <w:rPr>
          <w:sz w:val="24"/>
          <w:szCs w:val="22"/>
        </w:rPr>
        <w:t>are p</w:t>
      </w:r>
      <w:r w:rsidRPr="000D1F9E">
        <w:rPr>
          <w:sz w:val="24"/>
          <w:szCs w:val="22"/>
        </w:rPr>
        <w:t>osted</w:t>
      </w:r>
      <w:r>
        <w:rPr>
          <w:sz w:val="24"/>
          <w:szCs w:val="22"/>
        </w:rPr>
        <w:t xml:space="preserve"> on the ERCOT </w:t>
      </w:r>
      <w:r w:rsidRPr="0014222B">
        <w:rPr>
          <w:sz w:val="24"/>
          <w:szCs w:val="24"/>
        </w:rPr>
        <w:t xml:space="preserve">Market Information System </w:t>
      </w:r>
      <w:r>
        <w:rPr>
          <w:sz w:val="24"/>
          <w:szCs w:val="24"/>
        </w:rPr>
        <w:t>(</w:t>
      </w:r>
      <w:r>
        <w:rPr>
          <w:sz w:val="24"/>
          <w:szCs w:val="22"/>
        </w:rPr>
        <w:t>MIS) website.</w:t>
      </w:r>
    </w:p>
    <w:p w14:paraId="07F67AA3" w14:textId="77777777" w:rsidR="006306BE" w:rsidRDefault="006306BE" w:rsidP="006306BE">
      <w:pPr>
        <w:autoSpaceDE w:val="0"/>
        <w:autoSpaceDN w:val="0"/>
        <w:adjustRightInd w:val="0"/>
        <w:rPr>
          <w:sz w:val="24"/>
          <w:szCs w:val="22"/>
        </w:rPr>
      </w:pPr>
    </w:p>
    <w:p w14:paraId="15CB8739" w14:textId="24510CD7" w:rsidR="006306BE" w:rsidRDefault="006306BE" w:rsidP="006306BE">
      <w:pPr>
        <w:autoSpaceDE w:val="0"/>
        <w:autoSpaceDN w:val="0"/>
        <w:adjustRightInd w:val="0"/>
        <w:rPr>
          <w:sz w:val="24"/>
          <w:szCs w:val="22"/>
        </w:rPr>
      </w:pPr>
      <w:r w:rsidRPr="00833953">
        <w:rPr>
          <w:sz w:val="24"/>
          <w:szCs w:val="22"/>
        </w:rPr>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w:t>
      </w:r>
      <w:r w:rsidRPr="0014222B">
        <w:rPr>
          <w:sz w:val="24"/>
          <w:szCs w:val="24"/>
        </w:rPr>
        <w:t xml:space="preserve">ERCOT </w:t>
      </w:r>
      <w:r w:rsidR="00E35C34" w:rsidRPr="0014222B">
        <w:rPr>
          <w:sz w:val="24"/>
          <w:szCs w:val="24"/>
        </w:rPr>
        <w:t>MIS</w:t>
      </w:r>
      <w:r w:rsidR="00E35C34">
        <w:rPr>
          <w:sz w:val="24"/>
          <w:szCs w:val="22"/>
        </w:rPr>
        <w:t xml:space="preserve">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14:paraId="3C0F5E8A" w14:textId="77777777"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14:paraId="34AA9CE4" w14:textId="1799882B"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r w:rsidR="00507BA3">
        <w:rPr>
          <w:sz w:val="24"/>
          <w:szCs w:val="22"/>
        </w:rPr>
        <w:t>biannual</w:t>
      </w:r>
      <w:r w:rsidR="004701B4" w:rsidRPr="001F7567">
        <w:rPr>
          <w:sz w:val="24"/>
          <w:szCs w:val="22"/>
        </w:rPr>
        <w:t xml:space="preserve"> </w:t>
      </w:r>
      <w:r w:rsidR="001F7567" w:rsidRPr="001F7567">
        <w:rPr>
          <w:sz w:val="24"/>
          <w:szCs w:val="22"/>
        </w:rPr>
        <w:t>to include the latest Network Operation Modeling data.</w:t>
      </w:r>
    </w:p>
    <w:p w14:paraId="1051989E" w14:textId="77777777"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14:paraId="2558AB4F" w14:textId="5D8C711B"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507BA3">
        <w:rPr>
          <w:sz w:val="24"/>
          <w:szCs w:val="22"/>
        </w:rPr>
        <w:t>biannual</w:t>
      </w:r>
      <w:r w:rsidR="00507BA3" w:rsidRPr="008405A9">
        <w:rPr>
          <w:sz w:val="24"/>
          <w:szCs w:val="22"/>
        </w:rPr>
        <w:t xml:space="preserve"> </w:t>
      </w:r>
      <w:r w:rsidRPr="008405A9">
        <w:rPr>
          <w:sz w:val="24"/>
          <w:szCs w:val="22"/>
        </w:rPr>
        <w:t>update.</w:t>
      </w:r>
    </w:p>
    <w:p w14:paraId="55B0BB3B" w14:textId="77777777" w:rsidR="00C56640" w:rsidRDefault="00C56640" w:rsidP="006306BE">
      <w:pPr>
        <w:autoSpaceDE w:val="0"/>
        <w:autoSpaceDN w:val="0"/>
        <w:adjustRightInd w:val="0"/>
        <w:rPr>
          <w:sz w:val="24"/>
          <w:szCs w:val="22"/>
        </w:rPr>
      </w:pPr>
    </w:p>
    <w:p w14:paraId="780BB5D9" w14:textId="77777777" w:rsidR="00DB196D" w:rsidRPr="001E2837" w:rsidRDefault="00985357" w:rsidP="00FF55C7">
      <w:pPr>
        <w:pStyle w:val="Heading1"/>
        <w:numPr>
          <w:ilvl w:val="0"/>
          <w:numId w:val="0"/>
        </w:numPr>
        <w:spacing w:after="240"/>
        <w:rPr>
          <w:caps/>
          <w:sz w:val="24"/>
          <w:u w:val="none"/>
        </w:rPr>
      </w:pPr>
      <w:bookmarkStart w:id="274" w:name="_Toc347132987"/>
      <w:bookmarkStart w:id="275" w:name="_Toc125131948"/>
      <w:r w:rsidRPr="001E2837">
        <w:rPr>
          <w:caps/>
          <w:sz w:val="24"/>
          <w:u w:val="none"/>
        </w:rPr>
        <w:t>4</w:t>
      </w:r>
      <w:r w:rsidR="00A103EE" w:rsidRPr="001E2837">
        <w:rPr>
          <w:caps/>
          <w:sz w:val="24"/>
          <w:u w:val="none"/>
        </w:rPr>
        <w:tab/>
      </w:r>
      <w:r w:rsidR="002908DE" w:rsidRPr="001E2837">
        <w:rPr>
          <w:caps/>
          <w:sz w:val="24"/>
          <w:u w:val="none"/>
        </w:rPr>
        <w:t>MODELING METHODOLOGIES</w:t>
      </w:r>
      <w:bookmarkEnd w:id="274"/>
      <w:bookmarkEnd w:id="275"/>
    </w:p>
    <w:p w14:paraId="744C49DA" w14:textId="77777777" w:rsidR="00DB196D" w:rsidRPr="001E2837" w:rsidRDefault="00985357" w:rsidP="00A103EE">
      <w:pPr>
        <w:pStyle w:val="H2"/>
      </w:pPr>
      <w:bookmarkStart w:id="276" w:name="_Toc347132988"/>
      <w:bookmarkStart w:id="277" w:name="_Toc125131949"/>
      <w:r w:rsidRPr="001E2837">
        <w:t>4</w:t>
      </w:r>
      <w:r w:rsidR="00A103EE" w:rsidRPr="001E2837">
        <w:t>.1</w:t>
      </w:r>
      <w:r w:rsidR="00A103EE" w:rsidRPr="001E2837">
        <w:tab/>
      </w:r>
      <w:r w:rsidR="002908DE" w:rsidRPr="001E2837">
        <w:t>B</w:t>
      </w:r>
      <w:r w:rsidR="00A103EE" w:rsidRPr="001E2837">
        <w:t>us, Area, Zone and Owner Data</w:t>
      </w:r>
      <w:bookmarkEnd w:id="276"/>
      <w:bookmarkEnd w:id="277"/>
    </w:p>
    <w:p w14:paraId="2DBA327F"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14:paraId="5B30072E" w14:textId="77777777"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14:paraId="5C904FC5" w14:textId="77777777"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14:paraId="4A2F4D64" w14:textId="4282EE7A" w:rsidR="00E578C4" w:rsidRPr="00513925"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The Chair</w:t>
      </w:r>
      <w:del w:id="278" w:author="Andrew Hamann" w:date="2025-07-29T19:12:00Z">
        <w:r w:rsidR="000F2DD7" w:rsidRPr="00513925" w:rsidDel="00AB5CEA">
          <w:rPr>
            <w:iCs/>
            <w:szCs w:val="24"/>
          </w:rPr>
          <w:delText>man</w:delText>
        </w:r>
      </w:del>
      <w:r w:rsidR="000F2DD7" w:rsidRPr="00513925">
        <w:rPr>
          <w:iCs/>
          <w:szCs w:val="24"/>
        </w:rPr>
        <w:t xml:space="preserve">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14:paraId="6B72BA81"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14:paraId="2B69D42F" w14:textId="77777777"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w:t>
      </w:r>
      <w:proofErr w:type="gramStart"/>
      <w:r w:rsidR="00C074DF" w:rsidRPr="001E2837">
        <w:rPr>
          <w:iCs/>
          <w:szCs w:val="24"/>
        </w:rPr>
        <w:t>twelve character</w:t>
      </w:r>
      <w:proofErr w:type="gramEnd"/>
      <w:r w:rsidR="00C074DF" w:rsidRPr="001E2837">
        <w:rPr>
          <w:iCs/>
          <w:szCs w:val="24"/>
        </w:rPr>
        <w:t xml:space="preserve">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14:paraId="15FDE984" w14:textId="77777777"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14:paraId="48F429A5" w14:textId="77777777" w:rsidR="00265D54" w:rsidRDefault="00DF404E" w:rsidP="00265D54">
      <w:pPr>
        <w:pStyle w:val="BodyText"/>
        <w:spacing w:after="240"/>
      </w:pPr>
      <w:r w:rsidRPr="00FF55C7">
        <w:rPr>
          <w:iCs/>
          <w:szCs w:val="24"/>
        </w:rPr>
        <w:lastRenderedPageBreak/>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14:paraId="59EE7DB9" w14:textId="77777777"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14:paraId="2D5A19CB" w14:textId="3EE9CE41" w:rsidR="000F2DD7" w:rsidRDefault="00843B11" w:rsidP="00FF55C7">
      <w:pPr>
        <w:pStyle w:val="BodyText"/>
        <w:spacing w:after="240"/>
        <w:rPr>
          <w:iCs/>
          <w:szCs w:val="24"/>
        </w:rPr>
      </w:pPr>
      <w:bookmarkStart w:id="279" w:name="OLE_LINK3"/>
      <w:bookmarkStart w:id="280" w:name="OLE_LINK4"/>
      <w:r w:rsidRPr="00FF55C7">
        <w:rPr>
          <w:iCs/>
          <w:szCs w:val="24"/>
        </w:rPr>
        <w:t>In PSS</w:t>
      </w:r>
      <w:r w:rsidR="00313BB9">
        <w:rPr>
          <w:iCs/>
          <w:szCs w:val="24"/>
        </w:rPr>
        <w:t>®</w:t>
      </w:r>
      <w:r w:rsidRPr="00FF55C7">
        <w:rPr>
          <w:iCs/>
          <w:szCs w:val="24"/>
        </w:rPr>
        <w:t>E, each zone data record has a zone number and a zone name identifier.</w:t>
      </w:r>
      <w:bookmarkEnd w:id="279"/>
      <w:bookmarkEnd w:id="280"/>
      <w:r w:rsidRPr="00FF55C7">
        <w:rPr>
          <w:iCs/>
          <w:szCs w:val="24"/>
        </w:rPr>
        <w:t xml:space="preserve"> </w:t>
      </w:r>
      <w:r w:rsidR="00993DE5" w:rsidRPr="00FF55C7">
        <w:rPr>
          <w:iCs/>
          <w:szCs w:val="24"/>
        </w:rPr>
        <w:t>T</w:t>
      </w:r>
      <w:r w:rsidR="000F2DD7" w:rsidRPr="00FF55C7">
        <w:rPr>
          <w:iCs/>
          <w:szCs w:val="24"/>
        </w:rPr>
        <w:t>he Chair</w:t>
      </w:r>
      <w:del w:id="281" w:author="Andrew Hamann" w:date="2025-07-29T19:12:00Z">
        <w:r w:rsidR="000F2DD7" w:rsidRPr="00FF55C7" w:rsidDel="00AB5CEA">
          <w:rPr>
            <w:iCs/>
            <w:szCs w:val="24"/>
          </w:rPr>
          <w:delText>man</w:delText>
        </w:r>
      </w:del>
      <w:r w:rsidR="000F2DD7" w:rsidRPr="00FF55C7">
        <w:rPr>
          <w:iCs/>
          <w:szCs w:val="24"/>
        </w:rPr>
        <w:t xml:space="preserve">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14:paraId="1E678669" w14:textId="5CFE3551" w:rsidR="009D02C3" w:rsidDel="009C3693" w:rsidRDefault="009D02C3" w:rsidP="00FF55C7">
      <w:pPr>
        <w:pStyle w:val="BodyText"/>
        <w:spacing w:after="240"/>
        <w:rPr>
          <w:del w:id="282" w:author="Andrew Hamann" w:date="2025-07-29T19:08:00Z"/>
          <w:iCs/>
          <w:szCs w:val="24"/>
        </w:rPr>
      </w:pPr>
    </w:p>
    <w:p w14:paraId="37760DCB" w14:textId="1F5041B7" w:rsidR="009D02C3" w:rsidDel="009C3693" w:rsidRDefault="009D02C3" w:rsidP="00FF55C7">
      <w:pPr>
        <w:pStyle w:val="BodyText"/>
        <w:spacing w:after="240"/>
        <w:rPr>
          <w:del w:id="283" w:author="Andrew Hamann" w:date="2025-07-29T19:08:00Z"/>
          <w:iCs/>
          <w:szCs w:val="24"/>
        </w:rPr>
      </w:pPr>
    </w:p>
    <w:p w14:paraId="2CB684E4" w14:textId="77777777"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14:paraId="7114E87B" w14:textId="77777777"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14:paraId="4A27A5BA" w14:textId="77777777"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14:paraId="6E0DB1E6" w14:textId="347AC7D4" w:rsidR="00E35C34" w:rsidRPr="00CC7EC7" w:rsidRDefault="00E35C34" w:rsidP="00E35C34">
      <w:pPr>
        <w:pStyle w:val="BodyText"/>
        <w:rPr>
          <w:szCs w:val="24"/>
        </w:rPr>
      </w:pPr>
      <w:r w:rsidRPr="001E2837">
        <w:rPr>
          <w:szCs w:val="24"/>
        </w:rPr>
        <w:t>Normal and Emergency Bus Voltage Minimum and Maximum Limits shall reflect voltage limits set forth by the “</w:t>
      </w:r>
      <w:r w:rsidR="00F9328F">
        <w:rPr>
          <w:szCs w:val="24"/>
        </w:rPr>
        <w:t>ERCOT SOL Methodology for the Operations Time Horizon</w:t>
      </w:r>
      <w:r w:rsidRPr="00AA508A">
        <w:rPr>
          <w:szCs w:val="24"/>
        </w:rPr>
        <w:t>” document, however, Emergency Bus Voltage Limits for generator buses shall reflect mini</w:t>
      </w:r>
      <w:r w:rsidRPr="00CC7EC7">
        <w:rPr>
          <w:szCs w:val="24"/>
        </w:rPr>
        <w:t>mum generator or high-side of GSU steady-state or ride-through voltage limitations.</w:t>
      </w:r>
    </w:p>
    <w:p w14:paraId="1E6EC2E3" w14:textId="77777777"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14:paraId="14109744" w14:textId="77777777" w:rsidTr="00CE389A">
        <w:trPr>
          <w:trHeight w:val="282"/>
        </w:trPr>
        <w:tc>
          <w:tcPr>
            <w:tcW w:w="3147" w:type="dxa"/>
          </w:tcPr>
          <w:p w14:paraId="1A373B89" w14:textId="77777777" w:rsidR="00F769F9" w:rsidRPr="00250B21" w:rsidRDefault="00F769F9" w:rsidP="00250B21">
            <w:pPr>
              <w:pStyle w:val="BodyText2"/>
              <w:keepNext/>
              <w:keepLines/>
              <w:jc w:val="center"/>
              <w:rPr>
                <w:b/>
              </w:rPr>
            </w:pPr>
            <w:r w:rsidRPr="00250B21">
              <w:rPr>
                <w:b/>
              </w:rPr>
              <w:t>Data Element</w:t>
            </w:r>
          </w:p>
        </w:tc>
        <w:tc>
          <w:tcPr>
            <w:tcW w:w="3651" w:type="dxa"/>
          </w:tcPr>
          <w:p w14:paraId="53F3ABAB" w14:textId="77777777" w:rsidR="00F769F9" w:rsidRPr="00250B21" w:rsidRDefault="00F769F9" w:rsidP="00250B21">
            <w:pPr>
              <w:pStyle w:val="BodyText2"/>
              <w:keepNext/>
              <w:keepLines/>
              <w:jc w:val="center"/>
              <w:rPr>
                <w:b/>
              </w:rPr>
            </w:pPr>
            <w:r w:rsidRPr="00250B21">
              <w:rPr>
                <w:b/>
              </w:rPr>
              <w:t>Source For Existing</w:t>
            </w:r>
            <w:del w:id="284" w:author="Andrew Hamann" w:date="2025-07-29T19:14:00Z">
              <w:r w:rsidRPr="00250B21" w:rsidDel="00B76D0B">
                <w:rPr>
                  <w:b/>
                </w:rPr>
                <w:delText xml:space="preserve"> </w:delText>
              </w:r>
            </w:del>
            <w:r w:rsidRPr="00250B21">
              <w:rPr>
                <w:b/>
              </w:rPr>
              <w:t xml:space="preserve"> Elements</w:t>
            </w:r>
          </w:p>
        </w:tc>
        <w:tc>
          <w:tcPr>
            <w:tcW w:w="3390" w:type="dxa"/>
          </w:tcPr>
          <w:p w14:paraId="460DA21A" w14:textId="77777777" w:rsidR="00F769F9" w:rsidRPr="00250B21" w:rsidRDefault="00F769F9" w:rsidP="00250B21">
            <w:pPr>
              <w:pStyle w:val="BodyText2"/>
              <w:keepNext/>
              <w:keepLines/>
              <w:jc w:val="center"/>
              <w:rPr>
                <w:b/>
              </w:rPr>
            </w:pPr>
            <w:r w:rsidRPr="00250B21">
              <w:rPr>
                <w:b/>
              </w:rPr>
              <w:t>Source For Planned Elements</w:t>
            </w:r>
          </w:p>
        </w:tc>
      </w:tr>
      <w:tr w:rsidR="00F769F9" w14:paraId="22371B56" w14:textId="77777777" w:rsidTr="00CE389A">
        <w:trPr>
          <w:trHeight w:val="282"/>
        </w:trPr>
        <w:tc>
          <w:tcPr>
            <w:tcW w:w="3147" w:type="dxa"/>
          </w:tcPr>
          <w:p w14:paraId="5B87BAAF" w14:textId="77777777" w:rsidR="00F769F9" w:rsidRDefault="00F769F9" w:rsidP="00250B21">
            <w:pPr>
              <w:pStyle w:val="BodyText2"/>
              <w:keepNext/>
              <w:keepLines/>
              <w:jc w:val="center"/>
            </w:pPr>
            <w:r>
              <w:t>Bus Number</w:t>
            </w:r>
          </w:p>
        </w:tc>
        <w:tc>
          <w:tcPr>
            <w:tcW w:w="3651" w:type="dxa"/>
          </w:tcPr>
          <w:p w14:paraId="0111A126" w14:textId="77777777" w:rsidR="00F769F9" w:rsidRDefault="00611AB2" w:rsidP="00250B21">
            <w:pPr>
              <w:pStyle w:val="BodyText2"/>
              <w:keepNext/>
              <w:keepLines/>
              <w:jc w:val="center"/>
            </w:pPr>
            <w:r>
              <w:t>NMMS</w:t>
            </w:r>
          </w:p>
        </w:tc>
        <w:tc>
          <w:tcPr>
            <w:tcW w:w="3390" w:type="dxa"/>
          </w:tcPr>
          <w:p w14:paraId="1C5FCC8E" w14:textId="77777777" w:rsidR="00F769F9" w:rsidRPr="00511A7A" w:rsidRDefault="00611AB2" w:rsidP="00250B21">
            <w:pPr>
              <w:pStyle w:val="BodyText2"/>
              <w:keepNext/>
              <w:keepLines/>
              <w:jc w:val="center"/>
            </w:pPr>
            <w:r>
              <w:t>MOD PMCR</w:t>
            </w:r>
          </w:p>
        </w:tc>
      </w:tr>
      <w:tr w:rsidR="00F769F9" w14:paraId="57A62E22" w14:textId="77777777" w:rsidTr="00CE389A">
        <w:trPr>
          <w:trHeight w:val="282"/>
        </w:trPr>
        <w:tc>
          <w:tcPr>
            <w:tcW w:w="3147" w:type="dxa"/>
          </w:tcPr>
          <w:p w14:paraId="3720769D" w14:textId="77777777" w:rsidR="00F769F9" w:rsidRDefault="00F769F9" w:rsidP="00250B21">
            <w:pPr>
              <w:pStyle w:val="BodyText2"/>
              <w:keepNext/>
              <w:keepLines/>
              <w:jc w:val="center"/>
            </w:pPr>
            <w:r>
              <w:t>Bus Name</w:t>
            </w:r>
          </w:p>
        </w:tc>
        <w:tc>
          <w:tcPr>
            <w:tcW w:w="3651" w:type="dxa"/>
          </w:tcPr>
          <w:p w14:paraId="7373485A" w14:textId="77777777" w:rsidR="00F769F9" w:rsidRDefault="00611AB2" w:rsidP="00250B21">
            <w:pPr>
              <w:pStyle w:val="BodyText2"/>
              <w:keepNext/>
              <w:keepLines/>
              <w:jc w:val="center"/>
            </w:pPr>
            <w:r>
              <w:t>NMMS</w:t>
            </w:r>
            <w:r w:rsidR="00F769F9">
              <w:t xml:space="preserve"> </w:t>
            </w:r>
          </w:p>
        </w:tc>
        <w:tc>
          <w:tcPr>
            <w:tcW w:w="3390" w:type="dxa"/>
          </w:tcPr>
          <w:p w14:paraId="28AB88A7" w14:textId="77777777" w:rsidR="00F769F9" w:rsidRPr="00511A7A" w:rsidRDefault="00611AB2" w:rsidP="00250B21">
            <w:pPr>
              <w:pStyle w:val="BodyText2"/>
              <w:keepNext/>
              <w:keepLines/>
              <w:jc w:val="center"/>
            </w:pPr>
            <w:r>
              <w:t>MOD PMCR</w:t>
            </w:r>
            <w:r w:rsidR="00F769F9">
              <w:t xml:space="preserve"> </w:t>
            </w:r>
          </w:p>
        </w:tc>
      </w:tr>
      <w:tr w:rsidR="00F769F9" w14:paraId="7A59ACF1" w14:textId="77777777" w:rsidTr="00CE389A">
        <w:trPr>
          <w:trHeight w:val="282"/>
        </w:trPr>
        <w:tc>
          <w:tcPr>
            <w:tcW w:w="3147" w:type="dxa"/>
          </w:tcPr>
          <w:p w14:paraId="1D44A26C" w14:textId="77777777" w:rsidR="00F769F9" w:rsidRDefault="00F769F9" w:rsidP="00250B21">
            <w:pPr>
              <w:pStyle w:val="BodyText2"/>
              <w:keepNext/>
              <w:keepLines/>
              <w:jc w:val="center"/>
            </w:pPr>
            <w:r>
              <w:t>Area Number/Name</w:t>
            </w:r>
          </w:p>
        </w:tc>
        <w:tc>
          <w:tcPr>
            <w:tcW w:w="3651" w:type="dxa"/>
          </w:tcPr>
          <w:p w14:paraId="6D17DB6E" w14:textId="77777777" w:rsidR="00F769F9" w:rsidRDefault="00611AB2" w:rsidP="00250B21">
            <w:pPr>
              <w:pStyle w:val="BodyText2"/>
              <w:keepNext/>
              <w:keepLines/>
              <w:jc w:val="center"/>
            </w:pPr>
            <w:r>
              <w:t>NMMS</w:t>
            </w:r>
          </w:p>
        </w:tc>
        <w:tc>
          <w:tcPr>
            <w:tcW w:w="3390" w:type="dxa"/>
          </w:tcPr>
          <w:p w14:paraId="4749EEC4" w14:textId="77777777" w:rsidR="00F769F9" w:rsidRPr="00511A7A" w:rsidRDefault="00611AB2" w:rsidP="00250B21">
            <w:pPr>
              <w:pStyle w:val="BodyText2"/>
              <w:keepNext/>
              <w:keepLines/>
              <w:jc w:val="center"/>
            </w:pPr>
            <w:r>
              <w:t>MOD PMCR</w:t>
            </w:r>
          </w:p>
        </w:tc>
      </w:tr>
      <w:tr w:rsidR="00F769F9" w14:paraId="2ACEE921" w14:textId="77777777" w:rsidTr="00CE389A">
        <w:trPr>
          <w:trHeight w:val="282"/>
        </w:trPr>
        <w:tc>
          <w:tcPr>
            <w:tcW w:w="3147" w:type="dxa"/>
          </w:tcPr>
          <w:p w14:paraId="5D4C8E4A" w14:textId="77777777" w:rsidR="00F769F9" w:rsidRDefault="00F769F9" w:rsidP="00250B21">
            <w:pPr>
              <w:pStyle w:val="BodyText2"/>
              <w:keepNext/>
              <w:keepLines/>
              <w:jc w:val="center"/>
            </w:pPr>
            <w:r>
              <w:t>Owner Number/Name</w:t>
            </w:r>
          </w:p>
        </w:tc>
        <w:tc>
          <w:tcPr>
            <w:tcW w:w="3651" w:type="dxa"/>
          </w:tcPr>
          <w:p w14:paraId="5CFB86B8" w14:textId="77777777" w:rsidR="00F769F9" w:rsidRDefault="00611AB2" w:rsidP="00250B21">
            <w:pPr>
              <w:pStyle w:val="BodyText2"/>
              <w:keepNext/>
              <w:keepLines/>
              <w:jc w:val="center"/>
            </w:pPr>
            <w:r>
              <w:t>NMMS</w:t>
            </w:r>
          </w:p>
        </w:tc>
        <w:tc>
          <w:tcPr>
            <w:tcW w:w="3390" w:type="dxa"/>
          </w:tcPr>
          <w:p w14:paraId="386C38E1" w14:textId="77777777" w:rsidR="00F769F9" w:rsidRPr="00511A7A" w:rsidRDefault="00611AB2" w:rsidP="00250B21">
            <w:pPr>
              <w:pStyle w:val="BodyText2"/>
              <w:keepNext/>
              <w:keepLines/>
              <w:jc w:val="center"/>
            </w:pPr>
            <w:r>
              <w:t xml:space="preserve">MOD </w:t>
            </w:r>
            <w:r w:rsidR="00F769F9">
              <w:t>PMCR</w:t>
            </w:r>
          </w:p>
        </w:tc>
      </w:tr>
      <w:tr w:rsidR="00F769F9" w14:paraId="07F68051" w14:textId="77777777" w:rsidTr="00CE389A">
        <w:trPr>
          <w:trHeight w:val="282"/>
        </w:trPr>
        <w:tc>
          <w:tcPr>
            <w:tcW w:w="3147" w:type="dxa"/>
          </w:tcPr>
          <w:p w14:paraId="5ED26536" w14:textId="77777777" w:rsidR="00F769F9" w:rsidRDefault="00F769F9" w:rsidP="00250B21">
            <w:pPr>
              <w:pStyle w:val="BodyText2"/>
              <w:keepNext/>
              <w:keepLines/>
              <w:jc w:val="center"/>
            </w:pPr>
            <w:r>
              <w:t>Bus Code</w:t>
            </w:r>
          </w:p>
        </w:tc>
        <w:tc>
          <w:tcPr>
            <w:tcW w:w="3651" w:type="dxa"/>
          </w:tcPr>
          <w:p w14:paraId="4881BABC" w14:textId="77777777"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14:paraId="33E58A46" w14:textId="77777777" w:rsidR="00F769F9" w:rsidRPr="00511A7A" w:rsidRDefault="00611AB2" w:rsidP="00250B21">
            <w:pPr>
              <w:pStyle w:val="BodyText2"/>
              <w:keepNext/>
              <w:keepLines/>
              <w:jc w:val="center"/>
            </w:pPr>
            <w:r>
              <w:t xml:space="preserve">MOD </w:t>
            </w:r>
            <w:r w:rsidR="00F769F9">
              <w:t>PMCR</w:t>
            </w:r>
          </w:p>
        </w:tc>
      </w:tr>
      <w:tr w:rsidR="00F769F9" w14:paraId="7D8727B6" w14:textId="77777777" w:rsidTr="00CE389A">
        <w:trPr>
          <w:trHeight w:val="282"/>
        </w:trPr>
        <w:tc>
          <w:tcPr>
            <w:tcW w:w="3147" w:type="dxa"/>
          </w:tcPr>
          <w:p w14:paraId="16A55196" w14:textId="77777777" w:rsidR="00F769F9" w:rsidRDefault="00F769F9" w:rsidP="00250B21">
            <w:pPr>
              <w:pStyle w:val="BodyText2"/>
              <w:keepNext/>
              <w:keepLines/>
              <w:jc w:val="center"/>
            </w:pPr>
            <w:r>
              <w:t>Bus Voltage &amp; angle</w:t>
            </w:r>
          </w:p>
        </w:tc>
        <w:tc>
          <w:tcPr>
            <w:tcW w:w="3651" w:type="dxa"/>
          </w:tcPr>
          <w:p w14:paraId="5F3796C5" w14:textId="77777777"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14:paraId="729FF501" w14:textId="77777777" w:rsidR="00F769F9" w:rsidRPr="00511A7A" w:rsidRDefault="00611AB2" w:rsidP="004A59C3">
            <w:pPr>
              <w:pStyle w:val="BodyText2"/>
              <w:keepNext/>
              <w:keepLines/>
              <w:jc w:val="center"/>
            </w:pPr>
            <w:r>
              <w:t xml:space="preserve">MOD </w:t>
            </w:r>
            <w:r w:rsidR="00F769F9">
              <w:t>PMCR</w:t>
            </w:r>
          </w:p>
        </w:tc>
      </w:tr>
      <w:tr w:rsidR="00F205BE" w14:paraId="4E0B5BE8" w14:textId="77777777" w:rsidTr="00CE389A">
        <w:trPr>
          <w:trHeight w:val="282"/>
        </w:trPr>
        <w:tc>
          <w:tcPr>
            <w:tcW w:w="3147" w:type="dxa"/>
          </w:tcPr>
          <w:p w14:paraId="450B772A" w14:textId="77777777" w:rsidR="00F205BE" w:rsidRDefault="00F205BE" w:rsidP="00250B21">
            <w:pPr>
              <w:pStyle w:val="BodyText2"/>
              <w:keepNext/>
              <w:keepLines/>
              <w:jc w:val="center"/>
            </w:pPr>
            <w:r>
              <w:t>Bus Voltage Limits</w:t>
            </w:r>
          </w:p>
        </w:tc>
        <w:tc>
          <w:tcPr>
            <w:tcW w:w="3651" w:type="dxa"/>
          </w:tcPr>
          <w:p w14:paraId="63E75E72" w14:textId="77777777" w:rsidR="00F205BE" w:rsidRDefault="00F205BE" w:rsidP="004A59C3">
            <w:pPr>
              <w:pStyle w:val="BodyText2"/>
              <w:keepNext/>
              <w:keepLines/>
              <w:jc w:val="center"/>
            </w:pPr>
            <w:r>
              <w:t>NMMS &amp; MOD PMCR</w:t>
            </w:r>
          </w:p>
        </w:tc>
        <w:tc>
          <w:tcPr>
            <w:tcW w:w="3390" w:type="dxa"/>
          </w:tcPr>
          <w:p w14:paraId="3E1F3399" w14:textId="77777777" w:rsidR="00F205BE" w:rsidRDefault="00F205BE" w:rsidP="004A59C3">
            <w:pPr>
              <w:pStyle w:val="BodyText2"/>
              <w:keepNext/>
              <w:keepLines/>
              <w:jc w:val="center"/>
            </w:pPr>
            <w:r>
              <w:t>MOD PMCR</w:t>
            </w:r>
          </w:p>
        </w:tc>
      </w:tr>
    </w:tbl>
    <w:p w14:paraId="24D1BFA1" w14:textId="77777777" w:rsidR="00DB196D" w:rsidRPr="00FF55C7" w:rsidRDefault="00985357" w:rsidP="00FF55C7">
      <w:pPr>
        <w:pStyle w:val="H2"/>
      </w:pPr>
      <w:bookmarkStart w:id="285" w:name="_Toc347132989"/>
      <w:bookmarkStart w:id="286" w:name="_Toc125131950"/>
      <w:r>
        <w:t>4</w:t>
      </w:r>
      <w:r w:rsidR="00FF55C7">
        <w:t>.2</w:t>
      </w:r>
      <w:r w:rsidR="00FF55C7">
        <w:tab/>
        <w:t>Load Data</w:t>
      </w:r>
      <w:bookmarkEnd w:id="285"/>
      <w:bookmarkEnd w:id="286"/>
    </w:p>
    <w:p w14:paraId="1DB14FFE" w14:textId="77777777"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contained within the ALDR (</w:t>
      </w:r>
      <w:proofErr w:type="gramStart"/>
      <w:r w:rsidR="007F7788" w:rsidRPr="00FF55C7">
        <w:rPr>
          <w:iCs/>
          <w:szCs w:val="24"/>
        </w:rPr>
        <w:t>e.g.</w:t>
      </w:r>
      <w:proofErr w:type="gramEnd"/>
      <w:r w:rsidR="007F7788" w:rsidRPr="00FF55C7">
        <w:rPr>
          <w:iCs/>
          <w:szCs w:val="24"/>
        </w:rPr>
        <w:t xml:space="preserve">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14:paraId="36568835" w14:textId="0D8E1931"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 xml:space="preserve">loads (MW and </w:t>
      </w:r>
      <w:del w:id="287" w:author="Andrew Hamann" w:date="2025-07-29T17:39:00Z">
        <w:r w:rsidRPr="00FF55C7" w:rsidDel="001F22CA">
          <w:rPr>
            <w:iCs/>
            <w:szCs w:val="24"/>
          </w:rPr>
          <w:lastRenderedPageBreak/>
          <w:delText>MVAR</w:delText>
        </w:r>
      </w:del>
      <w:ins w:id="288" w:author="Andrew Hamann" w:date="2025-07-29T17:39:00Z">
        <w:r w:rsidR="001F22CA">
          <w:rPr>
            <w:iCs/>
            <w:szCs w:val="24"/>
          </w:rPr>
          <w:t>M</w:t>
        </w:r>
      </w:ins>
      <w:ins w:id="289" w:author="Walker, Zachary" w:date="2025-08-26T08:58:00Z">
        <w:r w:rsidR="00234CF0">
          <w:rPr>
            <w:iCs/>
            <w:szCs w:val="24"/>
          </w:rPr>
          <w:t>VA</w:t>
        </w:r>
      </w:ins>
      <w:ins w:id="290" w:author="Andrew Hamann" w:date="2025-07-29T17:39:00Z">
        <w:del w:id="291" w:author="Walker, Zachary" w:date="2025-08-26T08:58:00Z">
          <w:r w:rsidR="001F22CA" w:rsidDel="00234CF0">
            <w:rPr>
              <w:iCs/>
              <w:szCs w:val="24"/>
            </w:rPr>
            <w:delText>va</w:delText>
          </w:r>
        </w:del>
        <w:r w:rsidR="001F22CA">
          <w:rPr>
            <w:iCs/>
            <w:szCs w:val="24"/>
          </w:rPr>
          <w:t>r</w:t>
        </w:r>
      </w:ins>
      <w:r w:rsidRPr="00FF55C7">
        <w:rPr>
          <w:iCs/>
          <w:szCs w:val="24"/>
        </w:rPr>
        <w:t>)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14:paraId="30B4374A" w14:textId="77777777" w:rsidR="004A59C3"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14:paraId="0CB9EA27" w14:textId="77777777"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14:paraId="53588C98" w14:textId="10BCE614"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All self-serve loads must be identified by “SS”. </w:t>
      </w:r>
      <w:r w:rsidR="00477932" w:rsidRPr="00577486">
        <w:t>If there are multiple self-</w:t>
      </w:r>
      <w:proofErr w:type="gramStart"/>
      <w:r w:rsidR="00477932" w:rsidRPr="00577486">
        <w:t>serve</w:t>
      </w:r>
      <w:proofErr w:type="gramEnd"/>
      <w:r w:rsidR="00477932" w:rsidRPr="00577486">
        <w:t xml:space="pre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w:t>
      </w:r>
      <w:r w:rsidR="009C3116">
        <w:t>See Appendix E for additional details.</w:t>
      </w:r>
    </w:p>
    <w:p w14:paraId="0716866D" w14:textId="77777777"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14:paraId="062FC9F6" w14:textId="0334E9A2" w:rsidR="00DB196D" w:rsidRDefault="00985357" w:rsidP="00985357">
      <w:pPr>
        <w:pStyle w:val="BodyTextNumberedChar"/>
      </w:pPr>
      <w:r>
        <w:t>(3)</w:t>
      </w:r>
      <w:r>
        <w:tab/>
      </w:r>
      <w:r w:rsidR="000F2DD7" w:rsidRPr="007D3F72">
        <w:t xml:space="preserve">Generator auxiliary load should not be modeled at generating station buses. </w:t>
      </w:r>
      <w:del w:id="292" w:author="Andrew Hamann" w:date="2025-07-29T18:07:00Z">
        <w:r w:rsidR="000F2DD7" w:rsidRPr="007D3F72" w:rsidDel="00FB0165">
          <w:delText>Refer to section</w:delText>
        </w:r>
      </w:del>
      <w:ins w:id="293" w:author="Andrew Hamann" w:date="2025-07-29T18:07:00Z">
        <w:r w:rsidR="00FB0165">
          <w:t>See</w:t>
        </w:r>
      </w:ins>
      <w:r w:rsidR="000F2DD7" w:rsidRPr="007D3F72">
        <w:t xml:space="preserve"> </w:t>
      </w:r>
      <w:ins w:id="294" w:author="Andrew Hamann" w:date="2025-07-29T18:07:00Z">
        <w:r w:rsidR="00FB0165">
          <w:t xml:space="preserve">Section </w:t>
        </w:r>
      </w:ins>
      <w:r w:rsidR="00712EBD">
        <w:t>4.3.1</w:t>
      </w:r>
      <w:r w:rsidR="000F2DD7" w:rsidRPr="007D3F72">
        <w:t xml:space="preserve">. </w:t>
      </w:r>
    </w:p>
    <w:p w14:paraId="726384FB" w14:textId="77777777"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14:paraId="6EF18E3D" w14:textId="34FC6CAC" w:rsidR="00DB196D"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r w:rsidR="001B7729">
        <w:rPr>
          <w:szCs w:val="24"/>
        </w:rPr>
        <w:t xml:space="preserve"> </w:t>
      </w:r>
      <w:r w:rsidR="009C3116">
        <w:t>See Appendix E for additional details.</w:t>
      </w:r>
    </w:p>
    <w:p w14:paraId="50446088" w14:textId="580CEE76" w:rsidR="009371A8" w:rsidRDefault="009371A8" w:rsidP="00985357">
      <w:pPr>
        <w:pStyle w:val="BodyTextNumberedChar"/>
        <w:rPr>
          <w:szCs w:val="24"/>
        </w:rPr>
      </w:pPr>
      <w:r>
        <w:rPr>
          <w:szCs w:val="24"/>
        </w:rPr>
        <w:t>(6)</w:t>
      </w:r>
      <w:r>
        <w:rPr>
          <w:szCs w:val="24"/>
        </w:rPr>
        <w:tab/>
      </w:r>
      <w:r w:rsidR="006759F6">
        <w:rPr>
          <w:szCs w:val="24"/>
        </w:rPr>
        <w:t>Guidelines for modeling DER</w:t>
      </w:r>
      <w:r w:rsidR="00DA2FBE">
        <w:rPr>
          <w:szCs w:val="24"/>
        </w:rPr>
        <w:t xml:space="preserve"> </w:t>
      </w:r>
      <w:del w:id="295" w:author="Andrew Hamann" w:date="2025-07-29T19:20:00Z">
        <w:r w:rsidR="006759F6" w:rsidDel="00625A28">
          <w:rPr>
            <w:szCs w:val="24"/>
          </w:rPr>
          <w:delText xml:space="preserve"> </w:delText>
        </w:r>
      </w:del>
      <w:r w:rsidR="006759F6">
        <w:rPr>
          <w:szCs w:val="24"/>
        </w:rPr>
        <w:t>are detailed in the following table. DER shall not be modeled as negative load in any case.</w:t>
      </w:r>
    </w:p>
    <w:tbl>
      <w:tblPr>
        <w:tblStyle w:val="TableGrid"/>
        <w:tblW w:w="0" w:type="auto"/>
        <w:tblInd w:w="720" w:type="dxa"/>
        <w:tblLook w:val="04A0" w:firstRow="1" w:lastRow="0" w:firstColumn="1" w:lastColumn="0" w:noHBand="0" w:noVBand="1"/>
      </w:tblPr>
      <w:tblGrid>
        <w:gridCol w:w="1303"/>
        <w:gridCol w:w="2592"/>
        <w:gridCol w:w="2736"/>
      </w:tblGrid>
      <w:tr w:rsidR="00FB0165" w:rsidRPr="00FB0165" w14:paraId="616410F3" w14:textId="77777777" w:rsidTr="00FB0165">
        <w:tc>
          <w:tcPr>
            <w:tcW w:w="0" w:type="auto"/>
            <w:vAlign w:val="center"/>
          </w:tcPr>
          <w:p w14:paraId="66D2D6B1" w14:textId="107A7D20" w:rsidR="009371A8" w:rsidRPr="00FB0165" w:rsidRDefault="006759F6" w:rsidP="00FB0165">
            <w:pPr>
              <w:pStyle w:val="BodyTextNumberedChar"/>
              <w:spacing w:after="0"/>
              <w:ind w:left="0" w:firstLine="0"/>
              <w:jc w:val="center"/>
              <w:rPr>
                <w:b/>
                <w:bCs/>
                <w:szCs w:val="24"/>
              </w:rPr>
            </w:pPr>
            <w:r w:rsidRPr="00FB0165">
              <w:rPr>
                <w:b/>
                <w:bCs/>
                <w:szCs w:val="24"/>
              </w:rPr>
              <w:t>DER Type</w:t>
            </w:r>
          </w:p>
        </w:tc>
        <w:tc>
          <w:tcPr>
            <w:tcW w:w="2592" w:type="dxa"/>
            <w:vAlign w:val="center"/>
          </w:tcPr>
          <w:p w14:paraId="41831FA3" w14:textId="1EEF0DF6" w:rsidR="009371A8" w:rsidRPr="00FB0165" w:rsidRDefault="006759F6" w:rsidP="00FB0165">
            <w:pPr>
              <w:pStyle w:val="BodyTextNumberedChar"/>
              <w:spacing w:after="0"/>
              <w:ind w:left="0" w:firstLine="0"/>
              <w:jc w:val="center"/>
              <w:rPr>
                <w:b/>
                <w:bCs/>
                <w:szCs w:val="24"/>
              </w:rPr>
            </w:pPr>
            <w:r w:rsidRPr="00FB0165">
              <w:rPr>
                <w:b/>
                <w:bCs/>
                <w:szCs w:val="24"/>
              </w:rPr>
              <w:t>Should be Embedded in Load Forecasts?</w:t>
            </w:r>
          </w:p>
        </w:tc>
        <w:tc>
          <w:tcPr>
            <w:tcW w:w="2736" w:type="dxa"/>
            <w:vAlign w:val="center"/>
          </w:tcPr>
          <w:p w14:paraId="5E619A29" w14:textId="5171F80D" w:rsidR="009371A8" w:rsidRPr="00FB0165" w:rsidRDefault="006759F6" w:rsidP="00FB0165">
            <w:pPr>
              <w:pStyle w:val="BodyTextNumberedChar"/>
              <w:spacing w:after="0"/>
              <w:ind w:left="0" w:firstLine="0"/>
              <w:jc w:val="center"/>
              <w:rPr>
                <w:b/>
                <w:bCs/>
                <w:szCs w:val="24"/>
              </w:rPr>
            </w:pPr>
            <w:r w:rsidRPr="00FB0165">
              <w:rPr>
                <w:b/>
                <w:bCs/>
                <w:szCs w:val="24"/>
              </w:rPr>
              <w:t>Modeled as Generation by ERCOT?</w:t>
            </w:r>
          </w:p>
        </w:tc>
      </w:tr>
      <w:tr w:rsidR="00FB0165" w14:paraId="10713CDB" w14:textId="77777777" w:rsidTr="00FB0165">
        <w:tc>
          <w:tcPr>
            <w:tcW w:w="0" w:type="auto"/>
            <w:vAlign w:val="center"/>
          </w:tcPr>
          <w:p w14:paraId="56EB365C" w14:textId="418DA669" w:rsidR="009371A8" w:rsidRDefault="006759F6" w:rsidP="00FB0165">
            <w:pPr>
              <w:pStyle w:val="BodyTextNumberedChar"/>
              <w:spacing w:after="0"/>
              <w:ind w:left="0" w:firstLine="0"/>
              <w:jc w:val="center"/>
              <w:rPr>
                <w:szCs w:val="24"/>
              </w:rPr>
            </w:pPr>
            <w:r>
              <w:rPr>
                <w:szCs w:val="24"/>
              </w:rPr>
              <w:t>DGR</w:t>
            </w:r>
          </w:p>
        </w:tc>
        <w:tc>
          <w:tcPr>
            <w:tcW w:w="2592" w:type="dxa"/>
            <w:vAlign w:val="center"/>
          </w:tcPr>
          <w:p w14:paraId="18913979" w14:textId="5C72E576" w:rsidR="009371A8" w:rsidRDefault="006759F6" w:rsidP="00FB0165">
            <w:pPr>
              <w:pStyle w:val="BodyTextNumberedChar"/>
              <w:spacing w:after="0"/>
              <w:ind w:left="0" w:firstLine="0"/>
              <w:jc w:val="center"/>
              <w:rPr>
                <w:szCs w:val="24"/>
              </w:rPr>
            </w:pPr>
            <w:r>
              <w:rPr>
                <w:szCs w:val="24"/>
              </w:rPr>
              <w:t>No</w:t>
            </w:r>
          </w:p>
        </w:tc>
        <w:tc>
          <w:tcPr>
            <w:tcW w:w="2736" w:type="dxa"/>
            <w:vAlign w:val="center"/>
          </w:tcPr>
          <w:p w14:paraId="16568677" w14:textId="3ED9BC41" w:rsidR="009371A8" w:rsidRDefault="006759F6" w:rsidP="00FB0165">
            <w:pPr>
              <w:pStyle w:val="BodyTextNumberedChar"/>
              <w:spacing w:after="0"/>
              <w:ind w:left="0" w:firstLine="0"/>
              <w:jc w:val="center"/>
              <w:rPr>
                <w:szCs w:val="24"/>
              </w:rPr>
            </w:pPr>
            <w:r>
              <w:rPr>
                <w:szCs w:val="24"/>
              </w:rPr>
              <w:t>Yes</w:t>
            </w:r>
          </w:p>
        </w:tc>
      </w:tr>
      <w:tr w:rsidR="00FB0165" w14:paraId="6269C7B9" w14:textId="77777777" w:rsidTr="00FB0165">
        <w:tc>
          <w:tcPr>
            <w:tcW w:w="0" w:type="auto"/>
            <w:vAlign w:val="center"/>
          </w:tcPr>
          <w:p w14:paraId="633844D2" w14:textId="1A0D70FD" w:rsidR="009371A8" w:rsidRDefault="006759F6" w:rsidP="00FB0165">
            <w:pPr>
              <w:pStyle w:val="BodyTextNumberedChar"/>
              <w:spacing w:after="0"/>
              <w:ind w:left="0" w:firstLine="0"/>
              <w:jc w:val="center"/>
              <w:rPr>
                <w:szCs w:val="24"/>
              </w:rPr>
            </w:pPr>
            <w:r>
              <w:rPr>
                <w:szCs w:val="24"/>
              </w:rPr>
              <w:t>DESR</w:t>
            </w:r>
          </w:p>
        </w:tc>
        <w:tc>
          <w:tcPr>
            <w:tcW w:w="2592" w:type="dxa"/>
            <w:vAlign w:val="center"/>
          </w:tcPr>
          <w:p w14:paraId="00B50D07" w14:textId="01B03BA5" w:rsidR="009371A8" w:rsidRDefault="006759F6" w:rsidP="00FB0165">
            <w:pPr>
              <w:pStyle w:val="BodyTextNumberedChar"/>
              <w:spacing w:after="0"/>
              <w:ind w:left="0" w:firstLine="0"/>
              <w:jc w:val="center"/>
              <w:rPr>
                <w:szCs w:val="24"/>
              </w:rPr>
            </w:pPr>
            <w:r>
              <w:rPr>
                <w:szCs w:val="24"/>
              </w:rPr>
              <w:t>No</w:t>
            </w:r>
          </w:p>
        </w:tc>
        <w:tc>
          <w:tcPr>
            <w:tcW w:w="2736" w:type="dxa"/>
            <w:vAlign w:val="center"/>
          </w:tcPr>
          <w:p w14:paraId="3CC165C3" w14:textId="60ECCC61" w:rsidR="009371A8" w:rsidRDefault="006759F6" w:rsidP="00FB0165">
            <w:pPr>
              <w:pStyle w:val="BodyTextNumberedChar"/>
              <w:spacing w:after="0"/>
              <w:ind w:left="0" w:firstLine="0"/>
              <w:jc w:val="center"/>
              <w:rPr>
                <w:szCs w:val="24"/>
              </w:rPr>
            </w:pPr>
            <w:r>
              <w:rPr>
                <w:szCs w:val="24"/>
              </w:rPr>
              <w:t>Yes</w:t>
            </w:r>
          </w:p>
        </w:tc>
      </w:tr>
      <w:tr w:rsidR="00FB0165" w14:paraId="01B16EB5" w14:textId="77777777" w:rsidTr="00FB0165">
        <w:tc>
          <w:tcPr>
            <w:tcW w:w="0" w:type="auto"/>
            <w:vAlign w:val="center"/>
          </w:tcPr>
          <w:p w14:paraId="0F20005E" w14:textId="738A7849" w:rsidR="009371A8" w:rsidRDefault="006759F6" w:rsidP="00FB0165">
            <w:pPr>
              <w:pStyle w:val="BodyTextNumberedChar"/>
              <w:spacing w:after="0"/>
              <w:ind w:left="0" w:firstLine="0"/>
              <w:jc w:val="center"/>
              <w:rPr>
                <w:szCs w:val="24"/>
              </w:rPr>
            </w:pPr>
            <w:r>
              <w:rPr>
                <w:szCs w:val="24"/>
              </w:rPr>
              <w:t>SODG</w:t>
            </w:r>
          </w:p>
        </w:tc>
        <w:tc>
          <w:tcPr>
            <w:tcW w:w="2592" w:type="dxa"/>
            <w:vAlign w:val="center"/>
          </w:tcPr>
          <w:p w14:paraId="59BAC8CC" w14:textId="5EACA4A7" w:rsidR="009371A8" w:rsidRDefault="006759F6" w:rsidP="00FB0165">
            <w:pPr>
              <w:pStyle w:val="BodyTextNumberedChar"/>
              <w:spacing w:after="0"/>
              <w:ind w:left="0" w:firstLine="0"/>
              <w:jc w:val="center"/>
              <w:rPr>
                <w:szCs w:val="24"/>
              </w:rPr>
            </w:pPr>
            <w:r>
              <w:rPr>
                <w:szCs w:val="24"/>
              </w:rPr>
              <w:t>No</w:t>
            </w:r>
          </w:p>
        </w:tc>
        <w:tc>
          <w:tcPr>
            <w:tcW w:w="2736" w:type="dxa"/>
            <w:vAlign w:val="center"/>
          </w:tcPr>
          <w:p w14:paraId="6DB63238" w14:textId="2035884A" w:rsidR="009371A8" w:rsidRDefault="006759F6" w:rsidP="00FB0165">
            <w:pPr>
              <w:pStyle w:val="BodyTextNumberedChar"/>
              <w:spacing w:after="0"/>
              <w:ind w:left="0" w:firstLine="0"/>
              <w:jc w:val="center"/>
              <w:rPr>
                <w:szCs w:val="24"/>
              </w:rPr>
            </w:pPr>
            <w:r>
              <w:rPr>
                <w:szCs w:val="24"/>
              </w:rPr>
              <w:t>Yes</w:t>
            </w:r>
          </w:p>
        </w:tc>
      </w:tr>
      <w:tr w:rsidR="00FB0165" w14:paraId="78712DC4" w14:textId="77777777" w:rsidTr="00FB0165">
        <w:tc>
          <w:tcPr>
            <w:tcW w:w="0" w:type="auto"/>
            <w:vAlign w:val="center"/>
          </w:tcPr>
          <w:p w14:paraId="44F6D43F" w14:textId="00589299" w:rsidR="006759F6" w:rsidRDefault="006759F6" w:rsidP="00FB0165">
            <w:pPr>
              <w:pStyle w:val="BodyTextNumberedChar"/>
              <w:spacing w:after="0"/>
              <w:ind w:left="0" w:firstLine="0"/>
              <w:jc w:val="center"/>
              <w:rPr>
                <w:szCs w:val="24"/>
              </w:rPr>
            </w:pPr>
            <w:r>
              <w:rPr>
                <w:szCs w:val="24"/>
              </w:rPr>
              <w:t>UDG</w:t>
            </w:r>
            <w:r w:rsidR="00991E7A">
              <w:rPr>
                <w:szCs w:val="24"/>
                <w:vertAlign w:val="superscript"/>
              </w:rPr>
              <w:t>1</w:t>
            </w:r>
          </w:p>
        </w:tc>
        <w:tc>
          <w:tcPr>
            <w:tcW w:w="2592" w:type="dxa"/>
            <w:vAlign w:val="center"/>
          </w:tcPr>
          <w:p w14:paraId="4C3948A8" w14:textId="048E6391" w:rsidR="006759F6" w:rsidRDefault="00051426" w:rsidP="00FB0165">
            <w:pPr>
              <w:pStyle w:val="BodyTextNumberedChar"/>
              <w:spacing w:after="0"/>
              <w:ind w:left="0" w:firstLine="0"/>
              <w:jc w:val="center"/>
              <w:rPr>
                <w:szCs w:val="24"/>
              </w:rPr>
            </w:pPr>
            <w:r>
              <w:rPr>
                <w:szCs w:val="24"/>
              </w:rPr>
              <w:t>Yes</w:t>
            </w:r>
          </w:p>
        </w:tc>
        <w:tc>
          <w:tcPr>
            <w:tcW w:w="2736" w:type="dxa"/>
            <w:vAlign w:val="center"/>
          </w:tcPr>
          <w:p w14:paraId="4CA531B8" w14:textId="5B666885" w:rsidR="006759F6" w:rsidRDefault="006759F6" w:rsidP="00FB0165">
            <w:pPr>
              <w:pStyle w:val="BodyTextNumberedChar"/>
              <w:spacing w:after="0"/>
              <w:ind w:left="0" w:firstLine="0"/>
              <w:jc w:val="center"/>
              <w:rPr>
                <w:szCs w:val="24"/>
              </w:rPr>
            </w:pPr>
            <w:r>
              <w:rPr>
                <w:szCs w:val="24"/>
              </w:rPr>
              <w:t>No</w:t>
            </w:r>
          </w:p>
        </w:tc>
      </w:tr>
    </w:tbl>
    <w:p w14:paraId="06C8D1D8" w14:textId="298BCEF2" w:rsidR="00590D9D" w:rsidRPr="00590D9D" w:rsidRDefault="00991E7A" w:rsidP="000249FD">
      <w:pPr>
        <w:spacing w:before="240" w:after="240"/>
        <w:rPr>
          <w:szCs w:val="24"/>
        </w:rPr>
      </w:pPr>
      <w:del w:id="296" w:author="Andrew Hamann" w:date="2025-07-29T18:05:00Z">
        <w:r w:rsidDel="00FB0165">
          <w:rPr>
            <w:iCs/>
            <w:sz w:val="24"/>
            <w:szCs w:val="24"/>
            <w:vertAlign w:val="superscript"/>
          </w:rPr>
          <w:delText>1</w:delText>
        </w:r>
      </w:del>
      <w:r w:rsidR="00590D9D" w:rsidRPr="002127EE">
        <w:rPr>
          <w:iCs/>
          <w:sz w:val="24"/>
          <w:szCs w:val="24"/>
        </w:rPr>
        <w:t xml:space="preserve">Specific guidelines for modeling UDG involve representing the </w:t>
      </w:r>
      <w:r w:rsidR="00590D9D">
        <w:rPr>
          <w:iCs/>
          <w:sz w:val="24"/>
          <w:szCs w:val="24"/>
        </w:rPr>
        <w:t>a</w:t>
      </w:r>
      <w:r w:rsidR="00590D9D" w:rsidRPr="002127EE">
        <w:rPr>
          <w:iCs/>
          <w:sz w:val="24"/>
          <w:szCs w:val="24"/>
        </w:rPr>
        <w:t>ggregated total nam</w:t>
      </w:r>
      <w:r w:rsidR="00406389">
        <w:rPr>
          <w:iCs/>
          <w:sz w:val="24"/>
          <w:szCs w:val="24"/>
        </w:rPr>
        <w:t>e</w:t>
      </w:r>
      <w:r w:rsidR="00590D9D" w:rsidRPr="002127EE">
        <w:rPr>
          <w:iCs/>
          <w:sz w:val="24"/>
          <w:szCs w:val="24"/>
        </w:rPr>
        <w:t>plate value for UDG behind each load point in each load distribut</w:t>
      </w:r>
      <w:r w:rsidR="00824179">
        <w:rPr>
          <w:iCs/>
          <w:sz w:val="24"/>
          <w:szCs w:val="24"/>
        </w:rPr>
        <w:t>ed</w:t>
      </w:r>
      <w:r w:rsidR="00590D9D" w:rsidRPr="002127EE">
        <w:rPr>
          <w:iCs/>
          <w:sz w:val="24"/>
          <w:szCs w:val="24"/>
        </w:rPr>
        <w:t xml:space="preserve"> generation field</w:t>
      </w:r>
      <w:r w:rsidR="00590D9D">
        <w:rPr>
          <w:iCs/>
          <w:sz w:val="24"/>
          <w:szCs w:val="24"/>
        </w:rPr>
        <w:t xml:space="preserve">, with the </w:t>
      </w:r>
      <w:r w:rsidR="00590D9D" w:rsidRPr="00B65E64">
        <w:rPr>
          <w:iCs/>
          <w:sz w:val="24"/>
          <w:szCs w:val="24"/>
        </w:rPr>
        <w:t>‘Distributed Generation Operator Mode’ field disabled</w:t>
      </w:r>
      <w:r w:rsidR="00590D9D">
        <w:rPr>
          <w:iCs/>
          <w:sz w:val="24"/>
          <w:szCs w:val="24"/>
        </w:rPr>
        <w:t>. This is to ensure that only the a</w:t>
      </w:r>
      <w:r w:rsidR="00590D9D" w:rsidRPr="002127EE">
        <w:rPr>
          <w:iCs/>
          <w:sz w:val="24"/>
          <w:szCs w:val="24"/>
        </w:rPr>
        <w:t xml:space="preserve">ggregated total </w:t>
      </w:r>
      <w:r w:rsidR="00590D9D">
        <w:rPr>
          <w:iCs/>
          <w:sz w:val="24"/>
          <w:szCs w:val="24"/>
        </w:rPr>
        <w:t xml:space="preserve">nameplate capability for the UDG is reflected in the models. Enabling the </w:t>
      </w:r>
      <w:r w:rsidR="00590D9D" w:rsidRPr="00B65E64">
        <w:rPr>
          <w:iCs/>
          <w:sz w:val="24"/>
          <w:szCs w:val="24"/>
        </w:rPr>
        <w:t>‘Distributed Generation Operator Mode’ field</w:t>
      </w:r>
      <w:r w:rsidR="00590D9D">
        <w:rPr>
          <w:iCs/>
          <w:sz w:val="24"/>
          <w:szCs w:val="24"/>
        </w:rPr>
        <w:t xml:space="preserve"> could risk disproportionate representation of the UDG contribution</w:t>
      </w:r>
      <w:r w:rsidR="00590D9D" w:rsidRPr="00336E99">
        <w:rPr>
          <w:iCs/>
          <w:sz w:val="24"/>
          <w:szCs w:val="24"/>
        </w:rPr>
        <w:t xml:space="preserve"> </w:t>
      </w:r>
      <w:r w:rsidR="00590D9D">
        <w:rPr>
          <w:iCs/>
          <w:sz w:val="24"/>
          <w:szCs w:val="24"/>
        </w:rPr>
        <w:t>due to the load models currently aggregating UDG contributions.</w:t>
      </w:r>
    </w:p>
    <w:p w14:paraId="43EA9A25" w14:textId="77777777"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14:paraId="1A284B25" w14:textId="32640057"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w:t>
      </w:r>
      <w:del w:id="297" w:author="Andrew Hamann" w:date="2025-07-29T17:40:00Z">
        <w:r w:rsidR="00804726" w:rsidRPr="001E2837" w:rsidDel="001F22CA">
          <w:rPr>
            <w:iCs/>
            <w:sz w:val="24"/>
            <w:szCs w:val="24"/>
          </w:rPr>
          <w:delText xml:space="preserve">MVAR </w:delText>
        </w:r>
      </w:del>
      <w:ins w:id="298" w:author="Andrew Hamann" w:date="2025-07-29T17:40:00Z">
        <w:del w:id="299" w:author="Walker, Zachary" w:date="2025-08-26T08:54:00Z">
          <w:r w:rsidR="001F22CA" w:rsidDel="00234CF0">
            <w:rPr>
              <w:iCs/>
              <w:sz w:val="24"/>
              <w:szCs w:val="24"/>
            </w:rPr>
            <w:delText>Mvar</w:delText>
          </w:r>
        </w:del>
      </w:ins>
      <w:ins w:id="300" w:author="Walker, Zachary" w:date="2025-08-26T08:54:00Z">
        <w:r w:rsidR="00234CF0">
          <w:rPr>
            <w:iCs/>
            <w:sz w:val="24"/>
            <w:szCs w:val="24"/>
          </w:rPr>
          <w:t>MVAr</w:t>
        </w:r>
      </w:ins>
      <w:ins w:id="301" w:author="Andrew Hamann" w:date="2025-07-29T17:40:00Z">
        <w:r w:rsidR="001F22CA" w:rsidRPr="001E2837">
          <w:rPr>
            <w:iCs/>
            <w:sz w:val="24"/>
            <w:szCs w:val="24"/>
          </w:rPr>
          <w:t xml:space="preserve"> </w:t>
        </w:r>
      </w:ins>
      <w:r w:rsidR="00804726" w:rsidRPr="001E2837">
        <w:rPr>
          <w:iCs/>
          <w:sz w:val="24"/>
          <w:szCs w:val="24"/>
        </w:rPr>
        <w:t>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3263"/>
        <w:gridCol w:w="3263"/>
      </w:tblGrid>
      <w:tr w:rsidR="00FB0165" w:rsidRPr="00511A7A" w14:paraId="51993EB3" w14:textId="77777777" w:rsidTr="00FB0165">
        <w:tc>
          <w:tcPr>
            <w:tcW w:w="0" w:type="auto"/>
            <w:vAlign w:val="center"/>
          </w:tcPr>
          <w:p w14:paraId="16D78BC8" w14:textId="77777777" w:rsidR="00CF4CAE" w:rsidRPr="00250B21" w:rsidRDefault="00CF4CAE" w:rsidP="00FB0165">
            <w:pPr>
              <w:pStyle w:val="BodyText2"/>
              <w:keepNext/>
              <w:keepLines/>
              <w:jc w:val="center"/>
              <w:rPr>
                <w:b/>
              </w:rPr>
            </w:pPr>
            <w:r w:rsidRPr="00250B21">
              <w:rPr>
                <w:b/>
              </w:rPr>
              <w:t>Data Element</w:t>
            </w:r>
          </w:p>
        </w:tc>
        <w:tc>
          <w:tcPr>
            <w:tcW w:w="0" w:type="auto"/>
            <w:vAlign w:val="center"/>
          </w:tcPr>
          <w:p w14:paraId="661A3A1E" w14:textId="18F14FC1" w:rsidR="00CF4CAE" w:rsidRPr="00250B21" w:rsidRDefault="00CF4CAE" w:rsidP="00FB0165">
            <w:pPr>
              <w:pStyle w:val="BodyText2"/>
              <w:keepNext/>
              <w:keepLines/>
              <w:jc w:val="center"/>
              <w:rPr>
                <w:b/>
              </w:rPr>
            </w:pPr>
            <w:r w:rsidRPr="00250B21">
              <w:rPr>
                <w:b/>
              </w:rPr>
              <w:t>Source For</w:t>
            </w:r>
            <w:r w:rsidR="00FB0165">
              <w:rPr>
                <w:b/>
              </w:rPr>
              <w:t xml:space="preserve"> </w:t>
            </w:r>
            <w:r w:rsidRPr="00250B21">
              <w:rPr>
                <w:b/>
              </w:rPr>
              <w:t>Existing Elements</w:t>
            </w:r>
          </w:p>
        </w:tc>
        <w:tc>
          <w:tcPr>
            <w:tcW w:w="0" w:type="auto"/>
            <w:vAlign w:val="center"/>
          </w:tcPr>
          <w:p w14:paraId="17346F29" w14:textId="77777777" w:rsidR="00CF4CAE" w:rsidRPr="00250B21" w:rsidRDefault="00CF4CAE" w:rsidP="00FB0165">
            <w:pPr>
              <w:pStyle w:val="BodyText2"/>
              <w:keepNext/>
              <w:keepLines/>
              <w:jc w:val="center"/>
              <w:rPr>
                <w:b/>
              </w:rPr>
            </w:pPr>
            <w:r w:rsidRPr="00250B21">
              <w:rPr>
                <w:b/>
              </w:rPr>
              <w:t>Source For Planned Elements</w:t>
            </w:r>
          </w:p>
        </w:tc>
      </w:tr>
      <w:tr w:rsidR="00FB0165" w:rsidRPr="00511A7A" w14:paraId="104FDD55" w14:textId="77777777" w:rsidTr="00FB0165">
        <w:tc>
          <w:tcPr>
            <w:tcW w:w="0" w:type="auto"/>
            <w:vAlign w:val="center"/>
          </w:tcPr>
          <w:p w14:paraId="7F074BD0" w14:textId="77777777" w:rsidR="00C02800" w:rsidRDefault="00C02800" w:rsidP="00FB0165">
            <w:pPr>
              <w:pStyle w:val="BodyText2"/>
              <w:keepNext/>
              <w:keepLines/>
              <w:jc w:val="center"/>
            </w:pPr>
            <w:r>
              <w:t>Bus Number</w:t>
            </w:r>
          </w:p>
        </w:tc>
        <w:tc>
          <w:tcPr>
            <w:tcW w:w="0" w:type="auto"/>
            <w:vAlign w:val="center"/>
          </w:tcPr>
          <w:p w14:paraId="55F47541" w14:textId="77777777" w:rsidR="00C02800" w:rsidRDefault="00611AB2" w:rsidP="00FB0165">
            <w:pPr>
              <w:pStyle w:val="BodyText2"/>
              <w:keepNext/>
              <w:keepLines/>
              <w:jc w:val="center"/>
            </w:pPr>
            <w:r>
              <w:t>NMMS</w:t>
            </w:r>
          </w:p>
        </w:tc>
        <w:tc>
          <w:tcPr>
            <w:tcW w:w="0" w:type="auto"/>
            <w:vAlign w:val="center"/>
          </w:tcPr>
          <w:p w14:paraId="1E4320D9" w14:textId="77777777" w:rsidR="00C02800" w:rsidRPr="00511A7A" w:rsidRDefault="00611AB2" w:rsidP="00FB0165">
            <w:pPr>
              <w:pStyle w:val="BodyText2"/>
              <w:keepNext/>
              <w:keepLines/>
              <w:jc w:val="center"/>
            </w:pPr>
            <w:r>
              <w:t xml:space="preserve">MOD </w:t>
            </w:r>
            <w:r w:rsidR="00C02800">
              <w:t>PMCR</w:t>
            </w:r>
          </w:p>
        </w:tc>
      </w:tr>
      <w:tr w:rsidR="00FB0165" w:rsidRPr="00511A7A" w14:paraId="67040DEA" w14:textId="77777777" w:rsidTr="00FB0165">
        <w:tc>
          <w:tcPr>
            <w:tcW w:w="0" w:type="auto"/>
            <w:vAlign w:val="center"/>
          </w:tcPr>
          <w:p w14:paraId="62EAB7B4" w14:textId="77777777" w:rsidR="00C02800" w:rsidRDefault="00C02800" w:rsidP="00FB0165">
            <w:pPr>
              <w:pStyle w:val="BodyText2"/>
              <w:keepNext/>
              <w:keepLines/>
              <w:jc w:val="center"/>
            </w:pPr>
            <w:r>
              <w:t>Bus Name</w:t>
            </w:r>
          </w:p>
        </w:tc>
        <w:tc>
          <w:tcPr>
            <w:tcW w:w="0" w:type="auto"/>
            <w:vAlign w:val="center"/>
          </w:tcPr>
          <w:p w14:paraId="61966C93" w14:textId="44E3FC12" w:rsidR="00C02800" w:rsidRDefault="00611AB2" w:rsidP="00FB0165">
            <w:pPr>
              <w:pStyle w:val="BodyText2"/>
              <w:keepNext/>
              <w:keepLines/>
              <w:jc w:val="center"/>
            </w:pPr>
            <w:r>
              <w:t>NMMS</w:t>
            </w:r>
          </w:p>
        </w:tc>
        <w:tc>
          <w:tcPr>
            <w:tcW w:w="0" w:type="auto"/>
            <w:vAlign w:val="center"/>
          </w:tcPr>
          <w:p w14:paraId="62D02ABA" w14:textId="794A2556" w:rsidR="00C02800" w:rsidRPr="00511A7A" w:rsidRDefault="00611AB2" w:rsidP="00FB0165">
            <w:pPr>
              <w:pStyle w:val="BodyText2"/>
              <w:keepNext/>
              <w:keepLines/>
              <w:jc w:val="center"/>
            </w:pPr>
            <w:r>
              <w:t xml:space="preserve">MOD </w:t>
            </w:r>
            <w:r w:rsidR="00C02800">
              <w:t>PMCR</w:t>
            </w:r>
          </w:p>
        </w:tc>
      </w:tr>
      <w:tr w:rsidR="00FB0165" w:rsidRPr="00511A7A" w14:paraId="338B9A90" w14:textId="77777777" w:rsidTr="00FB0165">
        <w:tc>
          <w:tcPr>
            <w:tcW w:w="0" w:type="auto"/>
            <w:vAlign w:val="center"/>
          </w:tcPr>
          <w:p w14:paraId="2196BCE0" w14:textId="77777777" w:rsidR="00C02800" w:rsidRDefault="00C02800" w:rsidP="00FB0165">
            <w:pPr>
              <w:pStyle w:val="BodyText2"/>
              <w:keepNext/>
              <w:keepLines/>
              <w:jc w:val="center"/>
            </w:pPr>
            <w:r>
              <w:t>Area Number/Name</w:t>
            </w:r>
          </w:p>
        </w:tc>
        <w:tc>
          <w:tcPr>
            <w:tcW w:w="0" w:type="auto"/>
            <w:vAlign w:val="center"/>
          </w:tcPr>
          <w:p w14:paraId="2ED8A24F" w14:textId="77777777" w:rsidR="00C02800" w:rsidRDefault="00611AB2" w:rsidP="00FB0165">
            <w:pPr>
              <w:pStyle w:val="BodyText2"/>
              <w:keepNext/>
              <w:keepLines/>
              <w:jc w:val="center"/>
            </w:pPr>
            <w:r>
              <w:t>NMMS</w:t>
            </w:r>
          </w:p>
        </w:tc>
        <w:tc>
          <w:tcPr>
            <w:tcW w:w="0" w:type="auto"/>
            <w:vAlign w:val="center"/>
          </w:tcPr>
          <w:p w14:paraId="47D78EBC" w14:textId="77777777" w:rsidR="00C02800" w:rsidRPr="00511A7A" w:rsidRDefault="00611AB2" w:rsidP="00FB0165">
            <w:pPr>
              <w:pStyle w:val="BodyText2"/>
              <w:keepNext/>
              <w:keepLines/>
              <w:jc w:val="center"/>
            </w:pPr>
            <w:r>
              <w:t xml:space="preserve">MOD </w:t>
            </w:r>
            <w:r w:rsidR="00C02800">
              <w:t>PMCR</w:t>
            </w:r>
          </w:p>
        </w:tc>
      </w:tr>
      <w:tr w:rsidR="00FB0165" w:rsidRPr="00511A7A" w14:paraId="33CF3187" w14:textId="77777777" w:rsidTr="00FB0165">
        <w:tc>
          <w:tcPr>
            <w:tcW w:w="0" w:type="auto"/>
            <w:vAlign w:val="center"/>
          </w:tcPr>
          <w:p w14:paraId="0DB55F1B" w14:textId="77777777" w:rsidR="00C02800" w:rsidRDefault="00C02800" w:rsidP="00FB0165">
            <w:pPr>
              <w:pStyle w:val="BodyText2"/>
              <w:keepNext/>
              <w:keepLines/>
              <w:jc w:val="center"/>
            </w:pPr>
            <w:r>
              <w:t>Owner Number/Name</w:t>
            </w:r>
          </w:p>
        </w:tc>
        <w:tc>
          <w:tcPr>
            <w:tcW w:w="0" w:type="auto"/>
            <w:vAlign w:val="center"/>
          </w:tcPr>
          <w:p w14:paraId="020E4BA8" w14:textId="77777777" w:rsidR="00C02800" w:rsidRDefault="00611AB2" w:rsidP="00FB0165">
            <w:pPr>
              <w:pStyle w:val="BodyText2"/>
              <w:keepNext/>
              <w:keepLines/>
              <w:jc w:val="center"/>
            </w:pPr>
            <w:r>
              <w:t>NMMS</w:t>
            </w:r>
          </w:p>
        </w:tc>
        <w:tc>
          <w:tcPr>
            <w:tcW w:w="0" w:type="auto"/>
            <w:vAlign w:val="center"/>
          </w:tcPr>
          <w:p w14:paraId="79790C06" w14:textId="77777777" w:rsidR="00C02800" w:rsidRPr="00511A7A" w:rsidRDefault="00611AB2" w:rsidP="00FB0165">
            <w:pPr>
              <w:pStyle w:val="BodyText2"/>
              <w:keepNext/>
              <w:keepLines/>
              <w:jc w:val="center"/>
            </w:pPr>
            <w:r>
              <w:t xml:space="preserve">MOD </w:t>
            </w:r>
            <w:r w:rsidR="00C02800">
              <w:t>PMCR</w:t>
            </w:r>
          </w:p>
        </w:tc>
      </w:tr>
      <w:tr w:rsidR="00FB0165" w:rsidRPr="00511A7A" w14:paraId="21F22323" w14:textId="77777777" w:rsidTr="00FB0165">
        <w:tc>
          <w:tcPr>
            <w:tcW w:w="0" w:type="auto"/>
            <w:vAlign w:val="center"/>
          </w:tcPr>
          <w:p w14:paraId="2EABCF73" w14:textId="77777777" w:rsidR="00C02800" w:rsidRDefault="00C02800" w:rsidP="00FB0165">
            <w:pPr>
              <w:pStyle w:val="BodyText2"/>
              <w:keepNext/>
              <w:keepLines/>
              <w:jc w:val="center"/>
            </w:pPr>
            <w:r>
              <w:t>Bus Code</w:t>
            </w:r>
          </w:p>
        </w:tc>
        <w:tc>
          <w:tcPr>
            <w:tcW w:w="0" w:type="auto"/>
            <w:vAlign w:val="center"/>
          </w:tcPr>
          <w:p w14:paraId="10424C97" w14:textId="2C875C8A" w:rsidR="00C02800" w:rsidRDefault="00611AB2" w:rsidP="00FB0165">
            <w:pPr>
              <w:pStyle w:val="BodyText2"/>
              <w:keepNext/>
              <w:keepLines/>
              <w:jc w:val="center"/>
            </w:pPr>
            <w:r>
              <w:t>NMMS</w:t>
            </w:r>
          </w:p>
        </w:tc>
        <w:tc>
          <w:tcPr>
            <w:tcW w:w="0" w:type="auto"/>
            <w:vAlign w:val="center"/>
          </w:tcPr>
          <w:p w14:paraId="5A810037" w14:textId="77777777" w:rsidR="00C02800" w:rsidRPr="00511A7A" w:rsidRDefault="00611AB2" w:rsidP="00FB0165">
            <w:pPr>
              <w:pStyle w:val="BodyText2"/>
              <w:keepNext/>
              <w:keepLines/>
              <w:jc w:val="center"/>
            </w:pPr>
            <w:r>
              <w:t xml:space="preserve">MOD </w:t>
            </w:r>
            <w:r w:rsidR="00C02800">
              <w:t>PMCR</w:t>
            </w:r>
          </w:p>
        </w:tc>
      </w:tr>
      <w:tr w:rsidR="00FB0165" w:rsidRPr="00511A7A" w14:paraId="3AAE47DD" w14:textId="77777777" w:rsidTr="00FB0165">
        <w:tc>
          <w:tcPr>
            <w:tcW w:w="0" w:type="auto"/>
            <w:vAlign w:val="center"/>
          </w:tcPr>
          <w:p w14:paraId="613AB16E" w14:textId="77777777" w:rsidR="00C02800" w:rsidRDefault="00C02800" w:rsidP="00FB0165">
            <w:pPr>
              <w:pStyle w:val="BodyText2"/>
              <w:keepNext/>
              <w:keepLines/>
              <w:jc w:val="center"/>
            </w:pPr>
            <w:r>
              <w:t>Load ID</w:t>
            </w:r>
          </w:p>
        </w:tc>
        <w:tc>
          <w:tcPr>
            <w:tcW w:w="0" w:type="auto"/>
            <w:vAlign w:val="center"/>
          </w:tcPr>
          <w:p w14:paraId="23B5C040" w14:textId="77777777" w:rsidR="00C02800" w:rsidRDefault="00611AB2" w:rsidP="00FB0165">
            <w:pPr>
              <w:pStyle w:val="BodyText2"/>
              <w:keepNext/>
              <w:keepLines/>
              <w:jc w:val="center"/>
            </w:pPr>
            <w:r>
              <w:t>NMMS</w:t>
            </w:r>
          </w:p>
        </w:tc>
        <w:tc>
          <w:tcPr>
            <w:tcW w:w="0" w:type="auto"/>
            <w:vAlign w:val="center"/>
          </w:tcPr>
          <w:p w14:paraId="0E9D1153" w14:textId="77777777" w:rsidR="00C02800" w:rsidRPr="00511A7A" w:rsidRDefault="00611AB2" w:rsidP="00FB0165">
            <w:pPr>
              <w:pStyle w:val="BodyText2"/>
              <w:keepNext/>
              <w:keepLines/>
              <w:jc w:val="center"/>
            </w:pPr>
            <w:r>
              <w:t xml:space="preserve">MOD </w:t>
            </w:r>
            <w:r w:rsidR="00C02800">
              <w:t>PMCR</w:t>
            </w:r>
          </w:p>
        </w:tc>
      </w:tr>
      <w:tr w:rsidR="00FB0165" w:rsidRPr="00511A7A" w14:paraId="20327AF8" w14:textId="77777777" w:rsidTr="00FB0165">
        <w:tc>
          <w:tcPr>
            <w:tcW w:w="0" w:type="auto"/>
            <w:vAlign w:val="center"/>
          </w:tcPr>
          <w:p w14:paraId="4B07B14A" w14:textId="77777777" w:rsidR="00C02800" w:rsidRDefault="00C02800" w:rsidP="00FB0165">
            <w:pPr>
              <w:pStyle w:val="BodyText2"/>
              <w:keepNext/>
              <w:keepLines/>
              <w:jc w:val="center"/>
            </w:pPr>
            <w:r>
              <w:t>Load Zone</w:t>
            </w:r>
          </w:p>
        </w:tc>
        <w:tc>
          <w:tcPr>
            <w:tcW w:w="0" w:type="auto"/>
            <w:vAlign w:val="center"/>
          </w:tcPr>
          <w:p w14:paraId="01295315" w14:textId="5FF5DD31" w:rsidR="00C02800" w:rsidRDefault="00611AB2" w:rsidP="00FB0165">
            <w:pPr>
              <w:pStyle w:val="BodyText2"/>
              <w:keepNext/>
              <w:keepLines/>
              <w:jc w:val="center"/>
            </w:pPr>
            <w:r>
              <w:t>NMMS</w:t>
            </w:r>
          </w:p>
        </w:tc>
        <w:tc>
          <w:tcPr>
            <w:tcW w:w="0" w:type="auto"/>
            <w:vAlign w:val="center"/>
          </w:tcPr>
          <w:p w14:paraId="2964EF06" w14:textId="76339071" w:rsidR="00C02800" w:rsidRPr="00511A7A" w:rsidRDefault="00611AB2" w:rsidP="00FB0165">
            <w:pPr>
              <w:pStyle w:val="BodyText2"/>
              <w:keepNext/>
              <w:keepLines/>
              <w:jc w:val="center"/>
            </w:pPr>
            <w:r>
              <w:t xml:space="preserve">MOD </w:t>
            </w:r>
            <w:r w:rsidR="00C02800">
              <w:t>PMCR</w:t>
            </w:r>
          </w:p>
        </w:tc>
      </w:tr>
      <w:tr w:rsidR="00FB0165" w:rsidRPr="00511A7A" w14:paraId="0877F286" w14:textId="77777777" w:rsidTr="00FB0165">
        <w:tc>
          <w:tcPr>
            <w:tcW w:w="0" w:type="auto"/>
            <w:vAlign w:val="center"/>
          </w:tcPr>
          <w:p w14:paraId="4BA44D81" w14:textId="77777777" w:rsidR="00C02800" w:rsidRDefault="00C02800" w:rsidP="00FB0165">
            <w:pPr>
              <w:pStyle w:val="BodyText2"/>
              <w:keepNext/>
              <w:keepLines/>
              <w:jc w:val="center"/>
            </w:pPr>
            <w:r>
              <w:t>P load (MW)</w:t>
            </w:r>
          </w:p>
        </w:tc>
        <w:tc>
          <w:tcPr>
            <w:tcW w:w="0" w:type="auto"/>
            <w:vAlign w:val="center"/>
          </w:tcPr>
          <w:p w14:paraId="793E220B" w14:textId="77777777" w:rsidR="00C02800" w:rsidRDefault="00611AB2" w:rsidP="00FB0165">
            <w:pPr>
              <w:pStyle w:val="BodyText2"/>
              <w:keepNext/>
              <w:keepLines/>
              <w:jc w:val="center"/>
            </w:pPr>
            <w:r>
              <w:t xml:space="preserve">MOD </w:t>
            </w:r>
            <w:r w:rsidR="00C02800">
              <w:t>PROFILES</w:t>
            </w:r>
          </w:p>
        </w:tc>
        <w:tc>
          <w:tcPr>
            <w:tcW w:w="0" w:type="auto"/>
            <w:vAlign w:val="center"/>
          </w:tcPr>
          <w:p w14:paraId="5FACEFCA" w14:textId="77777777" w:rsidR="00C02800" w:rsidRPr="00511A7A" w:rsidRDefault="00611AB2" w:rsidP="00FB0165">
            <w:pPr>
              <w:pStyle w:val="BodyText2"/>
              <w:keepNext/>
              <w:keepLines/>
              <w:jc w:val="center"/>
            </w:pPr>
            <w:r>
              <w:t xml:space="preserve">MOD </w:t>
            </w:r>
            <w:r w:rsidR="00C02800">
              <w:t>PROFILES</w:t>
            </w:r>
          </w:p>
        </w:tc>
      </w:tr>
      <w:tr w:rsidR="00FB0165" w:rsidRPr="00511A7A" w14:paraId="22DC3B95" w14:textId="77777777" w:rsidTr="00FB0165">
        <w:tc>
          <w:tcPr>
            <w:tcW w:w="0" w:type="auto"/>
            <w:vAlign w:val="center"/>
          </w:tcPr>
          <w:p w14:paraId="7C9FC5DC" w14:textId="1BCF103C" w:rsidR="00C02800" w:rsidRDefault="00C02800" w:rsidP="00FB0165">
            <w:pPr>
              <w:pStyle w:val="BodyText2"/>
              <w:keepNext/>
              <w:keepLines/>
              <w:jc w:val="center"/>
            </w:pPr>
            <w:r>
              <w:t>Q load (</w:t>
            </w:r>
            <w:del w:id="302" w:author="Walker, Zachary" w:date="2025-08-26T08:55:00Z">
              <w:r w:rsidDel="00234CF0">
                <w:delText>Mvar</w:delText>
              </w:r>
            </w:del>
            <w:ins w:id="303" w:author="Walker, Zachary" w:date="2025-08-26T08:55:00Z">
              <w:r w:rsidR="00234CF0">
                <w:t>MVAr</w:t>
              </w:r>
            </w:ins>
            <w:r>
              <w:t>)</w:t>
            </w:r>
          </w:p>
        </w:tc>
        <w:tc>
          <w:tcPr>
            <w:tcW w:w="0" w:type="auto"/>
            <w:vAlign w:val="center"/>
          </w:tcPr>
          <w:p w14:paraId="18767831" w14:textId="77777777" w:rsidR="00C02800" w:rsidRDefault="00611AB2" w:rsidP="00FB0165">
            <w:pPr>
              <w:pStyle w:val="BodyText2"/>
              <w:keepNext/>
              <w:keepLines/>
              <w:jc w:val="center"/>
            </w:pPr>
            <w:r>
              <w:t xml:space="preserve">MOD </w:t>
            </w:r>
            <w:r w:rsidR="00C02800">
              <w:t>PROFILES</w:t>
            </w:r>
          </w:p>
        </w:tc>
        <w:tc>
          <w:tcPr>
            <w:tcW w:w="0" w:type="auto"/>
            <w:vAlign w:val="center"/>
          </w:tcPr>
          <w:p w14:paraId="13EDBF9A" w14:textId="77777777" w:rsidR="00C02800" w:rsidRPr="00511A7A" w:rsidRDefault="00611AB2" w:rsidP="00FB0165">
            <w:pPr>
              <w:pStyle w:val="BodyText2"/>
              <w:keepNext/>
              <w:keepLines/>
              <w:jc w:val="center"/>
            </w:pPr>
            <w:r>
              <w:t xml:space="preserve">MOD </w:t>
            </w:r>
            <w:r w:rsidR="00C02800">
              <w:t>PROFILES</w:t>
            </w:r>
          </w:p>
        </w:tc>
      </w:tr>
      <w:tr w:rsidR="00FB0165" w:rsidRPr="00511A7A" w14:paraId="3C8ACC1D" w14:textId="77777777" w:rsidTr="00FB0165">
        <w:tc>
          <w:tcPr>
            <w:tcW w:w="0" w:type="auto"/>
            <w:vAlign w:val="center"/>
          </w:tcPr>
          <w:p w14:paraId="75E6854A" w14:textId="77777777" w:rsidR="007D6EDD" w:rsidRDefault="007D6EDD" w:rsidP="00FB0165">
            <w:pPr>
              <w:pStyle w:val="BodyText2"/>
              <w:keepNext/>
              <w:keepLines/>
              <w:jc w:val="center"/>
            </w:pPr>
            <w:r>
              <w:t>Scalable Flag</w:t>
            </w:r>
          </w:p>
        </w:tc>
        <w:tc>
          <w:tcPr>
            <w:tcW w:w="0" w:type="auto"/>
            <w:vAlign w:val="center"/>
          </w:tcPr>
          <w:p w14:paraId="279450A2" w14:textId="5F33DB75" w:rsidR="007D6EDD" w:rsidRDefault="007D6EDD" w:rsidP="00FB0165">
            <w:pPr>
              <w:pStyle w:val="BodyText2"/>
              <w:keepNext/>
              <w:keepLines/>
              <w:jc w:val="center"/>
            </w:pPr>
            <w:r>
              <w:t>NMMS</w:t>
            </w:r>
            <w:r w:rsidR="00F201E5">
              <w:t>/</w:t>
            </w:r>
            <w:r>
              <w:t xml:space="preserve">MOD </w:t>
            </w:r>
            <w:r w:rsidR="00CA361D">
              <w:t>PMCR</w:t>
            </w:r>
            <w:r w:rsidR="00F9435B" w:rsidRPr="00561229">
              <w:rPr>
                <w:vertAlign w:val="superscript"/>
              </w:rPr>
              <w:t>1</w:t>
            </w:r>
          </w:p>
        </w:tc>
        <w:tc>
          <w:tcPr>
            <w:tcW w:w="0" w:type="auto"/>
            <w:vAlign w:val="center"/>
          </w:tcPr>
          <w:p w14:paraId="7FE62E4A" w14:textId="77777777" w:rsidR="007D6EDD" w:rsidRDefault="007D6EDD" w:rsidP="00FB0165">
            <w:pPr>
              <w:pStyle w:val="BodyText2"/>
              <w:keepNext/>
              <w:keepLines/>
              <w:jc w:val="center"/>
            </w:pPr>
            <w:r>
              <w:t xml:space="preserve">MOD </w:t>
            </w:r>
            <w:r w:rsidR="00CA361D">
              <w:t>PMCR</w:t>
            </w:r>
          </w:p>
        </w:tc>
      </w:tr>
      <w:tr w:rsidR="00FB0165" w:rsidRPr="00511A7A" w14:paraId="54574844" w14:textId="77777777" w:rsidTr="00FB0165">
        <w:tc>
          <w:tcPr>
            <w:tcW w:w="0" w:type="auto"/>
            <w:vAlign w:val="center"/>
          </w:tcPr>
          <w:p w14:paraId="33C5387F" w14:textId="77777777" w:rsidR="007D6EDD" w:rsidRDefault="007D6EDD" w:rsidP="00FB0165">
            <w:pPr>
              <w:pStyle w:val="BodyText2"/>
              <w:keepNext/>
              <w:keepLines/>
              <w:jc w:val="center"/>
            </w:pPr>
            <w:r>
              <w:t>Interruptible Flag</w:t>
            </w:r>
          </w:p>
        </w:tc>
        <w:tc>
          <w:tcPr>
            <w:tcW w:w="0" w:type="auto"/>
            <w:vAlign w:val="center"/>
          </w:tcPr>
          <w:p w14:paraId="30153050" w14:textId="63770ABE" w:rsidR="007D6EDD" w:rsidRDefault="001B5340" w:rsidP="00FB0165">
            <w:pPr>
              <w:pStyle w:val="BodyText2"/>
              <w:keepNext/>
              <w:keepLines/>
              <w:jc w:val="center"/>
            </w:pPr>
            <w:r>
              <w:t>NMMS</w:t>
            </w:r>
            <w:r w:rsidR="00F201E5">
              <w:t>/</w:t>
            </w:r>
            <w:r w:rsidR="007D6EDD">
              <w:t xml:space="preserve">MOD </w:t>
            </w:r>
            <w:r w:rsidR="00CA361D">
              <w:t>PMCR</w:t>
            </w:r>
            <w:r w:rsidR="00F9435B" w:rsidRPr="00561229">
              <w:rPr>
                <w:vertAlign w:val="superscript"/>
              </w:rPr>
              <w:t>2</w:t>
            </w:r>
          </w:p>
        </w:tc>
        <w:tc>
          <w:tcPr>
            <w:tcW w:w="0" w:type="auto"/>
            <w:vAlign w:val="center"/>
          </w:tcPr>
          <w:p w14:paraId="37EB2E2D" w14:textId="77777777" w:rsidR="007D6EDD" w:rsidRDefault="007D6EDD" w:rsidP="00FB0165">
            <w:pPr>
              <w:pStyle w:val="BodyText2"/>
              <w:keepNext/>
              <w:keepLines/>
              <w:jc w:val="center"/>
            </w:pPr>
            <w:r>
              <w:t xml:space="preserve">MOD </w:t>
            </w:r>
            <w:r w:rsidR="00CA361D">
              <w:t>PMCR</w:t>
            </w:r>
          </w:p>
        </w:tc>
      </w:tr>
    </w:tbl>
    <w:p w14:paraId="337C4354" w14:textId="77777777" w:rsidR="00F9435B" w:rsidRPr="00F9435B" w:rsidRDefault="00F9435B" w:rsidP="00561229">
      <w:pPr>
        <w:pStyle w:val="H2"/>
        <w:outlineLvl w:val="9"/>
        <w:rPr>
          <w:b w:val="0"/>
        </w:rPr>
      </w:pPr>
      <w:bookmarkStart w:id="304"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w:t>
      </w:r>
      <w:proofErr w:type="spellStart"/>
      <w:r w:rsidR="006E63D1" w:rsidRPr="00F9435B">
        <w:rPr>
          <w:b w:val="0"/>
        </w:rPr>
        <w:t>CustomerLoad</w:t>
      </w:r>
      <w:proofErr w:type="spellEnd"/>
      <w:r w:rsidR="006E63D1" w:rsidRPr="00F9435B">
        <w:rPr>
          <w:b w:val="0"/>
        </w:rPr>
        <w:t>”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14:paraId="412FB333" w14:textId="390F094E"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w:t>
      </w:r>
      <w:proofErr w:type="spellStart"/>
      <w:r>
        <w:t>CustomerLoad</w:t>
      </w:r>
      <w:proofErr w:type="spellEnd"/>
      <w:r>
        <w:t xml:space="preserve">” attribute “Interruptible” in NMMS. If the “Interruptible” attribute is set to </w:t>
      </w:r>
      <w:proofErr w:type="gramStart"/>
      <w:r w:rsidR="009279AD">
        <w:t xml:space="preserve">TRUE </w:t>
      </w:r>
      <w:r>
        <w:t xml:space="preserve"> in</w:t>
      </w:r>
      <w:proofErr w:type="gramEnd"/>
      <w:r>
        <w:t xml:space="preserve"> NMMS, then the Interruptible flag is “Checked”</w:t>
      </w:r>
      <w:r w:rsidR="00022F7D">
        <w:t xml:space="preserve"> in SS</w:t>
      </w:r>
      <w:r w:rsidR="002118A2">
        <w:t>WG</w:t>
      </w:r>
      <w:r w:rsidR="00022F7D">
        <w:t xml:space="preserve"> </w:t>
      </w:r>
      <w:r w:rsidR="00C91799">
        <w:t>C</w:t>
      </w:r>
      <w:r w:rsidR="00022F7D">
        <w:t>ases</w:t>
      </w:r>
      <w:r>
        <w:t>.</w:t>
      </w:r>
    </w:p>
    <w:p w14:paraId="0CABF1D6" w14:textId="77777777" w:rsidR="000F2DD7" w:rsidRPr="009D7261" w:rsidRDefault="00985357" w:rsidP="00205457">
      <w:pPr>
        <w:pStyle w:val="H2"/>
      </w:pPr>
      <w:bookmarkStart w:id="305" w:name="_Toc125131951"/>
      <w:r w:rsidRPr="001E2837">
        <w:t>4.3</w:t>
      </w:r>
      <w:r w:rsidR="00205457" w:rsidRPr="009D7261">
        <w:tab/>
        <w:t>Generator Data</w:t>
      </w:r>
      <w:bookmarkEnd w:id="304"/>
      <w:bookmarkEnd w:id="305"/>
    </w:p>
    <w:p w14:paraId="0F536A2A" w14:textId="77777777" w:rsidR="00B45412" w:rsidRDefault="00985357" w:rsidP="00F32B88">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14:paraId="5466EA4A" w14:textId="0E1C8469"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14:paraId="0B36F07A" w14:textId="77777777"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14:paraId="55B438C2" w14:textId="77777777" w:rsidR="00F32B88" w:rsidRDefault="00F32B88" w:rsidP="004C6B84">
      <w:pPr>
        <w:pStyle w:val="BodyText"/>
        <w:rPr>
          <w:iCs/>
        </w:rPr>
      </w:pPr>
    </w:p>
    <w:p w14:paraId="7DF24C68" w14:textId="77777777"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14:paraId="536A1B21" w14:textId="77777777" w:rsidR="00F32B88" w:rsidRDefault="00F32B88" w:rsidP="004C6B84">
      <w:pPr>
        <w:pStyle w:val="BodyText"/>
        <w:rPr>
          <w:szCs w:val="24"/>
        </w:rPr>
      </w:pPr>
    </w:p>
    <w:p w14:paraId="289FA9D1" w14:textId="77777777" w:rsidR="00F32B88" w:rsidRDefault="00F32B88" w:rsidP="004C6B84">
      <w:pPr>
        <w:pStyle w:val="BodyText"/>
        <w:rPr>
          <w:iCs/>
          <w:szCs w:val="24"/>
        </w:rPr>
      </w:pPr>
      <w:r>
        <w:rPr>
          <w:szCs w:val="24"/>
        </w:rPr>
        <w:t>Each simple modeled generator will be modeled in the following Zone:</w:t>
      </w:r>
    </w:p>
    <w:p w14:paraId="10426ED3" w14:textId="77777777" w:rsidR="00F32B88" w:rsidRDefault="00F32B88" w:rsidP="004C6B84">
      <w:pPr>
        <w:pStyle w:val="BodyText"/>
        <w:rPr>
          <w:iCs/>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0"/>
        <w:gridCol w:w="1817"/>
      </w:tblGrid>
      <w:tr w:rsidR="00F32B88" w:rsidRPr="00F32B88" w14:paraId="54154393" w14:textId="77777777" w:rsidTr="00FB0165">
        <w:trPr>
          <w:jc w:val="center"/>
        </w:trPr>
        <w:tc>
          <w:tcPr>
            <w:tcW w:w="0" w:type="auto"/>
            <w:shd w:val="clear" w:color="auto" w:fill="auto"/>
            <w:vAlign w:val="center"/>
          </w:tcPr>
          <w:p w14:paraId="5FA25B75" w14:textId="77777777" w:rsidR="00F32B88" w:rsidRPr="004C6B84" w:rsidRDefault="00F32B88" w:rsidP="00FB0165">
            <w:pPr>
              <w:ind w:right="-108"/>
              <w:jc w:val="center"/>
              <w:rPr>
                <w:b/>
                <w:bCs/>
                <w:sz w:val="24"/>
                <w:szCs w:val="24"/>
              </w:rPr>
            </w:pPr>
            <w:r w:rsidRPr="004C6B84">
              <w:rPr>
                <w:b/>
                <w:bCs/>
                <w:sz w:val="24"/>
                <w:szCs w:val="24"/>
              </w:rPr>
              <w:t>Zone Number</w:t>
            </w:r>
          </w:p>
        </w:tc>
        <w:tc>
          <w:tcPr>
            <w:tcW w:w="0" w:type="auto"/>
            <w:shd w:val="clear" w:color="auto" w:fill="auto"/>
            <w:vAlign w:val="center"/>
          </w:tcPr>
          <w:p w14:paraId="729B8A4B" w14:textId="77777777" w:rsidR="00F32B88" w:rsidRPr="004C6B84" w:rsidRDefault="00F32B88" w:rsidP="00FB0165">
            <w:pPr>
              <w:jc w:val="center"/>
              <w:rPr>
                <w:b/>
                <w:bCs/>
                <w:sz w:val="24"/>
                <w:szCs w:val="24"/>
              </w:rPr>
            </w:pPr>
            <w:r w:rsidRPr="004C6B84">
              <w:rPr>
                <w:b/>
                <w:bCs/>
                <w:sz w:val="24"/>
                <w:szCs w:val="24"/>
              </w:rPr>
              <w:t>Zone Name</w:t>
            </w:r>
          </w:p>
        </w:tc>
      </w:tr>
      <w:tr w:rsidR="00F32B88" w:rsidRPr="00F32B88" w14:paraId="6054CF4E" w14:textId="77777777" w:rsidTr="00FB0165">
        <w:trPr>
          <w:jc w:val="center"/>
        </w:trPr>
        <w:tc>
          <w:tcPr>
            <w:tcW w:w="0" w:type="auto"/>
            <w:shd w:val="clear" w:color="auto" w:fill="auto"/>
            <w:vAlign w:val="center"/>
          </w:tcPr>
          <w:p w14:paraId="4ECE40A2" w14:textId="77777777" w:rsidR="00F32B88" w:rsidRPr="004C6B84" w:rsidRDefault="00C510D3" w:rsidP="00FB0165">
            <w:pPr>
              <w:ind w:right="-108"/>
              <w:jc w:val="center"/>
              <w:rPr>
                <w:bCs/>
                <w:sz w:val="24"/>
                <w:szCs w:val="24"/>
              </w:rPr>
            </w:pPr>
            <w:r w:rsidRPr="00533E2B">
              <w:rPr>
                <w:bCs/>
                <w:sz w:val="24"/>
                <w:szCs w:val="24"/>
              </w:rPr>
              <w:t>1189</w:t>
            </w:r>
          </w:p>
        </w:tc>
        <w:tc>
          <w:tcPr>
            <w:tcW w:w="0" w:type="auto"/>
            <w:shd w:val="clear" w:color="auto" w:fill="auto"/>
            <w:vAlign w:val="center"/>
          </w:tcPr>
          <w:p w14:paraId="599265B6" w14:textId="77777777" w:rsidR="00F32B88" w:rsidRPr="004C6B84" w:rsidRDefault="00F32B88" w:rsidP="00FB0165">
            <w:pPr>
              <w:jc w:val="center"/>
              <w:rPr>
                <w:bCs/>
                <w:sz w:val="24"/>
                <w:szCs w:val="24"/>
              </w:rPr>
            </w:pPr>
            <w:proofErr w:type="spellStart"/>
            <w:r w:rsidRPr="004C6B84">
              <w:rPr>
                <w:bCs/>
                <w:sz w:val="24"/>
                <w:szCs w:val="24"/>
              </w:rPr>
              <w:t>SIMPLE_Model</w:t>
            </w:r>
            <w:proofErr w:type="spellEnd"/>
          </w:p>
        </w:tc>
      </w:tr>
    </w:tbl>
    <w:p w14:paraId="30A1DB86" w14:textId="77777777" w:rsidR="00F32B88" w:rsidRDefault="00F32B88" w:rsidP="004C6B84">
      <w:pPr>
        <w:pStyle w:val="BodyText"/>
      </w:pPr>
    </w:p>
    <w:p w14:paraId="6E55B400" w14:textId="77777777" w:rsidR="00E578C4" w:rsidRPr="00F32B88" w:rsidRDefault="00E578C4" w:rsidP="004C6B84">
      <w:pPr>
        <w:pStyle w:val="BodyText"/>
      </w:pPr>
    </w:p>
    <w:p w14:paraId="4C6F64A4" w14:textId="77777777"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14:paraId="6874D3EC" w14:textId="77777777" w:rsidR="000F2DD7" w:rsidRPr="00205457" w:rsidRDefault="00F32B88" w:rsidP="00205457">
      <w:pPr>
        <w:pStyle w:val="BodyText"/>
        <w:spacing w:after="240"/>
        <w:rPr>
          <w:iCs/>
          <w:szCs w:val="24"/>
        </w:rPr>
      </w:pPr>
      <w:r>
        <w:rPr>
          <w:iCs/>
          <w:szCs w:val="24"/>
        </w:rPr>
        <w:lastRenderedPageBreak/>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14:paraId="64F2F799" w14:textId="77777777"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14:paraId="581193E1" w14:textId="77777777"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w:t>
      </w:r>
      <w:proofErr w:type="spellStart"/>
      <w:r w:rsidRPr="00205457">
        <w:rPr>
          <w:iCs/>
          <w:szCs w:val="24"/>
        </w:rPr>
        <w:t>Qmax</w:t>
      </w:r>
      <w:proofErr w:type="spellEnd"/>
      <w:r w:rsidRPr="00205457">
        <w:rPr>
          <w:iCs/>
          <w:szCs w:val="24"/>
        </w:rPr>
        <w:t xml:space="preserve"> and one value for </w:t>
      </w:r>
      <w:proofErr w:type="spellStart"/>
      <w:r w:rsidRPr="00205457">
        <w:rPr>
          <w:iCs/>
          <w:szCs w:val="24"/>
        </w:rPr>
        <w:t>Qmin</w:t>
      </w:r>
      <w:proofErr w:type="spellEnd"/>
      <w:r w:rsidRPr="00205457">
        <w:rPr>
          <w:iCs/>
          <w:szCs w:val="24"/>
        </w:rPr>
        <w:t xml:space="preserve"> as described below:</w:t>
      </w:r>
    </w:p>
    <w:p w14:paraId="3562FCC6" w14:textId="77777777" w:rsidR="000F2DD7" w:rsidRDefault="000F2DD7">
      <w:pPr>
        <w:numPr>
          <w:ilvl w:val="12"/>
          <w:numId w:val="0"/>
        </w:numPr>
        <w:jc w:val="both"/>
        <w:rPr>
          <w:b/>
          <w:bCs/>
          <w:sz w:val="24"/>
        </w:rPr>
      </w:pPr>
      <w:proofErr w:type="spellStart"/>
      <w:r>
        <w:rPr>
          <w:b/>
          <w:bCs/>
          <w:sz w:val="24"/>
        </w:rPr>
        <w:t>Qmax</w:t>
      </w:r>
      <w:proofErr w:type="spellEnd"/>
    </w:p>
    <w:p w14:paraId="31881032" w14:textId="77777777" w:rsidR="000F2DD7" w:rsidRDefault="000F2DD7">
      <w:pPr>
        <w:numPr>
          <w:ilvl w:val="12"/>
          <w:numId w:val="0"/>
        </w:numPr>
        <w:jc w:val="both"/>
        <w:rPr>
          <w:sz w:val="24"/>
        </w:rPr>
      </w:pPr>
    </w:p>
    <w:p w14:paraId="4BE226F4" w14:textId="099A094E" w:rsidR="000F2DD7" w:rsidRDefault="000F2DD7">
      <w:pPr>
        <w:numPr>
          <w:ilvl w:val="12"/>
          <w:numId w:val="0"/>
        </w:numPr>
        <w:jc w:val="both"/>
        <w:rPr>
          <w:color w:val="000000"/>
          <w:sz w:val="24"/>
        </w:rPr>
      </w:pPr>
      <w:proofErr w:type="spellStart"/>
      <w:r>
        <w:rPr>
          <w:color w:val="000000"/>
          <w:sz w:val="24"/>
        </w:rPr>
        <w:t>Qmax</w:t>
      </w:r>
      <w:proofErr w:type="spellEnd"/>
      <w:r>
        <w:rPr>
          <w:color w:val="000000"/>
          <w:sz w:val="24"/>
        </w:rPr>
        <w:t xml:space="preserve"> is the maximum net lagging </w:t>
      </w:r>
      <w:del w:id="306" w:author="Andrew Hamann" w:date="2025-07-29T17:40:00Z">
        <w:r w:rsidDel="001F22CA">
          <w:rPr>
            <w:color w:val="000000"/>
            <w:sz w:val="24"/>
          </w:rPr>
          <w:delText xml:space="preserve">MVAr </w:delText>
        </w:r>
      </w:del>
      <w:ins w:id="307" w:author="Andrew Hamann" w:date="2025-07-29T17:40:00Z">
        <w:del w:id="308" w:author="Walker, Zachary" w:date="2025-08-26T08:54:00Z">
          <w:r w:rsidR="001F22CA" w:rsidDel="00234CF0">
            <w:rPr>
              <w:color w:val="000000"/>
              <w:sz w:val="24"/>
            </w:rPr>
            <w:delText>Mvar</w:delText>
          </w:r>
        </w:del>
      </w:ins>
      <w:ins w:id="309" w:author="Walker, Zachary" w:date="2025-08-26T08:54:00Z">
        <w:r w:rsidR="00234CF0">
          <w:rPr>
            <w:color w:val="000000"/>
            <w:sz w:val="24"/>
          </w:rPr>
          <w:t>MVAr</w:t>
        </w:r>
      </w:ins>
      <w:ins w:id="310" w:author="Andrew Hamann" w:date="2025-07-29T17:40:00Z">
        <w:r w:rsidR="001F22CA">
          <w:rPr>
            <w:color w:val="000000"/>
            <w:sz w:val="24"/>
          </w:rPr>
          <w:t xml:space="preserve"> </w:t>
        </w:r>
      </w:ins>
      <w:r>
        <w:rPr>
          <w:color w:val="000000"/>
          <w:sz w:val="24"/>
        </w:rPr>
        <w:t xml:space="preserve">observed at the low side of the generator step up transformer when the unit is operating at its maximum net dependable MW capability. </w:t>
      </w:r>
      <w:proofErr w:type="spellStart"/>
      <w:r>
        <w:rPr>
          <w:color w:val="000000"/>
          <w:sz w:val="24"/>
        </w:rPr>
        <w:t>Qmax</w:t>
      </w:r>
      <w:proofErr w:type="spellEnd"/>
      <w:r>
        <w:rPr>
          <w:color w:val="000000"/>
          <w:sz w:val="24"/>
        </w:rPr>
        <w:t xml:space="preserve">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w:t>
      </w:r>
      <w:del w:id="311" w:author="Andrew Hamann" w:date="2025-07-29T17:40:00Z">
        <w:r w:rsidR="00364CD4" w:rsidDel="001F22CA">
          <w:rPr>
            <w:color w:val="000000"/>
            <w:sz w:val="24"/>
          </w:rPr>
          <w:delText xml:space="preserve">MVar </w:delText>
        </w:r>
      </w:del>
      <w:ins w:id="312" w:author="Andrew Hamann" w:date="2025-07-29T17:40:00Z">
        <w:del w:id="313" w:author="Walker, Zachary" w:date="2025-08-26T08:54:00Z">
          <w:r w:rsidR="001F22CA" w:rsidDel="00234CF0">
            <w:rPr>
              <w:color w:val="000000"/>
              <w:sz w:val="24"/>
            </w:rPr>
            <w:delText>Mvar</w:delText>
          </w:r>
        </w:del>
      </w:ins>
      <w:ins w:id="314" w:author="Walker, Zachary" w:date="2025-08-26T08:54:00Z">
        <w:r w:rsidR="00234CF0">
          <w:rPr>
            <w:color w:val="000000"/>
            <w:sz w:val="24"/>
          </w:rPr>
          <w:t>MVAr</w:t>
        </w:r>
      </w:ins>
      <w:ins w:id="315" w:author="Andrew Hamann" w:date="2025-07-29T17:40:00Z">
        <w:r w:rsidR="001F22CA">
          <w:rPr>
            <w:color w:val="000000"/>
            <w:sz w:val="24"/>
          </w:rPr>
          <w:t xml:space="preserve"> </w:t>
        </w:r>
      </w:ins>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del w:id="316" w:author="Andrew Hamann" w:date="2025-07-29T17:40:00Z">
        <w:r w:rsidDel="001F22CA">
          <w:rPr>
            <w:color w:val="000000"/>
            <w:sz w:val="24"/>
          </w:rPr>
          <w:delText>MVAr</w:delText>
        </w:r>
      </w:del>
      <w:ins w:id="317" w:author="Andrew Hamann" w:date="2025-07-29T17:40:00Z">
        <w:r w:rsidR="001F22CA">
          <w:rPr>
            <w:color w:val="000000"/>
            <w:sz w:val="24"/>
          </w:rPr>
          <w:t>M</w:t>
        </w:r>
      </w:ins>
      <w:ins w:id="318" w:author="Walker, Zachary" w:date="2025-08-26T08:58:00Z">
        <w:r w:rsidR="00234CF0">
          <w:rPr>
            <w:color w:val="000000"/>
            <w:sz w:val="24"/>
          </w:rPr>
          <w:t>VAr</w:t>
        </w:r>
      </w:ins>
      <w:ins w:id="319" w:author="Andrew Hamann" w:date="2025-07-29T17:40:00Z">
        <w:del w:id="320" w:author="Walker, Zachary" w:date="2025-08-26T08:58:00Z">
          <w:r w:rsidR="001F22CA" w:rsidDel="00234CF0">
            <w:rPr>
              <w:color w:val="000000"/>
              <w:sz w:val="24"/>
            </w:rPr>
            <w:delText>var</w:delText>
          </w:r>
        </w:del>
      </w:ins>
      <w:r>
        <w:rPr>
          <w:color w:val="000000"/>
          <w:sz w:val="24"/>
        </w:rPr>
        <w:t xml:space="preserve">. </w:t>
      </w:r>
    </w:p>
    <w:p w14:paraId="3DFD41D9" w14:textId="77777777" w:rsidR="000F2DD7" w:rsidRDefault="000F2DD7">
      <w:pPr>
        <w:numPr>
          <w:ilvl w:val="12"/>
          <w:numId w:val="0"/>
        </w:numPr>
        <w:jc w:val="both"/>
        <w:rPr>
          <w:color w:val="000000"/>
          <w:sz w:val="24"/>
        </w:rPr>
      </w:pPr>
    </w:p>
    <w:p w14:paraId="37D3E831" w14:textId="77777777" w:rsidR="000F2DD7" w:rsidRDefault="000F2DD7">
      <w:pPr>
        <w:numPr>
          <w:ilvl w:val="12"/>
          <w:numId w:val="0"/>
        </w:numPr>
        <w:jc w:val="both"/>
        <w:rPr>
          <w:color w:val="000000"/>
          <w:sz w:val="24"/>
        </w:rPr>
      </w:pPr>
      <w:r>
        <w:rPr>
          <w:color w:val="000000"/>
          <w:sz w:val="24"/>
        </w:rPr>
        <w:t>Example:</w:t>
      </w:r>
    </w:p>
    <w:p w14:paraId="577F68C8" w14:textId="77777777" w:rsidR="00C1256F" w:rsidRDefault="00C1256F">
      <w:pPr>
        <w:numPr>
          <w:ilvl w:val="12"/>
          <w:numId w:val="0"/>
        </w:numPr>
        <w:jc w:val="both"/>
        <w:rPr>
          <w:color w:val="000000"/>
          <w:sz w:val="24"/>
        </w:rPr>
      </w:pPr>
    </w:p>
    <w:p w14:paraId="4DE39759" w14:textId="4944A276" w:rsidR="000F2DD7" w:rsidRDefault="00A00931">
      <w:pPr>
        <w:numPr>
          <w:ilvl w:val="12"/>
          <w:numId w:val="0"/>
        </w:numPr>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 xml:space="preserve">value is 85 </w:t>
      </w:r>
      <w:del w:id="321" w:author="Andrew Hamann" w:date="2025-07-29T17:40:00Z">
        <w:r w:rsidR="000F2DD7" w:rsidDel="001F22CA">
          <w:rPr>
            <w:color w:val="000000"/>
            <w:sz w:val="24"/>
          </w:rPr>
          <w:delText>MVAr</w:delText>
        </w:r>
      </w:del>
      <w:ins w:id="322" w:author="Andrew Hamann" w:date="2025-07-29T17:40:00Z">
        <w:r w:rsidR="001F22CA">
          <w:rPr>
            <w:color w:val="000000"/>
            <w:sz w:val="24"/>
          </w:rPr>
          <w:t>M</w:t>
        </w:r>
      </w:ins>
      <w:ins w:id="323" w:author="Walker, Zachary" w:date="2025-08-26T08:58:00Z">
        <w:r w:rsidR="00234CF0">
          <w:rPr>
            <w:color w:val="000000"/>
            <w:sz w:val="24"/>
          </w:rPr>
          <w:t>VAr</w:t>
        </w:r>
      </w:ins>
      <w:ins w:id="324" w:author="Andrew Hamann" w:date="2025-07-29T17:40:00Z">
        <w:del w:id="325" w:author="Walker, Zachary" w:date="2025-08-26T08:58:00Z">
          <w:r w:rsidR="001F22CA" w:rsidDel="00234CF0">
            <w:rPr>
              <w:color w:val="000000"/>
              <w:sz w:val="24"/>
            </w:rPr>
            <w:delText>var</w:delText>
          </w:r>
        </w:del>
      </w:ins>
    </w:p>
    <w:p w14:paraId="2F32113E" w14:textId="32BA8998"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w:t>
      </w:r>
      <w:del w:id="326" w:author="Andrew Hamann" w:date="2025-07-29T17:40:00Z">
        <w:r w:rsidR="000F2DD7" w:rsidDel="001F22CA">
          <w:rPr>
            <w:color w:val="000000"/>
            <w:sz w:val="24"/>
          </w:rPr>
          <w:delText xml:space="preserve">MVAr </w:delText>
        </w:r>
      </w:del>
      <w:ins w:id="327" w:author="Andrew Hamann" w:date="2025-07-29T17:40:00Z">
        <w:del w:id="328" w:author="Walker, Zachary" w:date="2025-08-26T08:54:00Z">
          <w:r w:rsidR="001F22CA" w:rsidDel="00234CF0">
            <w:rPr>
              <w:color w:val="000000"/>
              <w:sz w:val="24"/>
            </w:rPr>
            <w:delText>Mvar</w:delText>
          </w:r>
        </w:del>
      </w:ins>
      <w:ins w:id="329" w:author="Walker, Zachary" w:date="2025-08-26T08:54:00Z">
        <w:r w:rsidR="00234CF0">
          <w:rPr>
            <w:color w:val="000000"/>
            <w:sz w:val="24"/>
          </w:rPr>
          <w:t>MVAr</w:t>
        </w:r>
      </w:ins>
      <w:r w:rsidR="000F2DD7">
        <w:rPr>
          <w:color w:val="000000"/>
          <w:sz w:val="24"/>
          <w:vertAlign w:val="superscript"/>
        </w:rPr>
        <w:footnoteReference w:id="5"/>
      </w:r>
    </w:p>
    <w:p w14:paraId="2ECC3E2F" w14:textId="03E2DABA" w:rsidR="000F2DD7" w:rsidRDefault="00386F00">
      <w:pPr>
        <w:numPr>
          <w:ilvl w:val="12"/>
          <w:numId w:val="0"/>
        </w:numPr>
        <w:jc w:val="both"/>
        <w:rPr>
          <w:color w:val="000000"/>
          <w:sz w:val="24"/>
        </w:rPr>
      </w:pPr>
      <w:r>
        <w:rPr>
          <w:color w:val="000000"/>
          <w:sz w:val="24"/>
        </w:rPr>
        <w:t xml:space="preserve">In this example, </w:t>
      </w:r>
      <w:proofErr w:type="spellStart"/>
      <w:r w:rsidR="000F2DD7">
        <w:rPr>
          <w:color w:val="000000"/>
          <w:sz w:val="24"/>
        </w:rPr>
        <w:t>Qmax</w:t>
      </w:r>
      <w:proofErr w:type="spellEnd"/>
      <w:r w:rsidR="000F2DD7">
        <w:rPr>
          <w:color w:val="000000"/>
          <w:sz w:val="24"/>
        </w:rPr>
        <w:t xml:space="preserve"> is 85 – 5 = 80 </w:t>
      </w:r>
      <w:del w:id="341" w:author="Andrew Hamann" w:date="2025-07-29T17:40:00Z">
        <w:r w:rsidR="000F2DD7" w:rsidDel="001F22CA">
          <w:rPr>
            <w:color w:val="000000"/>
            <w:sz w:val="24"/>
          </w:rPr>
          <w:delText xml:space="preserve">MVAr </w:delText>
        </w:r>
      </w:del>
      <w:ins w:id="342" w:author="Andrew Hamann" w:date="2025-07-29T17:40:00Z">
        <w:del w:id="343" w:author="Walker, Zachary" w:date="2025-08-26T08:54:00Z">
          <w:r w:rsidR="001F22CA" w:rsidDel="00234CF0">
            <w:rPr>
              <w:color w:val="000000"/>
              <w:sz w:val="24"/>
            </w:rPr>
            <w:delText>Mvar</w:delText>
          </w:r>
        </w:del>
      </w:ins>
      <w:ins w:id="344" w:author="Walker, Zachary" w:date="2025-08-26T08:54:00Z">
        <w:r w:rsidR="00234CF0">
          <w:rPr>
            <w:color w:val="000000"/>
            <w:sz w:val="24"/>
          </w:rPr>
          <w:t>MVAr</w:t>
        </w:r>
      </w:ins>
      <w:ins w:id="345" w:author="Andrew Hamann" w:date="2025-07-29T17:40:00Z">
        <w:r w:rsidR="001F22CA">
          <w:rPr>
            <w:color w:val="000000"/>
            <w:sz w:val="24"/>
          </w:rPr>
          <w:t xml:space="preserve"> </w:t>
        </w:r>
      </w:ins>
    </w:p>
    <w:p w14:paraId="6C7A4F90" w14:textId="77777777" w:rsidR="00804726" w:rsidRDefault="00804726">
      <w:pPr>
        <w:numPr>
          <w:ilvl w:val="12"/>
          <w:numId w:val="0"/>
        </w:numPr>
        <w:jc w:val="both"/>
        <w:rPr>
          <w:b/>
          <w:bCs/>
          <w:color w:val="000000"/>
          <w:sz w:val="24"/>
        </w:rPr>
      </w:pPr>
    </w:p>
    <w:p w14:paraId="2B4B33E3" w14:textId="77777777" w:rsidR="000F2DD7" w:rsidRDefault="000F2DD7">
      <w:pPr>
        <w:numPr>
          <w:ilvl w:val="12"/>
          <w:numId w:val="0"/>
        </w:numPr>
        <w:jc w:val="both"/>
        <w:rPr>
          <w:b/>
          <w:bCs/>
          <w:color w:val="000000"/>
          <w:sz w:val="24"/>
        </w:rPr>
      </w:pPr>
      <w:proofErr w:type="spellStart"/>
      <w:r>
        <w:rPr>
          <w:b/>
          <w:bCs/>
          <w:color w:val="000000"/>
          <w:sz w:val="24"/>
        </w:rPr>
        <w:t>Qmin</w:t>
      </w:r>
      <w:proofErr w:type="spellEnd"/>
    </w:p>
    <w:p w14:paraId="7F124694" w14:textId="77777777" w:rsidR="000F2DD7" w:rsidRDefault="000F2DD7">
      <w:pPr>
        <w:numPr>
          <w:ilvl w:val="12"/>
          <w:numId w:val="0"/>
        </w:numPr>
        <w:jc w:val="both"/>
        <w:rPr>
          <w:sz w:val="24"/>
        </w:rPr>
      </w:pPr>
    </w:p>
    <w:p w14:paraId="7B2AA807" w14:textId="236B5546" w:rsidR="001A0B0C" w:rsidRDefault="000F2DD7">
      <w:pPr>
        <w:numPr>
          <w:ilvl w:val="12"/>
          <w:numId w:val="0"/>
        </w:numPr>
        <w:jc w:val="both"/>
        <w:rPr>
          <w:sz w:val="24"/>
        </w:rPr>
      </w:pPr>
      <w:proofErr w:type="spellStart"/>
      <w:r>
        <w:rPr>
          <w:sz w:val="24"/>
        </w:rPr>
        <w:t>Qmin</w:t>
      </w:r>
      <w:proofErr w:type="spellEnd"/>
      <w:r>
        <w:rPr>
          <w:sz w:val="24"/>
        </w:rPr>
        <w:t xml:space="preserve"> is the maximum </w:t>
      </w:r>
      <w:r w:rsidR="00357B18">
        <w:rPr>
          <w:sz w:val="24"/>
        </w:rPr>
        <w:t xml:space="preserve">net </w:t>
      </w:r>
      <w:r>
        <w:rPr>
          <w:sz w:val="24"/>
        </w:rPr>
        <w:t xml:space="preserve">leading </w:t>
      </w:r>
      <w:del w:id="346" w:author="Andrew Hamann" w:date="2025-07-29T17:40:00Z">
        <w:r w:rsidDel="001F22CA">
          <w:rPr>
            <w:sz w:val="24"/>
          </w:rPr>
          <w:delText xml:space="preserve">MVAr </w:delText>
        </w:r>
      </w:del>
      <w:ins w:id="347" w:author="Andrew Hamann" w:date="2025-07-29T17:40:00Z">
        <w:del w:id="348" w:author="Walker, Zachary" w:date="2025-08-26T08:54:00Z">
          <w:r w:rsidR="001F22CA" w:rsidDel="00234CF0">
            <w:rPr>
              <w:sz w:val="24"/>
            </w:rPr>
            <w:delText>Mvar</w:delText>
          </w:r>
        </w:del>
      </w:ins>
      <w:ins w:id="349" w:author="Walker, Zachary" w:date="2025-08-26T08:54:00Z">
        <w:r w:rsidR="00234CF0">
          <w:rPr>
            <w:sz w:val="24"/>
          </w:rPr>
          <w:t>MVAr</w:t>
        </w:r>
      </w:ins>
      <w:ins w:id="350" w:author="Andrew Hamann" w:date="2025-07-29T17:40:00Z">
        <w:r w:rsidR="001F22CA">
          <w:rPr>
            <w:sz w:val="24"/>
          </w:rPr>
          <w:t xml:space="preserve"> </w:t>
        </w:r>
      </w:ins>
      <w:r>
        <w:rPr>
          <w:sz w:val="24"/>
        </w:rPr>
        <w:t xml:space="preserve">observed at the low side of the generator step up transformer when the unit is operating at its maximum net dependable MW capability. </w:t>
      </w:r>
      <w:proofErr w:type="spellStart"/>
      <w:r>
        <w:rPr>
          <w:sz w:val="24"/>
        </w:rPr>
        <w:t>Qmin</w:t>
      </w:r>
      <w:proofErr w:type="spellEnd"/>
      <w:r>
        <w:rPr>
          <w:sz w:val="24"/>
        </w:rPr>
        <w:t xml:space="preserve"> is calculated from the leading </w:t>
      </w:r>
      <w:r w:rsidR="00A00931" w:rsidRPr="00A00931">
        <w:rPr>
          <w:iCs/>
          <w:sz w:val="24"/>
        </w:rPr>
        <w:t>Resource Registration data</w:t>
      </w:r>
      <w:r w:rsidR="00A00931">
        <w:rPr>
          <w:iCs/>
          <w:sz w:val="24"/>
        </w:rPr>
        <w:t xml:space="preserve"> </w:t>
      </w:r>
      <w:r w:rsidR="00357B18">
        <w:rPr>
          <w:sz w:val="24"/>
        </w:rPr>
        <w:t xml:space="preserve">MW4 </w:t>
      </w:r>
      <w:del w:id="351" w:author="Andrew Hamann" w:date="2025-07-29T17:40:00Z">
        <w:r w:rsidR="001A0B0C" w:rsidDel="001F22CA">
          <w:rPr>
            <w:sz w:val="24"/>
          </w:rPr>
          <w:delText xml:space="preserve">MVar </w:delText>
        </w:r>
      </w:del>
      <w:ins w:id="352" w:author="Andrew Hamann" w:date="2025-07-29T17:40:00Z">
        <w:del w:id="353" w:author="Walker, Zachary" w:date="2025-08-26T08:54:00Z">
          <w:r w:rsidR="001F22CA" w:rsidDel="00234CF0">
            <w:rPr>
              <w:sz w:val="24"/>
            </w:rPr>
            <w:delText>Mvar</w:delText>
          </w:r>
        </w:del>
      </w:ins>
      <w:ins w:id="354" w:author="Walker, Zachary" w:date="2025-08-26T08:54:00Z">
        <w:r w:rsidR="00234CF0">
          <w:rPr>
            <w:sz w:val="24"/>
          </w:rPr>
          <w:t>MVAr</w:t>
        </w:r>
      </w:ins>
      <w:ins w:id="355" w:author="Andrew Hamann" w:date="2025-07-29T17:40:00Z">
        <w:r w:rsidR="001F22CA">
          <w:rPr>
            <w:sz w:val="24"/>
          </w:rPr>
          <w:t xml:space="preserve"> </w:t>
        </w:r>
      </w:ins>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del w:id="356" w:author="Andrew Hamann" w:date="2025-07-29T17:40:00Z">
        <w:r w:rsidDel="001F22CA">
          <w:rPr>
            <w:sz w:val="24"/>
          </w:rPr>
          <w:delText>MVAr</w:delText>
        </w:r>
      </w:del>
      <w:ins w:id="357" w:author="Andrew Hamann" w:date="2025-07-29T17:40:00Z">
        <w:r w:rsidR="001F22CA">
          <w:rPr>
            <w:sz w:val="24"/>
          </w:rPr>
          <w:t>M</w:t>
        </w:r>
      </w:ins>
      <w:ins w:id="358" w:author="Walker, Zachary" w:date="2025-08-26T08:58:00Z">
        <w:r w:rsidR="00234CF0">
          <w:rPr>
            <w:sz w:val="24"/>
          </w:rPr>
          <w:t>VAr</w:t>
        </w:r>
      </w:ins>
      <w:ins w:id="359" w:author="Andrew Hamann" w:date="2025-07-29T17:40:00Z">
        <w:del w:id="360" w:author="Walker, Zachary" w:date="2025-08-26T08:58:00Z">
          <w:r w:rsidR="001F22CA" w:rsidDel="00234CF0">
            <w:rPr>
              <w:sz w:val="24"/>
            </w:rPr>
            <w:delText>var</w:delText>
          </w:r>
        </w:del>
      </w:ins>
      <w:r w:rsidR="001A0B0C">
        <w:rPr>
          <w:sz w:val="24"/>
        </w:rPr>
        <w:t>.</w:t>
      </w:r>
      <w:r>
        <w:rPr>
          <w:sz w:val="24"/>
        </w:rPr>
        <w:t xml:space="preserve"> </w:t>
      </w:r>
    </w:p>
    <w:p w14:paraId="2E7D15F2" w14:textId="77777777" w:rsidR="001A0B0C" w:rsidRDefault="001A0B0C">
      <w:pPr>
        <w:numPr>
          <w:ilvl w:val="12"/>
          <w:numId w:val="0"/>
        </w:numPr>
        <w:jc w:val="both"/>
        <w:rPr>
          <w:sz w:val="24"/>
        </w:rPr>
      </w:pPr>
    </w:p>
    <w:p w14:paraId="0FBFB311" w14:textId="77777777" w:rsidR="000F2DD7" w:rsidRDefault="000F2DD7">
      <w:pPr>
        <w:numPr>
          <w:ilvl w:val="12"/>
          <w:numId w:val="0"/>
        </w:numPr>
        <w:jc w:val="both"/>
        <w:rPr>
          <w:sz w:val="24"/>
        </w:rPr>
      </w:pPr>
      <w:r>
        <w:rPr>
          <w:sz w:val="24"/>
        </w:rPr>
        <w:t>Example:</w:t>
      </w:r>
    </w:p>
    <w:p w14:paraId="484557F6" w14:textId="77777777" w:rsidR="000F2DD7" w:rsidRDefault="000F2DD7">
      <w:pPr>
        <w:numPr>
          <w:ilvl w:val="12"/>
          <w:numId w:val="0"/>
        </w:numPr>
        <w:jc w:val="both"/>
        <w:rPr>
          <w:sz w:val="24"/>
        </w:rPr>
      </w:pPr>
    </w:p>
    <w:p w14:paraId="274C4878" w14:textId="3F03D024"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w:t>
      </w:r>
      <w:del w:id="361" w:author="Andrew Hamann" w:date="2025-07-29T17:40:00Z">
        <w:r w:rsidR="000F2DD7" w:rsidDel="001F22CA">
          <w:rPr>
            <w:sz w:val="24"/>
          </w:rPr>
          <w:delText>MVAr</w:delText>
        </w:r>
      </w:del>
      <w:ins w:id="362" w:author="Andrew Hamann" w:date="2025-07-29T17:40:00Z">
        <w:r w:rsidR="001F22CA">
          <w:rPr>
            <w:sz w:val="24"/>
          </w:rPr>
          <w:t>M</w:t>
        </w:r>
      </w:ins>
      <w:ins w:id="363" w:author="Walker, Zachary" w:date="2025-08-26T08:58:00Z">
        <w:r w:rsidR="00234CF0">
          <w:rPr>
            <w:sz w:val="24"/>
          </w:rPr>
          <w:t>VAr</w:t>
        </w:r>
      </w:ins>
      <w:ins w:id="364" w:author="Andrew Hamann" w:date="2025-07-29T17:40:00Z">
        <w:del w:id="365" w:author="Walker, Zachary" w:date="2025-08-26T08:58:00Z">
          <w:r w:rsidR="001F22CA" w:rsidDel="00234CF0">
            <w:rPr>
              <w:sz w:val="24"/>
            </w:rPr>
            <w:delText>var</w:delText>
          </w:r>
        </w:del>
      </w:ins>
    </w:p>
    <w:p w14:paraId="3484DDBD" w14:textId="2392CA7D"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 xml:space="preserve">Load is 5 </w:t>
      </w:r>
      <w:del w:id="366" w:author="Andrew Hamann" w:date="2025-07-29T17:40:00Z">
        <w:r w:rsidR="000F2DD7" w:rsidDel="001F22CA">
          <w:rPr>
            <w:sz w:val="24"/>
          </w:rPr>
          <w:delText>MVAr</w:delText>
        </w:r>
      </w:del>
      <w:ins w:id="367" w:author="Andrew Hamann" w:date="2025-07-29T17:40:00Z">
        <w:r w:rsidR="001F22CA">
          <w:rPr>
            <w:sz w:val="24"/>
          </w:rPr>
          <w:t>M</w:t>
        </w:r>
      </w:ins>
      <w:ins w:id="368" w:author="Walker, Zachary" w:date="2025-08-26T08:58:00Z">
        <w:r w:rsidR="00234CF0">
          <w:rPr>
            <w:sz w:val="24"/>
          </w:rPr>
          <w:t>VAr</w:t>
        </w:r>
      </w:ins>
      <w:ins w:id="369" w:author="Andrew Hamann" w:date="2025-07-29T17:40:00Z">
        <w:del w:id="370" w:author="Walker, Zachary" w:date="2025-08-26T08:58:00Z">
          <w:r w:rsidR="001F22CA" w:rsidDel="00234CF0">
            <w:rPr>
              <w:sz w:val="24"/>
            </w:rPr>
            <w:delText>var</w:delText>
          </w:r>
        </w:del>
      </w:ins>
    </w:p>
    <w:p w14:paraId="683B73B3" w14:textId="0B41A98A" w:rsidR="000F2DD7" w:rsidRPr="001E2837" w:rsidRDefault="00386F00">
      <w:pPr>
        <w:numPr>
          <w:ilvl w:val="12"/>
          <w:numId w:val="0"/>
        </w:numPr>
        <w:jc w:val="both"/>
        <w:rPr>
          <w:sz w:val="24"/>
        </w:rPr>
      </w:pPr>
      <w:r w:rsidRPr="004C6B84">
        <w:rPr>
          <w:sz w:val="24"/>
        </w:rPr>
        <w:t xml:space="preserve">In this example, </w:t>
      </w:r>
      <w:proofErr w:type="spellStart"/>
      <w:r w:rsidR="000F2DD7" w:rsidRPr="001E2837">
        <w:rPr>
          <w:sz w:val="24"/>
        </w:rPr>
        <w:t>Qmin</w:t>
      </w:r>
      <w:proofErr w:type="spellEnd"/>
      <w:r w:rsidR="000F2DD7" w:rsidRPr="001E2837">
        <w:rPr>
          <w:sz w:val="24"/>
        </w:rPr>
        <w:t xml:space="preserve"> is -55 – 5 = -60 </w:t>
      </w:r>
      <w:del w:id="371" w:author="Andrew Hamann" w:date="2025-07-29T17:40:00Z">
        <w:r w:rsidR="000F2DD7" w:rsidRPr="001E2837" w:rsidDel="001F22CA">
          <w:rPr>
            <w:sz w:val="24"/>
          </w:rPr>
          <w:delText>MVAr</w:delText>
        </w:r>
      </w:del>
      <w:ins w:id="372" w:author="Andrew Hamann" w:date="2025-07-29T17:40:00Z">
        <w:r w:rsidR="001F22CA">
          <w:rPr>
            <w:sz w:val="24"/>
          </w:rPr>
          <w:t>M</w:t>
        </w:r>
      </w:ins>
      <w:ins w:id="373" w:author="Walker, Zachary" w:date="2025-08-26T08:58:00Z">
        <w:r w:rsidR="00234CF0">
          <w:rPr>
            <w:sz w:val="24"/>
          </w:rPr>
          <w:t>VAr</w:t>
        </w:r>
      </w:ins>
      <w:ins w:id="374" w:author="Andrew Hamann" w:date="2025-07-29T17:40:00Z">
        <w:del w:id="375" w:author="Walker, Zachary" w:date="2025-08-26T08:58:00Z">
          <w:r w:rsidR="001F22CA" w:rsidDel="00234CF0">
            <w:rPr>
              <w:sz w:val="24"/>
            </w:rPr>
            <w:delText>var</w:delText>
          </w:r>
        </w:del>
      </w:ins>
    </w:p>
    <w:p w14:paraId="4BD28446" w14:textId="77777777"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lastRenderedPageBreak/>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14:paraId="662960FF" w14:textId="33DA855B"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w:t>
      </w:r>
      <w:r w:rsidR="00507BA3">
        <w:rPr>
          <w:iCs/>
          <w:szCs w:val="24"/>
        </w:rPr>
        <w:t>biannual</w:t>
      </w:r>
      <w:r w:rsidR="00507BA3" w:rsidRPr="001E2837">
        <w:rPr>
          <w:iCs/>
          <w:szCs w:val="24"/>
        </w:rPr>
        <w:t xml:space="preserve"> </w:t>
      </w:r>
      <w:r w:rsidR="007D6EDD" w:rsidRPr="001E2837">
        <w:rPr>
          <w:iCs/>
          <w:szCs w:val="24"/>
        </w:rPr>
        <w:t>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14:paraId="44DE9BAD" w14:textId="1577E6B7" w:rsidR="00FD7957" w:rsidRDefault="00FD7957" w:rsidP="00205457">
      <w:pPr>
        <w:pStyle w:val="H4"/>
        <w:ind w:left="1260" w:hanging="1260"/>
        <w:rPr>
          <w:rFonts w:ascii="Times New Roman" w:hAnsi="Times New Roman"/>
          <w:i w:val="0"/>
          <w:color w:val="auto"/>
          <w:sz w:val="24"/>
          <w:szCs w:val="24"/>
        </w:rPr>
      </w:pPr>
      <w:r>
        <w:rPr>
          <w:rFonts w:ascii="Times New Roman" w:hAnsi="Times New Roman"/>
          <w:i w:val="0"/>
          <w:color w:val="auto"/>
          <w:sz w:val="24"/>
          <w:szCs w:val="24"/>
        </w:rPr>
        <w:t>4.3.1.4</w:t>
      </w:r>
      <w:r>
        <w:rPr>
          <w:rFonts w:ascii="Times New Roman" w:hAnsi="Times New Roman"/>
          <w:i w:val="0"/>
          <w:color w:val="auto"/>
          <w:sz w:val="24"/>
          <w:szCs w:val="24"/>
        </w:rPr>
        <w:tab/>
        <w:t>Distribution Generation Resources</w:t>
      </w:r>
      <w:r w:rsidR="00775EB1">
        <w:rPr>
          <w:rFonts w:ascii="Times New Roman" w:hAnsi="Times New Roman"/>
          <w:i w:val="0"/>
          <w:color w:val="auto"/>
          <w:sz w:val="24"/>
          <w:szCs w:val="24"/>
        </w:rPr>
        <w:t>,</w:t>
      </w:r>
      <w:r>
        <w:rPr>
          <w:rFonts w:ascii="Times New Roman" w:hAnsi="Times New Roman"/>
          <w:i w:val="0"/>
          <w:color w:val="auto"/>
          <w:sz w:val="24"/>
          <w:szCs w:val="24"/>
        </w:rPr>
        <w:t xml:space="preserve"> Distribution Energy Storage Resources</w:t>
      </w:r>
      <w:r w:rsidR="00775EB1">
        <w:rPr>
          <w:rFonts w:ascii="Times New Roman" w:hAnsi="Times New Roman"/>
          <w:i w:val="0"/>
          <w:color w:val="auto"/>
          <w:sz w:val="24"/>
          <w:szCs w:val="24"/>
        </w:rPr>
        <w:t>,</w:t>
      </w:r>
      <w:r w:rsidR="00AB6662">
        <w:rPr>
          <w:rFonts w:ascii="Times New Roman" w:hAnsi="Times New Roman"/>
          <w:i w:val="0"/>
          <w:color w:val="auto"/>
          <w:sz w:val="24"/>
          <w:szCs w:val="24"/>
        </w:rPr>
        <w:t xml:space="preserve"> and Settlement Only Dist</w:t>
      </w:r>
      <w:r w:rsidR="003C5D56">
        <w:rPr>
          <w:rFonts w:ascii="Times New Roman" w:hAnsi="Times New Roman"/>
          <w:i w:val="0"/>
          <w:color w:val="auto"/>
          <w:sz w:val="24"/>
          <w:szCs w:val="24"/>
        </w:rPr>
        <w:t>ri</w:t>
      </w:r>
      <w:r w:rsidR="00AB6662">
        <w:rPr>
          <w:rFonts w:ascii="Times New Roman" w:hAnsi="Times New Roman"/>
          <w:i w:val="0"/>
          <w:color w:val="auto"/>
          <w:sz w:val="24"/>
          <w:szCs w:val="24"/>
        </w:rPr>
        <w:t>but</w:t>
      </w:r>
      <w:r w:rsidR="00775EB1">
        <w:rPr>
          <w:rFonts w:ascii="Times New Roman" w:hAnsi="Times New Roman"/>
          <w:i w:val="0"/>
          <w:color w:val="auto"/>
          <w:sz w:val="24"/>
          <w:szCs w:val="24"/>
        </w:rPr>
        <w:t>ion</w:t>
      </w:r>
      <w:r w:rsidR="00AB6662">
        <w:rPr>
          <w:rFonts w:ascii="Times New Roman" w:hAnsi="Times New Roman"/>
          <w:i w:val="0"/>
          <w:color w:val="auto"/>
          <w:sz w:val="24"/>
          <w:szCs w:val="24"/>
        </w:rPr>
        <w:t xml:space="preserve"> Generat</w:t>
      </w:r>
      <w:r w:rsidR="00126ABB">
        <w:rPr>
          <w:rFonts w:ascii="Times New Roman" w:hAnsi="Times New Roman"/>
          <w:i w:val="0"/>
          <w:color w:val="auto"/>
          <w:sz w:val="24"/>
          <w:szCs w:val="24"/>
        </w:rPr>
        <w:t>or</w:t>
      </w:r>
      <w:r w:rsidR="00775EB1">
        <w:rPr>
          <w:rFonts w:ascii="Times New Roman" w:hAnsi="Times New Roman"/>
          <w:i w:val="0"/>
          <w:color w:val="auto"/>
          <w:sz w:val="24"/>
          <w:szCs w:val="24"/>
        </w:rPr>
        <w:t>s</w:t>
      </w:r>
      <w:r w:rsidR="00AB6662">
        <w:rPr>
          <w:rFonts w:ascii="Times New Roman" w:hAnsi="Times New Roman"/>
          <w:i w:val="0"/>
          <w:color w:val="auto"/>
          <w:sz w:val="24"/>
          <w:szCs w:val="24"/>
        </w:rPr>
        <w:t xml:space="preserve"> </w:t>
      </w:r>
    </w:p>
    <w:p w14:paraId="27878031" w14:textId="441795E4" w:rsidR="001E4405" w:rsidRPr="003B4725" w:rsidRDefault="00AB6662" w:rsidP="00082FBA">
      <w:pPr>
        <w:pStyle w:val="BodyText"/>
        <w:rPr>
          <w:szCs w:val="24"/>
        </w:rPr>
      </w:pPr>
      <w:r w:rsidRPr="001E2837">
        <w:rPr>
          <w:iCs/>
          <w:szCs w:val="24"/>
        </w:rPr>
        <w:t xml:space="preserve">ERCOT will utilize </w:t>
      </w:r>
      <w:r w:rsidRPr="009D7261">
        <w:rPr>
          <w:iCs/>
          <w:szCs w:val="24"/>
        </w:rPr>
        <w:t xml:space="preserve">Resource Registration data provided by </w:t>
      </w:r>
      <w:r>
        <w:rPr>
          <w:iCs/>
          <w:szCs w:val="24"/>
        </w:rPr>
        <w:t>IEs/</w:t>
      </w:r>
      <w:r w:rsidRPr="009D7261">
        <w:rPr>
          <w:iCs/>
          <w:szCs w:val="24"/>
        </w:rPr>
        <w:t xml:space="preserve">REs </w:t>
      </w:r>
      <w:r>
        <w:rPr>
          <w:iCs/>
          <w:szCs w:val="24"/>
        </w:rPr>
        <w:t xml:space="preserve">to model DGR, DESR, and SODG. SODG will be </w:t>
      </w:r>
      <w:r w:rsidR="00991E7A">
        <w:rPr>
          <w:iCs/>
          <w:szCs w:val="24"/>
        </w:rPr>
        <w:t xml:space="preserve">aggregated by fuel type and represented </w:t>
      </w:r>
      <w:r w:rsidR="00FF2AE4">
        <w:rPr>
          <w:iCs/>
          <w:szCs w:val="24"/>
        </w:rPr>
        <w:t>as</w:t>
      </w:r>
      <w:r>
        <w:rPr>
          <w:iCs/>
          <w:szCs w:val="24"/>
        </w:rPr>
        <w:t xml:space="preserve"> a simple model and will be assumed to operate at unity power factor with no voltage control.</w:t>
      </w:r>
    </w:p>
    <w:p w14:paraId="5C7B023B" w14:textId="6C27B8BD"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AB6662">
        <w:rPr>
          <w:rFonts w:ascii="Times New Roman" w:hAnsi="Times New Roman"/>
          <w:i w:val="0"/>
          <w:color w:val="auto"/>
          <w:sz w:val="24"/>
          <w:szCs w:val="24"/>
        </w:rPr>
        <w:t>5</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14:paraId="76118B57" w14:textId="77777777"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w:t>
      </w:r>
      <w:proofErr w:type="gramStart"/>
      <w:r w:rsidRPr="001E2837">
        <w:rPr>
          <w:iCs/>
          <w:szCs w:val="24"/>
        </w:rPr>
        <w:t>insure</w:t>
      </w:r>
      <w:proofErr w:type="gramEnd"/>
      <w:r w:rsidRPr="001E2837">
        <w:rPr>
          <w:iCs/>
          <w:szCs w:val="24"/>
        </w:rPr>
        <w:t xml:space="preserv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14:paraId="1A1B76C1" w14:textId="77777777" w:rsidR="000F2DD7" w:rsidRDefault="000F2DD7">
      <w:pPr>
        <w:numPr>
          <w:ilvl w:val="0"/>
          <w:numId w:val="3"/>
        </w:numPr>
        <w:jc w:val="both"/>
        <w:rPr>
          <w:sz w:val="24"/>
        </w:rPr>
      </w:pPr>
      <w:r>
        <w:rPr>
          <w:sz w:val="24"/>
        </w:rPr>
        <w:t>Unit bus number</w:t>
      </w:r>
    </w:p>
    <w:p w14:paraId="2AA77E31" w14:textId="77777777" w:rsidR="000F2DD7" w:rsidRDefault="00301560">
      <w:pPr>
        <w:numPr>
          <w:ilvl w:val="0"/>
          <w:numId w:val="3"/>
        </w:numPr>
        <w:jc w:val="both"/>
        <w:rPr>
          <w:sz w:val="24"/>
        </w:rPr>
      </w:pPr>
      <w:r>
        <w:rPr>
          <w:sz w:val="24"/>
        </w:rPr>
        <w:t>Unit ID</w:t>
      </w:r>
    </w:p>
    <w:p w14:paraId="76A0DA7D" w14:textId="77777777" w:rsidR="000F2DD7" w:rsidRDefault="000F2DD7">
      <w:pPr>
        <w:numPr>
          <w:ilvl w:val="0"/>
          <w:numId w:val="3"/>
        </w:numPr>
        <w:jc w:val="both"/>
        <w:rPr>
          <w:sz w:val="24"/>
        </w:rPr>
      </w:pPr>
      <w:r>
        <w:rPr>
          <w:sz w:val="24"/>
        </w:rPr>
        <w:t>Unit maximum and minimum real power capabilities</w:t>
      </w:r>
    </w:p>
    <w:p w14:paraId="13EAF290" w14:textId="77777777" w:rsidR="000F2DD7" w:rsidRDefault="000F2DD7">
      <w:pPr>
        <w:numPr>
          <w:ilvl w:val="0"/>
          <w:numId w:val="3"/>
        </w:numPr>
        <w:jc w:val="both"/>
        <w:rPr>
          <w:sz w:val="24"/>
        </w:rPr>
      </w:pPr>
      <w:r>
        <w:rPr>
          <w:sz w:val="24"/>
        </w:rPr>
        <w:t>Unit maximum and minimum reactive power capabilities</w:t>
      </w:r>
    </w:p>
    <w:p w14:paraId="3768293F" w14:textId="77777777" w:rsidR="000F2DD7" w:rsidRDefault="000F2DD7">
      <w:pPr>
        <w:numPr>
          <w:ilvl w:val="0"/>
          <w:numId w:val="3"/>
        </w:numPr>
        <w:jc w:val="both"/>
        <w:rPr>
          <w:sz w:val="24"/>
        </w:rPr>
      </w:pPr>
      <w:r>
        <w:rPr>
          <w:sz w:val="24"/>
        </w:rPr>
        <w:t>Unit MVA base</w:t>
      </w:r>
    </w:p>
    <w:p w14:paraId="320332CD" w14:textId="77777777" w:rsidR="000F2DD7" w:rsidRDefault="000F2DD7">
      <w:pPr>
        <w:numPr>
          <w:ilvl w:val="0"/>
          <w:numId w:val="3"/>
        </w:numPr>
        <w:jc w:val="both"/>
        <w:rPr>
          <w:sz w:val="24"/>
        </w:rPr>
      </w:pPr>
      <w:r>
        <w:rPr>
          <w:sz w:val="24"/>
        </w:rPr>
        <w:t>Resistive and reactive machine impedances</w:t>
      </w:r>
    </w:p>
    <w:p w14:paraId="3FC09EF1" w14:textId="77777777"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14:paraId="5B9E4D6E" w14:textId="1F4F9F07" w:rsidR="00BD7155" w:rsidRPr="009D7261" w:rsidRDefault="00BD7155">
      <w:pPr>
        <w:numPr>
          <w:ilvl w:val="0"/>
          <w:numId w:val="3"/>
        </w:numPr>
        <w:jc w:val="both"/>
        <w:rPr>
          <w:sz w:val="24"/>
          <w:szCs w:val="24"/>
        </w:rPr>
      </w:pPr>
      <w:r w:rsidRPr="009D7261">
        <w:rPr>
          <w:sz w:val="24"/>
          <w:szCs w:val="24"/>
        </w:rPr>
        <w:t>Reactive devices modeled on the Generator side</w:t>
      </w:r>
    </w:p>
    <w:p w14:paraId="630D528B"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14:paraId="112499AE" w14:textId="77777777" w:rsidR="000F2DD7" w:rsidRPr="001E2837" w:rsidRDefault="000F2DD7" w:rsidP="00205457">
      <w:pPr>
        <w:pStyle w:val="BodyText"/>
        <w:spacing w:after="240"/>
        <w:rPr>
          <w:iCs/>
          <w:szCs w:val="24"/>
        </w:rPr>
      </w:pPr>
      <w:r w:rsidRPr="001E2837">
        <w:rPr>
          <w:iCs/>
          <w:szCs w:val="24"/>
        </w:rPr>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14:paraId="4428735D" w14:textId="77777777"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14:paraId="5EDE97BE" w14:textId="1B2ED4F6" w:rsidR="000F2DD7" w:rsidRPr="00205457" w:rsidRDefault="000F2DD7" w:rsidP="005506B1">
      <w:pPr>
        <w:pStyle w:val="BodyText"/>
        <w:spacing w:after="120"/>
        <w:rPr>
          <w:iCs/>
          <w:szCs w:val="24"/>
        </w:rPr>
      </w:pPr>
      <w:r w:rsidRPr="001E2837">
        <w:rPr>
          <w:iCs/>
          <w:szCs w:val="24"/>
        </w:rPr>
        <w:t xml:space="preserve">In order to simulate the future market, the following methodology for generation dispatch has been adopted for building the </w:t>
      </w:r>
      <w:del w:id="376" w:author="Andrew Hamann" w:date="2025-08-18T13:22:00Z">
        <w:r w:rsidR="00760E95" w:rsidRPr="00AA508A" w:rsidDel="004B1011">
          <w:rPr>
            <w:iCs/>
            <w:szCs w:val="24"/>
          </w:rPr>
          <w:delText xml:space="preserve"> </w:delText>
        </w:r>
      </w:del>
      <w:r w:rsidR="00760E95" w:rsidRPr="00AA508A">
        <w:rPr>
          <w:iCs/>
          <w:szCs w:val="24"/>
        </w:rPr>
        <w:t>Steady State Cases</w:t>
      </w:r>
      <w:r w:rsidR="007D3510" w:rsidRPr="001E2837">
        <w:rPr>
          <w:iCs/>
          <w:szCs w:val="24"/>
        </w:rPr>
        <w:t xml:space="preserve">, with the exception of the </w:t>
      </w:r>
      <w:r w:rsidR="007E26A5">
        <w:rPr>
          <w:iCs/>
          <w:szCs w:val="24"/>
        </w:rPr>
        <w:t>HRML</w:t>
      </w:r>
      <w:ins w:id="377" w:author="Walker, Zach" w:date="2025-06-16T15:20:00Z">
        <w:del w:id="378" w:author="Andrew Hamann" w:date="2025-07-29T19:02:00Z">
          <w:r w:rsidR="001465C0" w:rsidDel="00A31B17">
            <w:rPr>
              <w:iCs/>
              <w:szCs w:val="24"/>
            </w:rPr>
            <w:delText xml:space="preserve"> &amp;</w:delText>
          </w:r>
        </w:del>
      </w:ins>
      <w:ins w:id="379" w:author="Walker, Zach" w:date="2025-06-28T10:34:00Z">
        <w:del w:id="380" w:author="Andrew Hamann" w:date="2025-07-29T19:02:00Z">
          <w:r w:rsidR="00ED64EC" w:rsidDel="00A31B17">
            <w:rPr>
              <w:iCs/>
              <w:szCs w:val="24"/>
            </w:rPr>
            <w:delText xml:space="preserve"> </w:delText>
          </w:r>
        </w:del>
        <w:del w:id="381" w:author="Andrew Hamann" w:date="2025-07-29T17:52:00Z">
          <w:r w:rsidR="00ED64EC" w:rsidDel="00714A0D">
            <w:rPr>
              <w:iCs/>
              <w:szCs w:val="24"/>
            </w:rPr>
            <w:delText>Peak Net Load</w:delText>
          </w:r>
        </w:del>
      </w:ins>
      <w:r w:rsidR="007D3510" w:rsidRPr="001E2837">
        <w:rPr>
          <w:iCs/>
          <w:szCs w:val="24"/>
        </w:rPr>
        <w:t xml:space="preserve"> case</w:t>
      </w:r>
      <w:ins w:id="382" w:author="Walker, Zach" w:date="2025-06-16T15:20:00Z">
        <w:del w:id="383" w:author="Andrew Hamann" w:date="2025-07-29T19:02:00Z">
          <w:r w:rsidR="001465C0" w:rsidDel="00A31B17">
            <w:rPr>
              <w:iCs/>
              <w:szCs w:val="24"/>
            </w:rPr>
            <w:delText>s</w:delText>
          </w:r>
        </w:del>
      </w:ins>
      <w:r w:rsidR="007D3510" w:rsidRPr="001E2837">
        <w:rPr>
          <w:iCs/>
          <w:szCs w:val="24"/>
        </w:rPr>
        <w:t xml:space="preserve">. The </w:t>
      </w:r>
      <w:r w:rsidR="007E26A5">
        <w:rPr>
          <w:iCs/>
          <w:szCs w:val="24"/>
        </w:rPr>
        <w:t>HRML</w:t>
      </w:r>
      <w:ins w:id="384" w:author="Walker, Zach" w:date="2025-06-17T12:44:00Z">
        <w:r w:rsidR="00606634">
          <w:rPr>
            <w:iCs/>
            <w:szCs w:val="24"/>
          </w:rPr>
          <w:t xml:space="preserve"> case build process is describe</w:t>
        </w:r>
      </w:ins>
      <w:ins w:id="385" w:author="Andrew Hamann" w:date="2025-07-29T19:09:00Z">
        <w:r w:rsidR="00E73B23">
          <w:rPr>
            <w:iCs/>
            <w:szCs w:val="24"/>
          </w:rPr>
          <w:t>d</w:t>
        </w:r>
      </w:ins>
      <w:ins w:id="386" w:author="Walker, Zach" w:date="2025-06-17T12:44:00Z">
        <w:r w:rsidR="00606634">
          <w:rPr>
            <w:iCs/>
            <w:szCs w:val="24"/>
          </w:rPr>
          <w:t xml:space="preserve"> separately below. </w:t>
        </w:r>
        <w:del w:id="387" w:author="Andrew Hamann" w:date="2025-07-29T19:02:00Z">
          <w:r w:rsidR="00606634" w:rsidDel="00A31B17">
            <w:rPr>
              <w:iCs/>
              <w:szCs w:val="24"/>
            </w:rPr>
            <w:delText>The</w:delText>
          </w:r>
        </w:del>
      </w:ins>
      <w:del w:id="388" w:author="Andrew Hamann" w:date="2025-07-29T17:53:00Z">
        <w:r w:rsidR="007D3510" w:rsidRPr="001E2837" w:rsidDel="00714A0D">
          <w:rPr>
            <w:iCs/>
            <w:szCs w:val="24"/>
          </w:rPr>
          <w:delText xml:space="preserve"> </w:delText>
        </w:r>
      </w:del>
      <w:ins w:id="389" w:author="Walker, Zach" w:date="2025-06-16T15:20:00Z">
        <w:del w:id="390" w:author="Andrew Hamann" w:date="2025-07-29T17:53:00Z">
          <w:r w:rsidR="001465C0" w:rsidDel="00714A0D">
            <w:rPr>
              <w:iCs/>
              <w:szCs w:val="24"/>
            </w:rPr>
            <w:delText xml:space="preserve"> Net Peak</w:delText>
          </w:r>
        </w:del>
        <w:del w:id="391" w:author="Andrew Hamann" w:date="2025-07-29T19:02:00Z">
          <w:r w:rsidR="001465C0" w:rsidDel="00A31B17">
            <w:rPr>
              <w:iCs/>
              <w:szCs w:val="24"/>
            </w:rPr>
            <w:delText xml:space="preserve"> </w:delText>
          </w:r>
        </w:del>
      </w:ins>
      <w:del w:id="392" w:author="Andrew Hamann" w:date="2025-07-29T19:02:00Z">
        <w:r w:rsidR="007D3510" w:rsidRPr="001E2837" w:rsidDel="00A31B17">
          <w:rPr>
            <w:iCs/>
            <w:szCs w:val="24"/>
          </w:rPr>
          <w:delText>case build process</w:delText>
        </w:r>
      </w:del>
      <w:ins w:id="393" w:author="Walker, Zach" w:date="2025-06-17T12:44:00Z">
        <w:del w:id="394" w:author="Andrew Hamann" w:date="2025-07-29T19:02:00Z">
          <w:r w:rsidR="00606634" w:rsidDel="00A31B17">
            <w:rPr>
              <w:iCs/>
              <w:szCs w:val="24"/>
            </w:rPr>
            <w:delText xml:space="preserve"> is</w:delText>
          </w:r>
        </w:del>
      </w:ins>
      <w:del w:id="395" w:author="Andrew Hamann" w:date="2025-07-29T19:02:00Z">
        <w:r w:rsidR="007D3510" w:rsidRPr="001E2837" w:rsidDel="00A31B17">
          <w:rPr>
            <w:iCs/>
            <w:szCs w:val="24"/>
          </w:rPr>
          <w:delText xml:space="preserve"> is described separatel</w:delText>
        </w:r>
      </w:del>
      <w:ins w:id="396" w:author="Walker, Zach" w:date="2025-06-16T15:21:00Z">
        <w:del w:id="397" w:author="Andrew Hamann" w:date="2025-07-29T19:02:00Z">
          <w:r w:rsidR="001465C0" w:rsidDel="00A31B17">
            <w:rPr>
              <w:iCs/>
              <w:szCs w:val="24"/>
            </w:rPr>
            <w:delText>y in Appendix G</w:delText>
          </w:r>
        </w:del>
      </w:ins>
      <w:del w:id="398" w:author="Andrew Hamann" w:date="2025-07-29T19:02:00Z">
        <w:r w:rsidR="007D3510" w:rsidRPr="001E2837" w:rsidDel="00A31B17">
          <w:rPr>
            <w:iCs/>
            <w:szCs w:val="24"/>
          </w:rPr>
          <w:delText>y below</w:delText>
        </w:r>
        <w:r w:rsidRPr="001E2837" w:rsidDel="00A31B17">
          <w:rPr>
            <w:iCs/>
            <w:szCs w:val="24"/>
          </w:rPr>
          <w:delText>.</w:delText>
        </w:r>
      </w:del>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w:t>
      </w:r>
      <w:r w:rsidR="00F21986">
        <w:rPr>
          <w:iCs/>
          <w:szCs w:val="24"/>
        </w:rPr>
        <w:t xml:space="preserve"> </w:t>
      </w:r>
      <w:r w:rsidR="00DA5F2E" w:rsidRPr="00205457">
        <w:rPr>
          <w:iCs/>
          <w:szCs w:val="24"/>
        </w:rPr>
        <w:t>may not necessarily reflect the actual real-time dispatch.</w:t>
      </w:r>
    </w:p>
    <w:p w14:paraId="1C702F83" w14:textId="5E9F4251"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 xml:space="preserve">on a </w:t>
      </w:r>
      <w:r w:rsidR="00507BA3">
        <w:rPr>
          <w:iCs/>
          <w:szCs w:val="24"/>
        </w:rPr>
        <w:t xml:space="preserve">biannual </w:t>
      </w:r>
      <w:r w:rsidR="00B31279">
        <w:rPr>
          <w:iCs/>
          <w:szCs w:val="24"/>
        </w:rPr>
        <w:t>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14:paraId="16DB861D" w14:textId="32E4C7DB"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w:t>
      </w:r>
      <w:r w:rsidR="000F4F3F">
        <w:rPr>
          <w:iCs/>
          <w:szCs w:val="24"/>
        </w:rPr>
        <w:t>units</w:t>
      </w:r>
      <w:r w:rsidR="000F4F3F" w:rsidRPr="00205457">
        <w:rPr>
          <w:iCs/>
          <w:szCs w:val="24"/>
        </w:rPr>
        <w:t xml:space="preserve"> </w:t>
      </w:r>
      <w:r w:rsidRPr="00205457">
        <w:rPr>
          <w:iCs/>
          <w:szCs w:val="24"/>
        </w:rPr>
        <w:t xml:space="preserve">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 xml:space="preserve">most recent Capacity, </w:t>
      </w:r>
      <w:r w:rsidR="004F7031">
        <w:rPr>
          <w:iCs/>
          <w:szCs w:val="24"/>
        </w:rPr>
        <w:lastRenderedPageBreak/>
        <w:t>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w:t>
      </w:r>
      <w:r w:rsidR="004503F9">
        <w:rPr>
          <w:iCs/>
          <w:szCs w:val="24"/>
        </w:rPr>
        <w:t>units</w:t>
      </w:r>
      <w:r w:rsidRPr="00205457">
        <w:rPr>
          <w:iCs/>
          <w:szCs w:val="24"/>
        </w:rPr>
        <w:t xml:space="preserve">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r w:rsidR="0079526E">
        <w:rPr>
          <w:iCs/>
          <w:szCs w:val="24"/>
        </w:rPr>
        <w:t xml:space="preserve"> Solar </w:t>
      </w:r>
      <w:r w:rsidR="004503F9">
        <w:rPr>
          <w:iCs/>
          <w:szCs w:val="24"/>
        </w:rPr>
        <w:t>units</w:t>
      </w:r>
      <w:r w:rsidR="0079526E">
        <w:rPr>
          <w:iCs/>
          <w:szCs w:val="24"/>
        </w:rPr>
        <w:t xml:space="preserve"> are dispatched at a level consistent with the CDR Report.</w:t>
      </w:r>
      <w:r w:rsidR="00293474">
        <w:rPr>
          <w:iCs/>
          <w:szCs w:val="24"/>
        </w:rPr>
        <w:t xml:space="preserve"> Battery Energy Storage</w:t>
      </w:r>
      <w:r w:rsidR="004503F9">
        <w:rPr>
          <w:iCs/>
          <w:szCs w:val="24"/>
        </w:rPr>
        <w:t xml:space="preserve"> units</w:t>
      </w:r>
      <w:r w:rsidR="00293474">
        <w:rPr>
          <w:iCs/>
          <w:szCs w:val="24"/>
        </w:rPr>
        <w:t xml:space="preserve"> are dispatched at a level consistent with the CDR Report for On-Peak Cases.</w:t>
      </w:r>
    </w:p>
    <w:p w14:paraId="7EB4D1FC" w14:textId="214242BF"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 xml:space="preserve">tart units are designated with a unit ID </w:t>
      </w:r>
      <w:r w:rsidR="00C441F6">
        <w:rPr>
          <w:iCs/>
          <w:szCs w:val="24"/>
        </w:rPr>
        <w:t>of “BS”.</w:t>
      </w:r>
    </w:p>
    <w:p w14:paraId="79E8AD60" w14:textId="6375199B" w:rsidR="000F2DD7" w:rsidRDefault="000F2DD7" w:rsidP="00114EE5">
      <w:pPr>
        <w:pStyle w:val="BodyText"/>
        <w:spacing w:after="120"/>
        <w:rPr>
          <w:iCs/>
          <w:szCs w:val="24"/>
        </w:rPr>
      </w:pPr>
      <w:r w:rsidRPr="00205457">
        <w:rPr>
          <w:iCs/>
          <w:szCs w:val="24"/>
        </w:rPr>
        <w:t>All other</w:t>
      </w:r>
      <w:r w:rsidR="003B4725">
        <w:rPr>
          <w:iCs/>
          <w:szCs w:val="24"/>
        </w:rPr>
        <w:t xml:space="preserve"> transmission level</w:t>
      </w:r>
      <w:r w:rsidRPr="00205457">
        <w:rPr>
          <w:iCs/>
          <w:szCs w:val="24"/>
        </w:rPr>
        <w:t xml:space="preserve">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14:paraId="6E502D64" w14:textId="77777777"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14:paraId="42EF3CF2" w14:textId="77777777" w:rsidTr="002F15CF">
        <w:trPr>
          <w:trHeight w:val="485"/>
          <w:jc w:val="center"/>
        </w:trPr>
        <w:tc>
          <w:tcPr>
            <w:tcW w:w="2069" w:type="dxa"/>
            <w:vAlign w:val="center"/>
          </w:tcPr>
          <w:p w14:paraId="14EA365D" w14:textId="77777777" w:rsidR="000E7938" w:rsidRPr="000A25EC" w:rsidRDefault="00463526" w:rsidP="00463526">
            <w:pPr>
              <w:pStyle w:val="Heading8"/>
            </w:pPr>
            <w:r>
              <w:t>SS</w:t>
            </w:r>
            <w:r w:rsidR="002118A2">
              <w:t>WG</w:t>
            </w:r>
            <w:r w:rsidR="000E7938" w:rsidRPr="000A25EC">
              <w:t xml:space="preserve"> CASE</w:t>
            </w:r>
          </w:p>
        </w:tc>
        <w:tc>
          <w:tcPr>
            <w:tcW w:w="1319" w:type="dxa"/>
            <w:vAlign w:val="center"/>
          </w:tcPr>
          <w:p w14:paraId="783449F3" w14:textId="77777777" w:rsidR="000E7938" w:rsidRPr="000A25EC" w:rsidRDefault="000E7938" w:rsidP="002F15CF">
            <w:pPr>
              <w:pStyle w:val="Heading8"/>
            </w:pPr>
            <w:r w:rsidRPr="000A25EC">
              <w:t>NOTES</w:t>
            </w:r>
          </w:p>
        </w:tc>
        <w:tc>
          <w:tcPr>
            <w:tcW w:w="2451" w:type="dxa"/>
            <w:vAlign w:val="center"/>
          </w:tcPr>
          <w:p w14:paraId="0905EA03" w14:textId="7E417648" w:rsidR="000E7938" w:rsidRPr="000A25EC" w:rsidRDefault="000E7938" w:rsidP="002F15CF">
            <w:pPr>
              <w:jc w:val="center"/>
              <w:rPr>
                <w:b/>
                <w:color w:val="000000"/>
                <w:sz w:val="24"/>
              </w:rPr>
            </w:pPr>
            <w:commentRangeStart w:id="399"/>
            <w:del w:id="400" w:author="Andrew Hamann" w:date="2025-07-29T17:53:00Z">
              <w:r w:rsidRPr="000A25EC" w:rsidDel="00714A0D">
                <w:rPr>
                  <w:b/>
                  <w:color w:val="000000"/>
                  <w:sz w:val="24"/>
                </w:rPr>
                <w:delText>TRANSMISSION IN-SERVICE DATE</w:delText>
              </w:r>
            </w:del>
            <w:commentRangeEnd w:id="399"/>
            <w:r w:rsidR="00625A28">
              <w:rPr>
                <w:rStyle w:val="CommentReference"/>
              </w:rPr>
              <w:commentReference w:id="399"/>
            </w:r>
          </w:p>
        </w:tc>
      </w:tr>
      <w:tr w:rsidR="000E7938" w:rsidRPr="000A25EC" w14:paraId="7C6E7850" w14:textId="77777777" w:rsidTr="002F15CF">
        <w:trPr>
          <w:jc w:val="center"/>
        </w:trPr>
        <w:tc>
          <w:tcPr>
            <w:tcW w:w="2069" w:type="dxa"/>
          </w:tcPr>
          <w:p w14:paraId="6F01F12B"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14:paraId="388DF5FC" w14:textId="77777777" w:rsidR="000E7938" w:rsidRPr="000A25EC" w:rsidRDefault="000E7938" w:rsidP="002F15CF">
            <w:pPr>
              <w:jc w:val="center"/>
              <w:rPr>
                <w:color w:val="000000"/>
                <w:sz w:val="24"/>
              </w:rPr>
            </w:pPr>
            <w:r>
              <w:rPr>
                <w:color w:val="000000"/>
                <w:sz w:val="24"/>
              </w:rPr>
              <w:t>1</w:t>
            </w:r>
          </w:p>
        </w:tc>
        <w:tc>
          <w:tcPr>
            <w:tcW w:w="2451" w:type="dxa"/>
          </w:tcPr>
          <w:p w14:paraId="392285A9" w14:textId="36320E51" w:rsidR="000E7938" w:rsidRPr="000A25EC" w:rsidRDefault="000E7938" w:rsidP="002F15CF">
            <w:pPr>
              <w:rPr>
                <w:color w:val="000000"/>
                <w:sz w:val="24"/>
              </w:rPr>
            </w:pPr>
            <w:del w:id="401" w:author="Andrew Hamann" w:date="2025-07-29T17:53:00Z">
              <w:r w:rsidRPr="000A25EC" w:rsidDel="00714A0D">
                <w:rPr>
                  <w:color w:val="000000"/>
                  <w:sz w:val="24"/>
                </w:rPr>
                <w:delText>April 1, (YR</w:delText>
              </w:r>
              <w:r w:rsidDel="00714A0D">
                <w:rPr>
                  <w:color w:val="000000"/>
                  <w:sz w:val="24"/>
                </w:rPr>
                <w:delText>+1</w:delText>
              </w:r>
              <w:r w:rsidRPr="000A25EC" w:rsidDel="00714A0D">
                <w:rPr>
                  <w:color w:val="000000"/>
                  <w:sz w:val="24"/>
                </w:rPr>
                <w:delText>)</w:delText>
              </w:r>
            </w:del>
          </w:p>
        </w:tc>
      </w:tr>
      <w:tr w:rsidR="000E7938" w:rsidRPr="000A25EC" w14:paraId="13777593" w14:textId="77777777" w:rsidTr="002F15CF">
        <w:trPr>
          <w:jc w:val="center"/>
        </w:trPr>
        <w:tc>
          <w:tcPr>
            <w:tcW w:w="2069" w:type="dxa"/>
          </w:tcPr>
          <w:p w14:paraId="350A7FB0"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14:paraId="6ED148B1" w14:textId="77777777" w:rsidR="000E7938" w:rsidRPr="000A25EC" w:rsidRDefault="000E7938" w:rsidP="002F15CF">
            <w:pPr>
              <w:jc w:val="center"/>
              <w:rPr>
                <w:color w:val="000000"/>
                <w:sz w:val="24"/>
              </w:rPr>
            </w:pPr>
            <w:r>
              <w:rPr>
                <w:color w:val="000000"/>
                <w:sz w:val="24"/>
              </w:rPr>
              <w:t>1</w:t>
            </w:r>
          </w:p>
        </w:tc>
        <w:tc>
          <w:tcPr>
            <w:tcW w:w="2451" w:type="dxa"/>
          </w:tcPr>
          <w:p w14:paraId="6DDEB29F" w14:textId="1713CA04" w:rsidR="000E7938" w:rsidRPr="000A25EC" w:rsidRDefault="000E7938" w:rsidP="002F15CF">
            <w:pPr>
              <w:rPr>
                <w:color w:val="000000"/>
                <w:sz w:val="24"/>
              </w:rPr>
            </w:pPr>
            <w:del w:id="402" w:author="Andrew Hamann" w:date="2025-07-29T17:53:00Z">
              <w:r w:rsidRPr="000A25EC" w:rsidDel="00714A0D">
                <w:rPr>
                  <w:color w:val="000000"/>
                  <w:sz w:val="24"/>
                </w:rPr>
                <w:delText>April 1, (YR</w:delText>
              </w:r>
              <w:r w:rsidDel="00714A0D">
                <w:rPr>
                  <w:color w:val="000000"/>
                  <w:sz w:val="24"/>
                </w:rPr>
                <w:delText>+1</w:delText>
              </w:r>
              <w:r w:rsidRPr="000A25EC" w:rsidDel="00714A0D">
                <w:rPr>
                  <w:color w:val="000000"/>
                  <w:sz w:val="24"/>
                </w:rPr>
                <w:delText>)</w:delText>
              </w:r>
            </w:del>
          </w:p>
        </w:tc>
      </w:tr>
      <w:tr w:rsidR="000E7938" w:rsidRPr="000A25EC" w14:paraId="17DE9D3A" w14:textId="77777777" w:rsidTr="002F15CF">
        <w:trPr>
          <w:jc w:val="center"/>
        </w:trPr>
        <w:tc>
          <w:tcPr>
            <w:tcW w:w="2069" w:type="dxa"/>
          </w:tcPr>
          <w:p w14:paraId="68E64CF6"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14:paraId="66235AEC" w14:textId="77777777" w:rsidR="000E7938" w:rsidRPr="000A25EC" w:rsidRDefault="000E7938" w:rsidP="002F15CF">
            <w:pPr>
              <w:jc w:val="center"/>
              <w:rPr>
                <w:color w:val="000000"/>
                <w:sz w:val="24"/>
              </w:rPr>
            </w:pPr>
            <w:r w:rsidRPr="000A25EC">
              <w:rPr>
                <w:color w:val="000000"/>
                <w:sz w:val="24"/>
              </w:rPr>
              <w:t>1</w:t>
            </w:r>
          </w:p>
        </w:tc>
        <w:tc>
          <w:tcPr>
            <w:tcW w:w="2451" w:type="dxa"/>
          </w:tcPr>
          <w:p w14:paraId="7563FC9A" w14:textId="5202D284" w:rsidR="000E7938" w:rsidRPr="000A25EC" w:rsidRDefault="000E7938" w:rsidP="002F15CF">
            <w:pPr>
              <w:rPr>
                <w:color w:val="000000"/>
                <w:sz w:val="24"/>
              </w:rPr>
            </w:pPr>
            <w:del w:id="403" w:author="Andrew Hamann" w:date="2025-07-29T17:53:00Z">
              <w:r w:rsidRPr="000A25EC" w:rsidDel="00714A0D">
                <w:rPr>
                  <w:color w:val="000000"/>
                  <w:sz w:val="24"/>
                </w:rPr>
                <w:delText>July 1, (YR</w:delText>
              </w:r>
              <w:r w:rsidDel="00714A0D">
                <w:rPr>
                  <w:color w:val="000000"/>
                  <w:sz w:val="24"/>
                </w:rPr>
                <w:delText>+1</w:delText>
              </w:r>
              <w:r w:rsidRPr="000A25EC" w:rsidDel="00714A0D">
                <w:rPr>
                  <w:color w:val="000000"/>
                  <w:sz w:val="24"/>
                </w:rPr>
                <w:delText>)</w:delText>
              </w:r>
            </w:del>
          </w:p>
        </w:tc>
      </w:tr>
      <w:tr w:rsidR="000E7938" w:rsidRPr="000A25EC" w14:paraId="54C38854" w14:textId="77777777" w:rsidTr="002F15CF">
        <w:trPr>
          <w:jc w:val="center"/>
        </w:trPr>
        <w:tc>
          <w:tcPr>
            <w:tcW w:w="2069" w:type="dxa"/>
          </w:tcPr>
          <w:p w14:paraId="5242888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14:paraId="5D7C36F9" w14:textId="77777777" w:rsidR="000E7938" w:rsidRPr="000A25EC" w:rsidRDefault="000E7938" w:rsidP="002F15CF">
            <w:pPr>
              <w:jc w:val="center"/>
              <w:rPr>
                <w:color w:val="000000"/>
                <w:sz w:val="24"/>
              </w:rPr>
            </w:pPr>
            <w:r>
              <w:rPr>
                <w:color w:val="000000"/>
                <w:sz w:val="24"/>
              </w:rPr>
              <w:t>1</w:t>
            </w:r>
          </w:p>
        </w:tc>
        <w:tc>
          <w:tcPr>
            <w:tcW w:w="2451" w:type="dxa"/>
          </w:tcPr>
          <w:p w14:paraId="0155D470" w14:textId="061CC292" w:rsidR="000E7938" w:rsidRPr="000A25EC" w:rsidRDefault="000E7938" w:rsidP="002F15CF">
            <w:pPr>
              <w:rPr>
                <w:color w:val="000000"/>
                <w:sz w:val="24"/>
              </w:rPr>
            </w:pPr>
            <w:del w:id="404" w:author="Andrew Hamann" w:date="2025-07-29T17:53:00Z">
              <w:r w:rsidRPr="000A25EC" w:rsidDel="00714A0D">
                <w:rPr>
                  <w:color w:val="000000"/>
                  <w:sz w:val="24"/>
                </w:rPr>
                <w:delText>July 1, (YR</w:delText>
              </w:r>
              <w:r w:rsidDel="00714A0D">
                <w:rPr>
                  <w:color w:val="000000"/>
                  <w:sz w:val="24"/>
                </w:rPr>
                <w:delText>+1</w:delText>
              </w:r>
              <w:r w:rsidRPr="000A25EC" w:rsidDel="00714A0D">
                <w:rPr>
                  <w:color w:val="000000"/>
                  <w:sz w:val="24"/>
                </w:rPr>
                <w:delText>)</w:delText>
              </w:r>
            </w:del>
          </w:p>
        </w:tc>
      </w:tr>
      <w:tr w:rsidR="000E7938" w:rsidRPr="000A25EC" w14:paraId="4154B35A" w14:textId="77777777" w:rsidTr="002F15CF">
        <w:trPr>
          <w:jc w:val="center"/>
        </w:trPr>
        <w:tc>
          <w:tcPr>
            <w:tcW w:w="2069" w:type="dxa"/>
          </w:tcPr>
          <w:p w14:paraId="6C51EED5"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14:paraId="1E445166" w14:textId="77777777" w:rsidR="000E7938" w:rsidRPr="000A25EC" w:rsidRDefault="000E7938" w:rsidP="002F15CF">
            <w:pPr>
              <w:jc w:val="center"/>
              <w:rPr>
                <w:color w:val="000000"/>
                <w:sz w:val="24"/>
              </w:rPr>
            </w:pPr>
            <w:r>
              <w:rPr>
                <w:color w:val="000000"/>
                <w:sz w:val="24"/>
              </w:rPr>
              <w:t>1</w:t>
            </w:r>
          </w:p>
        </w:tc>
        <w:tc>
          <w:tcPr>
            <w:tcW w:w="2451" w:type="dxa"/>
          </w:tcPr>
          <w:p w14:paraId="3DF37ECF" w14:textId="5122BEF3" w:rsidR="000E7938" w:rsidRPr="000A25EC" w:rsidRDefault="000E7938" w:rsidP="002F15CF">
            <w:pPr>
              <w:rPr>
                <w:color w:val="000000"/>
                <w:sz w:val="24"/>
              </w:rPr>
            </w:pPr>
            <w:del w:id="405" w:author="Andrew Hamann" w:date="2025-07-29T17:53:00Z">
              <w:r w:rsidRPr="000A25EC" w:rsidDel="00714A0D">
                <w:rPr>
                  <w:color w:val="000000"/>
                  <w:sz w:val="24"/>
                </w:rPr>
                <w:delText>October 1, (YR</w:delText>
              </w:r>
              <w:r w:rsidDel="00714A0D">
                <w:rPr>
                  <w:color w:val="000000"/>
                  <w:sz w:val="24"/>
                </w:rPr>
                <w:delText>+1</w:delText>
              </w:r>
              <w:r w:rsidRPr="000A25EC" w:rsidDel="00714A0D">
                <w:rPr>
                  <w:color w:val="000000"/>
                  <w:sz w:val="24"/>
                </w:rPr>
                <w:delText>)</w:delText>
              </w:r>
            </w:del>
          </w:p>
        </w:tc>
      </w:tr>
      <w:tr w:rsidR="000E7938" w:rsidRPr="000A25EC" w14:paraId="0D16C158" w14:textId="77777777" w:rsidTr="002F15CF">
        <w:trPr>
          <w:jc w:val="center"/>
        </w:trPr>
        <w:tc>
          <w:tcPr>
            <w:tcW w:w="2069" w:type="dxa"/>
          </w:tcPr>
          <w:p w14:paraId="6971499A" w14:textId="77777777"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14:paraId="3A2184D8" w14:textId="77777777" w:rsidR="000E7938" w:rsidRPr="000A25EC" w:rsidRDefault="000E7938" w:rsidP="002F15CF">
            <w:pPr>
              <w:jc w:val="center"/>
              <w:rPr>
                <w:color w:val="000000"/>
                <w:sz w:val="24"/>
              </w:rPr>
            </w:pPr>
            <w:r>
              <w:rPr>
                <w:color w:val="000000"/>
                <w:sz w:val="24"/>
              </w:rPr>
              <w:t>1</w:t>
            </w:r>
          </w:p>
        </w:tc>
        <w:tc>
          <w:tcPr>
            <w:tcW w:w="2451" w:type="dxa"/>
          </w:tcPr>
          <w:p w14:paraId="32F21B86" w14:textId="75FE4994" w:rsidR="000E7938" w:rsidRPr="000A25EC" w:rsidRDefault="000E7938" w:rsidP="002F15CF">
            <w:pPr>
              <w:rPr>
                <w:color w:val="000000"/>
                <w:sz w:val="24"/>
              </w:rPr>
            </w:pPr>
            <w:del w:id="406" w:author="Andrew Hamann" w:date="2025-07-29T17:53:00Z">
              <w:r w:rsidRPr="000A25EC" w:rsidDel="00714A0D">
                <w:rPr>
                  <w:color w:val="000000"/>
                  <w:sz w:val="24"/>
                </w:rPr>
                <w:delText>October 1, (YR</w:delText>
              </w:r>
              <w:r w:rsidDel="00714A0D">
                <w:rPr>
                  <w:color w:val="000000"/>
                  <w:sz w:val="24"/>
                </w:rPr>
                <w:delText>+1</w:delText>
              </w:r>
              <w:r w:rsidRPr="000A25EC" w:rsidDel="00714A0D">
                <w:rPr>
                  <w:color w:val="000000"/>
                  <w:sz w:val="24"/>
                </w:rPr>
                <w:delText>)</w:delText>
              </w:r>
            </w:del>
          </w:p>
        </w:tc>
      </w:tr>
      <w:tr w:rsidR="000E7938" w:rsidRPr="000A25EC" w14:paraId="3350731A" w14:textId="77777777" w:rsidTr="002F15CF">
        <w:trPr>
          <w:jc w:val="center"/>
        </w:trPr>
        <w:tc>
          <w:tcPr>
            <w:tcW w:w="2069" w:type="dxa"/>
          </w:tcPr>
          <w:p w14:paraId="3D040265"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14:paraId="5DDCA3B9" w14:textId="77777777" w:rsidR="000E7938" w:rsidRPr="000A25EC" w:rsidRDefault="000E7938" w:rsidP="002F15CF">
            <w:pPr>
              <w:jc w:val="center"/>
              <w:rPr>
                <w:color w:val="000000"/>
                <w:sz w:val="24"/>
              </w:rPr>
            </w:pPr>
            <w:r>
              <w:rPr>
                <w:color w:val="000000"/>
                <w:sz w:val="24"/>
              </w:rPr>
              <w:t>1</w:t>
            </w:r>
          </w:p>
        </w:tc>
        <w:tc>
          <w:tcPr>
            <w:tcW w:w="2451" w:type="dxa"/>
          </w:tcPr>
          <w:p w14:paraId="7481D189" w14:textId="2A5461E7" w:rsidR="000E7938" w:rsidRPr="000A25EC" w:rsidRDefault="000E7938" w:rsidP="002F15CF">
            <w:pPr>
              <w:rPr>
                <w:color w:val="000000"/>
                <w:sz w:val="24"/>
              </w:rPr>
            </w:pPr>
            <w:del w:id="407" w:author="Andrew Hamann" w:date="2025-07-29T17:53:00Z">
              <w:r w:rsidRPr="000A25EC" w:rsidDel="00714A0D">
                <w:rPr>
                  <w:color w:val="000000"/>
                  <w:sz w:val="24"/>
                </w:rPr>
                <w:delText>January 1, (YR+</w:delText>
              </w:r>
              <w:r w:rsidDel="00714A0D">
                <w:rPr>
                  <w:color w:val="000000"/>
                  <w:sz w:val="24"/>
                </w:rPr>
                <w:delText>2</w:delText>
              </w:r>
              <w:r w:rsidRPr="000A25EC" w:rsidDel="00714A0D">
                <w:rPr>
                  <w:color w:val="000000"/>
                  <w:sz w:val="24"/>
                </w:rPr>
                <w:delText>)</w:delText>
              </w:r>
            </w:del>
          </w:p>
        </w:tc>
      </w:tr>
      <w:tr w:rsidR="000E7938" w:rsidRPr="000A25EC" w14:paraId="3897952A" w14:textId="77777777" w:rsidTr="002F15CF">
        <w:trPr>
          <w:jc w:val="center"/>
        </w:trPr>
        <w:tc>
          <w:tcPr>
            <w:tcW w:w="2069" w:type="dxa"/>
          </w:tcPr>
          <w:p w14:paraId="305C6983" w14:textId="77777777"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14:paraId="6448A1DA" w14:textId="77777777" w:rsidR="000E7938" w:rsidRPr="000A25EC" w:rsidRDefault="000E7938" w:rsidP="002F15CF">
            <w:pPr>
              <w:jc w:val="center"/>
              <w:rPr>
                <w:color w:val="000000"/>
                <w:sz w:val="24"/>
              </w:rPr>
            </w:pPr>
            <w:r>
              <w:rPr>
                <w:color w:val="000000"/>
                <w:sz w:val="24"/>
              </w:rPr>
              <w:t>1</w:t>
            </w:r>
          </w:p>
        </w:tc>
        <w:tc>
          <w:tcPr>
            <w:tcW w:w="2451" w:type="dxa"/>
          </w:tcPr>
          <w:p w14:paraId="51760B2D" w14:textId="7C6C9057" w:rsidR="000E7938" w:rsidRPr="000A25EC" w:rsidRDefault="000E7938" w:rsidP="002F15CF">
            <w:pPr>
              <w:rPr>
                <w:color w:val="000000"/>
                <w:sz w:val="24"/>
              </w:rPr>
            </w:pPr>
            <w:del w:id="408" w:author="Andrew Hamann" w:date="2025-07-29T17:53:00Z">
              <w:r w:rsidRPr="000A25EC" w:rsidDel="00714A0D">
                <w:rPr>
                  <w:color w:val="000000"/>
                  <w:sz w:val="24"/>
                </w:rPr>
                <w:delText>January 1, (YR</w:delText>
              </w:r>
              <w:r w:rsidDel="00714A0D">
                <w:rPr>
                  <w:color w:val="000000"/>
                  <w:sz w:val="24"/>
                </w:rPr>
                <w:delText>+2</w:delText>
              </w:r>
              <w:r w:rsidRPr="000A25EC" w:rsidDel="00714A0D">
                <w:rPr>
                  <w:color w:val="000000"/>
                  <w:sz w:val="24"/>
                </w:rPr>
                <w:delText>)</w:delText>
              </w:r>
            </w:del>
          </w:p>
        </w:tc>
      </w:tr>
      <w:tr w:rsidR="000E7938" w:rsidRPr="000A25EC" w14:paraId="1CF455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2A42419A" w14:textId="77777777"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4ADB8683"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2C43A10" w14:textId="18CEE896" w:rsidR="000E7938" w:rsidRPr="000A25EC" w:rsidRDefault="000E7938" w:rsidP="002F15CF">
            <w:pPr>
              <w:rPr>
                <w:color w:val="000000"/>
                <w:sz w:val="24"/>
              </w:rPr>
            </w:pPr>
            <w:del w:id="409" w:author="Andrew Hamann" w:date="2025-07-29T17:53:00Z">
              <w:r w:rsidDel="00714A0D">
                <w:rPr>
                  <w:color w:val="000000"/>
                  <w:sz w:val="24"/>
                </w:rPr>
                <w:delText>July 1, (YR+2</w:delText>
              </w:r>
              <w:r w:rsidRPr="000A25EC" w:rsidDel="00714A0D">
                <w:rPr>
                  <w:color w:val="000000"/>
                  <w:sz w:val="24"/>
                </w:rPr>
                <w:delText>)</w:delText>
              </w:r>
            </w:del>
          </w:p>
        </w:tc>
      </w:tr>
      <w:tr w:rsidR="001465C0" w:rsidRPr="000A25EC" w14:paraId="3D8B9DF0" w14:textId="77777777" w:rsidTr="002F15CF">
        <w:trPr>
          <w:jc w:val="center"/>
          <w:ins w:id="410" w:author="Walker, Zach" w:date="2025-06-16T15:26:00Z"/>
        </w:trPr>
        <w:tc>
          <w:tcPr>
            <w:tcW w:w="2069" w:type="dxa"/>
            <w:tcBorders>
              <w:top w:val="single" w:sz="4" w:space="0" w:color="auto"/>
              <w:left w:val="single" w:sz="4" w:space="0" w:color="auto"/>
              <w:bottom w:val="single" w:sz="4" w:space="0" w:color="auto"/>
              <w:right w:val="single" w:sz="4" w:space="0" w:color="auto"/>
            </w:tcBorders>
          </w:tcPr>
          <w:p w14:paraId="7B2FE90D" w14:textId="2A3A5114" w:rsidR="001465C0" w:rsidRDefault="001465C0" w:rsidP="002F15CF">
            <w:pPr>
              <w:rPr>
                <w:ins w:id="411" w:author="Walker, Zach" w:date="2025-06-16T15:26:00Z"/>
                <w:color w:val="000000"/>
                <w:sz w:val="24"/>
              </w:rPr>
            </w:pPr>
            <w:ins w:id="412" w:author="Walker, Zach" w:date="2025-06-16T15:26:00Z">
              <w:r>
                <w:rPr>
                  <w:color w:val="000000"/>
                  <w:sz w:val="24"/>
                </w:rPr>
                <w:t xml:space="preserve">(YR+2) </w:t>
              </w:r>
              <w:del w:id="413" w:author="Andrew Hamann" w:date="2025-07-29T18:55:00Z">
                <w:r w:rsidDel="0004021C">
                  <w:rPr>
                    <w:color w:val="000000"/>
                    <w:sz w:val="24"/>
                  </w:rPr>
                  <w:delText>N</w:delText>
                </w:r>
              </w:del>
            </w:ins>
            <w:ins w:id="414" w:author="Walker, Zach" w:date="2025-06-28T10:34:00Z">
              <w:r w:rsidR="00ED64EC">
                <w:rPr>
                  <w:color w:val="000000"/>
                  <w:sz w:val="24"/>
                </w:rPr>
                <w:t>PNL</w:t>
              </w:r>
            </w:ins>
            <w:ins w:id="415" w:author="Andrew Hamann" w:date="2025-08-18T13:20:00Z">
              <w:r w:rsidR="004B1011">
                <w:rPr>
                  <w:color w:val="000000"/>
                  <w:sz w:val="24"/>
                </w:rPr>
                <w:t>1</w:t>
              </w:r>
            </w:ins>
          </w:p>
        </w:tc>
        <w:tc>
          <w:tcPr>
            <w:tcW w:w="1319" w:type="dxa"/>
            <w:tcBorders>
              <w:top w:val="single" w:sz="4" w:space="0" w:color="auto"/>
              <w:left w:val="single" w:sz="4" w:space="0" w:color="auto"/>
              <w:bottom w:val="single" w:sz="4" w:space="0" w:color="auto"/>
              <w:right w:val="single" w:sz="4" w:space="0" w:color="auto"/>
            </w:tcBorders>
          </w:tcPr>
          <w:p w14:paraId="780C8C28" w14:textId="5A6C53C6" w:rsidR="001465C0" w:rsidRDefault="0004021C" w:rsidP="002F15CF">
            <w:pPr>
              <w:jc w:val="center"/>
              <w:rPr>
                <w:ins w:id="416" w:author="Walker, Zach" w:date="2025-06-16T15:26:00Z"/>
                <w:color w:val="000000"/>
                <w:sz w:val="24"/>
              </w:rPr>
            </w:pPr>
            <w:ins w:id="417" w:author="Andrew Hamann" w:date="2025-07-29T18:56:00Z">
              <w:r>
                <w:rPr>
                  <w:color w:val="000000"/>
                  <w:sz w:val="24"/>
                </w:rPr>
                <w:t xml:space="preserve">1, </w:t>
              </w:r>
            </w:ins>
            <w:ins w:id="418" w:author="Walker, Zach" w:date="2025-06-16T15:26:00Z">
              <w:r w:rsidR="001465C0">
                <w:rPr>
                  <w:color w:val="000000"/>
                  <w:sz w:val="24"/>
                </w:rPr>
                <w:t>4</w:t>
              </w:r>
            </w:ins>
          </w:p>
        </w:tc>
        <w:tc>
          <w:tcPr>
            <w:tcW w:w="2451" w:type="dxa"/>
            <w:tcBorders>
              <w:top w:val="single" w:sz="4" w:space="0" w:color="auto"/>
              <w:left w:val="single" w:sz="4" w:space="0" w:color="auto"/>
              <w:bottom w:val="single" w:sz="4" w:space="0" w:color="auto"/>
              <w:right w:val="single" w:sz="4" w:space="0" w:color="auto"/>
            </w:tcBorders>
          </w:tcPr>
          <w:p w14:paraId="1469E53A" w14:textId="54BD8481" w:rsidR="001465C0" w:rsidRDefault="001465C0" w:rsidP="002F15CF">
            <w:pPr>
              <w:rPr>
                <w:ins w:id="419" w:author="Walker, Zach" w:date="2025-06-16T15:26:00Z"/>
                <w:color w:val="000000"/>
                <w:sz w:val="24"/>
              </w:rPr>
            </w:pPr>
            <w:ins w:id="420" w:author="Walker, Zach" w:date="2025-06-16T15:27:00Z">
              <w:del w:id="421" w:author="Andrew Hamann" w:date="2025-07-29T17:53:00Z">
                <w:r w:rsidDel="00714A0D">
                  <w:rPr>
                    <w:color w:val="000000"/>
                    <w:sz w:val="24"/>
                  </w:rPr>
                  <w:delText>July 1, (YR+2)</w:delText>
                </w:r>
              </w:del>
            </w:ins>
          </w:p>
        </w:tc>
      </w:tr>
      <w:tr w:rsidR="000E7938" w:rsidRPr="000A25EC" w14:paraId="3AD51D1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64911DF7" w14:textId="77777777"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2E3787C4"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360276C" w14:textId="2C128362" w:rsidR="000E7938" w:rsidRPr="000A25EC" w:rsidRDefault="000E7938" w:rsidP="002F15CF">
            <w:pPr>
              <w:rPr>
                <w:color w:val="000000"/>
                <w:sz w:val="24"/>
              </w:rPr>
            </w:pPr>
            <w:del w:id="422" w:author="Andrew Hamann" w:date="2025-07-29T17:53:00Z">
              <w:r w:rsidDel="00714A0D">
                <w:rPr>
                  <w:color w:val="000000"/>
                  <w:sz w:val="24"/>
                </w:rPr>
                <w:delText>July 1, (YR+3</w:delText>
              </w:r>
              <w:r w:rsidRPr="000A25EC" w:rsidDel="00714A0D">
                <w:rPr>
                  <w:color w:val="000000"/>
                  <w:sz w:val="24"/>
                </w:rPr>
                <w:delText>)</w:delText>
              </w:r>
            </w:del>
          </w:p>
        </w:tc>
      </w:tr>
      <w:tr w:rsidR="000E7938" w:rsidRPr="000A25EC" w14:paraId="515530ED"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CC91648" w14:textId="77777777"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14:paraId="69687A5B" w14:textId="77777777"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14:paraId="682AE9B8" w14:textId="7772FF72" w:rsidR="000E7938" w:rsidRPr="000A25EC" w:rsidRDefault="000E7938" w:rsidP="002F15CF">
            <w:pPr>
              <w:rPr>
                <w:color w:val="000000"/>
                <w:sz w:val="24"/>
              </w:rPr>
            </w:pPr>
            <w:del w:id="423" w:author="Andrew Hamann" w:date="2025-07-29T17:53:00Z">
              <w:r w:rsidRPr="000A25EC" w:rsidDel="00714A0D">
                <w:rPr>
                  <w:color w:val="000000"/>
                  <w:sz w:val="24"/>
                </w:rPr>
                <w:delText>J</w:delText>
              </w:r>
              <w:r w:rsidDel="00714A0D">
                <w:rPr>
                  <w:color w:val="000000"/>
                  <w:sz w:val="24"/>
                </w:rPr>
                <w:delText>anuary 1, (YR+4</w:delText>
              </w:r>
              <w:r w:rsidRPr="000A25EC" w:rsidDel="00714A0D">
                <w:rPr>
                  <w:color w:val="000000"/>
                  <w:sz w:val="24"/>
                </w:rPr>
                <w:delText>)</w:delText>
              </w:r>
            </w:del>
          </w:p>
        </w:tc>
      </w:tr>
      <w:tr w:rsidR="000E7938" w:rsidRPr="000A25EC" w14:paraId="0243F872"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4C42E251" w14:textId="1EBFF6F8" w:rsidR="000E7938" w:rsidRPr="000A25EC" w:rsidRDefault="000E7938" w:rsidP="002F15CF">
            <w:pPr>
              <w:rPr>
                <w:color w:val="000000"/>
                <w:sz w:val="24"/>
              </w:rPr>
            </w:pPr>
            <w:r>
              <w:rPr>
                <w:color w:val="000000"/>
                <w:sz w:val="24"/>
              </w:rPr>
              <w:t xml:space="preserve">(YR+4) </w:t>
            </w:r>
            <w:r w:rsidR="007E26A5">
              <w:rPr>
                <w:color w:val="000000"/>
                <w:sz w:val="24"/>
              </w:rPr>
              <w:t>HRML</w:t>
            </w:r>
          </w:p>
        </w:tc>
        <w:tc>
          <w:tcPr>
            <w:tcW w:w="1319" w:type="dxa"/>
            <w:tcBorders>
              <w:top w:val="single" w:sz="4" w:space="0" w:color="auto"/>
              <w:left w:val="single" w:sz="4" w:space="0" w:color="auto"/>
              <w:bottom w:val="single" w:sz="4" w:space="0" w:color="auto"/>
              <w:right w:val="single" w:sz="4" w:space="0" w:color="auto"/>
            </w:tcBorders>
          </w:tcPr>
          <w:p w14:paraId="3CF11EAF" w14:textId="0658F90A" w:rsidR="000E7938" w:rsidRPr="000A25EC" w:rsidRDefault="001465C0" w:rsidP="002F15CF">
            <w:pPr>
              <w:jc w:val="center"/>
              <w:rPr>
                <w:color w:val="000000"/>
                <w:sz w:val="24"/>
              </w:rPr>
            </w:pPr>
            <w:ins w:id="424" w:author="Walker, Zach" w:date="2025-06-16T15:29:00Z">
              <w:del w:id="425" w:author="Andrew Hamann" w:date="2025-07-29T18:14:00Z">
                <w:r w:rsidDel="00E22441">
                  <w:rPr>
                    <w:color w:val="000000"/>
                    <w:sz w:val="24"/>
                  </w:rPr>
                  <w:delText>6</w:delText>
                </w:r>
              </w:del>
            </w:ins>
            <w:del w:id="426" w:author="Andrew Hamann" w:date="2025-07-29T18:14:00Z">
              <w:r w:rsidR="00265D54" w:rsidDel="00E22441">
                <w:rPr>
                  <w:color w:val="000000"/>
                  <w:sz w:val="24"/>
                </w:rPr>
                <w:delText>4</w:delText>
              </w:r>
            </w:del>
            <w:ins w:id="427" w:author="Andrew Hamann" w:date="2025-07-29T18:14:00Z">
              <w:r w:rsidR="00E22441">
                <w:rPr>
                  <w:color w:val="000000"/>
                  <w:sz w:val="24"/>
                </w:rPr>
                <w:t>5</w:t>
              </w:r>
            </w:ins>
          </w:p>
        </w:tc>
        <w:tc>
          <w:tcPr>
            <w:tcW w:w="2451" w:type="dxa"/>
            <w:tcBorders>
              <w:top w:val="single" w:sz="4" w:space="0" w:color="auto"/>
              <w:left w:val="single" w:sz="4" w:space="0" w:color="auto"/>
              <w:bottom w:val="single" w:sz="4" w:space="0" w:color="auto"/>
              <w:right w:val="single" w:sz="4" w:space="0" w:color="auto"/>
            </w:tcBorders>
          </w:tcPr>
          <w:p w14:paraId="0932F093" w14:textId="6B2B8CE3" w:rsidR="000E7938" w:rsidRPr="000A25EC" w:rsidRDefault="00DC173F" w:rsidP="002F15CF">
            <w:pPr>
              <w:rPr>
                <w:color w:val="000000"/>
                <w:sz w:val="24"/>
              </w:rPr>
            </w:pPr>
            <w:del w:id="428" w:author="Andrew Hamann" w:date="2025-07-29T17:53:00Z">
              <w:r w:rsidDel="00714A0D">
                <w:rPr>
                  <w:color w:val="000000"/>
                  <w:sz w:val="24"/>
                </w:rPr>
                <w:delText>J</w:delText>
              </w:r>
              <w:r w:rsidR="00152CBD" w:rsidDel="00714A0D">
                <w:rPr>
                  <w:color w:val="000000"/>
                  <w:sz w:val="24"/>
                </w:rPr>
                <w:delText>anuary</w:delText>
              </w:r>
              <w:r w:rsidDel="00714A0D">
                <w:rPr>
                  <w:color w:val="000000"/>
                  <w:sz w:val="24"/>
                </w:rPr>
                <w:delText xml:space="preserve"> </w:delText>
              </w:r>
              <w:r w:rsidR="000E7938" w:rsidDel="00714A0D">
                <w:rPr>
                  <w:color w:val="000000"/>
                  <w:sz w:val="24"/>
                </w:rPr>
                <w:delText>1, (YR+4)</w:delText>
              </w:r>
            </w:del>
          </w:p>
        </w:tc>
      </w:tr>
      <w:tr w:rsidR="000E7938" w:rsidRPr="000A25EC" w14:paraId="6511F976"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49ED402" w14:textId="77777777"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5C37F2BF"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96865B0" w14:textId="3437BF1D" w:rsidR="000E7938" w:rsidRPr="000A25EC" w:rsidRDefault="000E7938" w:rsidP="002F15CF">
            <w:pPr>
              <w:rPr>
                <w:color w:val="000000"/>
                <w:sz w:val="24"/>
              </w:rPr>
            </w:pPr>
            <w:del w:id="429" w:author="Andrew Hamann" w:date="2025-07-29T17:53:00Z">
              <w:r w:rsidDel="00714A0D">
                <w:rPr>
                  <w:color w:val="000000"/>
                  <w:sz w:val="24"/>
                </w:rPr>
                <w:delText>July 1, (YR+4</w:delText>
              </w:r>
              <w:r w:rsidRPr="000A25EC" w:rsidDel="00714A0D">
                <w:rPr>
                  <w:color w:val="000000"/>
                  <w:sz w:val="24"/>
                </w:rPr>
                <w:delText>)</w:delText>
              </w:r>
            </w:del>
          </w:p>
        </w:tc>
      </w:tr>
      <w:tr w:rsidR="001465C0" w:rsidRPr="000A25EC" w14:paraId="3B4CF67B" w14:textId="77777777" w:rsidTr="002F15CF">
        <w:trPr>
          <w:jc w:val="center"/>
          <w:ins w:id="430" w:author="Walker, Zach" w:date="2025-06-16T15:24:00Z"/>
        </w:trPr>
        <w:tc>
          <w:tcPr>
            <w:tcW w:w="2069" w:type="dxa"/>
            <w:tcBorders>
              <w:top w:val="single" w:sz="4" w:space="0" w:color="auto"/>
              <w:left w:val="single" w:sz="4" w:space="0" w:color="auto"/>
              <w:bottom w:val="single" w:sz="4" w:space="0" w:color="auto"/>
              <w:right w:val="single" w:sz="4" w:space="0" w:color="auto"/>
            </w:tcBorders>
          </w:tcPr>
          <w:p w14:paraId="2950A155" w14:textId="37CE86D7" w:rsidR="001465C0" w:rsidRPr="000A25EC" w:rsidRDefault="001465C0" w:rsidP="002F15CF">
            <w:pPr>
              <w:rPr>
                <w:ins w:id="431" w:author="Walker, Zach" w:date="2025-06-16T15:24:00Z"/>
                <w:color w:val="000000"/>
                <w:sz w:val="24"/>
              </w:rPr>
            </w:pPr>
            <w:ins w:id="432" w:author="Walker, Zach" w:date="2025-06-16T15:24:00Z">
              <w:r>
                <w:rPr>
                  <w:color w:val="000000"/>
                  <w:sz w:val="24"/>
                </w:rPr>
                <w:t xml:space="preserve">(YR+4) </w:t>
              </w:r>
              <w:del w:id="433" w:author="Andrew Hamann" w:date="2025-07-29T18:55:00Z">
                <w:r w:rsidDel="0004021C">
                  <w:rPr>
                    <w:color w:val="000000"/>
                    <w:sz w:val="24"/>
                  </w:rPr>
                  <w:delText>F</w:delText>
                </w:r>
              </w:del>
            </w:ins>
            <w:ins w:id="434" w:author="Walker, Zach" w:date="2025-06-28T10:34:00Z">
              <w:r w:rsidR="00ED64EC">
                <w:rPr>
                  <w:color w:val="000000"/>
                  <w:sz w:val="24"/>
                </w:rPr>
                <w:t>PNL</w:t>
              </w:r>
            </w:ins>
            <w:ins w:id="435" w:author="Andrew Hamann" w:date="2025-08-18T13:20:00Z">
              <w:r w:rsidR="004B1011">
                <w:rPr>
                  <w:color w:val="000000"/>
                  <w:sz w:val="24"/>
                </w:rPr>
                <w:t>1</w:t>
              </w:r>
            </w:ins>
          </w:p>
        </w:tc>
        <w:tc>
          <w:tcPr>
            <w:tcW w:w="1319" w:type="dxa"/>
            <w:tcBorders>
              <w:top w:val="single" w:sz="4" w:space="0" w:color="auto"/>
              <w:left w:val="single" w:sz="4" w:space="0" w:color="auto"/>
              <w:bottom w:val="single" w:sz="4" w:space="0" w:color="auto"/>
              <w:right w:val="single" w:sz="4" w:space="0" w:color="auto"/>
            </w:tcBorders>
          </w:tcPr>
          <w:p w14:paraId="154A0B67" w14:textId="268C15C2" w:rsidR="001465C0" w:rsidRDefault="0004021C" w:rsidP="002F15CF">
            <w:pPr>
              <w:jc w:val="center"/>
              <w:rPr>
                <w:ins w:id="436" w:author="Walker, Zach" w:date="2025-06-16T15:24:00Z"/>
                <w:color w:val="000000"/>
                <w:sz w:val="24"/>
              </w:rPr>
            </w:pPr>
            <w:ins w:id="437" w:author="Andrew Hamann" w:date="2025-07-29T18:56:00Z">
              <w:r>
                <w:rPr>
                  <w:color w:val="000000"/>
                  <w:sz w:val="24"/>
                </w:rPr>
                <w:t xml:space="preserve">1, </w:t>
              </w:r>
            </w:ins>
            <w:ins w:id="438" w:author="Walker, Zach" w:date="2025-06-16T15:26:00Z">
              <w:r w:rsidR="001465C0">
                <w:rPr>
                  <w:color w:val="000000"/>
                  <w:sz w:val="24"/>
                </w:rPr>
                <w:t>4</w:t>
              </w:r>
            </w:ins>
          </w:p>
        </w:tc>
        <w:tc>
          <w:tcPr>
            <w:tcW w:w="2451" w:type="dxa"/>
            <w:tcBorders>
              <w:top w:val="single" w:sz="4" w:space="0" w:color="auto"/>
              <w:left w:val="single" w:sz="4" w:space="0" w:color="auto"/>
              <w:bottom w:val="single" w:sz="4" w:space="0" w:color="auto"/>
              <w:right w:val="single" w:sz="4" w:space="0" w:color="auto"/>
            </w:tcBorders>
          </w:tcPr>
          <w:p w14:paraId="54A439DF" w14:textId="59AB9766" w:rsidR="001465C0" w:rsidRDefault="001465C0" w:rsidP="002F15CF">
            <w:pPr>
              <w:rPr>
                <w:ins w:id="439" w:author="Walker, Zach" w:date="2025-06-16T15:24:00Z"/>
                <w:color w:val="000000"/>
                <w:sz w:val="24"/>
              </w:rPr>
            </w:pPr>
            <w:ins w:id="440" w:author="Walker, Zach" w:date="2025-06-16T15:26:00Z">
              <w:del w:id="441" w:author="Andrew Hamann" w:date="2025-07-29T17:53:00Z">
                <w:r w:rsidDel="00714A0D">
                  <w:rPr>
                    <w:color w:val="000000"/>
                    <w:sz w:val="24"/>
                  </w:rPr>
                  <w:delText>July 1, (YR+4)</w:delText>
                </w:r>
              </w:del>
            </w:ins>
          </w:p>
        </w:tc>
      </w:tr>
      <w:tr w:rsidR="001465C0" w:rsidRPr="000A25EC" w14:paraId="38893E65" w14:textId="77777777" w:rsidTr="002F15CF">
        <w:trPr>
          <w:jc w:val="center"/>
          <w:ins w:id="442" w:author="Walker, Zach" w:date="2025-06-16T15:24:00Z"/>
        </w:trPr>
        <w:tc>
          <w:tcPr>
            <w:tcW w:w="2069" w:type="dxa"/>
            <w:tcBorders>
              <w:top w:val="single" w:sz="4" w:space="0" w:color="auto"/>
              <w:left w:val="single" w:sz="4" w:space="0" w:color="auto"/>
              <w:bottom w:val="single" w:sz="4" w:space="0" w:color="auto"/>
              <w:right w:val="single" w:sz="4" w:space="0" w:color="auto"/>
            </w:tcBorders>
          </w:tcPr>
          <w:p w14:paraId="170A0645" w14:textId="31DC07DC" w:rsidR="001465C0" w:rsidRPr="000A25EC" w:rsidRDefault="001465C0" w:rsidP="002F15CF">
            <w:pPr>
              <w:rPr>
                <w:ins w:id="443" w:author="Walker, Zach" w:date="2025-06-16T15:24:00Z"/>
                <w:color w:val="000000"/>
                <w:sz w:val="24"/>
              </w:rPr>
            </w:pPr>
            <w:ins w:id="444" w:author="Walker, Zach" w:date="2025-06-16T15:24:00Z">
              <w:r>
                <w:rPr>
                  <w:color w:val="000000"/>
                  <w:sz w:val="24"/>
                </w:rPr>
                <w:t>(YR+4) FAL1</w:t>
              </w:r>
            </w:ins>
          </w:p>
        </w:tc>
        <w:tc>
          <w:tcPr>
            <w:tcW w:w="1319" w:type="dxa"/>
            <w:tcBorders>
              <w:top w:val="single" w:sz="4" w:space="0" w:color="auto"/>
              <w:left w:val="single" w:sz="4" w:space="0" w:color="auto"/>
              <w:bottom w:val="single" w:sz="4" w:space="0" w:color="auto"/>
              <w:right w:val="single" w:sz="4" w:space="0" w:color="auto"/>
            </w:tcBorders>
          </w:tcPr>
          <w:p w14:paraId="769F4EF1" w14:textId="481FF050" w:rsidR="001465C0" w:rsidRDefault="001465C0" w:rsidP="002F15CF">
            <w:pPr>
              <w:jc w:val="center"/>
              <w:rPr>
                <w:ins w:id="445" w:author="Walker, Zach" w:date="2025-06-16T15:24:00Z"/>
                <w:color w:val="000000"/>
                <w:sz w:val="24"/>
              </w:rPr>
            </w:pPr>
            <w:ins w:id="446" w:author="Walker, Zach" w:date="2025-06-16T15:24:00Z">
              <w:r>
                <w:rPr>
                  <w:color w:val="000000"/>
                  <w:sz w:val="24"/>
                </w:rPr>
                <w:t>1</w:t>
              </w:r>
              <w:del w:id="447" w:author="Andrew Hamann" w:date="2025-07-29T18:14:00Z">
                <w:r w:rsidDel="00E22441">
                  <w:rPr>
                    <w:color w:val="000000"/>
                    <w:sz w:val="24"/>
                  </w:rPr>
                  <w:delText xml:space="preserve">, </w:delText>
                </w:r>
              </w:del>
            </w:ins>
            <w:ins w:id="448" w:author="Walker, Zach" w:date="2025-06-16T15:29:00Z">
              <w:del w:id="449" w:author="Andrew Hamann" w:date="2025-07-29T18:14:00Z">
                <w:r w:rsidDel="00E22441">
                  <w:rPr>
                    <w:color w:val="000000"/>
                    <w:sz w:val="24"/>
                  </w:rPr>
                  <w:delText>5</w:delText>
                </w:r>
              </w:del>
            </w:ins>
          </w:p>
        </w:tc>
        <w:tc>
          <w:tcPr>
            <w:tcW w:w="2451" w:type="dxa"/>
            <w:tcBorders>
              <w:top w:val="single" w:sz="4" w:space="0" w:color="auto"/>
              <w:left w:val="single" w:sz="4" w:space="0" w:color="auto"/>
              <w:bottom w:val="single" w:sz="4" w:space="0" w:color="auto"/>
              <w:right w:val="single" w:sz="4" w:space="0" w:color="auto"/>
            </w:tcBorders>
          </w:tcPr>
          <w:p w14:paraId="58A47780" w14:textId="26DBFD8F" w:rsidR="001465C0" w:rsidRDefault="001465C0" w:rsidP="002F15CF">
            <w:pPr>
              <w:rPr>
                <w:ins w:id="450" w:author="Walker, Zach" w:date="2025-06-16T15:24:00Z"/>
                <w:color w:val="000000"/>
                <w:sz w:val="24"/>
              </w:rPr>
            </w:pPr>
            <w:ins w:id="451" w:author="Walker, Zach" w:date="2025-06-16T15:24:00Z">
              <w:del w:id="452" w:author="Andrew Hamann" w:date="2025-07-29T17:53:00Z">
                <w:r w:rsidDel="00714A0D">
                  <w:rPr>
                    <w:color w:val="000000"/>
                    <w:sz w:val="24"/>
                  </w:rPr>
                  <w:delText>October 1, (YR+4)</w:delText>
                </w:r>
              </w:del>
            </w:ins>
          </w:p>
        </w:tc>
      </w:tr>
      <w:tr w:rsidR="000E7938" w:rsidRPr="000A25EC" w14:paraId="50F2D05B"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7D9C0C9D" w14:textId="77777777"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69CE0B0"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2B64B14E" w14:textId="39A08A1A" w:rsidR="000E7938" w:rsidRPr="000A25EC" w:rsidRDefault="000E7938" w:rsidP="002F15CF">
            <w:pPr>
              <w:rPr>
                <w:color w:val="000000"/>
                <w:sz w:val="24"/>
              </w:rPr>
            </w:pPr>
            <w:del w:id="453" w:author="Andrew Hamann" w:date="2025-07-29T17:53:00Z">
              <w:r w:rsidDel="00714A0D">
                <w:rPr>
                  <w:color w:val="000000"/>
                  <w:sz w:val="24"/>
                </w:rPr>
                <w:delText>July 1, (YR+5</w:delText>
              </w:r>
              <w:r w:rsidRPr="000A25EC" w:rsidDel="00714A0D">
                <w:rPr>
                  <w:color w:val="000000"/>
                  <w:sz w:val="24"/>
                </w:rPr>
                <w:delText>)</w:delText>
              </w:r>
            </w:del>
          </w:p>
        </w:tc>
      </w:tr>
      <w:tr w:rsidR="000E7938" w:rsidRPr="000A25EC" w14:paraId="441C86DC"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0E3016CB" w14:textId="77777777"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14:paraId="65E71427"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6CFD1506" w14:textId="13E7A45F" w:rsidR="000E7938" w:rsidRPr="000A25EC" w:rsidRDefault="000E7938" w:rsidP="002F15CF">
            <w:pPr>
              <w:rPr>
                <w:color w:val="000000"/>
                <w:sz w:val="24"/>
              </w:rPr>
            </w:pPr>
            <w:del w:id="454" w:author="Andrew Hamann" w:date="2025-07-29T17:53:00Z">
              <w:r w:rsidDel="00714A0D">
                <w:rPr>
                  <w:color w:val="000000"/>
                  <w:sz w:val="24"/>
                </w:rPr>
                <w:delText>July</w:delText>
              </w:r>
              <w:r w:rsidRPr="000A25EC" w:rsidDel="00714A0D">
                <w:rPr>
                  <w:color w:val="000000"/>
                  <w:sz w:val="24"/>
                </w:rPr>
                <w:delText xml:space="preserve"> 1, (YR+</w:delText>
              </w:r>
              <w:r w:rsidDel="00714A0D">
                <w:rPr>
                  <w:color w:val="000000"/>
                  <w:sz w:val="24"/>
                </w:rPr>
                <w:delText>6</w:delText>
              </w:r>
              <w:r w:rsidRPr="000A25EC" w:rsidDel="00714A0D">
                <w:rPr>
                  <w:color w:val="000000"/>
                  <w:sz w:val="24"/>
                </w:rPr>
                <w:delText>)</w:delText>
              </w:r>
            </w:del>
          </w:p>
        </w:tc>
      </w:tr>
      <w:tr w:rsidR="000E7938" w:rsidRPr="000A25EC" w14:paraId="54F1601F" w14:textId="77777777" w:rsidTr="002F15CF">
        <w:trPr>
          <w:jc w:val="center"/>
        </w:trPr>
        <w:tc>
          <w:tcPr>
            <w:tcW w:w="2069" w:type="dxa"/>
            <w:tcBorders>
              <w:top w:val="single" w:sz="4" w:space="0" w:color="auto"/>
              <w:left w:val="single" w:sz="4" w:space="0" w:color="auto"/>
              <w:bottom w:val="single" w:sz="4" w:space="0" w:color="auto"/>
              <w:right w:val="single" w:sz="4" w:space="0" w:color="auto"/>
            </w:tcBorders>
          </w:tcPr>
          <w:p w14:paraId="156E6D2E" w14:textId="77777777"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14:paraId="485F4D96" w14:textId="77777777"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14:paraId="0B303F19" w14:textId="3899821D" w:rsidR="000E7938" w:rsidRPr="000A25EC" w:rsidRDefault="000E7938" w:rsidP="002F15CF">
            <w:pPr>
              <w:rPr>
                <w:color w:val="000000"/>
                <w:sz w:val="24"/>
              </w:rPr>
            </w:pPr>
            <w:del w:id="455" w:author="Andrew Hamann" w:date="2025-07-29T17:53:00Z">
              <w:r w:rsidDel="00714A0D">
                <w:rPr>
                  <w:color w:val="000000"/>
                  <w:sz w:val="24"/>
                </w:rPr>
                <w:delText>July 1, (YR+7)</w:delText>
              </w:r>
            </w:del>
          </w:p>
        </w:tc>
      </w:tr>
    </w:tbl>
    <w:p w14:paraId="4B016E63" w14:textId="77777777" w:rsidR="000E7938" w:rsidRDefault="000E7938" w:rsidP="00114EE5">
      <w:pPr>
        <w:pStyle w:val="BodyText"/>
        <w:spacing w:after="120"/>
        <w:rPr>
          <w:iCs/>
          <w:szCs w:val="24"/>
        </w:rPr>
      </w:pPr>
      <w:r>
        <w:rPr>
          <w:iCs/>
          <w:szCs w:val="24"/>
        </w:rPr>
        <w:t>Notes:</w:t>
      </w:r>
    </w:p>
    <w:p w14:paraId="10F49FBD" w14:textId="11AFC41E" w:rsidR="000F2DD7" w:rsidRDefault="001E2837" w:rsidP="000D160B">
      <w:pPr>
        <w:pStyle w:val="ListParagraph"/>
        <w:numPr>
          <w:ilvl w:val="0"/>
          <w:numId w:val="190"/>
        </w:numPr>
        <w:spacing w:after="120"/>
        <w:rPr>
          <w:sz w:val="24"/>
        </w:rPr>
      </w:pPr>
      <w:del w:id="456" w:author="Andrew Hamann" w:date="2025-07-29T18:56:00Z">
        <w:r w:rsidDel="0004021C">
          <w:rPr>
            <w:sz w:val="24"/>
          </w:rPr>
          <w:delText xml:space="preserve">The </w:delText>
        </w:r>
        <w:r w:rsidR="002118A2" w:rsidDel="0004021C">
          <w:rPr>
            <w:sz w:val="24"/>
          </w:rPr>
          <w:delText>SSWG</w:delText>
        </w:r>
        <w:r w:rsidR="00760E95" w:rsidDel="0004021C">
          <w:rPr>
            <w:sz w:val="24"/>
          </w:rPr>
          <w:delText xml:space="preserve"> Cases</w:delText>
        </w:r>
        <w:r w:rsidR="00B20794" w:rsidDel="0004021C">
          <w:rPr>
            <w:sz w:val="24"/>
          </w:rPr>
          <w:delText xml:space="preserve"> </w:delText>
        </w:r>
        <w:r w:rsidR="000E7938" w:rsidDel="0004021C">
          <w:rPr>
            <w:sz w:val="24"/>
          </w:rPr>
          <w:delText xml:space="preserve">that are </w:delText>
        </w:r>
      </w:del>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allowed </w:t>
      </w:r>
      <w:r w:rsidR="003A65A1">
        <w:rPr>
          <w:sz w:val="24"/>
        </w:rPr>
        <w:t xml:space="preserve">while monitoring </w:t>
      </w:r>
      <w:r w:rsidR="00724AB1">
        <w:rPr>
          <w:sz w:val="24"/>
        </w:rPr>
        <w:t>Rate 1</w:t>
      </w:r>
      <w:r w:rsidR="00804726">
        <w:rPr>
          <w:sz w:val="24"/>
        </w:rPr>
        <w:t xml:space="preserve"> </w:t>
      </w:r>
      <w:r w:rsidR="001F16DE">
        <w:rPr>
          <w:sz w:val="24"/>
        </w:rPr>
        <w:t>(</w:t>
      </w:r>
      <w:r w:rsidR="00804726">
        <w:rPr>
          <w:sz w:val="24"/>
        </w:rPr>
        <w:t>pre-contingency</w:t>
      </w:r>
      <w:r w:rsidR="001F16DE">
        <w:rPr>
          <w:sz w:val="24"/>
        </w:rPr>
        <w:t>)</w:t>
      </w:r>
      <w:r w:rsidR="00804726">
        <w:rPr>
          <w:sz w:val="24"/>
        </w:rPr>
        <w:t xml:space="preserve"> and </w:t>
      </w:r>
      <w:r w:rsidR="00724AB1">
        <w:rPr>
          <w:sz w:val="24"/>
        </w:rPr>
        <w:t>Rate 2</w:t>
      </w:r>
      <w:r w:rsidR="00804726">
        <w:rPr>
          <w:sz w:val="24"/>
        </w:rPr>
        <w:t xml:space="preserve">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14:paraId="13A0CBFC" w14:textId="0973A903" w:rsidR="007D3510" w:rsidRDefault="00C93995" w:rsidP="000D160B">
      <w:pPr>
        <w:pStyle w:val="ListParagraph"/>
        <w:numPr>
          <w:ilvl w:val="0"/>
          <w:numId w:val="190"/>
        </w:numPr>
        <w:spacing w:after="120"/>
        <w:jc w:val="both"/>
        <w:rPr>
          <w:sz w:val="24"/>
        </w:rPr>
      </w:pPr>
      <w:del w:id="457" w:author="Andrew Hamann" w:date="2025-07-29T18:56:00Z">
        <w:r w:rsidRPr="005D3B19" w:rsidDel="0004021C">
          <w:rPr>
            <w:sz w:val="24"/>
          </w:rPr>
          <w:delText xml:space="preserve">The </w:delText>
        </w:r>
        <w:r w:rsidR="002118A2" w:rsidDel="0004021C">
          <w:rPr>
            <w:iCs/>
            <w:sz w:val="24"/>
          </w:rPr>
          <w:delText>SSWG</w:delText>
        </w:r>
        <w:r w:rsidR="00760E95" w:rsidRPr="005D3B19" w:rsidDel="0004021C">
          <w:rPr>
            <w:iCs/>
            <w:sz w:val="24"/>
          </w:rPr>
          <w:delText xml:space="preserve"> Cases </w:delText>
        </w:r>
        <w:r w:rsidR="00265D54" w:rsidDel="0004021C">
          <w:rPr>
            <w:sz w:val="24"/>
          </w:rPr>
          <w:delText>that are</w:delText>
        </w:r>
        <w:r w:rsidR="00F67B9A" w:rsidRPr="005D3B19" w:rsidDel="0004021C">
          <w:rPr>
            <w:sz w:val="24"/>
          </w:rPr>
          <w:delText xml:space="preserve"> e</w:delText>
        </w:r>
      </w:del>
      <w:ins w:id="458" w:author="Andrew Hamann" w:date="2025-07-29T18:56:00Z">
        <w:r w:rsidR="0004021C">
          <w:rPr>
            <w:sz w:val="24"/>
          </w:rPr>
          <w:t>E</w:t>
        </w:r>
      </w:ins>
      <w:r w:rsidR="00F67B9A" w:rsidRPr="005D3B19">
        <w:rPr>
          <w:sz w:val="24"/>
        </w:rPr>
        <w:t xml:space="preserve">conomically dispatched </w:t>
      </w:r>
      <w:r w:rsidR="001F16DE" w:rsidRPr="005D3B19">
        <w:rPr>
          <w:sz w:val="24"/>
        </w:rPr>
        <w:t xml:space="preserve">with an attempt to prevent </w:t>
      </w:r>
      <w:r w:rsidR="00724AB1">
        <w:rPr>
          <w:sz w:val="24"/>
        </w:rPr>
        <w:t>Rate 1</w:t>
      </w:r>
      <w:r w:rsidR="00804726" w:rsidRPr="005D3B19">
        <w:rPr>
          <w:sz w:val="24"/>
        </w:rPr>
        <w:t xml:space="preserve">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w:t>
      </w:r>
      <w:del w:id="459" w:author="Andrew Hamann" w:date="2025-07-29T18:56:00Z">
        <w:r w:rsidR="00F67B9A" w:rsidRPr="005D3B19" w:rsidDel="0004021C">
          <w:rPr>
            <w:sz w:val="24"/>
          </w:rPr>
          <w:delText xml:space="preserve"> </w:delText>
        </w:r>
      </w:del>
    </w:p>
    <w:p w14:paraId="1ABE507A" w14:textId="103DB4E1" w:rsidR="00265D54" w:rsidRDefault="00265D54" w:rsidP="000D160B">
      <w:pPr>
        <w:pStyle w:val="ListParagraph"/>
        <w:numPr>
          <w:ilvl w:val="0"/>
          <w:numId w:val="190"/>
        </w:numPr>
        <w:spacing w:after="120"/>
        <w:jc w:val="both"/>
        <w:rPr>
          <w:ins w:id="460" w:author="Walker, Zach" w:date="2025-06-16T15:28:00Z"/>
          <w:sz w:val="24"/>
        </w:rPr>
      </w:pPr>
      <w:r>
        <w:rPr>
          <w:sz w:val="24"/>
        </w:rPr>
        <w:t>Not Economically Dispatched</w:t>
      </w:r>
    </w:p>
    <w:p w14:paraId="2D676DF5" w14:textId="52A2C5F5" w:rsidR="0004021C" w:rsidRPr="0004021C" w:rsidRDefault="001465C0" w:rsidP="0004021C">
      <w:pPr>
        <w:pStyle w:val="ListParagraph"/>
        <w:numPr>
          <w:ilvl w:val="0"/>
          <w:numId w:val="190"/>
        </w:numPr>
        <w:spacing w:after="160" w:line="256" w:lineRule="auto"/>
        <w:contextualSpacing/>
        <w:rPr>
          <w:ins w:id="461" w:author="Andrew Hamann" w:date="2025-07-29T18:57:00Z"/>
          <w:sz w:val="24"/>
        </w:rPr>
      </w:pPr>
      <w:ins w:id="462" w:author="Walker, Zach" w:date="2025-06-16T15:28:00Z">
        <w:del w:id="463" w:author="Andrew Hamann" w:date="2025-07-29T17:54:00Z">
          <w:r w:rsidDel="00714A0D">
            <w:rPr>
              <w:sz w:val="24"/>
            </w:rPr>
            <w:delText>Both the Near-Term and Far-Term</w:delText>
          </w:r>
          <w:r w:rsidRPr="00081E4F" w:rsidDel="00714A0D">
            <w:rPr>
              <w:sz w:val="24"/>
            </w:rPr>
            <w:delText xml:space="preserve"> </w:delText>
          </w:r>
        </w:del>
      </w:ins>
      <w:ins w:id="464" w:author="Walker, Zach" w:date="2025-06-28T10:34:00Z">
        <w:del w:id="465" w:author="Andrew Hamann" w:date="2025-07-29T17:54:00Z">
          <w:r w:rsidR="00ED64EC" w:rsidDel="00714A0D">
            <w:rPr>
              <w:sz w:val="24"/>
            </w:rPr>
            <w:delText>Peak Net Load</w:delText>
          </w:r>
        </w:del>
      </w:ins>
      <w:ins w:id="466" w:author="Walker, Zach" w:date="2025-06-16T15:28:00Z">
        <w:del w:id="467" w:author="Andrew Hamann" w:date="2025-07-29T18:56:00Z">
          <w:r w:rsidDel="0004021C">
            <w:rPr>
              <w:sz w:val="24"/>
            </w:rPr>
            <w:delText xml:space="preserve"> case build process </w:delText>
          </w:r>
        </w:del>
        <w:del w:id="468" w:author="Andrew Hamann" w:date="2025-07-29T17:54:00Z">
          <w:r w:rsidDel="00714A0D">
            <w:rPr>
              <w:sz w:val="24"/>
            </w:rPr>
            <w:delText>can be found</w:delText>
          </w:r>
        </w:del>
        <w:del w:id="469" w:author="Andrew Hamann" w:date="2025-07-29T18:56:00Z">
          <w:r w:rsidDel="0004021C">
            <w:rPr>
              <w:sz w:val="24"/>
            </w:rPr>
            <w:delText xml:space="preserve"> in Appendix G.</w:delText>
          </w:r>
        </w:del>
      </w:ins>
      <w:ins w:id="470" w:author="Andrew Hamann" w:date="2025-07-29T18:56:00Z">
        <w:del w:id="471" w:author="Walker, Zachary" w:date="2025-08-14T09:30:00Z">
          <w:r w:rsidR="0004021C" w:rsidDel="00342F40">
            <w:rPr>
              <w:sz w:val="24"/>
            </w:rPr>
            <w:delText>Wind and solar</w:delText>
          </w:r>
        </w:del>
        <w:r w:rsidR="0004021C">
          <w:rPr>
            <w:sz w:val="24"/>
          </w:rPr>
          <w:t xml:space="preserve"> </w:t>
        </w:r>
      </w:ins>
      <w:ins w:id="472" w:author="Walker, Zachary" w:date="2025-08-14T09:30:00Z">
        <w:r w:rsidR="00342F40">
          <w:rPr>
            <w:sz w:val="24"/>
          </w:rPr>
          <w:t>G</w:t>
        </w:r>
      </w:ins>
      <w:ins w:id="473" w:author="Andrew Hamann" w:date="2025-07-29T18:56:00Z">
        <w:del w:id="474" w:author="Walker, Zachary" w:date="2025-08-14T09:30:00Z">
          <w:r w:rsidR="0004021C" w:rsidDel="00342F40">
            <w:rPr>
              <w:sz w:val="24"/>
            </w:rPr>
            <w:delText>g</w:delText>
          </w:r>
        </w:del>
      </w:ins>
      <w:ins w:id="475" w:author="Andrew Hamann" w:date="2025-07-29T18:57:00Z">
        <w:r w:rsidR="0004021C">
          <w:rPr>
            <w:sz w:val="24"/>
          </w:rPr>
          <w:t xml:space="preserve">eneration resources shall be dispatched using the </w:t>
        </w:r>
      </w:ins>
      <w:ins w:id="476" w:author="Walker, Zachary" w:date="2025-08-14T09:32:00Z">
        <w:r w:rsidR="00342F40">
          <w:rPr>
            <w:sz w:val="24"/>
          </w:rPr>
          <w:t>“</w:t>
        </w:r>
      </w:ins>
      <w:ins w:id="477" w:author="Walker, Zachary" w:date="2025-08-14T09:29:00Z">
        <w:r w:rsidR="00342F40" w:rsidRPr="00342F40">
          <w:rPr>
            <w:sz w:val="24"/>
          </w:rPr>
          <w:t>Expected Resource Capacity Available by Period</w:t>
        </w:r>
        <w:r w:rsidR="00342F40">
          <w:rPr>
            <w:sz w:val="24"/>
          </w:rPr>
          <w:t>,</w:t>
        </w:r>
      </w:ins>
      <w:ins w:id="478" w:author="Walker, Zachary" w:date="2025-08-14T09:32:00Z">
        <w:r w:rsidR="00342F40">
          <w:rPr>
            <w:sz w:val="24"/>
          </w:rPr>
          <w:t>”</w:t>
        </w:r>
      </w:ins>
      <w:ins w:id="479" w:author="Walker, Zachary" w:date="2025-08-14T09:29:00Z">
        <w:r w:rsidR="00342F40">
          <w:rPr>
            <w:sz w:val="24"/>
          </w:rPr>
          <w:t xml:space="preserve"> </w:t>
        </w:r>
      </w:ins>
      <w:ins w:id="480" w:author="Andrew Hamann" w:date="2025-07-29T18:57:00Z">
        <w:del w:id="481" w:author="Walker, Zachary" w:date="2025-08-14T09:29:00Z">
          <w:r w:rsidR="0004021C" w:rsidRPr="0004021C" w:rsidDel="00342F40">
            <w:rPr>
              <w:sz w:val="24"/>
            </w:rPr>
            <w:delText>Effective Load Carrying Capability (ELCC) factors</w:delText>
          </w:r>
          <w:r w:rsidR="0004021C" w:rsidDel="00342F40">
            <w:rPr>
              <w:sz w:val="24"/>
            </w:rPr>
            <w:delText xml:space="preserve"> </w:delText>
          </w:r>
        </w:del>
        <w:r w:rsidR="0004021C">
          <w:rPr>
            <w:sz w:val="24"/>
          </w:rPr>
          <w:t>for the given year for the “</w:t>
        </w:r>
        <w:del w:id="482" w:author="Walker, Zachary" w:date="2025-08-14T09:30:00Z">
          <w:r w:rsidR="0004021C" w:rsidDel="00342F40">
            <w:rPr>
              <w:sz w:val="24"/>
            </w:rPr>
            <w:delText>Summer Evening</w:delText>
          </w:r>
        </w:del>
      </w:ins>
      <w:ins w:id="483" w:author="Walker, Zachary" w:date="2025-08-14T09:30:00Z">
        <w:r w:rsidR="00342F40">
          <w:rPr>
            <w:sz w:val="24"/>
          </w:rPr>
          <w:t>Peak Net Load Hour</w:t>
        </w:r>
      </w:ins>
      <w:ins w:id="484" w:author="Andrew Hamann" w:date="2025-07-29T18:57:00Z">
        <w:r w:rsidR="0004021C">
          <w:rPr>
            <w:sz w:val="24"/>
          </w:rPr>
          <w:t xml:space="preserve">” time period, as published in the </w:t>
        </w:r>
      </w:ins>
      <w:ins w:id="485" w:author="Andrew Hamann" w:date="2025-07-29T18:58:00Z">
        <w:r w:rsidR="0004021C">
          <w:rPr>
            <w:sz w:val="24"/>
          </w:rPr>
          <w:t>“</w:t>
        </w:r>
        <w:del w:id="486" w:author="Walker, Zachary" w:date="2025-08-14T09:30:00Z">
          <w:r w:rsidR="0004021C" w:rsidDel="00342F40">
            <w:rPr>
              <w:sz w:val="24"/>
            </w:rPr>
            <w:delText>ELLCs</w:delText>
          </w:r>
        </w:del>
      </w:ins>
      <w:ins w:id="487" w:author="Walker, Zachary" w:date="2025-08-14T09:30:00Z">
        <w:r w:rsidR="00342F40">
          <w:rPr>
            <w:sz w:val="24"/>
          </w:rPr>
          <w:t>Seasonal Summary</w:t>
        </w:r>
      </w:ins>
      <w:ins w:id="488" w:author="Andrew Hamann" w:date="2025-07-29T18:58:00Z">
        <w:r w:rsidR="0004021C">
          <w:rPr>
            <w:sz w:val="24"/>
          </w:rPr>
          <w:t xml:space="preserve">” tab in the </w:t>
        </w:r>
      </w:ins>
      <w:ins w:id="489" w:author="Andrew Hamann" w:date="2025-07-29T18:57:00Z">
        <w:r w:rsidR="0004021C">
          <w:rPr>
            <w:sz w:val="24"/>
          </w:rPr>
          <w:t xml:space="preserve">most </w:t>
        </w:r>
        <w:r w:rsidR="0004021C" w:rsidRPr="0004021C">
          <w:rPr>
            <w:sz w:val="24"/>
          </w:rPr>
          <w:t>recent CDR Report</w:t>
        </w:r>
        <w:r w:rsidR="0004021C">
          <w:rPr>
            <w:sz w:val="24"/>
          </w:rPr>
          <w:t>.</w:t>
        </w:r>
      </w:ins>
      <w:ins w:id="490" w:author="Walker, Zachary" w:date="2025-08-14T14:32:00Z">
        <w:r w:rsidR="00496947">
          <w:rPr>
            <w:sz w:val="24"/>
          </w:rPr>
          <w:t xml:space="preserve"> </w:t>
        </w:r>
      </w:ins>
      <w:ins w:id="491" w:author="Walker, Zachary" w:date="2025-08-14T14:34:00Z">
        <w:r w:rsidR="00496947">
          <w:rPr>
            <w:sz w:val="24"/>
          </w:rPr>
          <w:t xml:space="preserve">Solar generation resources shall be assumed to be </w:t>
        </w:r>
      </w:ins>
      <w:ins w:id="492" w:author="Walker, Zachary" w:date="2025-08-14T14:41:00Z">
        <w:r w:rsidR="00496947">
          <w:rPr>
            <w:sz w:val="24"/>
          </w:rPr>
          <w:t>offline.</w:t>
        </w:r>
      </w:ins>
    </w:p>
    <w:p w14:paraId="2A50C553" w14:textId="56C3AE91" w:rsidR="001465C0" w:rsidRPr="0004021C" w:rsidDel="0004021C" w:rsidRDefault="001465C0" w:rsidP="0004021C">
      <w:pPr>
        <w:spacing w:after="160" w:line="256" w:lineRule="auto"/>
        <w:contextualSpacing/>
        <w:rPr>
          <w:ins w:id="493" w:author="Walker, Zach" w:date="2025-06-16T15:29:00Z"/>
          <w:del w:id="494" w:author="Andrew Hamann" w:date="2025-07-29T18:58:00Z"/>
          <w:sz w:val="24"/>
        </w:rPr>
      </w:pPr>
    </w:p>
    <w:p w14:paraId="4EDFA30B" w14:textId="797D62DF" w:rsidR="001465C0" w:rsidRPr="001F16DE" w:rsidDel="00E22441" w:rsidRDefault="001465C0" w:rsidP="001465C0">
      <w:pPr>
        <w:numPr>
          <w:ilvl w:val="0"/>
          <w:numId w:val="190"/>
        </w:numPr>
        <w:jc w:val="both"/>
        <w:rPr>
          <w:ins w:id="495" w:author="Walker, Zach" w:date="2025-06-16T15:29:00Z"/>
          <w:del w:id="496" w:author="Andrew Hamann" w:date="2025-07-29T18:14:00Z"/>
          <w:sz w:val="24"/>
        </w:rPr>
      </w:pPr>
      <w:ins w:id="497" w:author="Walker, Zach" w:date="2025-06-16T15:29:00Z">
        <w:del w:id="498" w:author="Andrew Hamann" w:date="2025-07-29T18:14:00Z">
          <w:r w:rsidDel="00E22441">
            <w:rPr>
              <w:sz w:val="24"/>
            </w:rPr>
            <w:delText>The FAL1</w:delText>
          </w:r>
          <w:r w:rsidRPr="001F16DE" w:rsidDel="00E22441">
            <w:rPr>
              <w:sz w:val="24"/>
            </w:rPr>
            <w:delText xml:space="preserve"> case build process is as follows:</w:delText>
          </w:r>
        </w:del>
      </w:ins>
    </w:p>
    <w:p w14:paraId="747EC54B" w14:textId="26D6051D" w:rsidR="001465C0" w:rsidDel="00E22441" w:rsidRDefault="001465C0" w:rsidP="001465C0">
      <w:pPr>
        <w:pStyle w:val="ListParagraph"/>
        <w:numPr>
          <w:ilvl w:val="1"/>
          <w:numId w:val="190"/>
        </w:numPr>
        <w:spacing w:after="160" w:line="256" w:lineRule="auto"/>
        <w:contextualSpacing/>
        <w:rPr>
          <w:ins w:id="499" w:author="Walker, Zach" w:date="2025-06-16T15:29:00Z"/>
          <w:del w:id="500" w:author="Andrew Hamann" w:date="2025-07-29T18:13:00Z"/>
        </w:rPr>
      </w:pPr>
      <w:ins w:id="501" w:author="Walker, Zach" w:date="2025-06-16T15:29:00Z">
        <w:del w:id="502" w:author="Andrew Hamann" w:date="2025-07-29T18:13:00Z">
          <w:r w:rsidDel="00E22441">
            <w:delText>Topology</w:delText>
          </w:r>
        </w:del>
      </w:ins>
    </w:p>
    <w:p w14:paraId="3E63C874" w14:textId="36A42104" w:rsidR="001465C0" w:rsidDel="00E22441" w:rsidRDefault="001465C0" w:rsidP="001465C0">
      <w:pPr>
        <w:pStyle w:val="ListParagraph"/>
        <w:numPr>
          <w:ilvl w:val="2"/>
          <w:numId w:val="190"/>
        </w:numPr>
        <w:spacing w:after="160" w:line="256" w:lineRule="auto"/>
        <w:contextualSpacing/>
        <w:rPr>
          <w:ins w:id="503" w:author="Walker, Zach" w:date="2025-06-16T15:29:00Z"/>
          <w:del w:id="504" w:author="Andrew Hamann" w:date="2025-07-29T18:13:00Z"/>
        </w:rPr>
      </w:pPr>
      <w:ins w:id="505" w:author="Walker, Zach" w:date="2025-06-16T15:29:00Z">
        <w:del w:id="506" w:author="Andrew Hamann" w:date="2025-07-29T18:13:00Z">
          <w:r w:rsidDel="00E22441">
            <w:delText>Use the topology as of October 1, YR+4</w:delText>
          </w:r>
        </w:del>
      </w:ins>
    </w:p>
    <w:p w14:paraId="150DEDE0" w14:textId="1C72BFD3" w:rsidR="001465C0" w:rsidDel="00E22441" w:rsidRDefault="001465C0" w:rsidP="001465C0">
      <w:pPr>
        <w:pStyle w:val="ListParagraph"/>
        <w:numPr>
          <w:ilvl w:val="1"/>
          <w:numId w:val="190"/>
        </w:numPr>
        <w:spacing w:after="160" w:line="256" w:lineRule="auto"/>
        <w:contextualSpacing/>
        <w:rPr>
          <w:ins w:id="507" w:author="Walker, Zach" w:date="2025-06-16T15:29:00Z"/>
          <w:del w:id="508" w:author="Andrew Hamann" w:date="2025-07-29T18:13:00Z"/>
        </w:rPr>
      </w:pPr>
      <w:ins w:id="509" w:author="Walker, Zach" w:date="2025-06-16T15:29:00Z">
        <w:del w:id="510" w:author="Andrew Hamann" w:date="2025-07-29T18:13:00Z">
          <w:r w:rsidDel="00E22441">
            <w:delText>Load</w:delText>
          </w:r>
        </w:del>
      </w:ins>
    </w:p>
    <w:p w14:paraId="526B54C9" w14:textId="327F574F" w:rsidR="001465C0" w:rsidDel="00E22441" w:rsidRDefault="001465C0" w:rsidP="001465C0">
      <w:pPr>
        <w:pStyle w:val="ListParagraph"/>
        <w:numPr>
          <w:ilvl w:val="2"/>
          <w:numId w:val="190"/>
        </w:numPr>
        <w:spacing w:after="160" w:line="256" w:lineRule="auto"/>
        <w:contextualSpacing/>
        <w:rPr>
          <w:ins w:id="511" w:author="Walker, Zach" w:date="2025-06-16T15:29:00Z"/>
          <w:del w:id="512" w:author="Andrew Hamann" w:date="2025-07-29T18:13:00Z"/>
        </w:rPr>
      </w:pPr>
      <w:ins w:id="513" w:author="Walker, Zach" w:date="2025-06-16T15:29:00Z">
        <w:del w:id="514" w:author="Andrew Hamann" w:date="2025-07-29T18:13:00Z">
          <w:r w:rsidDel="00E22441">
            <w:delText>Load</w:delText>
          </w:r>
          <w:r w:rsidRPr="0098728A" w:rsidDel="00E22441">
            <w:delText xml:space="preserve"> </w:delText>
          </w:r>
          <w:r w:rsidDel="00E22441">
            <w:delText xml:space="preserve">values shall be based upon the weather zone percentages used in the RTP cases. </w:delText>
          </w:r>
        </w:del>
      </w:ins>
    </w:p>
    <w:p w14:paraId="6AC0C073" w14:textId="71A5A077" w:rsidR="001465C0" w:rsidRPr="001465C0" w:rsidDel="00E22441" w:rsidRDefault="001465C0" w:rsidP="00FB0165">
      <w:pPr>
        <w:pStyle w:val="ListParagraph"/>
        <w:numPr>
          <w:ilvl w:val="2"/>
          <w:numId w:val="190"/>
        </w:numPr>
        <w:spacing w:after="160" w:line="256" w:lineRule="auto"/>
        <w:contextualSpacing/>
        <w:rPr>
          <w:del w:id="515" w:author="Andrew Hamann" w:date="2025-07-29T18:14:00Z"/>
        </w:rPr>
      </w:pPr>
      <w:ins w:id="516" w:author="Walker, Zach" w:date="2025-06-16T15:29:00Z">
        <w:del w:id="517" w:author="Andrew Hamann" w:date="2025-07-29T18:14:00Z">
          <w:r w:rsidDel="00E22441">
            <w:delText>YR SSWG Build shall use RTP (YR-1) maintenance outage case percentages and YR SSWG Update Build shall use RTP (YR) maintenance outage case percentages.</w:delText>
          </w:r>
        </w:del>
      </w:ins>
    </w:p>
    <w:p w14:paraId="12220834" w14:textId="47862BBD" w:rsidR="007D3510" w:rsidRPr="001F16DE" w:rsidRDefault="00C93995" w:rsidP="0011051A">
      <w:pPr>
        <w:numPr>
          <w:ilvl w:val="0"/>
          <w:numId w:val="190"/>
        </w:numPr>
        <w:jc w:val="both"/>
        <w:rPr>
          <w:sz w:val="24"/>
        </w:rPr>
      </w:pPr>
      <w:r>
        <w:rPr>
          <w:sz w:val="24"/>
        </w:rPr>
        <w:t xml:space="preserve">The </w:t>
      </w:r>
      <w:r w:rsidR="007E26A5">
        <w:rPr>
          <w:sz w:val="24"/>
        </w:rPr>
        <w:t>HRML</w:t>
      </w:r>
      <w:r w:rsidR="00152CBD" w:rsidRPr="001F16DE">
        <w:rPr>
          <w:sz w:val="24"/>
        </w:rPr>
        <w:t xml:space="preserve"> </w:t>
      </w:r>
      <w:r w:rsidR="007D3510" w:rsidRPr="001F16DE">
        <w:rPr>
          <w:sz w:val="24"/>
        </w:rPr>
        <w:t>case build process is as follows:</w:t>
      </w:r>
    </w:p>
    <w:p w14:paraId="4A0AB8FC" w14:textId="2BDD1CFD" w:rsidR="00152CBD" w:rsidRDefault="00152CBD" w:rsidP="00507BA3">
      <w:pPr>
        <w:pStyle w:val="ListParagraph"/>
        <w:numPr>
          <w:ilvl w:val="1"/>
          <w:numId w:val="190"/>
        </w:numPr>
        <w:spacing w:after="160" w:line="256" w:lineRule="auto"/>
        <w:contextualSpacing/>
      </w:pPr>
      <w:bookmarkStart w:id="518" w:name="_Toc440438948"/>
      <w:bookmarkEnd w:id="518"/>
      <w:r>
        <w:t>Topology</w:t>
      </w:r>
    </w:p>
    <w:p w14:paraId="18677743" w14:textId="6D73C71F" w:rsidR="00152CBD" w:rsidRDefault="00152CBD" w:rsidP="00507BA3">
      <w:pPr>
        <w:pStyle w:val="ListParagraph"/>
        <w:numPr>
          <w:ilvl w:val="2"/>
          <w:numId w:val="190"/>
        </w:numPr>
        <w:spacing w:after="160" w:line="256" w:lineRule="auto"/>
        <w:contextualSpacing/>
      </w:pPr>
      <w:r>
        <w:t>Use the topology</w:t>
      </w:r>
      <w:r w:rsidR="008C7C52">
        <w:t xml:space="preserve"> as of January 1, YR+4</w:t>
      </w:r>
    </w:p>
    <w:p w14:paraId="54570567" w14:textId="77777777" w:rsidR="00152CBD" w:rsidRDefault="00152CBD" w:rsidP="00507BA3">
      <w:pPr>
        <w:pStyle w:val="ListParagraph"/>
        <w:numPr>
          <w:ilvl w:val="1"/>
          <w:numId w:val="190"/>
        </w:numPr>
        <w:spacing w:after="160" w:line="256" w:lineRule="auto"/>
        <w:contextualSpacing/>
      </w:pPr>
      <w:r>
        <w:t>Load</w:t>
      </w:r>
    </w:p>
    <w:p w14:paraId="297725DF" w14:textId="00F32835" w:rsidR="00152CBD" w:rsidRDefault="006C70E5" w:rsidP="00507BA3">
      <w:pPr>
        <w:pStyle w:val="ListParagraph"/>
        <w:numPr>
          <w:ilvl w:val="2"/>
          <w:numId w:val="190"/>
        </w:numPr>
        <w:spacing w:after="160" w:line="256" w:lineRule="auto"/>
        <w:contextualSpacing/>
      </w:pPr>
      <w:r>
        <w:t xml:space="preserve">Load shall be </w:t>
      </w:r>
      <w:del w:id="519" w:author="Andrew Hamann" w:date="2025-07-29T18:19:00Z">
        <w:r w:rsidDel="00E22441">
          <w:delText xml:space="preserve">set at </w:delText>
        </w:r>
      </w:del>
      <w:ins w:id="520" w:author="Andrew Hamann" w:date="2025-07-29T18:19:00Z">
        <w:r w:rsidR="00E22441">
          <w:t xml:space="preserve">the </w:t>
        </w:r>
      </w:ins>
      <w:r w:rsidR="008C7C52" w:rsidRPr="008C7C52">
        <w:t>absolute minimum load expected for the year</w:t>
      </w:r>
      <w:r>
        <w:t xml:space="preserve"> (the same value </w:t>
      </w:r>
      <w:del w:id="521" w:author="Andrew Hamann" w:date="2025-07-29T18:19:00Z">
        <w:r w:rsidDel="00E22441">
          <w:delText xml:space="preserve">utilized </w:delText>
        </w:r>
      </w:del>
      <w:ins w:id="522" w:author="Andrew Hamann" w:date="2025-07-29T18:19:00Z">
        <w:r w:rsidR="00E22441">
          <w:t xml:space="preserve">used </w:t>
        </w:r>
      </w:ins>
      <w:r>
        <w:t>by the MIN case)</w:t>
      </w:r>
    </w:p>
    <w:p w14:paraId="5AF4B39A" w14:textId="77777777" w:rsidR="00152CBD" w:rsidRDefault="00152CBD" w:rsidP="00507BA3">
      <w:pPr>
        <w:pStyle w:val="ListParagraph"/>
        <w:numPr>
          <w:ilvl w:val="1"/>
          <w:numId w:val="190"/>
        </w:numPr>
        <w:spacing w:after="160" w:line="256" w:lineRule="auto"/>
        <w:contextualSpacing/>
      </w:pPr>
      <w:r>
        <w:t>Respect existing N-0 GTC limits</w:t>
      </w:r>
    </w:p>
    <w:p w14:paraId="789B01BE" w14:textId="77777777" w:rsidR="00152CBD" w:rsidRDefault="00152CBD" w:rsidP="00507BA3">
      <w:pPr>
        <w:pStyle w:val="ListParagraph"/>
        <w:numPr>
          <w:ilvl w:val="2"/>
          <w:numId w:val="190"/>
        </w:numPr>
        <w:spacing w:after="160" w:line="256" w:lineRule="auto"/>
        <w:contextualSpacing/>
      </w:pPr>
      <w:r>
        <w:t>Model and constrain on the GTC interfaces with an N-0 limit that is not 9999</w:t>
      </w:r>
    </w:p>
    <w:p w14:paraId="6D9EDE51" w14:textId="77777777" w:rsidR="00152CBD" w:rsidRDefault="00152CBD" w:rsidP="00507BA3">
      <w:pPr>
        <w:pStyle w:val="ListParagraph"/>
        <w:numPr>
          <w:ilvl w:val="1"/>
          <w:numId w:val="190"/>
        </w:numPr>
        <w:spacing w:after="160" w:line="256" w:lineRule="auto"/>
        <w:contextualSpacing/>
      </w:pPr>
      <w:r>
        <w:t>Dispatch the case</w:t>
      </w:r>
    </w:p>
    <w:p w14:paraId="02C3B2DB" w14:textId="5A2F7821" w:rsidR="00152CBD" w:rsidRDefault="00152CBD" w:rsidP="00507BA3">
      <w:pPr>
        <w:pStyle w:val="ListParagraph"/>
        <w:numPr>
          <w:ilvl w:val="2"/>
          <w:numId w:val="190"/>
        </w:numPr>
        <w:spacing w:after="160" w:line="256" w:lineRule="auto"/>
        <w:contextualSpacing/>
      </w:pPr>
      <w:r>
        <w:t xml:space="preserve">Dispatch </w:t>
      </w:r>
      <w:r w:rsidR="006C70E5">
        <w:t>n</w:t>
      </w:r>
      <w:r>
        <w:t>uclear units at full capacity, and NOIE and PUN units at the output in the NOIE/PUN dispatch sheet</w:t>
      </w:r>
    </w:p>
    <w:p w14:paraId="28B11E8D" w14:textId="77777777" w:rsidR="00152CBD" w:rsidRDefault="00152CBD" w:rsidP="00507BA3">
      <w:pPr>
        <w:pStyle w:val="ListParagraph"/>
        <w:numPr>
          <w:ilvl w:val="2"/>
          <w:numId w:val="190"/>
        </w:numPr>
        <w:spacing w:after="160" w:line="256" w:lineRule="auto"/>
        <w:contextualSpacing/>
      </w:pPr>
      <w:r>
        <w:t>Turn DC ties off</w:t>
      </w:r>
    </w:p>
    <w:p w14:paraId="2DEDDA66" w14:textId="7D84E7A8" w:rsidR="00152CBD" w:rsidRDefault="00152CBD" w:rsidP="00507BA3">
      <w:pPr>
        <w:pStyle w:val="ListParagraph"/>
        <w:numPr>
          <w:ilvl w:val="2"/>
          <w:numId w:val="190"/>
        </w:numPr>
        <w:spacing w:after="160" w:line="256" w:lineRule="auto"/>
        <w:contextualSpacing/>
      </w:pPr>
      <w:r>
        <w:t>Determine reserve requirements</w:t>
      </w:r>
      <w:r w:rsidR="00F21986">
        <w:t xml:space="preserve"> from ancillary services</w:t>
      </w:r>
      <w:r>
        <w:t xml:space="preserve"> and dispatch conventional generation on a lowest cost basis at PMIN if needed to meet reserve requirements. </w:t>
      </w:r>
    </w:p>
    <w:p w14:paraId="18E03700" w14:textId="77777777" w:rsidR="00152CBD" w:rsidRDefault="00152CBD" w:rsidP="00507BA3">
      <w:pPr>
        <w:pStyle w:val="ListParagraph"/>
        <w:numPr>
          <w:ilvl w:val="3"/>
          <w:numId w:val="190"/>
        </w:numPr>
        <w:spacing w:after="160" w:line="256" w:lineRule="auto"/>
        <w:contextualSpacing/>
      </w:pPr>
      <w:r>
        <w:t>Use the average of the last January reserves for:</w:t>
      </w:r>
    </w:p>
    <w:p w14:paraId="6CAABA76" w14:textId="5355520A" w:rsidR="00152CBD" w:rsidRDefault="00152CBD" w:rsidP="00507BA3">
      <w:pPr>
        <w:pStyle w:val="ListParagraph"/>
        <w:numPr>
          <w:ilvl w:val="4"/>
          <w:numId w:val="190"/>
        </w:numPr>
        <w:spacing w:after="160" w:line="256" w:lineRule="auto"/>
        <w:contextualSpacing/>
      </w:pPr>
      <w:r>
        <w:t>R</w:t>
      </w:r>
      <w:r w:rsidR="00F21986">
        <w:t>esponsive Reserve Service</w:t>
      </w:r>
      <w:r>
        <w:t xml:space="preserve"> – Primary Frequency Response – to come from online headroom</w:t>
      </w:r>
    </w:p>
    <w:p w14:paraId="6CC03B4C" w14:textId="77777777" w:rsidR="00152CBD" w:rsidRDefault="00152CBD" w:rsidP="00507BA3">
      <w:pPr>
        <w:pStyle w:val="ListParagraph"/>
        <w:numPr>
          <w:ilvl w:val="4"/>
          <w:numId w:val="190"/>
        </w:numPr>
        <w:spacing w:after="160" w:line="256" w:lineRule="auto"/>
        <w:contextualSpacing/>
      </w:pPr>
      <w:r>
        <w:t>Regulation Up – to come from online headroom</w:t>
      </w:r>
    </w:p>
    <w:p w14:paraId="25AFCB52" w14:textId="77777777" w:rsidR="00152CBD" w:rsidRDefault="00152CBD" w:rsidP="00507BA3">
      <w:pPr>
        <w:pStyle w:val="ListParagraph"/>
        <w:numPr>
          <w:ilvl w:val="4"/>
          <w:numId w:val="190"/>
        </w:numPr>
        <w:spacing w:after="160" w:line="256" w:lineRule="auto"/>
        <w:contextualSpacing/>
      </w:pPr>
      <w:r>
        <w:t>Regulation Down – to come from renewables</w:t>
      </w:r>
    </w:p>
    <w:p w14:paraId="6417D43D" w14:textId="77777777" w:rsidR="00152CBD" w:rsidRDefault="00152CBD" w:rsidP="00507BA3">
      <w:pPr>
        <w:pStyle w:val="ListParagraph"/>
        <w:numPr>
          <w:ilvl w:val="4"/>
          <w:numId w:val="190"/>
        </w:numPr>
        <w:spacing w:after="160" w:line="256" w:lineRule="auto"/>
        <w:contextualSpacing/>
      </w:pPr>
      <w:r>
        <w:t xml:space="preserve">Non-Spin – to come from online headroom </w:t>
      </w:r>
    </w:p>
    <w:p w14:paraId="013624FF" w14:textId="77777777" w:rsidR="00152CBD" w:rsidRDefault="00152CBD" w:rsidP="00507BA3">
      <w:pPr>
        <w:pStyle w:val="ListParagraph"/>
        <w:numPr>
          <w:ilvl w:val="2"/>
          <w:numId w:val="190"/>
        </w:numPr>
        <w:spacing w:after="160" w:line="256" w:lineRule="auto"/>
        <w:contextualSpacing/>
      </w:pPr>
      <w:r>
        <w:t>Dispatch additional conventional generation on a lowest cost basis at PMIN to meet the ERCOT critical inertia requirements</w:t>
      </w:r>
    </w:p>
    <w:p w14:paraId="1535EF48" w14:textId="0DD3F607" w:rsidR="00152CBD" w:rsidRDefault="00152CBD" w:rsidP="00507BA3">
      <w:pPr>
        <w:pStyle w:val="ListParagraph"/>
        <w:numPr>
          <w:ilvl w:val="3"/>
          <w:numId w:val="190"/>
        </w:numPr>
        <w:spacing w:after="160" w:line="256" w:lineRule="auto"/>
        <w:contextualSpacing/>
      </w:pPr>
      <w:r>
        <w:t xml:space="preserve">The minimum inertia level to meet is </w:t>
      </w:r>
      <w:r w:rsidR="00F75133">
        <w:t xml:space="preserve">121 </w:t>
      </w:r>
      <w:r>
        <w:t>GWs</w:t>
      </w:r>
    </w:p>
    <w:p w14:paraId="512949D0" w14:textId="7FA663A6" w:rsidR="00152CBD" w:rsidRDefault="00152CBD" w:rsidP="00507BA3">
      <w:pPr>
        <w:pStyle w:val="ListParagraph"/>
        <w:numPr>
          <w:ilvl w:val="3"/>
          <w:numId w:val="190"/>
        </w:numPr>
        <w:spacing w:after="160" w:line="256" w:lineRule="auto"/>
        <w:contextualSpacing/>
      </w:pPr>
      <w:r>
        <w:t>If the requirements are already met by</w:t>
      </w:r>
      <w:r w:rsidR="006C70E5">
        <w:t xml:space="preserve"> meeting AS reserve </w:t>
      </w:r>
      <w:r>
        <w:t>– do not dispatch additional conventional units</w:t>
      </w:r>
    </w:p>
    <w:p w14:paraId="38019FCB" w14:textId="77777777" w:rsidR="00152CBD" w:rsidRDefault="00152CBD" w:rsidP="00507BA3">
      <w:pPr>
        <w:pStyle w:val="ListParagraph"/>
        <w:numPr>
          <w:ilvl w:val="2"/>
          <w:numId w:val="190"/>
        </w:numPr>
        <w:spacing w:after="160" w:line="256" w:lineRule="auto"/>
        <w:contextualSpacing/>
      </w:pPr>
      <w:r>
        <w:t>Calculate the remaining load to be served (MIN load – sum of nuclear/PUN/reserve P</w:t>
      </w:r>
      <w:r w:rsidRPr="00507BA3">
        <w:rPr>
          <w:vertAlign w:val="subscript"/>
        </w:rPr>
        <w:t>GEN</w:t>
      </w:r>
      <w:r>
        <w:t>)</w:t>
      </w:r>
    </w:p>
    <w:p w14:paraId="315C0E35" w14:textId="77777777" w:rsidR="00152CBD" w:rsidRDefault="00152CBD" w:rsidP="00507BA3">
      <w:pPr>
        <w:pStyle w:val="ListParagraph"/>
        <w:numPr>
          <w:ilvl w:val="2"/>
          <w:numId w:val="190"/>
        </w:numPr>
        <w:spacing w:after="160" w:line="256" w:lineRule="auto"/>
        <w:contextualSpacing/>
      </w:pPr>
      <w:r>
        <w:t>Dispatch renewable units</w:t>
      </w:r>
    </w:p>
    <w:p w14:paraId="3399CA77" w14:textId="77777777" w:rsidR="00152CBD" w:rsidRDefault="00152CBD" w:rsidP="00507BA3">
      <w:pPr>
        <w:pStyle w:val="ListParagraph"/>
        <w:numPr>
          <w:ilvl w:val="3"/>
          <w:numId w:val="190"/>
        </w:numPr>
        <w:spacing w:after="160" w:line="256" w:lineRule="auto"/>
        <w:contextualSpacing/>
      </w:pPr>
      <w:r>
        <w:t>Collect historical hourly wind and solar data of the past 18 months</w:t>
      </w:r>
    </w:p>
    <w:p w14:paraId="2DF90E73" w14:textId="77777777" w:rsidR="00152CBD" w:rsidRDefault="00152CBD" w:rsidP="00507BA3">
      <w:pPr>
        <w:pStyle w:val="ListParagraph"/>
        <w:numPr>
          <w:ilvl w:val="4"/>
          <w:numId w:val="190"/>
        </w:numPr>
        <w:spacing w:after="160" w:line="256" w:lineRule="auto"/>
        <w:contextualSpacing/>
      </w:pPr>
      <w:r>
        <w:t xml:space="preserve">Monthly report on </w:t>
      </w:r>
      <w:proofErr w:type="spellStart"/>
      <w:r>
        <w:t>uncurtailed</w:t>
      </w:r>
      <w:proofErr w:type="spellEnd"/>
      <w:r>
        <w:t xml:space="preserve"> generation estimate data is posted on the WMWG meeting page each month</w:t>
      </w:r>
      <w:r>
        <w:br/>
      </w:r>
      <w:hyperlink r:id="rId19" w:history="1">
        <w:r>
          <w:rPr>
            <w:rStyle w:val="Hyperlink"/>
          </w:rPr>
          <w:t>https://www.ercot.com/committees/wms/wmwg</w:t>
        </w:r>
      </w:hyperlink>
      <w:r>
        <w:t xml:space="preserve"> </w:t>
      </w:r>
    </w:p>
    <w:p w14:paraId="46AC15BD" w14:textId="77777777" w:rsidR="00152CBD" w:rsidRDefault="00152CBD" w:rsidP="00507BA3">
      <w:pPr>
        <w:pStyle w:val="ListParagraph"/>
        <w:numPr>
          <w:ilvl w:val="3"/>
          <w:numId w:val="190"/>
        </w:numPr>
        <w:spacing w:after="160" w:line="256" w:lineRule="auto"/>
        <w:contextualSpacing/>
      </w:pPr>
      <w:r>
        <w:t xml:space="preserve">Remove hours where </w:t>
      </w:r>
      <w:proofErr w:type="spellStart"/>
      <w:r>
        <w:t>uncurtailed</w:t>
      </w:r>
      <w:proofErr w:type="spellEnd"/>
      <w:r>
        <w:t xml:space="preserve"> wind or solar capacity output is less than 50%</w:t>
      </w:r>
    </w:p>
    <w:p w14:paraId="52CAC3D5" w14:textId="77777777" w:rsidR="00152CBD" w:rsidRDefault="00152CBD" w:rsidP="00507BA3">
      <w:pPr>
        <w:pStyle w:val="ListParagraph"/>
        <w:numPr>
          <w:ilvl w:val="3"/>
          <w:numId w:val="190"/>
        </w:numPr>
        <w:spacing w:after="160" w:line="256" w:lineRule="auto"/>
        <w:contextualSpacing/>
      </w:pPr>
      <w:r>
        <w:t xml:space="preserve">Sum the hourly </w:t>
      </w:r>
      <w:proofErr w:type="spellStart"/>
      <w:r>
        <w:t>uncurtailed</w:t>
      </w:r>
      <w:proofErr w:type="spellEnd"/>
      <w:r>
        <w:t xml:space="preserve"> wind and solar capacity output</w:t>
      </w:r>
    </w:p>
    <w:p w14:paraId="47C7A9DB" w14:textId="77777777" w:rsidR="00152CBD" w:rsidRDefault="00152CBD" w:rsidP="00507BA3">
      <w:pPr>
        <w:pStyle w:val="ListParagraph"/>
        <w:numPr>
          <w:ilvl w:val="3"/>
          <w:numId w:val="190"/>
        </w:numPr>
        <w:spacing w:after="160" w:line="256" w:lineRule="auto"/>
        <w:contextualSpacing/>
      </w:pPr>
      <w:r>
        <w:t xml:space="preserve">Find the penetration of the sum of the hourly </w:t>
      </w:r>
      <w:proofErr w:type="spellStart"/>
      <w:r>
        <w:t>uncurtailed</w:t>
      </w:r>
      <w:proofErr w:type="spellEnd"/>
      <w:r>
        <w:t xml:space="preserve"> wind and solar capacity output to system load during the hour (sum/load)</w:t>
      </w:r>
    </w:p>
    <w:p w14:paraId="51CC0A7A" w14:textId="77777777" w:rsidR="00152CBD" w:rsidRDefault="00152CBD" w:rsidP="00507BA3">
      <w:pPr>
        <w:pStyle w:val="ListParagraph"/>
        <w:numPr>
          <w:ilvl w:val="3"/>
          <w:numId w:val="190"/>
        </w:numPr>
        <w:spacing w:after="160" w:line="256" w:lineRule="auto"/>
        <w:contextualSpacing/>
      </w:pPr>
      <w:r>
        <w:t>Rank the hours by the penetration percentage from the previous step from highest to lowest and select the top twenty hours</w:t>
      </w:r>
    </w:p>
    <w:p w14:paraId="1BBAD4F2" w14:textId="77777777" w:rsidR="00152CBD" w:rsidRDefault="00152CBD" w:rsidP="00507BA3">
      <w:pPr>
        <w:pStyle w:val="ListParagraph"/>
        <w:numPr>
          <w:ilvl w:val="3"/>
          <w:numId w:val="190"/>
        </w:numPr>
        <w:spacing w:after="160" w:line="256" w:lineRule="auto"/>
        <w:contextualSpacing/>
      </w:pPr>
      <w:r>
        <w:t xml:space="preserve">Find the average estimated </w:t>
      </w:r>
      <w:proofErr w:type="spellStart"/>
      <w:r>
        <w:t>uncurtailed</w:t>
      </w:r>
      <w:proofErr w:type="spellEnd"/>
      <w:r>
        <w:t xml:space="preserve"> renewable output (wind output + solar output respectively) from the top twenty hours</w:t>
      </w:r>
    </w:p>
    <w:p w14:paraId="69880D98" w14:textId="77777777" w:rsidR="00152CBD" w:rsidRDefault="00152CBD" w:rsidP="00507BA3">
      <w:pPr>
        <w:pStyle w:val="ListParagraph"/>
        <w:numPr>
          <w:ilvl w:val="3"/>
          <w:numId w:val="190"/>
        </w:numPr>
        <w:spacing w:after="160" w:line="256" w:lineRule="auto"/>
        <w:contextualSpacing/>
      </w:pPr>
      <w:r>
        <w:t>Calculate the average ERCOT load in the top 20 hours</w:t>
      </w:r>
    </w:p>
    <w:p w14:paraId="237E7D93" w14:textId="77777777" w:rsidR="00152CBD" w:rsidRDefault="00152CBD" w:rsidP="00507BA3">
      <w:pPr>
        <w:pStyle w:val="ListParagraph"/>
        <w:numPr>
          <w:ilvl w:val="3"/>
          <w:numId w:val="190"/>
        </w:numPr>
        <w:spacing w:after="160" w:line="256" w:lineRule="auto"/>
        <w:contextualSpacing/>
      </w:pPr>
      <w:r>
        <w:t xml:space="preserve">Take the average estimated </w:t>
      </w:r>
      <w:proofErr w:type="spellStart"/>
      <w:r>
        <w:t>uncurtailed</w:t>
      </w:r>
      <w:proofErr w:type="spellEnd"/>
      <w:r>
        <w:t xml:space="preserve"> renewable output and divide it by the average ERCOT load in the top 20 hours to get the average </w:t>
      </w:r>
      <w:proofErr w:type="spellStart"/>
      <w:r>
        <w:t>uncurtailed</w:t>
      </w:r>
      <w:proofErr w:type="spellEnd"/>
      <w:r>
        <w:t xml:space="preserve"> renewable penetration of the top 20 hours for wind and solar respectively </w:t>
      </w:r>
    </w:p>
    <w:p w14:paraId="46A445D2" w14:textId="77777777" w:rsidR="00152CBD" w:rsidRDefault="00152CBD" w:rsidP="00507BA3">
      <w:pPr>
        <w:pStyle w:val="ListParagraph"/>
        <w:numPr>
          <w:ilvl w:val="3"/>
          <w:numId w:val="190"/>
        </w:numPr>
        <w:spacing w:after="160" w:line="256" w:lineRule="auto"/>
        <w:contextualSpacing/>
      </w:pPr>
      <w:r>
        <w:t xml:space="preserve">Multiply the </w:t>
      </w:r>
      <w:proofErr w:type="spellStart"/>
      <w:r>
        <w:t>uncurtailed</w:t>
      </w:r>
      <w:proofErr w:type="spellEnd"/>
      <w:r>
        <w:t xml:space="preserve"> renewable penetration value by the total load in the MIN case to determine the total number of renewable MW in the case</w:t>
      </w:r>
    </w:p>
    <w:p w14:paraId="271765D4" w14:textId="77777777" w:rsidR="00152CBD" w:rsidRDefault="00152CBD" w:rsidP="00507BA3">
      <w:pPr>
        <w:pStyle w:val="ListParagraph"/>
        <w:numPr>
          <w:ilvl w:val="3"/>
          <w:numId w:val="190"/>
        </w:numPr>
        <w:spacing w:after="160" w:line="256" w:lineRule="auto"/>
        <w:contextualSpacing/>
      </w:pPr>
      <w:r>
        <w:t xml:space="preserve">Determine the average </w:t>
      </w:r>
      <w:proofErr w:type="spellStart"/>
      <w:r>
        <w:t>uncurtailed</w:t>
      </w:r>
      <w:proofErr w:type="spellEnd"/>
      <w:r>
        <w:t xml:space="preserve"> wind capacity factor and solar capacity factor for the top 20 hours</w:t>
      </w:r>
    </w:p>
    <w:p w14:paraId="47AA3601" w14:textId="77777777" w:rsidR="00152CBD" w:rsidRDefault="00152CBD" w:rsidP="00507BA3">
      <w:pPr>
        <w:pStyle w:val="ListParagraph"/>
        <w:numPr>
          <w:ilvl w:val="3"/>
          <w:numId w:val="190"/>
        </w:numPr>
        <w:spacing w:after="160" w:line="256" w:lineRule="auto"/>
        <w:contextualSpacing/>
      </w:pPr>
      <w:r>
        <w:t xml:space="preserve">Determine the ratio between the average </w:t>
      </w:r>
      <w:proofErr w:type="spellStart"/>
      <w:r>
        <w:t>uncurtailed</w:t>
      </w:r>
      <w:proofErr w:type="spellEnd"/>
      <w:r>
        <w:t xml:space="preserve"> wind and solar capacity factors, then distribute the total renewable MW by this ratio</w:t>
      </w:r>
    </w:p>
    <w:p w14:paraId="67E6A2D9" w14:textId="77777777" w:rsidR="00152CBD" w:rsidRDefault="00152CBD" w:rsidP="00507BA3">
      <w:pPr>
        <w:pStyle w:val="ListParagraph"/>
        <w:numPr>
          <w:ilvl w:val="3"/>
          <w:numId w:val="190"/>
        </w:numPr>
        <w:spacing w:after="160" w:line="256" w:lineRule="auto"/>
        <w:contextualSpacing/>
      </w:pPr>
      <w:r>
        <w:t xml:space="preserve">For the selected top 20 hours, find the average </w:t>
      </w:r>
      <w:proofErr w:type="spellStart"/>
      <w:r>
        <w:t>uncurtailed</w:t>
      </w:r>
      <w:proofErr w:type="spellEnd"/>
      <w:r>
        <w:t xml:space="preserve"> capacity factors for each wind region and find the ratios between them</w:t>
      </w:r>
    </w:p>
    <w:p w14:paraId="16023A8C" w14:textId="77777777" w:rsidR="00152CBD" w:rsidRDefault="00152CBD" w:rsidP="00507BA3">
      <w:pPr>
        <w:pStyle w:val="ListParagraph"/>
        <w:numPr>
          <w:ilvl w:val="3"/>
          <w:numId w:val="190"/>
        </w:numPr>
        <w:spacing w:after="160" w:line="256" w:lineRule="auto"/>
        <w:contextualSpacing/>
      </w:pPr>
      <w:r>
        <w:t>Assign the total wind MW to each region based on these ratios</w:t>
      </w:r>
    </w:p>
    <w:p w14:paraId="6E8CCCEC" w14:textId="77777777" w:rsidR="00152CBD" w:rsidRDefault="00152CBD" w:rsidP="00507BA3">
      <w:pPr>
        <w:pStyle w:val="ListParagraph"/>
        <w:numPr>
          <w:ilvl w:val="3"/>
          <w:numId w:val="190"/>
        </w:numPr>
        <w:spacing w:after="160" w:line="256" w:lineRule="auto"/>
        <w:contextualSpacing/>
      </w:pPr>
      <w:r>
        <w:t xml:space="preserve">If the total amount of renewable generation to be dispatched is greater than the remaining load to be served, reduce the total number of Renewable MW to be dispatched to equal </w:t>
      </w:r>
      <w:r>
        <w:lastRenderedPageBreak/>
        <w:t xml:space="preserve">the remaining load to be served and use the same steps as above to determine the ratio of wind to solar generation </w:t>
      </w:r>
    </w:p>
    <w:p w14:paraId="2A9E5F30" w14:textId="77777777" w:rsidR="00152CBD" w:rsidRDefault="00152CBD" w:rsidP="00507BA3">
      <w:pPr>
        <w:pStyle w:val="ListParagraph"/>
        <w:numPr>
          <w:ilvl w:val="2"/>
          <w:numId w:val="190"/>
        </w:numPr>
        <w:spacing w:after="160" w:line="256" w:lineRule="auto"/>
        <w:contextualSpacing/>
      </w:pPr>
      <w:r>
        <w:t>If there remains load to be served ((MIN load – sum of nuclear/PUN/reserve P</w:t>
      </w:r>
      <w:r w:rsidRPr="00507BA3">
        <w:rPr>
          <w:vertAlign w:val="subscript"/>
        </w:rPr>
        <w:t>GEN</w:t>
      </w:r>
      <w:r>
        <w:t>/renewables) &gt; 0), dispatch conventional units on a least cost basis to serve the remaining load</w:t>
      </w:r>
    </w:p>
    <w:p w14:paraId="18B68C2E" w14:textId="77777777" w:rsidR="00152CBD" w:rsidRDefault="00152CBD" w:rsidP="00507BA3">
      <w:pPr>
        <w:pStyle w:val="ListParagraph"/>
        <w:numPr>
          <w:ilvl w:val="2"/>
          <w:numId w:val="190"/>
        </w:numPr>
        <w:spacing w:after="160" w:line="256" w:lineRule="auto"/>
        <w:contextualSpacing/>
      </w:pPr>
      <w:r>
        <w:t>If any GTCs are violated, adjust the dispatch by moving units with the highest shift factor on the GTC. Overall renewable output should be preserved and if renewables are dispatched downwards to meet GTC limits, then the capacity should be allocated to another region.</w:t>
      </w:r>
    </w:p>
    <w:p w14:paraId="2E2C8F16" w14:textId="0A690F4A" w:rsidR="00152CBD" w:rsidRDefault="00152CBD" w:rsidP="00507BA3">
      <w:pPr>
        <w:pStyle w:val="ListParagraph"/>
        <w:numPr>
          <w:ilvl w:val="2"/>
          <w:numId w:val="190"/>
        </w:numPr>
        <w:spacing w:after="160" w:line="256" w:lineRule="auto"/>
        <w:contextualSpacing/>
      </w:pPr>
      <w:r>
        <w:t xml:space="preserve">The Panhandle wind region should remain above </w:t>
      </w:r>
      <w:r w:rsidR="00FD2EAF">
        <w:t>70%</w:t>
      </w:r>
      <w:r>
        <w:t xml:space="preserve"> capacity factor.</w:t>
      </w:r>
    </w:p>
    <w:p w14:paraId="7E7A18AE" w14:textId="77777777" w:rsidR="00152CBD" w:rsidRDefault="00152CBD" w:rsidP="00507BA3">
      <w:pPr>
        <w:pStyle w:val="ListParagraph"/>
        <w:numPr>
          <w:ilvl w:val="2"/>
          <w:numId w:val="190"/>
        </w:numPr>
        <w:spacing w:after="160" w:line="256" w:lineRule="auto"/>
        <w:contextualSpacing/>
      </w:pPr>
      <w:r>
        <w:t>If the case cannot be solved at given renewable output, adjust generation as needed.</w:t>
      </w:r>
    </w:p>
    <w:p w14:paraId="4CD7DD1F" w14:textId="4AE71CDA" w:rsidR="00F058EA" w:rsidRDefault="00F058EA" w:rsidP="00114EE5">
      <w:pPr>
        <w:spacing w:after="120"/>
        <w:rPr>
          <w:iCs/>
          <w:sz w:val="24"/>
        </w:rPr>
      </w:pPr>
      <w:r>
        <w:rPr>
          <w:iCs/>
          <w:sz w:val="24"/>
        </w:rPr>
        <w:t>DGR and DESR shall be committed and dispatched using the same methodology as transmission-connected Resources of the same type. SODG shall be committed and dispatched based on their resource type as noted in the following table.</w:t>
      </w:r>
    </w:p>
    <w:tbl>
      <w:tblPr>
        <w:tblStyle w:val="TableGrid"/>
        <w:tblW w:w="0" w:type="auto"/>
        <w:jc w:val="center"/>
        <w:tblLook w:val="04A0" w:firstRow="1" w:lastRow="0" w:firstColumn="1" w:lastColumn="0" w:noHBand="0" w:noVBand="1"/>
      </w:tblPr>
      <w:tblGrid>
        <w:gridCol w:w="3295"/>
        <w:gridCol w:w="5669"/>
      </w:tblGrid>
      <w:tr w:rsidR="00F058EA" w14:paraId="14DD8D9D" w14:textId="77777777" w:rsidTr="00AD3128">
        <w:trPr>
          <w:jc w:val="center"/>
        </w:trPr>
        <w:tc>
          <w:tcPr>
            <w:tcW w:w="0" w:type="auto"/>
            <w:vAlign w:val="center"/>
          </w:tcPr>
          <w:p w14:paraId="6F227E00" w14:textId="3AA80043" w:rsidR="00F058EA" w:rsidRPr="00082FBA" w:rsidRDefault="00F058EA" w:rsidP="00AD3128">
            <w:pPr>
              <w:jc w:val="center"/>
              <w:rPr>
                <w:b/>
                <w:iCs/>
                <w:sz w:val="24"/>
              </w:rPr>
            </w:pPr>
            <w:r w:rsidRPr="00082FBA">
              <w:rPr>
                <w:b/>
                <w:iCs/>
                <w:sz w:val="24"/>
              </w:rPr>
              <w:t>SODG Resource Type</w:t>
            </w:r>
          </w:p>
        </w:tc>
        <w:tc>
          <w:tcPr>
            <w:tcW w:w="0" w:type="auto"/>
            <w:vAlign w:val="center"/>
          </w:tcPr>
          <w:p w14:paraId="1948B1E6" w14:textId="6A5BD5F7" w:rsidR="00F058EA" w:rsidRPr="00082FBA" w:rsidRDefault="00F058EA" w:rsidP="00AD3128">
            <w:pPr>
              <w:jc w:val="center"/>
              <w:rPr>
                <w:b/>
                <w:iCs/>
                <w:sz w:val="24"/>
              </w:rPr>
            </w:pPr>
            <w:r w:rsidRPr="00082FBA">
              <w:rPr>
                <w:b/>
                <w:iCs/>
                <w:sz w:val="24"/>
              </w:rPr>
              <w:t>Commitment / Dispatch</w:t>
            </w:r>
          </w:p>
        </w:tc>
      </w:tr>
      <w:tr w:rsidR="00F058EA" w14:paraId="48B90E27" w14:textId="77777777" w:rsidTr="00AD3128">
        <w:trPr>
          <w:jc w:val="center"/>
        </w:trPr>
        <w:tc>
          <w:tcPr>
            <w:tcW w:w="0" w:type="auto"/>
            <w:vAlign w:val="center"/>
          </w:tcPr>
          <w:p w14:paraId="128E7756" w14:textId="602C45D6" w:rsidR="00F058EA" w:rsidRDefault="00F058EA" w:rsidP="00AD3128">
            <w:pPr>
              <w:jc w:val="center"/>
              <w:rPr>
                <w:iCs/>
                <w:sz w:val="24"/>
              </w:rPr>
            </w:pPr>
            <w:r>
              <w:rPr>
                <w:iCs/>
                <w:sz w:val="24"/>
              </w:rPr>
              <w:t>Battery</w:t>
            </w:r>
          </w:p>
        </w:tc>
        <w:tc>
          <w:tcPr>
            <w:tcW w:w="0" w:type="auto"/>
            <w:vAlign w:val="center"/>
          </w:tcPr>
          <w:p w14:paraId="7E84D3AA" w14:textId="31852C80" w:rsidR="00F058EA" w:rsidRDefault="00F058EA" w:rsidP="00AD3128">
            <w:pPr>
              <w:jc w:val="center"/>
              <w:rPr>
                <w:iCs/>
                <w:sz w:val="24"/>
              </w:rPr>
            </w:pPr>
            <w:r>
              <w:rPr>
                <w:iCs/>
                <w:sz w:val="24"/>
              </w:rPr>
              <w:t>Offline</w:t>
            </w:r>
          </w:p>
        </w:tc>
      </w:tr>
      <w:tr w:rsidR="00F058EA" w14:paraId="5A7A6DA9" w14:textId="77777777" w:rsidTr="00AD3128">
        <w:trPr>
          <w:jc w:val="center"/>
        </w:trPr>
        <w:tc>
          <w:tcPr>
            <w:tcW w:w="0" w:type="auto"/>
            <w:vAlign w:val="center"/>
          </w:tcPr>
          <w:p w14:paraId="7E60CF7F" w14:textId="7FB2937B" w:rsidR="00F058EA" w:rsidRDefault="00F058EA" w:rsidP="00AD3128">
            <w:pPr>
              <w:jc w:val="center"/>
              <w:rPr>
                <w:iCs/>
                <w:sz w:val="24"/>
              </w:rPr>
            </w:pPr>
            <w:r>
              <w:rPr>
                <w:iCs/>
                <w:sz w:val="24"/>
              </w:rPr>
              <w:t>Solar</w:t>
            </w:r>
          </w:p>
        </w:tc>
        <w:tc>
          <w:tcPr>
            <w:tcW w:w="0" w:type="auto"/>
            <w:vAlign w:val="center"/>
          </w:tcPr>
          <w:p w14:paraId="63053977" w14:textId="5A596F88" w:rsidR="00F058EA" w:rsidRDefault="00F058EA" w:rsidP="00AD3128">
            <w:pPr>
              <w:jc w:val="center"/>
              <w:rPr>
                <w:iCs/>
                <w:sz w:val="24"/>
              </w:rPr>
            </w:pPr>
            <w:r>
              <w:rPr>
                <w:iCs/>
                <w:sz w:val="24"/>
              </w:rPr>
              <w:t>Consistent with CDR solar percent capacity contribution</w:t>
            </w:r>
          </w:p>
        </w:tc>
      </w:tr>
      <w:tr w:rsidR="00F058EA" w14:paraId="31BD59E8" w14:textId="77777777" w:rsidTr="00AD3128">
        <w:trPr>
          <w:jc w:val="center"/>
        </w:trPr>
        <w:tc>
          <w:tcPr>
            <w:tcW w:w="0" w:type="auto"/>
            <w:vAlign w:val="center"/>
          </w:tcPr>
          <w:p w14:paraId="25CDC7A9" w14:textId="34188C13" w:rsidR="00F058EA" w:rsidRDefault="00F058EA" w:rsidP="00AD3128">
            <w:pPr>
              <w:jc w:val="center"/>
              <w:rPr>
                <w:iCs/>
                <w:sz w:val="24"/>
              </w:rPr>
            </w:pPr>
            <w:r>
              <w:rPr>
                <w:iCs/>
                <w:sz w:val="24"/>
              </w:rPr>
              <w:t>Natural Gas</w:t>
            </w:r>
          </w:p>
        </w:tc>
        <w:tc>
          <w:tcPr>
            <w:tcW w:w="0" w:type="auto"/>
            <w:vAlign w:val="center"/>
          </w:tcPr>
          <w:p w14:paraId="62715B02" w14:textId="2CC27C4F" w:rsidR="00F058EA" w:rsidRDefault="00F058EA" w:rsidP="00AD3128">
            <w:pPr>
              <w:jc w:val="center"/>
              <w:rPr>
                <w:iCs/>
                <w:sz w:val="24"/>
              </w:rPr>
            </w:pPr>
            <w:r>
              <w:rPr>
                <w:iCs/>
                <w:sz w:val="24"/>
              </w:rPr>
              <w:t>Offline</w:t>
            </w:r>
          </w:p>
        </w:tc>
      </w:tr>
      <w:tr w:rsidR="00F058EA" w14:paraId="52CF81C6" w14:textId="77777777" w:rsidTr="00AD3128">
        <w:trPr>
          <w:jc w:val="center"/>
        </w:trPr>
        <w:tc>
          <w:tcPr>
            <w:tcW w:w="0" w:type="auto"/>
            <w:vAlign w:val="center"/>
          </w:tcPr>
          <w:p w14:paraId="482EEEA0" w14:textId="5C1124F3" w:rsidR="00F058EA" w:rsidRDefault="00F058EA" w:rsidP="00AD3128">
            <w:pPr>
              <w:jc w:val="center"/>
              <w:rPr>
                <w:iCs/>
                <w:sz w:val="24"/>
              </w:rPr>
            </w:pPr>
            <w:r>
              <w:rPr>
                <w:iCs/>
                <w:sz w:val="24"/>
              </w:rPr>
              <w:t>Diesel</w:t>
            </w:r>
          </w:p>
        </w:tc>
        <w:tc>
          <w:tcPr>
            <w:tcW w:w="0" w:type="auto"/>
            <w:vAlign w:val="center"/>
          </w:tcPr>
          <w:p w14:paraId="4B8545B1" w14:textId="18C3636F" w:rsidR="00F058EA" w:rsidRDefault="00F058EA" w:rsidP="00AD3128">
            <w:pPr>
              <w:jc w:val="center"/>
              <w:rPr>
                <w:iCs/>
                <w:sz w:val="24"/>
              </w:rPr>
            </w:pPr>
            <w:r>
              <w:rPr>
                <w:iCs/>
                <w:sz w:val="24"/>
              </w:rPr>
              <w:t>Offline</w:t>
            </w:r>
          </w:p>
        </w:tc>
      </w:tr>
      <w:tr w:rsidR="00F058EA" w14:paraId="51781E64" w14:textId="77777777" w:rsidTr="00AD3128">
        <w:trPr>
          <w:jc w:val="center"/>
        </w:trPr>
        <w:tc>
          <w:tcPr>
            <w:tcW w:w="0" w:type="auto"/>
            <w:vAlign w:val="center"/>
          </w:tcPr>
          <w:p w14:paraId="7DB26709" w14:textId="5F2D57EB" w:rsidR="00F058EA" w:rsidRDefault="00F058EA" w:rsidP="00AD3128">
            <w:pPr>
              <w:jc w:val="center"/>
              <w:rPr>
                <w:iCs/>
                <w:sz w:val="24"/>
              </w:rPr>
            </w:pPr>
            <w:r>
              <w:rPr>
                <w:iCs/>
                <w:sz w:val="24"/>
              </w:rPr>
              <w:t>Wind</w:t>
            </w:r>
          </w:p>
        </w:tc>
        <w:tc>
          <w:tcPr>
            <w:tcW w:w="0" w:type="auto"/>
            <w:vAlign w:val="center"/>
          </w:tcPr>
          <w:p w14:paraId="4027C9DE" w14:textId="17525A80" w:rsidR="00F058EA" w:rsidRDefault="00F058EA" w:rsidP="00AD3128">
            <w:pPr>
              <w:jc w:val="center"/>
              <w:rPr>
                <w:iCs/>
                <w:sz w:val="24"/>
              </w:rPr>
            </w:pPr>
            <w:r>
              <w:rPr>
                <w:iCs/>
                <w:sz w:val="24"/>
              </w:rPr>
              <w:t>Consistent with CDR wind percent capacity contribution</w:t>
            </w:r>
          </w:p>
        </w:tc>
      </w:tr>
      <w:tr w:rsidR="00F058EA" w14:paraId="05014742" w14:textId="77777777" w:rsidTr="00AD3128">
        <w:trPr>
          <w:jc w:val="center"/>
        </w:trPr>
        <w:tc>
          <w:tcPr>
            <w:tcW w:w="0" w:type="auto"/>
            <w:vAlign w:val="center"/>
          </w:tcPr>
          <w:p w14:paraId="0832CCE1" w14:textId="76780AC3" w:rsidR="00F058EA" w:rsidRDefault="00F058EA" w:rsidP="00AD3128">
            <w:pPr>
              <w:jc w:val="center"/>
              <w:rPr>
                <w:iCs/>
                <w:sz w:val="24"/>
              </w:rPr>
            </w:pPr>
            <w:r>
              <w:rPr>
                <w:iCs/>
                <w:sz w:val="24"/>
              </w:rPr>
              <w:t>Landfill Gas</w:t>
            </w:r>
          </w:p>
        </w:tc>
        <w:tc>
          <w:tcPr>
            <w:tcW w:w="0" w:type="auto"/>
            <w:vAlign w:val="center"/>
          </w:tcPr>
          <w:p w14:paraId="1FEA9275" w14:textId="1F4AAA25" w:rsidR="00F058EA" w:rsidRDefault="00B74E80" w:rsidP="00AD3128">
            <w:pPr>
              <w:jc w:val="center"/>
              <w:rPr>
                <w:iCs/>
                <w:sz w:val="24"/>
              </w:rPr>
            </w:pPr>
            <w:r>
              <w:rPr>
                <w:iCs/>
                <w:sz w:val="24"/>
              </w:rPr>
              <w:t>Offline</w:t>
            </w:r>
          </w:p>
        </w:tc>
      </w:tr>
      <w:tr w:rsidR="00F058EA" w14:paraId="4C17ED62" w14:textId="77777777" w:rsidTr="00AD3128">
        <w:trPr>
          <w:jc w:val="center"/>
        </w:trPr>
        <w:tc>
          <w:tcPr>
            <w:tcW w:w="0" w:type="auto"/>
            <w:vAlign w:val="center"/>
          </w:tcPr>
          <w:p w14:paraId="6DA0DFD2" w14:textId="4CFAA9DC" w:rsidR="00F058EA" w:rsidRDefault="00F058EA" w:rsidP="00AD3128">
            <w:pPr>
              <w:jc w:val="center"/>
              <w:rPr>
                <w:iCs/>
                <w:sz w:val="24"/>
              </w:rPr>
            </w:pPr>
            <w:r>
              <w:rPr>
                <w:iCs/>
                <w:sz w:val="24"/>
              </w:rPr>
              <w:t>Hydro</w:t>
            </w:r>
          </w:p>
        </w:tc>
        <w:tc>
          <w:tcPr>
            <w:tcW w:w="0" w:type="auto"/>
            <w:vAlign w:val="center"/>
          </w:tcPr>
          <w:p w14:paraId="4FB77532" w14:textId="2D962400" w:rsidR="00F058EA" w:rsidRDefault="0079526E" w:rsidP="00AD3128">
            <w:pPr>
              <w:jc w:val="center"/>
              <w:rPr>
                <w:iCs/>
                <w:sz w:val="24"/>
              </w:rPr>
            </w:pPr>
            <w:r>
              <w:rPr>
                <w:iCs/>
                <w:sz w:val="24"/>
              </w:rPr>
              <w:t>Offline</w:t>
            </w:r>
          </w:p>
        </w:tc>
      </w:tr>
      <w:tr w:rsidR="00F058EA" w14:paraId="6EDA211E" w14:textId="77777777" w:rsidTr="00AD3128">
        <w:trPr>
          <w:jc w:val="center"/>
        </w:trPr>
        <w:tc>
          <w:tcPr>
            <w:tcW w:w="0" w:type="auto"/>
            <w:vAlign w:val="center"/>
          </w:tcPr>
          <w:p w14:paraId="5B331EEF" w14:textId="1DBE9242" w:rsidR="00F058EA" w:rsidRDefault="00F058EA" w:rsidP="00AD3128">
            <w:pPr>
              <w:jc w:val="center"/>
              <w:rPr>
                <w:iCs/>
                <w:sz w:val="24"/>
              </w:rPr>
            </w:pPr>
            <w:r>
              <w:rPr>
                <w:iCs/>
                <w:sz w:val="24"/>
              </w:rPr>
              <w:t>Other Inverter-Based Resources</w:t>
            </w:r>
          </w:p>
        </w:tc>
        <w:tc>
          <w:tcPr>
            <w:tcW w:w="0" w:type="auto"/>
            <w:vAlign w:val="center"/>
          </w:tcPr>
          <w:p w14:paraId="53368D5E" w14:textId="32FDA041" w:rsidR="00F058EA" w:rsidRDefault="00F058EA" w:rsidP="00AD3128">
            <w:pPr>
              <w:jc w:val="center"/>
              <w:rPr>
                <w:iCs/>
                <w:sz w:val="24"/>
              </w:rPr>
            </w:pPr>
            <w:r>
              <w:rPr>
                <w:iCs/>
                <w:sz w:val="24"/>
              </w:rPr>
              <w:t>Offline</w:t>
            </w:r>
          </w:p>
        </w:tc>
      </w:tr>
      <w:tr w:rsidR="00F058EA" w14:paraId="7F2F6EE4" w14:textId="77777777" w:rsidTr="00AD3128">
        <w:trPr>
          <w:jc w:val="center"/>
        </w:trPr>
        <w:tc>
          <w:tcPr>
            <w:tcW w:w="0" w:type="auto"/>
            <w:vAlign w:val="center"/>
          </w:tcPr>
          <w:p w14:paraId="491AFF9F" w14:textId="6A966939" w:rsidR="00F058EA" w:rsidRDefault="00F058EA" w:rsidP="00AD3128">
            <w:pPr>
              <w:jc w:val="center"/>
              <w:rPr>
                <w:iCs/>
                <w:sz w:val="24"/>
              </w:rPr>
            </w:pPr>
            <w:r>
              <w:rPr>
                <w:iCs/>
                <w:sz w:val="24"/>
              </w:rPr>
              <w:t>Other Synchronous Generation</w:t>
            </w:r>
          </w:p>
        </w:tc>
        <w:tc>
          <w:tcPr>
            <w:tcW w:w="0" w:type="auto"/>
            <w:vAlign w:val="center"/>
          </w:tcPr>
          <w:p w14:paraId="2BCD5480" w14:textId="274FB17C" w:rsidR="00F058EA" w:rsidRDefault="00F058EA" w:rsidP="00AD3128">
            <w:pPr>
              <w:jc w:val="center"/>
              <w:rPr>
                <w:iCs/>
                <w:sz w:val="24"/>
              </w:rPr>
            </w:pPr>
            <w:r>
              <w:rPr>
                <w:iCs/>
                <w:sz w:val="24"/>
              </w:rPr>
              <w:t>Offline</w:t>
            </w:r>
          </w:p>
        </w:tc>
      </w:tr>
    </w:tbl>
    <w:p w14:paraId="1B43E7D7" w14:textId="77777777" w:rsidR="00F058EA" w:rsidRDefault="00F058EA" w:rsidP="00114EE5">
      <w:pPr>
        <w:spacing w:after="120"/>
        <w:rPr>
          <w:iCs/>
          <w:sz w:val="24"/>
        </w:rPr>
      </w:pPr>
    </w:p>
    <w:p w14:paraId="2B142D61" w14:textId="77777777"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14:paraId="401DA320" w14:textId="77777777"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14:paraId="4C07E801" w14:textId="0148C356" w:rsidR="000F2DD7" w:rsidRDefault="000F0A5B" w:rsidP="009C3A4F">
      <w:pPr>
        <w:spacing w:after="240"/>
        <w:rPr>
          <w:iCs/>
          <w:sz w:val="24"/>
          <w:szCs w:val="24"/>
        </w:rPr>
      </w:pPr>
      <w:bookmarkStart w:id="523" w:name="OLE_LINK5"/>
      <w:bookmarkStart w:id="524" w:name="OLE_LINK6"/>
      <w:r w:rsidRPr="000F0A5B">
        <w:rPr>
          <w:iCs/>
          <w:sz w:val="24"/>
        </w:rPr>
        <w:t xml:space="preserve">New </w:t>
      </w:r>
      <w:r w:rsidR="003B4725">
        <w:rPr>
          <w:iCs/>
          <w:sz w:val="24"/>
        </w:rPr>
        <w:t xml:space="preserve">transmission level </w:t>
      </w:r>
      <w:r w:rsidRPr="000F0A5B">
        <w:rPr>
          <w:iCs/>
          <w:sz w:val="24"/>
        </w:rPr>
        <w:t xml:space="preserve">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w:t>
      </w:r>
      <w:r w:rsidR="00507BA3">
        <w:rPr>
          <w:iCs/>
          <w:sz w:val="24"/>
        </w:rPr>
        <w:t xml:space="preserve">biannual </w:t>
      </w:r>
      <w:r w:rsidR="00B1703A">
        <w:rPr>
          <w:iCs/>
          <w:sz w:val="24"/>
        </w:rPr>
        <w:t>basis</w:t>
      </w:r>
      <w:r w:rsidRPr="000F0A5B">
        <w:rPr>
          <w:iCs/>
          <w:sz w:val="24"/>
        </w:rPr>
        <w:t xml:space="preserve"> </w:t>
      </w:r>
      <w:bookmarkEnd w:id="523"/>
      <w:bookmarkEnd w:id="524"/>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14:paraId="3B8EE551" w14:textId="62A2D3D7" w:rsidR="003B4725" w:rsidRPr="00082FBA" w:rsidRDefault="003B4725" w:rsidP="009C3A4F">
      <w:pPr>
        <w:spacing w:after="240"/>
      </w:pPr>
      <w:r>
        <w:rPr>
          <w:iCs/>
          <w:sz w:val="24"/>
          <w:szCs w:val="24"/>
        </w:rPr>
        <w:t xml:space="preserve">New </w:t>
      </w:r>
      <w:r w:rsidR="00475BFB">
        <w:rPr>
          <w:iCs/>
          <w:sz w:val="24"/>
          <w:szCs w:val="24"/>
        </w:rPr>
        <w:t xml:space="preserve">DGRs, DESRs, and </w:t>
      </w:r>
      <w:r>
        <w:rPr>
          <w:iCs/>
          <w:sz w:val="24"/>
          <w:szCs w:val="24"/>
        </w:rPr>
        <w:t xml:space="preserve">SODGs </w:t>
      </w:r>
      <w:r w:rsidRPr="000F0A5B">
        <w:rPr>
          <w:iCs/>
          <w:sz w:val="24"/>
        </w:rPr>
        <w:t xml:space="preserve">will be included in the </w:t>
      </w:r>
      <w:r>
        <w:rPr>
          <w:iCs/>
          <w:sz w:val="24"/>
        </w:rPr>
        <w:t xml:space="preserve">SSWG </w:t>
      </w:r>
      <w:r w:rsidRPr="004464E4">
        <w:rPr>
          <w:iCs/>
          <w:sz w:val="24"/>
          <w:szCs w:val="24"/>
        </w:rPr>
        <w:t xml:space="preserve">Cases on a </w:t>
      </w:r>
      <w:r w:rsidR="00507BA3">
        <w:rPr>
          <w:iCs/>
          <w:sz w:val="24"/>
          <w:szCs w:val="24"/>
        </w:rPr>
        <w:t>biannual</w:t>
      </w:r>
      <w:r w:rsidR="00507BA3" w:rsidRPr="004464E4">
        <w:rPr>
          <w:iCs/>
          <w:sz w:val="24"/>
          <w:szCs w:val="24"/>
        </w:rPr>
        <w:t xml:space="preserve"> </w:t>
      </w:r>
      <w:r w:rsidRPr="004464E4">
        <w:rPr>
          <w:iCs/>
          <w:sz w:val="24"/>
          <w:szCs w:val="24"/>
        </w:rPr>
        <w:t>basis</w:t>
      </w:r>
      <w:r w:rsidRPr="00082FBA">
        <w:rPr>
          <w:sz w:val="24"/>
          <w:szCs w:val="24"/>
        </w:rPr>
        <w:t xml:space="preserve"> during the incremental updates</w:t>
      </w:r>
      <w:r w:rsidR="00475BFB">
        <w:rPr>
          <w:sz w:val="24"/>
          <w:szCs w:val="24"/>
        </w:rPr>
        <w:t xml:space="preserve"> with </w:t>
      </w:r>
      <w:r w:rsidR="00903C1B">
        <w:rPr>
          <w:sz w:val="24"/>
          <w:szCs w:val="24"/>
        </w:rPr>
        <w:t xml:space="preserve">operational </w:t>
      </w:r>
      <w:r w:rsidR="00475BFB">
        <w:rPr>
          <w:sz w:val="24"/>
          <w:szCs w:val="24"/>
        </w:rPr>
        <w:t>data from NMMS.</w:t>
      </w:r>
      <w:r w:rsidR="00D03244">
        <w:rPr>
          <w:sz w:val="24"/>
          <w:szCs w:val="24"/>
        </w:rPr>
        <w:t xml:space="preserve">  </w:t>
      </w:r>
    </w:p>
    <w:p w14:paraId="665C3EFC" w14:textId="77777777"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14:paraId="7BE93477" w14:textId="77777777"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14:paraId="3C8EC127" w14:textId="77777777" w:rsidR="000F2DD7" w:rsidRPr="004C6B84" w:rsidRDefault="000F2DD7">
      <w:pPr>
        <w:tabs>
          <w:tab w:val="left" w:pos="1440"/>
        </w:tabs>
        <w:jc w:val="both"/>
        <w:rPr>
          <w:sz w:val="24"/>
          <w:szCs w:val="24"/>
        </w:rPr>
      </w:pPr>
    </w:p>
    <w:p w14:paraId="4B94BBD3" w14:textId="77777777" w:rsidR="00E67723" w:rsidRPr="004C6B84" w:rsidRDefault="00E67723" w:rsidP="00C00027">
      <w:pPr>
        <w:numPr>
          <w:ilvl w:val="0"/>
          <w:numId w:val="60"/>
        </w:numPr>
        <w:tabs>
          <w:tab w:val="left" w:pos="1440"/>
        </w:tabs>
        <w:jc w:val="both"/>
        <w:rPr>
          <w:sz w:val="24"/>
          <w:szCs w:val="24"/>
        </w:rPr>
      </w:pPr>
      <w:r w:rsidRPr="004C6B84">
        <w:rPr>
          <w:sz w:val="24"/>
          <w:szCs w:val="24"/>
        </w:rPr>
        <w:lastRenderedPageBreak/>
        <w:t>Ignore spinning reserve.</w:t>
      </w:r>
    </w:p>
    <w:p w14:paraId="23F67282" w14:textId="77777777"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14:paraId="4093AB6F" w14:textId="3518CA5A"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14:paraId="16DA5914" w14:textId="77777777" w:rsidR="001577A5" w:rsidRPr="001577A5" w:rsidRDefault="001577A5" w:rsidP="001577A5">
      <w:pPr>
        <w:pStyle w:val="ListParagraph"/>
        <w:numPr>
          <w:ilvl w:val="0"/>
          <w:numId w:val="60"/>
        </w:numPr>
        <w:rPr>
          <w:color w:val="000000"/>
          <w:sz w:val="24"/>
        </w:rPr>
      </w:pPr>
      <w:r w:rsidRPr="001577A5">
        <w:rPr>
          <w:color w:val="000000"/>
          <w:sz w:val="24"/>
        </w:rPr>
        <w:t>Dispatch SODG natural gas and diesel units up to their full capacity.</w:t>
      </w:r>
    </w:p>
    <w:p w14:paraId="7C24A2BA" w14:textId="5C9D7BA7" w:rsidR="000F2DD7" w:rsidRDefault="00351064">
      <w:pPr>
        <w:numPr>
          <w:ilvl w:val="0"/>
          <w:numId w:val="60"/>
        </w:numPr>
        <w:tabs>
          <w:tab w:val="left" w:pos="1440"/>
        </w:tabs>
        <w:jc w:val="both"/>
        <w:rPr>
          <w:color w:val="000000"/>
          <w:sz w:val="24"/>
        </w:rPr>
      </w:pPr>
      <w:r>
        <w:rPr>
          <w:color w:val="000000"/>
          <w:sz w:val="24"/>
        </w:rPr>
        <w:t>Dispatch u</w:t>
      </w:r>
      <w:r w:rsidR="006E63D1">
        <w:rPr>
          <w:color w:val="000000"/>
          <w:sz w:val="24"/>
        </w:rPr>
        <w:t xml:space="preserve">nits that have changed their status to </w:t>
      </w:r>
      <w:r>
        <w:rPr>
          <w:color w:val="000000"/>
          <w:sz w:val="24"/>
        </w:rPr>
        <w:t xml:space="preserve">indefinite </w:t>
      </w:r>
      <w:r w:rsidR="006E63D1">
        <w:rPr>
          <w:color w:val="000000"/>
          <w:sz w:val="24"/>
        </w:rPr>
        <w:t>m</w:t>
      </w:r>
      <w:r w:rsidR="000F2DD7">
        <w:rPr>
          <w:color w:val="000000"/>
          <w:sz w:val="24"/>
        </w:rPr>
        <w:t xml:space="preserve">othball </w:t>
      </w:r>
      <w:r w:rsidR="009279AD">
        <w:rPr>
          <w:color w:val="000000"/>
          <w:sz w:val="24"/>
        </w:rPr>
        <w:t>within</w:t>
      </w:r>
      <w:r w:rsidR="006E63D1">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14:paraId="2483BEDF" w14:textId="2E9D496F" w:rsidR="005033DF" w:rsidRDefault="005A22CA">
      <w:pPr>
        <w:numPr>
          <w:ilvl w:val="0"/>
          <w:numId w:val="60"/>
        </w:numPr>
        <w:tabs>
          <w:tab w:val="left" w:pos="1440"/>
        </w:tabs>
        <w:jc w:val="both"/>
        <w:rPr>
          <w:color w:val="000000"/>
          <w:sz w:val="24"/>
        </w:rPr>
      </w:pPr>
      <w:r>
        <w:rPr>
          <w:color w:val="000000"/>
          <w:sz w:val="24"/>
        </w:rPr>
        <w:t xml:space="preserve">Scale </w:t>
      </w:r>
      <w:r w:rsidR="00FF2AE4">
        <w:rPr>
          <w:color w:val="000000"/>
          <w:sz w:val="24"/>
        </w:rPr>
        <w:t xml:space="preserve">transmission level </w:t>
      </w:r>
      <w:r w:rsidR="005033DF">
        <w:rPr>
          <w:color w:val="000000"/>
          <w:sz w:val="24"/>
        </w:rPr>
        <w:t>wi</w:t>
      </w:r>
      <w:r w:rsidR="00181017">
        <w:rPr>
          <w:color w:val="000000"/>
          <w:sz w:val="24"/>
        </w:rPr>
        <w:t>nd generation dispatch up to 50</w:t>
      </w:r>
      <w:r w:rsidR="005033DF">
        <w:rPr>
          <w:color w:val="000000"/>
          <w:sz w:val="24"/>
        </w:rPr>
        <w:t>% of capability</w:t>
      </w:r>
      <w:r w:rsidR="00FF2AE4">
        <w:rPr>
          <w:color w:val="000000"/>
          <w:sz w:val="24"/>
        </w:rPr>
        <w:t>.</w:t>
      </w:r>
    </w:p>
    <w:p w14:paraId="6D3E29E1" w14:textId="17307124"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14:paraId="04D997C6" w14:textId="5B616449" w:rsidR="00E67723" w:rsidRDefault="00351064" w:rsidP="00031BD1">
      <w:pPr>
        <w:numPr>
          <w:ilvl w:val="0"/>
          <w:numId w:val="60"/>
        </w:numPr>
        <w:tabs>
          <w:tab w:val="left" w:pos="1440"/>
        </w:tabs>
        <w:jc w:val="both"/>
        <w:rPr>
          <w:color w:val="000000"/>
          <w:sz w:val="24"/>
        </w:rPr>
      </w:pPr>
      <w:r>
        <w:rPr>
          <w:color w:val="000000"/>
          <w:sz w:val="24"/>
        </w:rPr>
        <w:t>Dispatch u</w:t>
      </w:r>
      <w:r w:rsidR="006E63D1" w:rsidRPr="006E63D1">
        <w:rPr>
          <w:color w:val="000000"/>
          <w:sz w:val="24"/>
        </w:rPr>
        <w:t xml:space="preserve">nits that have changed their status to </w:t>
      </w:r>
      <w:r>
        <w:rPr>
          <w:color w:val="000000"/>
          <w:sz w:val="24"/>
        </w:rPr>
        <w:t xml:space="preserve">indefinite </w:t>
      </w:r>
      <w:r w:rsidR="006E63D1" w:rsidRPr="006E63D1">
        <w:rPr>
          <w:color w:val="000000"/>
          <w:sz w:val="24"/>
        </w:rPr>
        <w:t>mothball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14:paraId="036ED93C" w14:textId="42513DFA" w:rsidR="0020746D" w:rsidRDefault="00FD5F5F">
      <w:pPr>
        <w:numPr>
          <w:ilvl w:val="0"/>
          <w:numId w:val="60"/>
        </w:numPr>
        <w:tabs>
          <w:tab w:val="left" w:pos="1440"/>
        </w:tabs>
        <w:jc w:val="both"/>
        <w:rPr>
          <w:color w:val="000000"/>
          <w:sz w:val="24"/>
        </w:rPr>
      </w:pPr>
      <w:r>
        <w:rPr>
          <w:color w:val="000000"/>
          <w:sz w:val="24"/>
        </w:rPr>
        <w:t xml:space="preserve">Add publicly </w:t>
      </w:r>
      <w:proofErr w:type="gramStart"/>
      <w:r>
        <w:rPr>
          <w:color w:val="000000"/>
          <w:sz w:val="24"/>
        </w:rPr>
        <w:t>announced  units</w:t>
      </w:r>
      <w:proofErr w:type="gramEnd"/>
      <w:r>
        <w:rPr>
          <w:color w:val="000000"/>
          <w:sz w:val="24"/>
        </w:rPr>
        <w:t xml:space="preserve"> without interconnection agreements.</w:t>
      </w:r>
    </w:p>
    <w:p w14:paraId="6168E861" w14:textId="77777777" w:rsidR="000F2DD7" w:rsidRDefault="003D1F10" w:rsidP="004B1865">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14:paraId="10A7CA1A" w14:textId="553857E6"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14:paraId="1000FA66" w14:textId="77777777"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14:paraId="1092E251" w14:textId="77777777" w:rsidR="000F2DD7" w:rsidRDefault="000F2DD7">
      <w:pPr>
        <w:tabs>
          <w:tab w:val="left" w:pos="1440"/>
        </w:tabs>
        <w:ind w:left="360"/>
        <w:jc w:val="both"/>
        <w:rPr>
          <w:color w:val="FF0000"/>
          <w:sz w:val="24"/>
        </w:rPr>
      </w:pPr>
    </w:p>
    <w:p w14:paraId="6E00E6EF" w14:textId="77777777"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14:paraId="33A850CB" w14:textId="77777777"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14:paraId="5B3039DC" w14:textId="77777777"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14:paraId="64289D03" w14:textId="6713B6E6" w:rsidR="00B1703A" w:rsidRDefault="00CD31A1" w:rsidP="00F205BE">
      <w:pPr>
        <w:numPr>
          <w:ilvl w:val="0"/>
          <w:numId w:val="187"/>
        </w:numPr>
        <w:spacing w:after="120"/>
        <w:ind w:hanging="720"/>
        <w:rPr>
          <w:sz w:val="24"/>
          <w:szCs w:val="24"/>
        </w:rPr>
      </w:pPr>
      <w:r>
        <w:rPr>
          <w:sz w:val="24"/>
          <w:szCs w:val="24"/>
        </w:rPr>
        <w:t xml:space="preserve">ERCOT will model future </w:t>
      </w:r>
      <w:r w:rsidR="004464E4">
        <w:rPr>
          <w:sz w:val="24"/>
          <w:szCs w:val="24"/>
        </w:rPr>
        <w:t xml:space="preserve">transmission level </w:t>
      </w:r>
      <w:r>
        <w:rPr>
          <w:sz w:val="24"/>
          <w:szCs w:val="24"/>
        </w:rPr>
        <w:t>resources and resource equipment in the interconnection process using</w:t>
      </w:r>
      <w:r w:rsidR="00B1703A" w:rsidRPr="00B1703A">
        <w:rPr>
          <w:sz w:val="24"/>
          <w:szCs w:val="24"/>
        </w:rPr>
        <w:t xml:space="preserve"> the “</w:t>
      </w:r>
      <w:proofErr w:type="spellStart"/>
      <w:r w:rsidR="00B1703A" w:rsidRPr="00B1703A">
        <w:rPr>
          <w:sz w:val="24"/>
          <w:szCs w:val="24"/>
        </w:rPr>
        <w:t>Generation_Interconnection</w:t>
      </w:r>
      <w:proofErr w:type="spellEnd"/>
      <w:r w:rsidR="00B1703A" w:rsidRPr="00B1703A">
        <w:rPr>
          <w:sz w:val="24"/>
          <w:szCs w:val="24"/>
        </w:rPr>
        <w:t xml:space="preserve">” project type </w:t>
      </w:r>
      <w:r w:rsidR="00A61641">
        <w:rPr>
          <w:sz w:val="24"/>
          <w:szCs w:val="24"/>
        </w:rPr>
        <w:t>in MOD</w:t>
      </w:r>
      <w:r>
        <w:rPr>
          <w:sz w:val="24"/>
          <w:szCs w:val="24"/>
        </w:rPr>
        <w:t>.  The project name shall contain the ERCOT GINR.</w:t>
      </w:r>
      <w:r w:rsidR="00A61641">
        <w:rPr>
          <w:sz w:val="24"/>
          <w:szCs w:val="24"/>
        </w:rPr>
        <w:t xml:space="preserve"> </w:t>
      </w:r>
    </w:p>
    <w:p w14:paraId="3DC081FF" w14:textId="59E00354" w:rsidR="0079526E" w:rsidRPr="00B1703A" w:rsidRDefault="0079526E" w:rsidP="00F205BE">
      <w:pPr>
        <w:numPr>
          <w:ilvl w:val="0"/>
          <w:numId w:val="187"/>
        </w:numPr>
        <w:spacing w:after="120"/>
        <w:ind w:hanging="720"/>
        <w:rPr>
          <w:sz w:val="24"/>
          <w:szCs w:val="24"/>
        </w:rPr>
      </w:pPr>
      <w:r>
        <w:rPr>
          <w:sz w:val="24"/>
          <w:szCs w:val="24"/>
        </w:rPr>
        <w:t>ERCOT will model SODGs in using the “Standard PMCR” project type in MOD.</w:t>
      </w:r>
    </w:p>
    <w:p w14:paraId="051C721B" w14:textId="77777777"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14:paraId="2F522C82" w14:textId="4978DDF4"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8854A6">
        <w:rPr>
          <w:sz w:val="24"/>
          <w:szCs w:val="24"/>
        </w:rPr>
        <w:t>Resource Registration Data</w:t>
      </w:r>
      <w:r w:rsidR="00AF48C3">
        <w:rPr>
          <w:sz w:val="24"/>
          <w:szCs w:val="24"/>
        </w:rPr>
        <w:t xml:space="preserve">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14:paraId="7E8241A0" w14:textId="77777777"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14:paraId="661CA57D" w14:textId="77777777"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14:paraId="74058ABE" w14:textId="77777777"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14:paraId="6419F6DE" w14:textId="77777777" w:rsidTr="00125A2C">
        <w:tc>
          <w:tcPr>
            <w:tcW w:w="7038" w:type="dxa"/>
            <w:shd w:val="clear" w:color="auto" w:fill="auto"/>
            <w:vAlign w:val="center"/>
          </w:tcPr>
          <w:p w14:paraId="13A88F2A" w14:textId="77777777" w:rsidR="00B1703A" w:rsidRPr="004C6B84" w:rsidRDefault="001A0B0C" w:rsidP="005D3B19">
            <w:pPr>
              <w:spacing w:after="120"/>
              <w:ind w:right="-108"/>
              <w:jc w:val="center"/>
              <w:rPr>
                <w:b/>
                <w:bCs/>
                <w:sz w:val="24"/>
                <w:szCs w:val="24"/>
              </w:rPr>
            </w:pPr>
            <w:r w:rsidRPr="00F32B88">
              <w:rPr>
                <w:sz w:val="24"/>
                <w:szCs w:val="24"/>
              </w:rPr>
              <w:lastRenderedPageBreak/>
              <w:br w:type="page"/>
            </w:r>
            <w:r w:rsidR="00B1703A" w:rsidRPr="004C6B84">
              <w:rPr>
                <w:b/>
                <w:bCs/>
                <w:sz w:val="24"/>
                <w:szCs w:val="24"/>
              </w:rPr>
              <w:t>Extraordinary Dispatch Step</w:t>
            </w:r>
          </w:p>
        </w:tc>
        <w:tc>
          <w:tcPr>
            <w:tcW w:w="1170" w:type="dxa"/>
            <w:shd w:val="clear" w:color="auto" w:fill="auto"/>
            <w:vAlign w:val="center"/>
          </w:tcPr>
          <w:p w14:paraId="448906B7" w14:textId="77777777"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14:paraId="57D366C2" w14:textId="77777777"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14:paraId="26F98EDB" w14:textId="77777777" w:rsidTr="00125A2C">
        <w:tc>
          <w:tcPr>
            <w:tcW w:w="7038" w:type="dxa"/>
            <w:shd w:val="clear" w:color="auto" w:fill="auto"/>
            <w:vAlign w:val="center"/>
          </w:tcPr>
          <w:p w14:paraId="53208D0C" w14:textId="1E26BBBC" w:rsidR="001F5131" w:rsidRPr="00C510D3" w:rsidRDefault="007610B9" w:rsidP="00D56DF7">
            <w:pPr>
              <w:spacing w:after="120"/>
              <w:ind w:right="-108"/>
              <w:rPr>
                <w:color w:val="000000"/>
                <w:sz w:val="24"/>
              </w:rPr>
            </w:pPr>
            <w:r>
              <w:rPr>
                <w:color w:val="000000"/>
                <w:sz w:val="24"/>
              </w:rPr>
              <w:t>4</w:t>
            </w:r>
            <w:r w:rsidR="001F5131" w:rsidRPr="00C510D3">
              <w:rPr>
                <w:color w:val="000000"/>
                <w:sz w:val="24"/>
              </w:rPr>
              <w:t>.</w:t>
            </w:r>
            <w:r>
              <w:rPr>
                <w:color w:val="000000"/>
                <w:sz w:val="24"/>
              </w:rPr>
              <w:t xml:space="preserve"> &amp; 7.</w:t>
            </w:r>
            <w:r w:rsidR="001F5131" w:rsidRPr="00C510D3">
              <w:rPr>
                <w:color w:val="000000"/>
                <w:sz w:val="24"/>
              </w:rPr>
              <w:t xml:space="preserve"> Mothballed units that have not announced their return to service.</w:t>
            </w:r>
          </w:p>
        </w:tc>
        <w:tc>
          <w:tcPr>
            <w:tcW w:w="1170" w:type="dxa"/>
            <w:shd w:val="clear" w:color="auto" w:fill="auto"/>
            <w:vAlign w:val="center"/>
          </w:tcPr>
          <w:p w14:paraId="22CFDC81" w14:textId="77777777"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14:paraId="1B4AFDDC" w14:textId="77777777" w:rsidR="001F5131" w:rsidRPr="004C6B84" w:rsidRDefault="001F5131" w:rsidP="005D3B19">
            <w:pPr>
              <w:spacing w:after="120"/>
              <w:rPr>
                <w:b/>
                <w:bCs/>
                <w:sz w:val="24"/>
                <w:szCs w:val="24"/>
              </w:rPr>
            </w:pPr>
            <w:r w:rsidRPr="004C6B84">
              <w:rPr>
                <w:b/>
                <w:bCs/>
                <w:sz w:val="24"/>
                <w:szCs w:val="24"/>
              </w:rPr>
              <w:t>EX_MB</w:t>
            </w:r>
          </w:p>
        </w:tc>
      </w:tr>
      <w:tr w:rsidR="00B1703A" w:rsidRPr="005C2CFD" w14:paraId="420D3EAA" w14:textId="77777777" w:rsidTr="00125A2C">
        <w:tc>
          <w:tcPr>
            <w:tcW w:w="7038" w:type="dxa"/>
            <w:shd w:val="clear" w:color="auto" w:fill="auto"/>
            <w:vAlign w:val="center"/>
          </w:tcPr>
          <w:p w14:paraId="4EEA284C" w14:textId="6F34FF04" w:rsidR="00B1703A" w:rsidRPr="004C6B84" w:rsidRDefault="007610B9" w:rsidP="00D56DF7">
            <w:pPr>
              <w:spacing w:after="120"/>
              <w:ind w:right="-108"/>
              <w:rPr>
                <w:b/>
                <w:bCs/>
                <w:sz w:val="24"/>
                <w:szCs w:val="24"/>
              </w:rPr>
            </w:pPr>
            <w:r>
              <w:rPr>
                <w:color w:val="000000"/>
                <w:sz w:val="24"/>
              </w:rPr>
              <w:t>6</w:t>
            </w:r>
            <w:r w:rsidR="00B1703A"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14:paraId="0818C30E" w14:textId="77777777"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14:paraId="38FFA297" w14:textId="77777777" w:rsidR="00B1703A" w:rsidRPr="004C6B84" w:rsidRDefault="00B1703A" w:rsidP="005D3B19">
            <w:pPr>
              <w:spacing w:after="120"/>
              <w:rPr>
                <w:b/>
                <w:bCs/>
                <w:sz w:val="24"/>
                <w:szCs w:val="24"/>
              </w:rPr>
            </w:pPr>
            <w:r w:rsidRPr="004C6B84">
              <w:rPr>
                <w:b/>
                <w:bCs/>
                <w:sz w:val="24"/>
                <w:szCs w:val="24"/>
              </w:rPr>
              <w:t>EX_IA_NOFC</w:t>
            </w:r>
          </w:p>
        </w:tc>
      </w:tr>
      <w:tr w:rsidR="00B1703A" w:rsidRPr="005C2CFD" w14:paraId="6CD2BB88" w14:textId="77777777" w:rsidTr="00125A2C">
        <w:tc>
          <w:tcPr>
            <w:tcW w:w="7038" w:type="dxa"/>
            <w:shd w:val="clear" w:color="auto" w:fill="auto"/>
            <w:vAlign w:val="center"/>
          </w:tcPr>
          <w:p w14:paraId="1129E85C" w14:textId="41C38A85" w:rsidR="00B1703A" w:rsidRPr="00F32B88" w:rsidRDefault="007610B9"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 xml:space="preserve">publicly announced </w:t>
            </w:r>
            <w:r w:rsidR="000F4F3F">
              <w:rPr>
                <w:color w:val="000000"/>
                <w:sz w:val="24"/>
              </w:rPr>
              <w:t>units</w:t>
            </w:r>
            <w:r w:rsidR="000F4F3F" w:rsidRPr="00F32B88">
              <w:rPr>
                <w:color w:val="000000"/>
                <w:sz w:val="24"/>
              </w:rPr>
              <w:t xml:space="preserve"> </w:t>
            </w:r>
            <w:r w:rsidR="00B1703A" w:rsidRPr="00F32B88">
              <w:rPr>
                <w:color w:val="000000"/>
                <w:sz w:val="24"/>
              </w:rPr>
              <w:t>without interconnect agreements.</w:t>
            </w:r>
          </w:p>
        </w:tc>
        <w:tc>
          <w:tcPr>
            <w:tcW w:w="1170" w:type="dxa"/>
            <w:shd w:val="clear" w:color="auto" w:fill="auto"/>
            <w:vAlign w:val="center"/>
          </w:tcPr>
          <w:p w14:paraId="0FC3DAC8" w14:textId="77777777"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14:paraId="67ACD776" w14:textId="77777777" w:rsidR="00B1703A" w:rsidRPr="004C6B84" w:rsidRDefault="00B1703A" w:rsidP="005D3B19">
            <w:pPr>
              <w:spacing w:after="120"/>
              <w:rPr>
                <w:b/>
                <w:bCs/>
                <w:sz w:val="24"/>
                <w:szCs w:val="24"/>
              </w:rPr>
            </w:pPr>
            <w:r w:rsidRPr="004C6B84">
              <w:rPr>
                <w:b/>
                <w:bCs/>
                <w:sz w:val="24"/>
                <w:szCs w:val="24"/>
              </w:rPr>
              <w:t>EX_PUB_NOIA</w:t>
            </w:r>
          </w:p>
        </w:tc>
      </w:tr>
      <w:tr w:rsidR="00B1703A" w:rsidRPr="005C2CFD" w14:paraId="3D182FC1" w14:textId="77777777" w:rsidTr="00125A2C">
        <w:tc>
          <w:tcPr>
            <w:tcW w:w="7038" w:type="dxa"/>
            <w:shd w:val="clear" w:color="auto" w:fill="auto"/>
            <w:vAlign w:val="center"/>
          </w:tcPr>
          <w:p w14:paraId="6B713F4C" w14:textId="16B85ECD" w:rsidR="00B1703A" w:rsidRPr="00F32B88" w:rsidRDefault="00DB6ABF" w:rsidP="004464E4">
            <w:pPr>
              <w:spacing w:after="120"/>
              <w:ind w:right="-108"/>
              <w:rPr>
                <w:bCs/>
                <w:sz w:val="24"/>
                <w:szCs w:val="24"/>
              </w:rPr>
            </w:pPr>
            <w:r w:rsidRPr="00F32B88">
              <w:rPr>
                <w:bCs/>
                <w:sz w:val="24"/>
                <w:szCs w:val="24"/>
              </w:rPr>
              <w:t>1</w:t>
            </w:r>
            <w:r w:rsidR="004464E4">
              <w:rPr>
                <w:bCs/>
                <w:sz w:val="24"/>
                <w:szCs w:val="24"/>
              </w:rPr>
              <w:t>2</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14:paraId="72964037" w14:textId="77777777"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14:paraId="092A76B2" w14:textId="77777777" w:rsidR="00B1703A" w:rsidRPr="004C6B84" w:rsidRDefault="00B1703A" w:rsidP="005D3B19">
            <w:pPr>
              <w:spacing w:after="120"/>
              <w:rPr>
                <w:b/>
                <w:bCs/>
                <w:sz w:val="24"/>
                <w:szCs w:val="24"/>
              </w:rPr>
            </w:pPr>
            <w:r w:rsidRPr="004C6B84">
              <w:rPr>
                <w:b/>
                <w:bCs/>
                <w:sz w:val="24"/>
                <w:szCs w:val="24"/>
              </w:rPr>
              <w:t>EX_FAKEGEN</w:t>
            </w:r>
          </w:p>
        </w:tc>
      </w:tr>
    </w:tbl>
    <w:p w14:paraId="63ECD594" w14:textId="77777777" w:rsidR="00B1703A" w:rsidRDefault="00B1703A" w:rsidP="00B1703A">
      <w:pPr>
        <w:spacing w:after="120"/>
        <w:ind w:left="720" w:right="720"/>
      </w:pPr>
    </w:p>
    <w:p w14:paraId="0FCA8023" w14:textId="77777777"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14:paraId="66A26B5F" w14:textId="77777777"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14:paraId="7FFDFF3D" w14:textId="77777777"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14:paraId="7ED23C40" w14:textId="77777777"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14:paraId="625E70DD" w14:textId="77777777"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t>
      </w:r>
      <w:proofErr w:type="gramStart"/>
      <w:r>
        <w:rPr>
          <w:sz w:val="24"/>
        </w:rPr>
        <w:t>where</w:t>
      </w:r>
      <w:proofErr w:type="gramEnd"/>
      <w:r>
        <w:rPr>
          <w:sz w:val="24"/>
        </w:rPr>
        <w:t xml:space="preserv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14:paraId="5C1CB3D0" w14:textId="77777777"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14:paraId="542B111F" w14:textId="77777777"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14:paraId="133CB4F2" w14:textId="77777777"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w:t>
      </w:r>
      <w:proofErr w:type="spellStart"/>
      <w:r w:rsidR="000F2DD7">
        <w:rPr>
          <w:sz w:val="24"/>
        </w:rPr>
        <w:t>redispatching</w:t>
      </w:r>
      <w:proofErr w:type="spellEnd"/>
      <w:r w:rsidR="000F2DD7">
        <w:rPr>
          <w:sz w:val="24"/>
        </w:rPr>
        <w:t xml:space="preserve"> for V</w:t>
      </w:r>
      <w:r>
        <w:rPr>
          <w:sz w:val="24"/>
        </w:rPr>
        <w:t>AR</w:t>
      </w:r>
      <w:r w:rsidR="000F2DD7">
        <w:rPr>
          <w:sz w:val="24"/>
        </w:rPr>
        <w:t xml:space="preserve"> control). </w:t>
      </w:r>
      <w:r>
        <w:rPr>
          <w:sz w:val="24"/>
        </w:rPr>
        <w:t>The cases should ultimately model system voltages that could be reasonably expected to occur.</w:t>
      </w:r>
    </w:p>
    <w:p w14:paraId="1AF663DC" w14:textId="18A2A0D0" w:rsidR="00DB196D" w:rsidRPr="004C6B84" w:rsidRDefault="00985357" w:rsidP="00507BA3">
      <w:pPr>
        <w:keepNext/>
        <w:tabs>
          <w:tab w:val="left" w:pos="1080"/>
        </w:tabs>
        <w:spacing w:before="240" w:after="240"/>
        <w:outlineLvl w:val="2"/>
        <w:rPr>
          <w:b/>
          <w:bCs/>
          <w:sz w:val="24"/>
        </w:rPr>
      </w:pPr>
      <w:r w:rsidRPr="004C6B84">
        <w:rPr>
          <w:b/>
          <w:bCs/>
          <w:sz w:val="24"/>
        </w:rPr>
        <w:lastRenderedPageBreak/>
        <w:t>4.3.</w:t>
      </w:r>
      <w:r w:rsidR="006075D1" w:rsidRPr="004C6B84">
        <w:rPr>
          <w:b/>
          <w:bCs/>
          <w:sz w:val="24"/>
        </w:rPr>
        <w:t>5</w:t>
      </w:r>
      <w:r w:rsidRPr="004C6B84">
        <w:rPr>
          <w:b/>
          <w:bCs/>
          <w:sz w:val="24"/>
        </w:rPr>
        <w:tab/>
      </w:r>
      <w:r w:rsidR="006075D1"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14:paraId="2DBEF7C7" w14:textId="77777777" w:rsidTr="004E33A2">
        <w:trPr>
          <w:jc w:val="center"/>
        </w:trPr>
        <w:tc>
          <w:tcPr>
            <w:tcW w:w="4410" w:type="dxa"/>
          </w:tcPr>
          <w:p w14:paraId="7961AE62" w14:textId="77777777" w:rsidR="000404E5" w:rsidRPr="006075D1" w:rsidRDefault="000404E5" w:rsidP="00250B21">
            <w:pPr>
              <w:pStyle w:val="BodyText2"/>
              <w:keepNext/>
              <w:keepLines/>
              <w:jc w:val="center"/>
              <w:rPr>
                <w:b/>
              </w:rPr>
            </w:pPr>
            <w:r w:rsidRPr="006075D1">
              <w:rPr>
                <w:b/>
              </w:rPr>
              <w:t>Data Element</w:t>
            </w:r>
          </w:p>
        </w:tc>
        <w:tc>
          <w:tcPr>
            <w:tcW w:w="3105" w:type="dxa"/>
          </w:tcPr>
          <w:p w14:paraId="336BE009" w14:textId="77777777" w:rsidR="000404E5" w:rsidRPr="006075D1" w:rsidRDefault="000404E5" w:rsidP="00250B21">
            <w:pPr>
              <w:pStyle w:val="BodyText2"/>
              <w:keepNext/>
              <w:keepLines/>
              <w:jc w:val="center"/>
              <w:rPr>
                <w:b/>
              </w:rPr>
            </w:pPr>
            <w:r w:rsidRPr="006075D1">
              <w:rPr>
                <w:b/>
              </w:rPr>
              <w:t xml:space="preserve">Source For </w:t>
            </w:r>
            <w:proofErr w:type="gramStart"/>
            <w:r w:rsidRPr="006075D1">
              <w:rPr>
                <w:b/>
              </w:rPr>
              <w:t>Existing  Elements</w:t>
            </w:r>
            <w:proofErr w:type="gramEnd"/>
          </w:p>
        </w:tc>
        <w:tc>
          <w:tcPr>
            <w:tcW w:w="0" w:type="auto"/>
          </w:tcPr>
          <w:p w14:paraId="4C7E8B9E" w14:textId="77777777" w:rsidR="000404E5" w:rsidRPr="006075D1" w:rsidRDefault="000404E5" w:rsidP="00250B21">
            <w:pPr>
              <w:pStyle w:val="BodyText2"/>
              <w:keepNext/>
              <w:keepLines/>
              <w:jc w:val="center"/>
              <w:rPr>
                <w:b/>
              </w:rPr>
            </w:pPr>
            <w:r w:rsidRPr="006075D1">
              <w:rPr>
                <w:b/>
              </w:rPr>
              <w:t>Source For Planned Elements</w:t>
            </w:r>
          </w:p>
        </w:tc>
      </w:tr>
      <w:tr w:rsidR="00C02800" w:rsidRPr="00511A7A" w14:paraId="73A8935B" w14:textId="77777777" w:rsidTr="004E33A2">
        <w:trPr>
          <w:jc w:val="center"/>
        </w:trPr>
        <w:tc>
          <w:tcPr>
            <w:tcW w:w="4410" w:type="dxa"/>
          </w:tcPr>
          <w:p w14:paraId="12345CCC" w14:textId="77777777" w:rsidR="00C02800" w:rsidRPr="006075D1" w:rsidRDefault="00C02800" w:rsidP="00250B21">
            <w:pPr>
              <w:pStyle w:val="BodyText2"/>
              <w:keepNext/>
              <w:keepLines/>
              <w:jc w:val="center"/>
            </w:pPr>
            <w:r w:rsidRPr="006075D1">
              <w:t>Bus Number</w:t>
            </w:r>
          </w:p>
        </w:tc>
        <w:tc>
          <w:tcPr>
            <w:tcW w:w="3105" w:type="dxa"/>
          </w:tcPr>
          <w:p w14:paraId="7DD8A6DE" w14:textId="77777777" w:rsidR="00C02800" w:rsidRPr="006075D1" w:rsidRDefault="00611AB2" w:rsidP="00250B21">
            <w:pPr>
              <w:pStyle w:val="BodyText2"/>
              <w:keepNext/>
              <w:keepLines/>
              <w:jc w:val="center"/>
            </w:pPr>
            <w:r w:rsidRPr="006075D1">
              <w:t>NMMS</w:t>
            </w:r>
          </w:p>
        </w:tc>
        <w:tc>
          <w:tcPr>
            <w:tcW w:w="0" w:type="auto"/>
          </w:tcPr>
          <w:p w14:paraId="7B868BA8"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08D07B46" w14:textId="77777777" w:rsidTr="004E33A2">
        <w:trPr>
          <w:jc w:val="center"/>
        </w:trPr>
        <w:tc>
          <w:tcPr>
            <w:tcW w:w="4410" w:type="dxa"/>
          </w:tcPr>
          <w:p w14:paraId="2529F67B" w14:textId="77777777" w:rsidR="00C02800" w:rsidRPr="006075D1" w:rsidRDefault="00C02800" w:rsidP="00250B21">
            <w:pPr>
              <w:pStyle w:val="BodyText2"/>
              <w:keepNext/>
              <w:keepLines/>
              <w:jc w:val="center"/>
            </w:pPr>
            <w:r w:rsidRPr="006075D1">
              <w:t>Bus Name</w:t>
            </w:r>
          </w:p>
        </w:tc>
        <w:tc>
          <w:tcPr>
            <w:tcW w:w="3105" w:type="dxa"/>
          </w:tcPr>
          <w:p w14:paraId="55E1A03A"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4BCCBF37" w14:textId="77777777"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14:paraId="4EF81E82" w14:textId="77777777" w:rsidTr="004E33A2">
        <w:trPr>
          <w:jc w:val="center"/>
        </w:trPr>
        <w:tc>
          <w:tcPr>
            <w:tcW w:w="4410" w:type="dxa"/>
          </w:tcPr>
          <w:p w14:paraId="4115DB2F" w14:textId="77777777" w:rsidR="00C02800" w:rsidRPr="006075D1" w:rsidRDefault="00C02800" w:rsidP="00250B21">
            <w:pPr>
              <w:pStyle w:val="BodyText2"/>
              <w:keepNext/>
              <w:keepLines/>
              <w:jc w:val="center"/>
            </w:pPr>
            <w:r w:rsidRPr="006075D1">
              <w:t>Machine ID</w:t>
            </w:r>
          </w:p>
        </w:tc>
        <w:tc>
          <w:tcPr>
            <w:tcW w:w="3105" w:type="dxa"/>
          </w:tcPr>
          <w:p w14:paraId="7E868119" w14:textId="77777777" w:rsidR="00C02800" w:rsidRPr="006075D1" w:rsidRDefault="00611AB2" w:rsidP="00250B21">
            <w:pPr>
              <w:pStyle w:val="BodyText2"/>
              <w:keepNext/>
              <w:keepLines/>
              <w:jc w:val="center"/>
            </w:pPr>
            <w:r w:rsidRPr="006075D1">
              <w:t>NMMS</w:t>
            </w:r>
          </w:p>
        </w:tc>
        <w:tc>
          <w:tcPr>
            <w:tcW w:w="0" w:type="auto"/>
          </w:tcPr>
          <w:p w14:paraId="091392EC"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213A4406" w14:textId="77777777" w:rsidTr="004E33A2">
        <w:trPr>
          <w:jc w:val="center"/>
        </w:trPr>
        <w:tc>
          <w:tcPr>
            <w:tcW w:w="4410" w:type="dxa"/>
          </w:tcPr>
          <w:p w14:paraId="1FB7329A" w14:textId="77777777" w:rsidR="00C02800" w:rsidRPr="006075D1" w:rsidRDefault="00C02800" w:rsidP="00250B21">
            <w:pPr>
              <w:pStyle w:val="BodyText2"/>
              <w:keepNext/>
              <w:keepLines/>
              <w:jc w:val="center"/>
            </w:pPr>
            <w:r w:rsidRPr="006075D1">
              <w:t>Bus Code</w:t>
            </w:r>
          </w:p>
        </w:tc>
        <w:tc>
          <w:tcPr>
            <w:tcW w:w="3105" w:type="dxa"/>
          </w:tcPr>
          <w:p w14:paraId="521CFB76" w14:textId="77777777" w:rsidR="00C02800" w:rsidRPr="006075D1" w:rsidRDefault="00611AB2" w:rsidP="00250B21">
            <w:pPr>
              <w:pStyle w:val="BodyText2"/>
              <w:keepNext/>
              <w:keepLines/>
              <w:jc w:val="center"/>
            </w:pPr>
            <w:r w:rsidRPr="006075D1">
              <w:t>NMMS</w:t>
            </w:r>
            <w:r w:rsidR="00C02800" w:rsidRPr="006075D1">
              <w:t xml:space="preserve"> </w:t>
            </w:r>
          </w:p>
        </w:tc>
        <w:tc>
          <w:tcPr>
            <w:tcW w:w="0" w:type="auto"/>
          </w:tcPr>
          <w:p w14:paraId="3CE7BC94" w14:textId="77777777"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14:paraId="1EC6F07E" w14:textId="77777777" w:rsidTr="004E33A2">
        <w:trPr>
          <w:jc w:val="center"/>
        </w:trPr>
        <w:tc>
          <w:tcPr>
            <w:tcW w:w="4410" w:type="dxa"/>
          </w:tcPr>
          <w:p w14:paraId="53504DE1" w14:textId="77777777" w:rsidR="00C02800" w:rsidRPr="006075D1" w:rsidRDefault="00C02800" w:rsidP="00250B21">
            <w:pPr>
              <w:pStyle w:val="BodyText2"/>
              <w:keepNext/>
              <w:keepLines/>
              <w:jc w:val="center"/>
            </w:pPr>
            <w:r w:rsidRPr="006075D1">
              <w:t>V Schedule</w:t>
            </w:r>
          </w:p>
        </w:tc>
        <w:tc>
          <w:tcPr>
            <w:tcW w:w="3105" w:type="dxa"/>
          </w:tcPr>
          <w:p w14:paraId="4AC89751" w14:textId="77777777"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14:paraId="0C61CB75" w14:textId="77777777"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14:paraId="14AC6AF6" w14:textId="77777777" w:rsidTr="004E33A2">
        <w:trPr>
          <w:jc w:val="center"/>
        </w:trPr>
        <w:tc>
          <w:tcPr>
            <w:tcW w:w="4410" w:type="dxa"/>
          </w:tcPr>
          <w:p w14:paraId="5104D2F6" w14:textId="77777777" w:rsidR="00C02800" w:rsidRPr="006075D1" w:rsidRDefault="00C02800" w:rsidP="00250B21">
            <w:pPr>
              <w:pStyle w:val="BodyText2"/>
              <w:keepNext/>
              <w:keepLines/>
              <w:jc w:val="center"/>
            </w:pPr>
            <w:r w:rsidRPr="006075D1">
              <w:t>Remote Bus (Voltage Control)</w:t>
            </w:r>
          </w:p>
        </w:tc>
        <w:tc>
          <w:tcPr>
            <w:tcW w:w="3105" w:type="dxa"/>
          </w:tcPr>
          <w:p w14:paraId="411E0241" w14:textId="77777777" w:rsidR="00C02800" w:rsidRPr="006075D1" w:rsidRDefault="00916A3A" w:rsidP="00FB240B">
            <w:pPr>
              <w:pStyle w:val="BodyText2"/>
              <w:keepNext/>
              <w:keepLines/>
              <w:jc w:val="center"/>
            </w:pPr>
            <w:bookmarkStart w:id="525" w:name="OLE_LINK7"/>
            <w:bookmarkStart w:id="526" w:name="OLE_LINK8"/>
            <w:r w:rsidRPr="006075D1">
              <w:t xml:space="preserve">MOD </w:t>
            </w:r>
            <w:bookmarkEnd w:id="525"/>
            <w:bookmarkEnd w:id="526"/>
            <w:r w:rsidR="00FB240B">
              <w:t>PMCR</w:t>
            </w:r>
          </w:p>
        </w:tc>
        <w:tc>
          <w:tcPr>
            <w:tcW w:w="0" w:type="auto"/>
          </w:tcPr>
          <w:p w14:paraId="37495E1E" w14:textId="77777777" w:rsidR="00C02800" w:rsidRPr="006075D1" w:rsidRDefault="00916A3A" w:rsidP="0023479E">
            <w:pPr>
              <w:pStyle w:val="BodyText2"/>
              <w:keepNext/>
              <w:keepLines/>
              <w:jc w:val="center"/>
            </w:pPr>
            <w:r w:rsidRPr="006075D1">
              <w:t xml:space="preserve">MOD </w:t>
            </w:r>
            <w:r w:rsidR="0023479E">
              <w:t>PROFILES</w:t>
            </w:r>
          </w:p>
        </w:tc>
      </w:tr>
      <w:tr w:rsidR="00C02800" w:rsidRPr="00511A7A" w14:paraId="0067B897" w14:textId="77777777" w:rsidTr="004E33A2">
        <w:trPr>
          <w:jc w:val="center"/>
        </w:trPr>
        <w:tc>
          <w:tcPr>
            <w:tcW w:w="4410" w:type="dxa"/>
          </w:tcPr>
          <w:p w14:paraId="35900C7A" w14:textId="77777777" w:rsidR="00C02800" w:rsidRPr="006075D1" w:rsidRDefault="00C02800" w:rsidP="00250B21">
            <w:pPr>
              <w:pStyle w:val="BodyText2"/>
              <w:keepNext/>
              <w:keepLines/>
              <w:jc w:val="center"/>
            </w:pPr>
            <w:r w:rsidRPr="006075D1">
              <w:t>RMPCT</w:t>
            </w:r>
          </w:p>
        </w:tc>
        <w:tc>
          <w:tcPr>
            <w:tcW w:w="3105" w:type="dxa"/>
          </w:tcPr>
          <w:p w14:paraId="723B6521" w14:textId="77777777" w:rsidR="00C02800" w:rsidRPr="006075D1" w:rsidRDefault="00B87C03" w:rsidP="00250B21">
            <w:pPr>
              <w:pStyle w:val="BodyText2"/>
              <w:keepNext/>
              <w:keepLines/>
              <w:jc w:val="center"/>
            </w:pPr>
            <w:r w:rsidRPr="006075D1">
              <w:t>MOD PROFILES</w:t>
            </w:r>
          </w:p>
        </w:tc>
        <w:tc>
          <w:tcPr>
            <w:tcW w:w="0" w:type="auto"/>
          </w:tcPr>
          <w:p w14:paraId="6BA3A7C2" w14:textId="77777777" w:rsidR="00C02800" w:rsidRPr="006075D1" w:rsidRDefault="00B87C03" w:rsidP="00250B21">
            <w:pPr>
              <w:pStyle w:val="BodyText2"/>
              <w:keepNext/>
              <w:keepLines/>
              <w:jc w:val="center"/>
            </w:pPr>
            <w:r w:rsidRPr="006075D1">
              <w:t>MOD PROFILES</w:t>
            </w:r>
          </w:p>
        </w:tc>
      </w:tr>
      <w:tr w:rsidR="00C02800" w:rsidRPr="00511A7A" w14:paraId="51D22E08" w14:textId="77777777" w:rsidTr="004E33A2">
        <w:trPr>
          <w:jc w:val="center"/>
        </w:trPr>
        <w:tc>
          <w:tcPr>
            <w:tcW w:w="4410" w:type="dxa"/>
          </w:tcPr>
          <w:p w14:paraId="262116C1" w14:textId="77777777" w:rsidR="00C02800" w:rsidRPr="006075D1" w:rsidRDefault="00C02800" w:rsidP="00250B21">
            <w:pPr>
              <w:pStyle w:val="BodyText2"/>
              <w:keepNext/>
              <w:keepLines/>
              <w:jc w:val="center"/>
            </w:pPr>
            <w:proofErr w:type="spellStart"/>
            <w:r w:rsidRPr="006075D1">
              <w:t>PGen</w:t>
            </w:r>
            <w:proofErr w:type="spellEnd"/>
            <w:r w:rsidR="00C23599" w:rsidRPr="006075D1">
              <w:t xml:space="preserve"> (MW)</w:t>
            </w:r>
          </w:p>
        </w:tc>
        <w:tc>
          <w:tcPr>
            <w:tcW w:w="3105" w:type="dxa"/>
          </w:tcPr>
          <w:p w14:paraId="5E72AFC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70CF0A7C"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59E6AF8F" w14:textId="77777777" w:rsidTr="004E33A2">
        <w:trPr>
          <w:jc w:val="center"/>
        </w:trPr>
        <w:tc>
          <w:tcPr>
            <w:tcW w:w="4410" w:type="dxa"/>
          </w:tcPr>
          <w:p w14:paraId="073CD3D5" w14:textId="4F1526EE" w:rsidR="00C02800" w:rsidRPr="006075D1" w:rsidRDefault="00C02800" w:rsidP="00250B21">
            <w:pPr>
              <w:pStyle w:val="BodyText2"/>
              <w:keepNext/>
              <w:keepLines/>
              <w:jc w:val="center"/>
            </w:pPr>
            <w:proofErr w:type="spellStart"/>
            <w:r w:rsidRPr="006075D1">
              <w:t>QGen</w:t>
            </w:r>
            <w:proofErr w:type="spellEnd"/>
            <w:r w:rsidR="00C23599" w:rsidRPr="006075D1">
              <w:t xml:space="preserve"> (</w:t>
            </w:r>
            <w:del w:id="527" w:author="Walker, Zachary" w:date="2025-08-26T08:55:00Z">
              <w:r w:rsidR="00C23599" w:rsidRPr="006075D1" w:rsidDel="00234CF0">
                <w:delText>Mvar</w:delText>
              </w:r>
            </w:del>
            <w:ins w:id="528" w:author="Walker, Zachary" w:date="2025-08-26T08:55:00Z">
              <w:r w:rsidR="00234CF0">
                <w:t>MVAr</w:t>
              </w:r>
            </w:ins>
            <w:r w:rsidR="00C23599" w:rsidRPr="006075D1">
              <w:t>)</w:t>
            </w:r>
          </w:p>
        </w:tc>
        <w:tc>
          <w:tcPr>
            <w:tcW w:w="3105" w:type="dxa"/>
          </w:tcPr>
          <w:p w14:paraId="43974D93"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14:paraId="1E87C6EA" w14:textId="77777777"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14:paraId="027B318A" w14:textId="77777777" w:rsidTr="004E33A2">
        <w:trPr>
          <w:jc w:val="center"/>
        </w:trPr>
        <w:tc>
          <w:tcPr>
            <w:tcW w:w="4410" w:type="dxa"/>
          </w:tcPr>
          <w:p w14:paraId="01E9F5C4" w14:textId="77777777" w:rsidR="00C02800" w:rsidRPr="006075D1" w:rsidRDefault="00C02800" w:rsidP="00250B21">
            <w:pPr>
              <w:pStyle w:val="BodyText2"/>
              <w:keepNext/>
              <w:keepLines/>
              <w:jc w:val="center"/>
            </w:pPr>
            <w:proofErr w:type="spellStart"/>
            <w:r w:rsidRPr="006075D1">
              <w:t>PMax</w:t>
            </w:r>
            <w:proofErr w:type="spellEnd"/>
            <w:r w:rsidR="00C23599" w:rsidRPr="006075D1">
              <w:t xml:space="preserve"> (MW)</w:t>
            </w:r>
          </w:p>
        </w:tc>
        <w:tc>
          <w:tcPr>
            <w:tcW w:w="3105" w:type="dxa"/>
          </w:tcPr>
          <w:p w14:paraId="07861A80" w14:textId="3CE7A47F"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3EB3601E" w14:textId="1D9E6139"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1DF2A7E1" w14:textId="77777777" w:rsidTr="004E33A2">
        <w:trPr>
          <w:jc w:val="center"/>
        </w:trPr>
        <w:tc>
          <w:tcPr>
            <w:tcW w:w="4410" w:type="dxa"/>
          </w:tcPr>
          <w:p w14:paraId="4B282CBC" w14:textId="77777777" w:rsidR="00C02800" w:rsidRPr="006075D1" w:rsidRDefault="00C02800" w:rsidP="00250B21">
            <w:pPr>
              <w:pStyle w:val="BodyText2"/>
              <w:keepNext/>
              <w:keepLines/>
              <w:jc w:val="center"/>
            </w:pPr>
            <w:proofErr w:type="spellStart"/>
            <w:r w:rsidRPr="006075D1">
              <w:t>PMin</w:t>
            </w:r>
            <w:proofErr w:type="spellEnd"/>
            <w:r w:rsidRPr="006075D1">
              <w:t xml:space="preserve"> </w:t>
            </w:r>
            <w:r w:rsidR="00C23599" w:rsidRPr="006075D1">
              <w:t>(MW)</w:t>
            </w:r>
          </w:p>
        </w:tc>
        <w:tc>
          <w:tcPr>
            <w:tcW w:w="3105" w:type="dxa"/>
          </w:tcPr>
          <w:p w14:paraId="5F490B94" w14:textId="60048D50" w:rsidR="00C02800" w:rsidRPr="006075D1" w:rsidRDefault="008854A6" w:rsidP="00250B21">
            <w:pPr>
              <w:pStyle w:val="BodyText2"/>
              <w:keepNext/>
              <w:keepLines/>
              <w:jc w:val="center"/>
            </w:pPr>
            <w:r>
              <w:t>Resource Registration Data</w:t>
            </w:r>
            <w:r w:rsidR="00C02800" w:rsidRPr="006075D1">
              <w:t xml:space="preserve"> - </w:t>
            </w:r>
            <w:r w:rsidR="00611AB2" w:rsidRPr="006075D1">
              <w:t>NMMS</w:t>
            </w:r>
          </w:p>
        </w:tc>
        <w:tc>
          <w:tcPr>
            <w:tcW w:w="0" w:type="auto"/>
          </w:tcPr>
          <w:p w14:paraId="104E1119" w14:textId="29AE2C73" w:rsidR="00C02800" w:rsidRPr="006075D1" w:rsidRDefault="008854A6" w:rsidP="0023479E">
            <w:pPr>
              <w:pStyle w:val="BodyText2"/>
              <w:keepNext/>
              <w:keepLines/>
              <w:jc w:val="center"/>
            </w:pPr>
            <w:r>
              <w:t>Resource Registration Data</w:t>
            </w:r>
            <w:r w:rsidR="00C02800" w:rsidRPr="006075D1">
              <w:t xml:space="preserve"> - </w:t>
            </w:r>
            <w:r w:rsidR="00611AB2" w:rsidRPr="006075D1">
              <w:t xml:space="preserve">MOD </w:t>
            </w:r>
            <w:r w:rsidR="0023479E">
              <w:t>PROFILES</w:t>
            </w:r>
          </w:p>
        </w:tc>
      </w:tr>
      <w:tr w:rsidR="00C02800" w:rsidRPr="00511A7A" w14:paraId="32B888E8" w14:textId="77777777" w:rsidTr="004E33A2">
        <w:trPr>
          <w:jc w:val="center"/>
        </w:trPr>
        <w:tc>
          <w:tcPr>
            <w:tcW w:w="4410" w:type="dxa"/>
          </w:tcPr>
          <w:p w14:paraId="011F1445" w14:textId="650D2505" w:rsidR="00C02800" w:rsidRPr="006075D1" w:rsidRDefault="00C23599" w:rsidP="001A2436">
            <w:pPr>
              <w:pStyle w:val="BodyText2"/>
              <w:keepNext/>
              <w:keepLines/>
              <w:jc w:val="center"/>
            </w:pPr>
            <w:proofErr w:type="spellStart"/>
            <w:r w:rsidRPr="006075D1">
              <w:t>QMax</w:t>
            </w:r>
            <w:proofErr w:type="spellEnd"/>
            <w:r w:rsidRPr="006075D1">
              <w:t xml:space="preserve"> (</w:t>
            </w:r>
            <w:del w:id="529" w:author="Walker, Zachary" w:date="2025-08-26T08:54:00Z">
              <w:r w:rsidRPr="006075D1" w:rsidDel="00234CF0">
                <w:delText>Mvar</w:delText>
              </w:r>
            </w:del>
            <w:ins w:id="530" w:author="Walker, Zachary" w:date="2025-08-26T08:54:00Z">
              <w:r w:rsidR="00234CF0">
                <w:t>MVAr</w:t>
              </w:r>
            </w:ins>
            <w:r w:rsidRPr="006075D1">
              <w:t>)</w:t>
            </w:r>
            <w:bookmarkStart w:id="531" w:name="_Ref316485842"/>
            <w:r w:rsidR="00D535C2" w:rsidRPr="00D535C2">
              <w:rPr>
                <w:rStyle w:val="FootnoteReference"/>
                <w:b/>
                <w:vertAlign w:val="superscript"/>
              </w:rPr>
              <w:footnoteReference w:id="6"/>
            </w:r>
            <w:bookmarkEnd w:id="531"/>
          </w:p>
        </w:tc>
        <w:tc>
          <w:tcPr>
            <w:tcW w:w="3105" w:type="dxa"/>
          </w:tcPr>
          <w:p w14:paraId="20595104" w14:textId="19EC1152" w:rsidR="00C02800" w:rsidRPr="006075D1" w:rsidRDefault="008854A6" w:rsidP="00D535C2">
            <w:pPr>
              <w:pStyle w:val="BodyText2"/>
              <w:keepNext/>
              <w:keepLines/>
              <w:jc w:val="center"/>
            </w:pPr>
            <w:r>
              <w:t>Resource Registration Data</w:t>
            </w:r>
            <w:r w:rsidR="00C23599" w:rsidRPr="006075D1">
              <w:t xml:space="preserve"> - </w:t>
            </w:r>
            <w:r w:rsidR="00611AB2" w:rsidRPr="006075D1">
              <w:t>NMMS</w:t>
            </w:r>
          </w:p>
        </w:tc>
        <w:tc>
          <w:tcPr>
            <w:tcW w:w="0" w:type="auto"/>
          </w:tcPr>
          <w:p w14:paraId="1D85D7E7" w14:textId="10612C97"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4DB2FBFE" w14:textId="77777777" w:rsidTr="004E33A2">
        <w:trPr>
          <w:jc w:val="center"/>
        </w:trPr>
        <w:tc>
          <w:tcPr>
            <w:tcW w:w="4410" w:type="dxa"/>
          </w:tcPr>
          <w:p w14:paraId="6C68EF27" w14:textId="1DCDF9E8" w:rsidR="00C02800" w:rsidRPr="006075D1" w:rsidRDefault="00C23599" w:rsidP="00056761">
            <w:pPr>
              <w:pStyle w:val="BodyText2"/>
              <w:keepNext/>
              <w:keepLines/>
              <w:jc w:val="center"/>
            </w:pPr>
            <w:proofErr w:type="spellStart"/>
            <w:r w:rsidRPr="006075D1">
              <w:t>QMin</w:t>
            </w:r>
            <w:proofErr w:type="spellEnd"/>
            <w:r w:rsidRPr="006075D1">
              <w:t xml:space="preserve"> (</w:t>
            </w:r>
            <w:del w:id="533" w:author="Walker, Zachary" w:date="2025-08-26T08:54:00Z">
              <w:r w:rsidRPr="006075D1" w:rsidDel="00234CF0">
                <w:delText>Mvar</w:delText>
              </w:r>
            </w:del>
            <w:ins w:id="534" w:author="Walker, Zachary" w:date="2025-08-26T08:54:00Z">
              <w:r w:rsidR="00234CF0">
                <w:t>MVAr</w:t>
              </w:r>
            </w:ins>
            <w:r w:rsidRPr="006075D1">
              <w:t>)</w:t>
            </w:r>
            <w:r w:rsidR="00056761" w:rsidRPr="00354B99">
              <w:rPr>
                <w:b/>
                <w:vertAlign w:val="superscript"/>
              </w:rPr>
              <w:t>2</w:t>
            </w:r>
            <w:r w:rsidR="001D22CA" w:rsidRPr="006075D1">
              <w:t xml:space="preserve"> </w:t>
            </w:r>
          </w:p>
        </w:tc>
        <w:tc>
          <w:tcPr>
            <w:tcW w:w="3105" w:type="dxa"/>
          </w:tcPr>
          <w:p w14:paraId="10AB9C93" w14:textId="7AF8605D"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2A276C4" w14:textId="2595C2E0" w:rsidR="00C02800" w:rsidRPr="006075D1" w:rsidRDefault="008854A6" w:rsidP="0023479E">
            <w:pPr>
              <w:pStyle w:val="BodyText2"/>
              <w:keepNext/>
              <w:keepLines/>
              <w:jc w:val="center"/>
            </w:pPr>
            <w:r>
              <w:t>Resource Registration Data</w:t>
            </w:r>
            <w:r w:rsidR="00C23599" w:rsidRPr="006075D1">
              <w:t xml:space="preserve"> - </w:t>
            </w:r>
            <w:r w:rsidR="00611AB2" w:rsidRPr="006075D1">
              <w:t xml:space="preserve">MOD </w:t>
            </w:r>
            <w:r w:rsidR="0023479E">
              <w:t>PROFILES</w:t>
            </w:r>
          </w:p>
        </w:tc>
      </w:tr>
      <w:tr w:rsidR="00C02800" w:rsidRPr="00511A7A" w14:paraId="33DFD78C" w14:textId="77777777" w:rsidTr="004E33A2">
        <w:trPr>
          <w:jc w:val="center"/>
        </w:trPr>
        <w:tc>
          <w:tcPr>
            <w:tcW w:w="4410" w:type="dxa"/>
          </w:tcPr>
          <w:p w14:paraId="667A215A" w14:textId="77777777" w:rsidR="00C02800" w:rsidRPr="006075D1" w:rsidRDefault="00C23599" w:rsidP="00056761">
            <w:pPr>
              <w:pStyle w:val="BodyText2"/>
              <w:keepNext/>
              <w:keepLines/>
              <w:jc w:val="center"/>
            </w:pPr>
            <w:proofErr w:type="spellStart"/>
            <w:r w:rsidRPr="006075D1">
              <w:t>Mbase</w:t>
            </w:r>
            <w:proofErr w:type="spellEnd"/>
            <w:r w:rsidRPr="006075D1">
              <w:t xml:space="preserve"> (MVA)</w:t>
            </w:r>
            <w:r w:rsidR="00056761" w:rsidRPr="00354B99">
              <w:rPr>
                <w:b/>
                <w:vertAlign w:val="superscript"/>
              </w:rPr>
              <w:t>2</w:t>
            </w:r>
            <w:r w:rsidR="00056761" w:rsidRPr="006075D1">
              <w:t xml:space="preserve"> </w:t>
            </w:r>
          </w:p>
        </w:tc>
        <w:tc>
          <w:tcPr>
            <w:tcW w:w="3105" w:type="dxa"/>
          </w:tcPr>
          <w:p w14:paraId="765E70FA" w14:textId="7D61E536" w:rsidR="00C02800"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20212D9E" w14:textId="2FA340A7" w:rsidR="00C02800"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6A9154B1" w14:textId="77777777" w:rsidTr="004E33A2">
        <w:trPr>
          <w:jc w:val="center"/>
        </w:trPr>
        <w:tc>
          <w:tcPr>
            <w:tcW w:w="4410" w:type="dxa"/>
          </w:tcPr>
          <w:p w14:paraId="2D5CE4D6" w14:textId="77777777" w:rsidR="00C23599" w:rsidRPr="006075D1" w:rsidRDefault="00C23599" w:rsidP="00056761">
            <w:pPr>
              <w:pStyle w:val="BodyText2"/>
              <w:keepNext/>
              <w:keepLines/>
              <w:jc w:val="center"/>
            </w:pPr>
            <w:r w:rsidRPr="006075D1">
              <w:t>R Source (</w:t>
            </w:r>
            <w:proofErr w:type="spellStart"/>
            <w:r w:rsidRPr="006075D1">
              <w:t>pu</w:t>
            </w:r>
            <w:proofErr w:type="spellEnd"/>
            <w:r w:rsidRPr="006075D1">
              <w:t>)</w:t>
            </w:r>
            <w:r w:rsidR="00056761" w:rsidRPr="00354B99">
              <w:rPr>
                <w:b/>
                <w:vertAlign w:val="superscript"/>
              </w:rPr>
              <w:t>2</w:t>
            </w:r>
          </w:p>
        </w:tc>
        <w:tc>
          <w:tcPr>
            <w:tcW w:w="3105" w:type="dxa"/>
          </w:tcPr>
          <w:p w14:paraId="5FC3AA73" w14:textId="24F42036"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706EED45" w14:textId="44846D6A"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44737284" w14:textId="77777777" w:rsidTr="004E33A2">
        <w:trPr>
          <w:jc w:val="center"/>
        </w:trPr>
        <w:tc>
          <w:tcPr>
            <w:tcW w:w="4410" w:type="dxa"/>
          </w:tcPr>
          <w:p w14:paraId="646B0867" w14:textId="77777777" w:rsidR="00C23599" w:rsidRPr="006075D1" w:rsidRDefault="00C23599" w:rsidP="00056761">
            <w:pPr>
              <w:pStyle w:val="BodyText2"/>
              <w:keepNext/>
              <w:keepLines/>
              <w:jc w:val="center"/>
            </w:pPr>
            <w:r w:rsidRPr="006075D1">
              <w:t>X Source (</w:t>
            </w:r>
            <w:proofErr w:type="spellStart"/>
            <w:r w:rsidRPr="006075D1">
              <w:t>pu</w:t>
            </w:r>
            <w:proofErr w:type="spellEnd"/>
            <w:r w:rsidRPr="006075D1">
              <w:t>)</w:t>
            </w:r>
            <w:r w:rsidR="00056761" w:rsidRPr="00354B99">
              <w:rPr>
                <w:b/>
                <w:vertAlign w:val="superscript"/>
              </w:rPr>
              <w:t>2</w:t>
            </w:r>
          </w:p>
        </w:tc>
        <w:tc>
          <w:tcPr>
            <w:tcW w:w="3105" w:type="dxa"/>
          </w:tcPr>
          <w:p w14:paraId="792E4C27" w14:textId="27666562" w:rsidR="00C23599" w:rsidRPr="006075D1" w:rsidRDefault="008854A6" w:rsidP="00250B21">
            <w:pPr>
              <w:pStyle w:val="BodyText2"/>
              <w:keepNext/>
              <w:keepLines/>
              <w:jc w:val="center"/>
            </w:pPr>
            <w:r>
              <w:t>Resource Registration Data</w:t>
            </w:r>
            <w:r w:rsidR="00C23599" w:rsidRPr="006075D1">
              <w:t xml:space="preserve"> - </w:t>
            </w:r>
            <w:r w:rsidR="00611AB2" w:rsidRPr="006075D1">
              <w:t>NMMS</w:t>
            </w:r>
          </w:p>
        </w:tc>
        <w:tc>
          <w:tcPr>
            <w:tcW w:w="0" w:type="auto"/>
          </w:tcPr>
          <w:p w14:paraId="002C743A" w14:textId="1E4C2D55" w:rsidR="00C23599" w:rsidRPr="006075D1" w:rsidRDefault="008854A6" w:rsidP="00250B21">
            <w:pPr>
              <w:pStyle w:val="BodyText2"/>
              <w:keepNext/>
              <w:keepLines/>
              <w:jc w:val="center"/>
            </w:pPr>
            <w:r>
              <w:t>Resource Registration Data</w:t>
            </w:r>
            <w:r w:rsidR="00C23599" w:rsidRPr="006075D1">
              <w:t xml:space="preserve"> - </w:t>
            </w:r>
            <w:r w:rsidR="00611AB2" w:rsidRPr="006075D1">
              <w:t xml:space="preserve">MOD </w:t>
            </w:r>
            <w:r w:rsidR="00C23599" w:rsidRPr="006075D1">
              <w:t>PMCR</w:t>
            </w:r>
          </w:p>
        </w:tc>
      </w:tr>
      <w:tr w:rsidR="00C23599" w:rsidRPr="00511A7A" w14:paraId="0E2F3185" w14:textId="77777777" w:rsidTr="004E33A2">
        <w:trPr>
          <w:jc w:val="center"/>
        </w:trPr>
        <w:tc>
          <w:tcPr>
            <w:tcW w:w="4410" w:type="dxa"/>
          </w:tcPr>
          <w:p w14:paraId="1BFD1A8F" w14:textId="77777777" w:rsidR="00C23599" w:rsidRPr="006075D1" w:rsidRDefault="001A6EB5" w:rsidP="00250B21">
            <w:pPr>
              <w:pStyle w:val="BodyText2"/>
              <w:keepNext/>
              <w:keepLines/>
              <w:jc w:val="center"/>
            </w:pPr>
            <w:r w:rsidRPr="006075D1">
              <w:t>Owner</w:t>
            </w:r>
          </w:p>
        </w:tc>
        <w:tc>
          <w:tcPr>
            <w:tcW w:w="3105" w:type="dxa"/>
          </w:tcPr>
          <w:p w14:paraId="57F09153" w14:textId="6B73C95A" w:rsidR="00C23599"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30411E4" w14:textId="540079BB" w:rsidR="00C23599"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3775F991" w14:textId="77777777" w:rsidTr="004E33A2">
        <w:trPr>
          <w:jc w:val="center"/>
        </w:trPr>
        <w:tc>
          <w:tcPr>
            <w:tcW w:w="4410" w:type="dxa"/>
          </w:tcPr>
          <w:p w14:paraId="438B7F0D" w14:textId="77777777" w:rsidR="001A6EB5" w:rsidRPr="006075D1" w:rsidRDefault="001A6EB5" w:rsidP="00250B21">
            <w:pPr>
              <w:pStyle w:val="BodyText2"/>
              <w:keepNext/>
              <w:keepLines/>
              <w:jc w:val="center"/>
            </w:pPr>
            <w:r w:rsidRPr="006075D1">
              <w:t>Generator Step-up Unit (GSU) ID</w:t>
            </w:r>
          </w:p>
        </w:tc>
        <w:tc>
          <w:tcPr>
            <w:tcW w:w="3105" w:type="dxa"/>
          </w:tcPr>
          <w:p w14:paraId="5995F75A" w14:textId="77777777" w:rsidR="001A6EB5" w:rsidRPr="006075D1" w:rsidRDefault="00611AB2" w:rsidP="00250B21">
            <w:pPr>
              <w:pStyle w:val="BodyText2"/>
              <w:keepNext/>
              <w:keepLines/>
              <w:jc w:val="center"/>
            </w:pPr>
            <w:r w:rsidRPr="006075D1">
              <w:t>NMMS</w:t>
            </w:r>
          </w:p>
        </w:tc>
        <w:tc>
          <w:tcPr>
            <w:tcW w:w="0" w:type="auto"/>
          </w:tcPr>
          <w:p w14:paraId="693F2B88" w14:textId="77777777"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14:paraId="745A7D5F" w14:textId="77777777" w:rsidTr="004E33A2">
        <w:trPr>
          <w:jc w:val="center"/>
        </w:trPr>
        <w:tc>
          <w:tcPr>
            <w:tcW w:w="4410" w:type="dxa"/>
          </w:tcPr>
          <w:p w14:paraId="43F3FE80" w14:textId="77777777"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14:paraId="027751A4" w14:textId="314AD479"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683AB96" w14:textId="1EC6021F" w:rsidR="001A6EB5" w:rsidRPr="006075D1" w:rsidRDefault="008854A6" w:rsidP="00056761">
            <w:pPr>
              <w:pStyle w:val="BodyText2"/>
              <w:keepNext/>
              <w:keepLines/>
              <w:jc w:val="center"/>
            </w:pPr>
            <w:r>
              <w:t>Resource Registration Data</w:t>
            </w:r>
            <w:r w:rsidR="001A6EB5" w:rsidRPr="006075D1">
              <w:t xml:space="preserve"> - </w:t>
            </w:r>
            <w:r w:rsidR="00611AB2" w:rsidRPr="006075D1">
              <w:t xml:space="preserve">MOD </w:t>
            </w:r>
            <w:r w:rsidR="00056761">
              <w:t>P</w:t>
            </w:r>
            <w:r w:rsidR="001A6EB5" w:rsidRPr="006075D1">
              <w:t>MCR</w:t>
            </w:r>
          </w:p>
        </w:tc>
      </w:tr>
      <w:tr w:rsidR="001A6EB5" w:rsidRPr="00511A7A" w14:paraId="6AAEFDAD" w14:textId="77777777" w:rsidTr="004E33A2">
        <w:trPr>
          <w:jc w:val="center"/>
        </w:trPr>
        <w:tc>
          <w:tcPr>
            <w:tcW w:w="4410" w:type="dxa"/>
          </w:tcPr>
          <w:p w14:paraId="4E889B39" w14:textId="77777777"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14:paraId="69B7C155" w14:textId="2D4C22C6"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980BBBC" w14:textId="5CDED2A8"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B6D7E" w14:textId="77777777" w:rsidTr="004E33A2">
        <w:trPr>
          <w:jc w:val="center"/>
        </w:trPr>
        <w:tc>
          <w:tcPr>
            <w:tcW w:w="4410" w:type="dxa"/>
          </w:tcPr>
          <w:p w14:paraId="5646C2A4" w14:textId="77777777"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14:paraId="73A603E3" w14:textId="6B4450DE"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2F01466" w14:textId="36DF4CAF"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1B37B21" w14:textId="77777777" w:rsidTr="004E33A2">
        <w:trPr>
          <w:jc w:val="center"/>
        </w:trPr>
        <w:tc>
          <w:tcPr>
            <w:tcW w:w="4410" w:type="dxa"/>
          </w:tcPr>
          <w:p w14:paraId="5BB4257B" w14:textId="77777777"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14:paraId="290ECE0E" w14:textId="2F8DAF1D"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3803B7EB" w14:textId="6983C7B2"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r w:rsidR="001A6EB5" w:rsidRPr="00511A7A" w14:paraId="0F4628F4" w14:textId="77777777" w:rsidTr="004E33A2">
        <w:trPr>
          <w:jc w:val="center"/>
        </w:trPr>
        <w:tc>
          <w:tcPr>
            <w:tcW w:w="4410" w:type="dxa"/>
          </w:tcPr>
          <w:p w14:paraId="5D8762C6" w14:textId="6C50CCC2" w:rsidR="001A6EB5" w:rsidRPr="006075D1" w:rsidRDefault="00724AB1" w:rsidP="00250B21">
            <w:pPr>
              <w:pStyle w:val="BodyText2"/>
              <w:keepNext/>
              <w:keepLines/>
              <w:jc w:val="center"/>
            </w:pPr>
            <w:r>
              <w:t>Rate 1</w:t>
            </w:r>
            <w:r w:rsidR="004616CD">
              <w:t xml:space="preserve"> </w:t>
            </w:r>
            <w:r w:rsidR="001A6EB5" w:rsidRPr="006075D1">
              <w:t>/</w:t>
            </w:r>
            <w:r w:rsidR="004616CD">
              <w:t xml:space="preserve"> </w:t>
            </w:r>
            <w:r>
              <w:t>Rate 2</w:t>
            </w:r>
            <w:r w:rsidR="001A6EB5" w:rsidRPr="006075D1">
              <w:t>/</w:t>
            </w:r>
            <w:r w:rsidR="004616CD">
              <w:t xml:space="preserve"> Rate 3 /</w:t>
            </w:r>
            <w:r w:rsidR="001A6EB5" w:rsidRPr="006075D1">
              <w:t xml:space="preserve"> </w:t>
            </w:r>
            <w:r>
              <w:t>Rate 4</w:t>
            </w:r>
            <w:r w:rsidR="001A6EB5" w:rsidRPr="006075D1">
              <w:t xml:space="preserve"> </w:t>
            </w:r>
            <w:r w:rsidR="004616CD">
              <w:t>/ Rate 5</w:t>
            </w:r>
          </w:p>
        </w:tc>
        <w:tc>
          <w:tcPr>
            <w:tcW w:w="3105" w:type="dxa"/>
          </w:tcPr>
          <w:p w14:paraId="2DE53234" w14:textId="72CC2695" w:rsidR="001A6EB5" w:rsidRPr="006075D1" w:rsidRDefault="008854A6" w:rsidP="00250B21">
            <w:pPr>
              <w:pStyle w:val="BodyText2"/>
              <w:keepNext/>
              <w:keepLines/>
              <w:jc w:val="center"/>
            </w:pPr>
            <w:r>
              <w:t>Resource Registration Data</w:t>
            </w:r>
            <w:r w:rsidR="001A6EB5" w:rsidRPr="006075D1">
              <w:t xml:space="preserve"> - </w:t>
            </w:r>
            <w:r w:rsidR="00611AB2" w:rsidRPr="006075D1">
              <w:t>NMMS</w:t>
            </w:r>
          </w:p>
        </w:tc>
        <w:tc>
          <w:tcPr>
            <w:tcW w:w="0" w:type="auto"/>
          </w:tcPr>
          <w:p w14:paraId="4CC3D16D" w14:textId="1CF128ED" w:rsidR="001A6EB5" w:rsidRPr="006075D1" w:rsidRDefault="008854A6" w:rsidP="00250B21">
            <w:pPr>
              <w:pStyle w:val="BodyText2"/>
              <w:keepNext/>
              <w:keepLines/>
              <w:jc w:val="center"/>
            </w:pPr>
            <w:r>
              <w:t>Resource Registration Data</w:t>
            </w:r>
            <w:r w:rsidR="001A6EB5" w:rsidRPr="006075D1">
              <w:t xml:space="preserve"> - </w:t>
            </w:r>
            <w:r w:rsidR="00611AB2" w:rsidRPr="006075D1">
              <w:t xml:space="preserve">MOD </w:t>
            </w:r>
            <w:r w:rsidR="001A6EB5" w:rsidRPr="006075D1">
              <w:t>PMCR</w:t>
            </w:r>
          </w:p>
        </w:tc>
      </w:tr>
    </w:tbl>
    <w:p w14:paraId="4A25F9C7" w14:textId="186FBF43" w:rsidR="00C07A86" w:rsidRDefault="00C07A86" w:rsidP="00164498">
      <w:bookmarkStart w:id="535" w:name="_Toc347132991"/>
      <w:bookmarkStart w:id="536" w:name="_Toc125131952"/>
    </w:p>
    <w:tbl>
      <w:tblPr>
        <w:tblStyle w:val="TableGrid"/>
        <w:tblW w:w="0" w:type="auto"/>
        <w:tblLook w:val="04A0" w:firstRow="1" w:lastRow="0" w:firstColumn="1" w:lastColumn="0" w:noHBand="0" w:noVBand="1"/>
      </w:tblPr>
      <w:tblGrid>
        <w:gridCol w:w="4406"/>
        <w:gridCol w:w="3110"/>
        <w:gridCol w:w="2549"/>
      </w:tblGrid>
      <w:tr w:rsidR="00C07A86" w14:paraId="375AA075" w14:textId="77777777" w:rsidTr="00164498">
        <w:tc>
          <w:tcPr>
            <w:tcW w:w="4406" w:type="dxa"/>
          </w:tcPr>
          <w:p w14:paraId="1912DBFD" w14:textId="399397EB" w:rsidR="00C07A86" w:rsidRPr="00164498" w:rsidRDefault="00C07A86" w:rsidP="00164498">
            <w:pPr>
              <w:pStyle w:val="BodyText2"/>
              <w:keepNext/>
              <w:keepLines/>
              <w:jc w:val="center"/>
              <w:rPr>
                <w:b/>
              </w:rPr>
            </w:pPr>
            <w:r w:rsidRPr="006075D1">
              <w:rPr>
                <w:b/>
              </w:rPr>
              <w:lastRenderedPageBreak/>
              <w:t>Data Element</w:t>
            </w:r>
          </w:p>
        </w:tc>
        <w:tc>
          <w:tcPr>
            <w:tcW w:w="3110" w:type="dxa"/>
          </w:tcPr>
          <w:p w14:paraId="038E3DA0" w14:textId="6E37F38D" w:rsidR="00C07A86" w:rsidRPr="00164498" w:rsidRDefault="00C07A86" w:rsidP="00164498">
            <w:pPr>
              <w:pStyle w:val="BodyText2"/>
              <w:keepNext/>
              <w:keepLines/>
              <w:jc w:val="center"/>
              <w:rPr>
                <w:b/>
              </w:rPr>
            </w:pPr>
            <w:r w:rsidRPr="006075D1">
              <w:rPr>
                <w:b/>
              </w:rPr>
              <w:t xml:space="preserve">Source For </w:t>
            </w:r>
            <w:proofErr w:type="gramStart"/>
            <w:r w:rsidRPr="006075D1">
              <w:rPr>
                <w:b/>
              </w:rPr>
              <w:t>Existing  Elements</w:t>
            </w:r>
            <w:proofErr w:type="gramEnd"/>
          </w:p>
        </w:tc>
        <w:tc>
          <w:tcPr>
            <w:tcW w:w="2549" w:type="dxa"/>
          </w:tcPr>
          <w:p w14:paraId="02DEC5E5" w14:textId="7387589D" w:rsidR="00C07A86" w:rsidRPr="00164498" w:rsidRDefault="00C07A86" w:rsidP="00164498">
            <w:pPr>
              <w:pStyle w:val="BodyText2"/>
              <w:keepNext/>
              <w:keepLines/>
              <w:jc w:val="center"/>
              <w:rPr>
                <w:b/>
              </w:rPr>
            </w:pPr>
            <w:r w:rsidRPr="006075D1">
              <w:rPr>
                <w:b/>
              </w:rPr>
              <w:t>Source For Planned Elements</w:t>
            </w:r>
          </w:p>
        </w:tc>
      </w:tr>
      <w:tr w:rsidR="00C07A86" w14:paraId="4F4A6DDF" w14:textId="77777777" w:rsidTr="00164498">
        <w:tc>
          <w:tcPr>
            <w:tcW w:w="4406" w:type="dxa"/>
          </w:tcPr>
          <w:p w14:paraId="2ACA802D" w14:textId="215AFB99" w:rsidR="00C07A86" w:rsidRPr="00164498" w:rsidRDefault="00C07A86" w:rsidP="00164498">
            <w:pPr>
              <w:pStyle w:val="BodyText2"/>
              <w:keepNext/>
              <w:keepLines/>
              <w:jc w:val="center"/>
              <w:rPr>
                <w:bCs/>
                <w:u w:val="single"/>
                <w:vertAlign w:val="superscript"/>
              </w:rPr>
            </w:pPr>
            <w:r w:rsidRPr="00164498">
              <w:rPr>
                <w:bCs/>
                <w:u w:val="single"/>
              </w:rPr>
              <w:t>Generator Reactive Devices Control Mode</w:t>
            </w:r>
            <w:r w:rsidR="00791AE2">
              <w:rPr>
                <w:bCs/>
                <w:u w:val="single"/>
                <w:vertAlign w:val="superscript"/>
              </w:rPr>
              <w:t>2</w:t>
            </w:r>
          </w:p>
        </w:tc>
        <w:tc>
          <w:tcPr>
            <w:tcW w:w="3110" w:type="dxa"/>
          </w:tcPr>
          <w:p w14:paraId="35A3F665" w14:textId="1E7A8DB3" w:rsidR="00C07A86" w:rsidRPr="00164498" w:rsidRDefault="00C07A86" w:rsidP="00164498">
            <w:pPr>
              <w:pStyle w:val="BodyText2"/>
              <w:keepNext/>
              <w:keepLines/>
              <w:jc w:val="center"/>
              <w:rPr>
                <w:bCs/>
                <w:u w:val="single"/>
              </w:rPr>
            </w:pPr>
            <w:r w:rsidRPr="00164498">
              <w:rPr>
                <w:bCs/>
                <w:u w:val="single"/>
              </w:rPr>
              <w:t>Resource Registration Data - NMMS</w:t>
            </w:r>
          </w:p>
        </w:tc>
        <w:tc>
          <w:tcPr>
            <w:tcW w:w="2549" w:type="dxa"/>
          </w:tcPr>
          <w:p w14:paraId="6E30556F" w14:textId="5E9ADF07" w:rsidR="00C07A86" w:rsidRPr="00164498" w:rsidRDefault="00C07A86" w:rsidP="00164498">
            <w:pPr>
              <w:pStyle w:val="BodyText2"/>
              <w:keepNext/>
              <w:keepLines/>
              <w:jc w:val="center"/>
              <w:rPr>
                <w:bCs/>
                <w:u w:val="single"/>
              </w:rPr>
            </w:pPr>
            <w:r w:rsidRPr="00164498">
              <w:rPr>
                <w:bCs/>
                <w:u w:val="single"/>
              </w:rPr>
              <w:t>Resource Registration Data - MOD PMCR</w:t>
            </w:r>
          </w:p>
        </w:tc>
      </w:tr>
      <w:tr w:rsidR="00C07A86" w14:paraId="52B97823" w14:textId="77777777" w:rsidTr="00164498">
        <w:tc>
          <w:tcPr>
            <w:tcW w:w="4406" w:type="dxa"/>
          </w:tcPr>
          <w:p w14:paraId="2E077A71" w14:textId="4392E3BA" w:rsidR="00C07A86" w:rsidRPr="00164498" w:rsidRDefault="00C07A86" w:rsidP="00164498">
            <w:pPr>
              <w:pStyle w:val="BodyText2"/>
              <w:keepNext/>
              <w:keepLines/>
              <w:jc w:val="center"/>
              <w:rPr>
                <w:bCs/>
                <w:u w:val="single"/>
                <w:vertAlign w:val="superscript"/>
              </w:rPr>
            </w:pPr>
            <w:r w:rsidRPr="00164498">
              <w:rPr>
                <w:bCs/>
                <w:u w:val="single"/>
              </w:rPr>
              <w:t xml:space="preserve">Generator Reactive Devices </w:t>
            </w:r>
            <w:proofErr w:type="spellStart"/>
            <w:r w:rsidRPr="00164498">
              <w:rPr>
                <w:bCs/>
                <w:u w:val="single"/>
              </w:rPr>
              <w:t>Vhi</w:t>
            </w:r>
            <w:proofErr w:type="spellEnd"/>
            <w:r w:rsidRPr="00164498">
              <w:rPr>
                <w:bCs/>
                <w:u w:val="single"/>
              </w:rPr>
              <w:t xml:space="preserve"> (</w:t>
            </w:r>
            <w:proofErr w:type="spellStart"/>
            <w:r w:rsidRPr="00164498">
              <w:rPr>
                <w:bCs/>
                <w:u w:val="single"/>
              </w:rPr>
              <w:t>pu</w:t>
            </w:r>
            <w:proofErr w:type="spellEnd"/>
            <w:r w:rsidRPr="00164498">
              <w:rPr>
                <w:bCs/>
                <w:u w:val="single"/>
              </w:rPr>
              <w:t>)</w:t>
            </w:r>
            <w:r w:rsidR="00791AE2">
              <w:rPr>
                <w:bCs/>
                <w:u w:val="single"/>
                <w:vertAlign w:val="superscript"/>
              </w:rPr>
              <w:t>2</w:t>
            </w:r>
          </w:p>
        </w:tc>
        <w:tc>
          <w:tcPr>
            <w:tcW w:w="3110" w:type="dxa"/>
          </w:tcPr>
          <w:p w14:paraId="6FF11D82" w14:textId="0AC0DAA6" w:rsidR="00C07A86" w:rsidRPr="00164498" w:rsidRDefault="00C07A86" w:rsidP="00164498">
            <w:pPr>
              <w:pStyle w:val="BodyText2"/>
              <w:keepNext/>
              <w:keepLines/>
              <w:jc w:val="center"/>
              <w:rPr>
                <w:bCs/>
                <w:u w:val="single"/>
              </w:rPr>
            </w:pPr>
            <w:r w:rsidRPr="00164498">
              <w:rPr>
                <w:bCs/>
                <w:u w:val="single"/>
              </w:rPr>
              <w:t>Resource Registration Data - MOD PROFILES</w:t>
            </w:r>
          </w:p>
        </w:tc>
        <w:tc>
          <w:tcPr>
            <w:tcW w:w="2549" w:type="dxa"/>
          </w:tcPr>
          <w:p w14:paraId="100609FA" w14:textId="2390C003" w:rsidR="00C07A86" w:rsidRPr="00164498" w:rsidRDefault="00C07A86" w:rsidP="00164498">
            <w:pPr>
              <w:pStyle w:val="BodyText2"/>
              <w:keepNext/>
              <w:keepLines/>
              <w:jc w:val="center"/>
              <w:rPr>
                <w:bCs/>
                <w:u w:val="single"/>
              </w:rPr>
            </w:pPr>
            <w:r w:rsidRPr="00164498">
              <w:rPr>
                <w:bCs/>
                <w:u w:val="single"/>
              </w:rPr>
              <w:t>Resource Registration Data - MOD PROFILES</w:t>
            </w:r>
          </w:p>
        </w:tc>
      </w:tr>
      <w:tr w:rsidR="00C07A86" w14:paraId="3EA649FC" w14:textId="77777777" w:rsidTr="00164498">
        <w:tc>
          <w:tcPr>
            <w:tcW w:w="4406" w:type="dxa"/>
          </w:tcPr>
          <w:p w14:paraId="47B88E92" w14:textId="274C2CAC" w:rsidR="00C07A86" w:rsidRPr="00164498" w:rsidRDefault="00C07A86" w:rsidP="00164498">
            <w:pPr>
              <w:pStyle w:val="BodyText2"/>
              <w:keepNext/>
              <w:keepLines/>
              <w:jc w:val="center"/>
              <w:rPr>
                <w:bCs/>
                <w:u w:val="single"/>
                <w:vertAlign w:val="superscript"/>
              </w:rPr>
            </w:pPr>
            <w:r w:rsidRPr="00164498">
              <w:rPr>
                <w:bCs/>
                <w:u w:val="single"/>
              </w:rPr>
              <w:t xml:space="preserve">Generator Reactive Devices </w:t>
            </w:r>
            <w:proofErr w:type="spellStart"/>
            <w:r w:rsidRPr="00164498">
              <w:rPr>
                <w:bCs/>
                <w:u w:val="single"/>
              </w:rPr>
              <w:t>Vlo</w:t>
            </w:r>
            <w:proofErr w:type="spellEnd"/>
            <w:r w:rsidRPr="00164498">
              <w:rPr>
                <w:bCs/>
                <w:u w:val="single"/>
              </w:rPr>
              <w:t xml:space="preserve"> (</w:t>
            </w:r>
            <w:proofErr w:type="spellStart"/>
            <w:r w:rsidRPr="00164498">
              <w:rPr>
                <w:bCs/>
                <w:u w:val="single"/>
              </w:rPr>
              <w:t>pu</w:t>
            </w:r>
            <w:proofErr w:type="spellEnd"/>
            <w:r w:rsidRPr="00164498">
              <w:rPr>
                <w:bCs/>
                <w:u w:val="single"/>
              </w:rPr>
              <w:t>)</w:t>
            </w:r>
            <w:r w:rsidR="00791AE2">
              <w:rPr>
                <w:bCs/>
                <w:u w:val="single"/>
                <w:vertAlign w:val="superscript"/>
              </w:rPr>
              <w:t>2</w:t>
            </w:r>
          </w:p>
        </w:tc>
        <w:tc>
          <w:tcPr>
            <w:tcW w:w="3110" w:type="dxa"/>
          </w:tcPr>
          <w:p w14:paraId="0E4247AA" w14:textId="685B6300" w:rsidR="00C07A86" w:rsidRPr="00164498" w:rsidRDefault="00C07A86" w:rsidP="00164498">
            <w:pPr>
              <w:pStyle w:val="BodyText2"/>
              <w:keepNext/>
              <w:keepLines/>
              <w:jc w:val="center"/>
              <w:rPr>
                <w:bCs/>
                <w:u w:val="single"/>
              </w:rPr>
            </w:pPr>
            <w:r w:rsidRPr="00164498">
              <w:rPr>
                <w:bCs/>
                <w:u w:val="single"/>
              </w:rPr>
              <w:t>Resource Registration Data - MOD PROFILES</w:t>
            </w:r>
          </w:p>
        </w:tc>
        <w:tc>
          <w:tcPr>
            <w:tcW w:w="2549" w:type="dxa"/>
          </w:tcPr>
          <w:p w14:paraId="1FC40952" w14:textId="14F1EBD1" w:rsidR="00C07A86" w:rsidRPr="00164498" w:rsidRDefault="00C07A86" w:rsidP="00164498">
            <w:pPr>
              <w:pStyle w:val="BodyText2"/>
              <w:keepNext/>
              <w:keepLines/>
              <w:jc w:val="center"/>
              <w:rPr>
                <w:bCs/>
                <w:u w:val="single"/>
              </w:rPr>
            </w:pPr>
            <w:r w:rsidRPr="00164498">
              <w:rPr>
                <w:bCs/>
                <w:u w:val="single"/>
              </w:rPr>
              <w:t>Resource Registration Data - MOD PROFILES</w:t>
            </w:r>
          </w:p>
        </w:tc>
      </w:tr>
      <w:tr w:rsidR="00C07A86" w14:paraId="1D35F0AF" w14:textId="77777777" w:rsidTr="00164498">
        <w:tc>
          <w:tcPr>
            <w:tcW w:w="4406" w:type="dxa"/>
          </w:tcPr>
          <w:p w14:paraId="05552C11" w14:textId="10C6B20F" w:rsidR="00C07A86" w:rsidRPr="00164498" w:rsidRDefault="00C07A86" w:rsidP="00164498">
            <w:pPr>
              <w:pStyle w:val="BodyText2"/>
              <w:keepNext/>
              <w:keepLines/>
              <w:jc w:val="center"/>
              <w:rPr>
                <w:bCs/>
                <w:u w:val="single"/>
              </w:rPr>
            </w:pPr>
            <w:r w:rsidRPr="00164498">
              <w:rPr>
                <w:bCs/>
                <w:u w:val="single"/>
              </w:rPr>
              <w:t>Generator Reactive Devices Binit (</w:t>
            </w:r>
            <w:del w:id="537" w:author="Walker, Zachary" w:date="2025-08-26T08:55:00Z">
              <w:r w:rsidRPr="00164498" w:rsidDel="00234CF0">
                <w:rPr>
                  <w:bCs/>
                  <w:u w:val="single"/>
                </w:rPr>
                <w:delText>Mvar</w:delText>
              </w:r>
            </w:del>
            <w:ins w:id="538" w:author="Walker, Zachary" w:date="2025-08-26T08:55:00Z">
              <w:r w:rsidR="00234CF0">
                <w:rPr>
                  <w:bCs/>
                  <w:u w:val="single"/>
                </w:rPr>
                <w:t>MVAr</w:t>
              </w:r>
            </w:ins>
            <w:r w:rsidRPr="00164498">
              <w:rPr>
                <w:bCs/>
                <w:u w:val="single"/>
              </w:rPr>
              <w:t>)</w:t>
            </w:r>
          </w:p>
        </w:tc>
        <w:tc>
          <w:tcPr>
            <w:tcW w:w="3110" w:type="dxa"/>
          </w:tcPr>
          <w:p w14:paraId="2F88465F" w14:textId="14A8F244" w:rsidR="00C07A86" w:rsidRPr="00164498" w:rsidRDefault="00C07A86" w:rsidP="00164498">
            <w:pPr>
              <w:pStyle w:val="BodyText2"/>
              <w:keepNext/>
              <w:keepLines/>
              <w:jc w:val="center"/>
              <w:rPr>
                <w:bCs/>
                <w:u w:val="single"/>
              </w:rPr>
            </w:pPr>
            <w:r w:rsidRPr="00164498">
              <w:rPr>
                <w:bCs/>
                <w:u w:val="single"/>
              </w:rPr>
              <w:t>MOD PROFILES</w:t>
            </w:r>
          </w:p>
        </w:tc>
        <w:tc>
          <w:tcPr>
            <w:tcW w:w="2549" w:type="dxa"/>
          </w:tcPr>
          <w:p w14:paraId="1A006BD8" w14:textId="3062E795" w:rsidR="00C07A86" w:rsidRPr="00164498" w:rsidRDefault="00C07A86" w:rsidP="00164498">
            <w:pPr>
              <w:pStyle w:val="BodyText2"/>
              <w:keepNext/>
              <w:keepLines/>
              <w:jc w:val="center"/>
              <w:rPr>
                <w:bCs/>
                <w:u w:val="single"/>
              </w:rPr>
            </w:pPr>
            <w:r w:rsidRPr="00164498">
              <w:rPr>
                <w:bCs/>
                <w:u w:val="single"/>
              </w:rPr>
              <w:t>MOD PROFILES</w:t>
            </w:r>
          </w:p>
        </w:tc>
      </w:tr>
      <w:tr w:rsidR="00C07A86" w14:paraId="06FA19E5" w14:textId="77777777" w:rsidTr="00164498">
        <w:tc>
          <w:tcPr>
            <w:tcW w:w="4406" w:type="dxa"/>
          </w:tcPr>
          <w:p w14:paraId="55B05657" w14:textId="550F8996" w:rsidR="00C07A86" w:rsidRPr="00164498" w:rsidRDefault="00C07A86" w:rsidP="00164498">
            <w:pPr>
              <w:pStyle w:val="BodyText2"/>
              <w:keepNext/>
              <w:keepLines/>
              <w:jc w:val="center"/>
              <w:rPr>
                <w:bCs/>
                <w:u w:val="single"/>
                <w:vertAlign w:val="superscript"/>
              </w:rPr>
            </w:pPr>
            <w:r w:rsidRPr="00164498">
              <w:rPr>
                <w:bCs/>
                <w:u w:val="single"/>
              </w:rPr>
              <w:t xml:space="preserve">Generator Reactive Devices </w:t>
            </w:r>
            <w:proofErr w:type="spellStart"/>
            <w:r w:rsidRPr="00164498">
              <w:rPr>
                <w:bCs/>
                <w:u w:val="single"/>
              </w:rPr>
              <w:t>Bsteps</w:t>
            </w:r>
            <w:proofErr w:type="spellEnd"/>
            <w:r w:rsidRPr="00164498">
              <w:rPr>
                <w:bCs/>
                <w:u w:val="single"/>
              </w:rPr>
              <w:t xml:space="preserve"> (</w:t>
            </w:r>
            <w:del w:id="539" w:author="Walker, Zachary" w:date="2025-08-26T08:55:00Z">
              <w:r w:rsidRPr="00164498" w:rsidDel="00234CF0">
                <w:rPr>
                  <w:bCs/>
                  <w:u w:val="single"/>
                </w:rPr>
                <w:delText>Mvar</w:delText>
              </w:r>
            </w:del>
            <w:ins w:id="540" w:author="Walker, Zachary" w:date="2025-08-26T08:55:00Z">
              <w:r w:rsidR="00234CF0">
                <w:rPr>
                  <w:bCs/>
                  <w:u w:val="single"/>
                </w:rPr>
                <w:t>MVAr</w:t>
              </w:r>
            </w:ins>
            <w:r w:rsidRPr="00164498">
              <w:rPr>
                <w:bCs/>
                <w:u w:val="single"/>
              </w:rPr>
              <w:t>)</w:t>
            </w:r>
            <w:r w:rsidR="00791AE2">
              <w:rPr>
                <w:bCs/>
                <w:u w:val="single"/>
                <w:vertAlign w:val="superscript"/>
              </w:rPr>
              <w:t>2</w:t>
            </w:r>
          </w:p>
        </w:tc>
        <w:tc>
          <w:tcPr>
            <w:tcW w:w="3110" w:type="dxa"/>
          </w:tcPr>
          <w:p w14:paraId="68ED3706" w14:textId="3E96A4E9" w:rsidR="00C07A86" w:rsidRPr="00164498" w:rsidRDefault="00C07A86" w:rsidP="00164498">
            <w:pPr>
              <w:pStyle w:val="BodyText2"/>
              <w:keepNext/>
              <w:keepLines/>
              <w:jc w:val="center"/>
              <w:rPr>
                <w:bCs/>
                <w:u w:val="single"/>
              </w:rPr>
            </w:pPr>
            <w:r w:rsidRPr="00164498">
              <w:rPr>
                <w:bCs/>
                <w:u w:val="single"/>
              </w:rPr>
              <w:t>Resource Registration Data - NMMS</w:t>
            </w:r>
          </w:p>
        </w:tc>
        <w:tc>
          <w:tcPr>
            <w:tcW w:w="2549" w:type="dxa"/>
          </w:tcPr>
          <w:p w14:paraId="6F64BED6" w14:textId="3441527E" w:rsidR="00C07A86" w:rsidRPr="00164498" w:rsidRDefault="00C07A86" w:rsidP="00164498">
            <w:pPr>
              <w:pStyle w:val="BodyText2"/>
              <w:keepNext/>
              <w:keepLines/>
              <w:jc w:val="center"/>
              <w:rPr>
                <w:bCs/>
                <w:u w:val="single"/>
              </w:rPr>
            </w:pPr>
            <w:r w:rsidRPr="00164498">
              <w:rPr>
                <w:bCs/>
                <w:u w:val="single"/>
              </w:rPr>
              <w:t>Resource Registration Data - MOD PMCR</w:t>
            </w:r>
          </w:p>
        </w:tc>
      </w:tr>
      <w:tr w:rsidR="00C07A86" w14:paraId="72BA6978" w14:textId="77777777" w:rsidTr="00164498">
        <w:tc>
          <w:tcPr>
            <w:tcW w:w="4406" w:type="dxa"/>
          </w:tcPr>
          <w:p w14:paraId="6F842269" w14:textId="746D0E5C" w:rsidR="00C07A86" w:rsidRPr="00164498" w:rsidRDefault="00C07A86" w:rsidP="00164498">
            <w:pPr>
              <w:pStyle w:val="BodyText2"/>
              <w:keepNext/>
              <w:keepLines/>
              <w:jc w:val="center"/>
              <w:rPr>
                <w:bCs/>
                <w:u w:val="single"/>
              </w:rPr>
            </w:pPr>
            <w:r w:rsidRPr="00164498">
              <w:rPr>
                <w:bCs/>
                <w:u w:val="single"/>
              </w:rPr>
              <w:t>Wind Machine Control Mode</w:t>
            </w:r>
          </w:p>
        </w:tc>
        <w:tc>
          <w:tcPr>
            <w:tcW w:w="3110" w:type="dxa"/>
          </w:tcPr>
          <w:p w14:paraId="3B290749" w14:textId="16CCE3AC" w:rsidR="00C07A86" w:rsidRPr="00164498" w:rsidRDefault="00C07A86" w:rsidP="00164498">
            <w:pPr>
              <w:pStyle w:val="BodyText2"/>
              <w:keepNext/>
              <w:keepLines/>
              <w:jc w:val="center"/>
              <w:rPr>
                <w:bCs/>
                <w:u w:val="single"/>
              </w:rPr>
            </w:pPr>
            <w:r w:rsidRPr="00164498">
              <w:rPr>
                <w:bCs/>
                <w:u w:val="single"/>
              </w:rPr>
              <w:t>NMMS- / MOD PMCR</w:t>
            </w:r>
          </w:p>
        </w:tc>
        <w:tc>
          <w:tcPr>
            <w:tcW w:w="2549" w:type="dxa"/>
          </w:tcPr>
          <w:p w14:paraId="30096026" w14:textId="4D4707E3" w:rsidR="00C07A86" w:rsidRPr="00164498" w:rsidRDefault="00C07A86" w:rsidP="00164498">
            <w:pPr>
              <w:pStyle w:val="BodyText2"/>
              <w:keepNext/>
              <w:keepLines/>
              <w:jc w:val="center"/>
              <w:rPr>
                <w:bCs/>
                <w:u w:val="single"/>
              </w:rPr>
            </w:pPr>
            <w:r w:rsidRPr="00164498">
              <w:rPr>
                <w:bCs/>
                <w:u w:val="single"/>
              </w:rPr>
              <w:t>MOD PMCR</w:t>
            </w:r>
          </w:p>
        </w:tc>
      </w:tr>
      <w:tr w:rsidR="00C07A86" w14:paraId="2EDA8E0E" w14:textId="77777777" w:rsidTr="00164498">
        <w:tc>
          <w:tcPr>
            <w:tcW w:w="4406" w:type="dxa"/>
          </w:tcPr>
          <w:p w14:paraId="58337072" w14:textId="11888D46" w:rsidR="00C07A86" w:rsidRPr="00164498" w:rsidRDefault="00C07A86" w:rsidP="00164498">
            <w:pPr>
              <w:pStyle w:val="BodyText2"/>
              <w:keepNext/>
              <w:keepLines/>
              <w:jc w:val="center"/>
              <w:rPr>
                <w:bCs/>
                <w:u w:val="single"/>
              </w:rPr>
            </w:pPr>
            <w:r w:rsidRPr="00164498">
              <w:rPr>
                <w:bCs/>
                <w:u w:val="single"/>
              </w:rPr>
              <w:t>Wind Machine Power Factor</w:t>
            </w:r>
          </w:p>
        </w:tc>
        <w:tc>
          <w:tcPr>
            <w:tcW w:w="3110" w:type="dxa"/>
          </w:tcPr>
          <w:p w14:paraId="486DAA1E" w14:textId="3EA07645" w:rsidR="00C07A86" w:rsidRPr="00164498" w:rsidRDefault="00C07A86" w:rsidP="00164498">
            <w:pPr>
              <w:pStyle w:val="BodyText2"/>
              <w:keepNext/>
              <w:keepLines/>
              <w:jc w:val="center"/>
              <w:rPr>
                <w:bCs/>
                <w:u w:val="single"/>
              </w:rPr>
            </w:pPr>
            <w:r w:rsidRPr="00164498">
              <w:rPr>
                <w:bCs/>
                <w:u w:val="single"/>
              </w:rPr>
              <w:t>NMMS/MOD PMCR</w:t>
            </w:r>
          </w:p>
        </w:tc>
        <w:tc>
          <w:tcPr>
            <w:tcW w:w="2549" w:type="dxa"/>
          </w:tcPr>
          <w:p w14:paraId="32241F89" w14:textId="2CE6059E" w:rsidR="00C07A86" w:rsidRPr="00164498" w:rsidRDefault="00C07A86" w:rsidP="00164498">
            <w:pPr>
              <w:pStyle w:val="BodyText2"/>
              <w:keepNext/>
              <w:keepLines/>
              <w:jc w:val="center"/>
              <w:rPr>
                <w:bCs/>
                <w:u w:val="single"/>
              </w:rPr>
            </w:pPr>
            <w:r w:rsidRPr="00164498">
              <w:rPr>
                <w:bCs/>
                <w:u w:val="single"/>
              </w:rPr>
              <w:t>MOD PMCR</w:t>
            </w:r>
          </w:p>
        </w:tc>
      </w:tr>
      <w:tr w:rsidR="00C07A86" w14:paraId="4B43B445" w14:textId="77777777" w:rsidTr="00164498">
        <w:tc>
          <w:tcPr>
            <w:tcW w:w="4406" w:type="dxa"/>
          </w:tcPr>
          <w:p w14:paraId="333D805A" w14:textId="7F6791E8" w:rsidR="00C07A86" w:rsidRPr="00164498" w:rsidRDefault="00C07A86" w:rsidP="00164498">
            <w:pPr>
              <w:pStyle w:val="BodyText2"/>
              <w:keepNext/>
              <w:keepLines/>
              <w:jc w:val="center"/>
              <w:rPr>
                <w:bCs/>
                <w:u w:val="single"/>
              </w:rPr>
            </w:pPr>
            <w:r w:rsidRPr="00164498">
              <w:rPr>
                <w:bCs/>
                <w:u w:val="single"/>
              </w:rPr>
              <w:t>DER Model Data</w:t>
            </w:r>
          </w:p>
        </w:tc>
        <w:tc>
          <w:tcPr>
            <w:tcW w:w="3110" w:type="dxa"/>
          </w:tcPr>
          <w:p w14:paraId="5971B963" w14:textId="43555F20" w:rsidR="00C07A86" w:rsidRPr="00164498" w:rsidRDefault="00C07A86" w:rsidP="00164498">
            <w:pPr>
              <w:pStyle w:val="BodyText2"/>
              <w:keepNext/>
              <w:keepLines/>
              <w:jc w:val="center"/>
              <w:rPr>
                <w:bCs/>
                <w:u w:val="single"/>
              </w:rPr>
            </w:pPr>
            <w:r w:rsidRPr="00164498">
              <w:rPr>
                <w:bCs/>
                <w:u w:val="single"/>
              </w:rPr>
              <w:t>NMMS/MOD PMCR</w:t>
            </w:r>
          </w:p>
        </w:tc>
        <w:tc>
          <w:tcPr>
            <w:tcW w:w="2549" w:type="dxa"/>
          </w:tcPr>
          <w:p w14:paraId="7AE200C0" w14:textId="3D2F338E" w:rsidR="00C07A86" w:rsidRPr="00164498" w:rsidRDefault="00C07A86" w:rsidP="00164498">
            <w:pPr>
              <w:pStyle w:val="BodyText2"/>
              <w:keepNext/>
              <w:keepLines/>
              <w:jc w:val="center"/>
              <w:rPr>
                <w:bCs/>
                <w:u w:val="single"/>
              </w:rPr>
            </w:pPr>
            <w:r w:rsidRPr="00164498">
              <w:rPr>
                <w:bCs/>
                <w:u w:val="single"/>
              </w:rPr>
              <w:t>N/A</w:t>
            </w:r>
          </w:p>
        </w:tc>
      </w:tr>
    </w:tbl>
    <w:p w14:paraId="7E5C57B6" w14:textId="77777777" w:rsidR="00C07A86" w:rsidRDefault="00C07A86" w:rsidP="00164498"/>
    <w:p w14:paraId="75A8B395" w14:textId="12C3D8AE" w:rsidR="00DB196D" w:rsidRPr="00985357" w:rsidRDefault="00985357" w:rsidP="00082FBA">
      <w:pPr>
        <w:pStyle w:val="H2"/>
        <w:spacing w:before="360"/>
        <w:rPr>
          <w:szCs w:val="20"/>
        </w:rPr>
      </w:pPr>
      <w:r>
        <w:rPr>
          <w:szCs w:val="20"/>
        </w:rPr>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535"/>
      <w:bookmarkEnd w:id="536"/>
    </w:p>
    <w:p w14:paraId="63FE57CF" w14:textId="77777777"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14:paraId="2F7B83A1" w14:textId="77777777"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14:paraId="307592C1"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14:paraId="298BB2BB" w14:textId="77777777"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14:paraId="6F5487BF"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14:paraId="18E8A619" w14:textId="77777777"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w:t>
      </w:r>
      <w:proofErr w:type="spellStart"/>
      <w:r w:rsidR="00851630">
        <w:rPr>
          <w:sz w:val="24"/>
        </w:rPr>
        <w:t>TSPs.</w:t>
      </w:r>
      <w:proofErr w:type="spellEnd"/>
      <w:r w:rsidR="00851630">
        <w:rPr>
          <w:sz w:val="24"/>
        </w:rPr>
        <w:t xml:space="preserve">  </w:t>
      </w:r>
      <w:r>
        <w:rPr>
          <w:sz w:val="24"/>
        </w:rPr>
        <w:t>These identifiers are typically numeric values (</w:t>
      </w:r>
      <w:proofErr w:type="gramStart"/>
      <w:r>
        <w:rPr>
          <w:sz w:val="24"/>
        </w:rPr>
        <w:t>e.g.</w:t>
      </w:r>
      <w:proofErr w:type="gramEnd"/>
      <w:r>
        <w:rPr>
          <w:sz w:val="24"/>
        </w:rPr>
        <w:t xml:space="preserve"> 1 or 2) that indicate the number of branches between two common buses, but many exceptions exist. </w:t>
      </w:r>
    </w:p>
    <w:p w14:paraId="3038BC5D" w14:textId="77777777"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14:paraId="0B9F06DE" w14:textId="77777777"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w:t>
      </w:r>
      <w:r>
        <w:rPr>
          <w:sz w:val="24"/>
        </w:rPr>
        <w:lastRenderedPageBreak/>
        <w:t xml:space="preserve">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w:t>
      </w:r>
      <w:proofErr w:type="gramStart"/>
      <w:r>
        <w:rPr>
          <w:sz w:val="24"/>
        </w:rPr>
        <w:t>Therefore</w:t>
      </w:r>
      <w:proofErr w:type="gramEnd"/>
      <w:r>
        <w:rPr>
          <w:sz w:val="24"/>
        </w:rPr>
        <w:t xml:space="preserve"> the base impedance used for calculating transmission branch impedances is:</w:t>
      </w:r>
    </w:p>
    <w:p w14:paraId="6ED72646" w14:textId="77777777" w:rsidR="000F2DD7" w:rsidRDefault="000F2DD7">
      <w:pPr>
        <w:ind w:left="1440"/>
        <w:jc w:val="both"/>
        <w:rPr>
          <w:sz w:val="24"/>
        </w:rPr>
      </w:pPr>
    </w:p>
    <w:p w14:paraId="4EE42B0A" w14:textId="77777777" w:rsidR="000F2DD7" w:rsidRDefault="00E07051">
      <w:pPr>
        <w:jc w:val="center"/>
        <w:rPr>
          <w:sz w:val="22"/>
        </w:rPr>
      </w:pPr>
      <w:r>
        <w:rPr>
          <w:noProof/>
          <w:position w:val="-42"/>
        </w:rPr>
        <w:drawing>
          <wp:inline distT="0" distB="0" distL="0" distR="0" wp14:anchorId="464B08D2" wp14:editId="479E2B98">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14:paraId="2253EFC8" w14:textId="77777777"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14:paraId="09229AA2" w14:textId="77777777"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14:paraId="0F92FD90" w14:textId="77777777"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14:paraId="15164672" w14:textId="77777777" w:rsidR="000F2DD7" w:rsidRPr="004C6B84" w:rsidRDefault="00E07051">
      <w:pPr>
        <w:jc w:val="center"/>
        <w:rPr>
          <w:b/>
          <w:sz w:val="24"/>
          <w:szCs w:val="24"/>
        </w:rPr>
      </w:pPr>
      <w:r w:rsidRPr="004C6B84">
        <w:rPr>
          <w:noProof/>
          <w:sz w:val="24"/>
          <w:szCs w:val="24"/>
        </w:rPr>
        <w:drawing>
          <wp:inline distT="0" distB="0" distL="0" distR="0" wp14:anchorId="19FB2EC1" wp14:editId="543D4EF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4F0C5EE8" wp14:editId="28A1D50E">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129941AF" w14:textId="77777777"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14:paraId="1C7987E1" w14:textId="77777777"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14:paraId="7D5E8A24" w14:textId="77777777"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3774DB4" wp14:editId="72ECE780">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057A1609" wp14:editId="37AC068D">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14:paraId="2EE68B41" w14:textId="77777777"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14:paraId="5D78FFF9" w14:textId="4A00ADB6"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w:t>
      </w:r>
      <w:del w:id="541" w:author="Andrew Hamann" w:date="2025-07-29T17:41:00Z">
        <w:r w:rsidR="000F2DD7" w:rsidRPr="009D7261" w:rsidDel="001F22CA">
          <w:rPr>
            <w:snapToGrid/>
            <w:szCs w:val="24"/>
          </w:rPr>
          <w:delText xml:space="preserve">MVARs </w:delText>
        </w:r>
      </w:del>
      <w:ins w:id="542" w:author="Andrew Hamann" w:date="2025-07-29T17:41:00Z">
        <w:del w:id="543" w:author="Walker, Zachary" w:date="2025-08-26T08:54:00Z">
          <w:r w:rsidR="001F22CA" w:rsidDel="00234CF0">
            <w:rPr>
              <w:snapToGrid/>
              <w:szCs w:val="24"/>
            </w:rPr>
            <w:delText>Mvar</w:delText>
          </w:r>
        </w:del>
      </w:ins>
      <w:ins w:id="544" w:author="Walker, Zachary" w:date="2025-08-26T08:54:00Z">
        <w:r w:rsidR="00234CF0">
          <w:rPr>
            <w:snapToGrid/>
            <w:szCs w:val="24"/>
          </w:rPr>
          <w:t>MVAr</w:t>
        </w:r>
      </w:ins>
      <w:ins w:id="545" w:author="Andrew Hamann" w:date="2025-07-29T17:41:00Z">
        <w:r w:rsidR="001F22CA" w:rsidRPr="009D7261">
          <w:rPr>
            <w:snapToGrid/>
            <w:szCs w:val="24"/>
          </w:rPr>
          <w:t xml:space="preserve"> </w:t>
        </w:r>
      </w:ins>
      <w:r w:rsidR="000F2DD7" w:rsidRPr="009D7261">
        <w:rPr>
          <w:snapToGrid/>
          <w:szCs w:val="24"/>
        </w:rPr>
        <w:t>and divided by the system base MVA to get per unit charging.  T</w:t>
      </w:r>
      <w:r w:rsidR="000F2DD7" w:rsidRPr="00AA508A">
        <w:rPr>
          <w:snapToGrid/>
          <w:szCs w:val="24"/>
        </w:rPr>
        <w:t xml:space="preserve">he equation used to accomplish this depends on the starting point. </w:t>
      </w:r>
      <w:proofErr w:type="gramStart"/>
      <w:r w:rsidR="000F2DD7" w:rsidRPr="00AA508A">
        <w:rPr>
          <w:snapToGrid/>
          <w:szCs w:val="24"/>
        </w:rPr>
        <w:t>Typically</w:t>
      </w:r>
      <w:proofErr w:type="gramEnd"/>
      <w:r w:rsidR="000F2DD7" w:rsidRPr="00AA508A">
        <w:rPr>
          <w:snapToGrid/>
          <w:szCs w:val="24"/>
        </w:rPr>
        <w:t xml:space="preserve"> the charging of a transmission line is known in </w:t>
      </w:r>
      <w:del w:id="546" w:author="Andrew Hamann" w:date="2025-07-29T17:41:00Z">
        <w:r w:rsidR="000F2DD7" w:rsidRPr="00AA508A" w:rsidDel="001F22CA">
          <w:rPr>
            <w:snapToGrid/>
            <w:szCs w:val="24"/>
          </w:rPr>
          <w:delText>KVARs</w:delText>
        </w:r>
      </w:del>
      <w:proofErr w:type="spellStart"/>
      <w:ins w:id="547" w:author="Andrew Hamann" w:date="2025-07-29T17:41:00Z">
        <w:r w:rsidR="001F22CA">
          <w:rPr>
            <w:snapToGrid/>
            <w:szCs w:val="24"/>
          </w:rPr>
          <w:t>kvar</w:t>
        </w:r>
      </w:ins>
      <w:proofErr w:type="spellEnd"/>
      <w:r w:rsidR="000F2DD7" w:rsidRPr="00AA508A">
        <w:rPr>
          <w:snapToGrid/>
          <w:szCs w:val="24"/>
        </w:rPr>
        <w:t xml:space="preserve">.  Given the total transmission line charging expressed in </w:t>
      </w:r>
      <w:del w:id="548" w:author="Andrew Hamann" w:date="2025-07-29T17:41:00Z">
        <w:r w:rsidR="000F2DD7" w:rsidRPr="00AA508A" w:rsidDel="001F22CA">
          <w:rPr>
            <w:snapToGrid/>
            <w:szCs w:val="24"/>
          </w:rPr>
          <w:delText>KVARs</w:delText>
        </w:r>
      </w:del>
      <w:proofErr w:type="spellStart"/>
      <w:ins w:id="549" w:author="Andrew Hamann" w:date="2025-07-29T17:41:00Z">
        <w:r w:rsidR="001F22CA">
          <w:rPr>
            <w:snapToGrid/>
            <w:szCs w:val="24"/>
          </w:rPr>
          <w:t>kvar</w:t>
        </w:r>
      </w:ins>
      <w:proofErr w:type="spellEnd"/>
      <w:r w:rsidR="000F2DD7" w:rsidRPr="00AA508A">
        <w:rPr>
          <w:snapToGrid/>
          <w:szCs w:val="24"/>
        </w:rPr>
        <w:t>, the equation to calculate the total branch charging susceptance in per unit on the sy</w:t>
      </w:r>
      <w:r w:rsidR="000F2DD7" w:rsidRPr="00CC7EC7">
        <w:rPr>
          <w:snapToGrid/>
          <w:szCs w:val="24"/>
        </w:rPr>
        <w:t>stem base is as follows:</w:t>
      </w:r>
    </w:p>
    <w:p w14:paraId="0600D89D" w14:textId="77777777" w:rsidR="000F2DD7" w:rsidRPr="004C6B84" w:rsidRDefault="00E07051">
      <w:pPr>
        <w:jc w:val="center"/>
        <w:rPr>
          <w:sz w:val="24"/>
          <w:szCs w:val="24"/>
        </w:rPr>
      </w:pPr>
      <w:r w:rsidRPr="004C6B84">
        <w:rPr>
          <w:noProof/>
          <w:position w:val="-42"/>
          <w:sz w:val="24"/>
          <w:szCs w:val="24"/>
        </w:rPr>
        <w:drawing>
          <wp:inline distT="0" distB="0" distL="0" distR="0" wp14:anchorId="5D841A4D" wp14:editId="2FF1D5F6">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6BAA1DF9" wp14:editId="784CD0F7">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14:paraId="6982BAC0" w14:textId="77777777" w:rsidR="000F2DD7" w:rsidRPr="001E2837" w:rsidRDefault="000F2DD7">
      <w:pPr>
        <w:ind w:left="2160"/>
        <w:jc w:val="both"/>
        <w:rPr>
          <w:sz w:val="24"/>
          <w:szCs w:val="24"/>
        </w:rPr>
      </w:pPr>
    </w:p>
    <w:p w14:paraId="57434F09" w14:textId="77777777" w:rsidR="000F2DD7" w:rsidRPr="001E2837" w:rsidRDefault="000F2DD7">
      <w:pPr>
        <w:jc w:val="both"/>
        <w:rPr>
          <w:sz w:val="24"/>
          <w:szCs w:val="24"/>
        </w:rPr>
      </w:pPr>
      <w:r w:rsidRPr="009D7261">
        <w:rPr>
          <w:sz w:val="24"/>
          <w:szCs w:val="24"/>
        </w:rPr>
        <w:t xml:space="preserve">Or, given the total capacitive reactance to neutral expressed in ohms </w:t>
      </w:r>
      <w:r w:rsidR="00E07051" w:rsidRPr="004C6B84">
        <w:rPr>
          <w:noProof/>
          <w:position w:val="-16"/>
          <w:sz w:val="24"/>
          <w:szCs w:val="24"/>
        </w:rPr>
        <w:drawing>
          <wp:inline distT="0" distB="0" distL="0" distR="0" wp14:anchorId="35F98925" wp14:editId="410F1C32">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14:paraId="4C3BECB4" w14:textId="77777777" w:rsidR="000F2DD7" w:rsidRPr="00AA508A" w:rsidRDefault="000F2DD7">
      <w:pPr>
        <w:ind w:left="2160"/>
        <w:jc w:val="both"/>
        <w:rPr>
          <w:sz w:val="24"/>
          <w:szCs w:val="24"/>
        </w:rPr>
      </w:pPr>
    </w:p>
    <w:p w14:paraId="31F48677" w14:textId="77777777" w:rsidR="000F2DD7" w:rsidRPr="004C6B84" w:rsidRDefault="00E07051">
      <w:pPr>
        <w:jc w:val="center"/>
        <w:rPr>
          <w:sz w:val="24"/>
          <w:szCs w:val="24"/>
        </w:rPr>
      </w:pPr>
      <w:r w:rsidRPr="004C6B84">
        <w:rPr>
          <w:noProof/>
          <w:position w:val="-42"/>
          <w:sz w:val="24"/>
          <w:szCs w:val="24"/>
        </w:rPr>
        <w:lastRenderedPageBreak/>
        <w:drawing>
          <wp:inline distT="0" distB="0" distL="0" distR="0" wp14:anchorId="7BB97623" wp14:editId="14F623F7">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14:paraId="0CD74B3D" w14:textId="77777777" w:rsidR="000F2DD7" w:rsidRPr="001E2837" w:rsidRDefault="000F2DD7">
      <w:pPr>
        <w:pStyle w:val="BodyTextIndent"/>
        <w:widowControl/>
        <w:ind w:left="0"/>
        <w:jc w:val="both"/>
        <w:rPr>
          <w:snapToGrid/>
          <w:szCs w:val="24"/>
        </w:rPr>
      </w:pPr>
    </w:p>
    <w:p w14:paraId="3A6E2BFE" w14:textId="77777777"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lastRenderedPageBreak/>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14:paraId="13E4CB0C" w14:textId="6F7BB22C" w:rsidR="004A4057" w:rsidRDefault="004A4057" w:rsidP="004A4057">
      <w:pPr>
        <w:pStyle w:val="BodyTextIndent"/>
        <w:widowControl/>
        <w:tabs>
          <w:tab w:val="left" w:pos="1440"/>
          <w:tab w:val="left" w:pos="2340"/>
        </w:tabs>
        <w:ind w:left="0" w:right="90"/>
        <w:jc w:val="both"/>
        <w:rPr>
          <w:snapToGrid/>
        </w:rPr>
      </w:pPr>
      <w:r>
        <w:rPr>
          <w:snapToGrid/>
        </w:rPr>
        <w:t>SSWG Cases contain fields for five ratings for each branch record, including zero impedance branches.  The ratings associated with these five fields are commonly referred to as Rate 1, Rate 2, Rate 3, Rate 4, and Rate 5.  Each TSP has their own methodology for calculating these ratings and shall be made available to others within ERCOT upon request. Following are the SSWG Case facility ratings corresponding to the ratings defined in Nodal Protocol 2.1:</w:t>
      </w:r>
    </w:p>
    <w:p w14:paraId="4B4E528A" w14:textId="77777777" w:rsidR="004A4057" w:rsidRDefault="004A4057" w:rsidP="004A405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017"/>
      </w:tblGrid>
      <w:tr w:rsidR="004A4057" w14:paraId="25940B1C" w14:textId="77777777" w:rsidTr="00237C5F">
        <w:tc>
          <w:tcPr>
            <w:tcW w:w="4788" w:type="dxa"/>
          </w:tcPr>
          <w:p w14:paraId="16C16767"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5017" w:type="dxa"/>
          </w:tcPr>
          <w:p w14:paraId="14A8AA25" w14:textId="77777777" w:rsidR="004A4057" w:rsidRPr="000D160B" w:rsidRDefault="004A4057" w:rsidP="00BC4878">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4A4057" w14:paraId="390473C4" w14:textId="77777777" w:rsidTr="00237C5F">
        <w:tc>
          <w:tcPr>
            <w:tcW w:w="4788" w:type="dxa"/>
          </w:tcPr>
          <w:p w14:paraId="3B7AF775" w14:textId="77777777" w:rsidR="004A4057" w:rsidRPr="00250B21" w:rsidRDefault="004A4057" w:rsidP="00BC4878">
            <w:pPr>
              <w:jc w:val="center"/>
              <w:rPr>
                <w:b/>
                <w:sz w:val="24"/>
              </w:rPr>
            </w:pPr>
            <w:r>
              <w:t>Rate 1</w:t>
            </w:r>
          </w:p>
        </w:tc>
        <w:tc>
          <w:tcPr>
            <w:tcW w:w="5017" w:type="dxa"/>
          </w:tcPr>
          <w:p w14:paraId="77740583" w14:textId="77777777" w:rsidR="004A4057" w:rsidRPr="00250B21" w:rsidRDefault="004A4057" w:rsidP="00BC4878">
            <w:pPr>
              <w:jc w:val="center"/>
              <w:rPr>
                <w:b/>
                <w:sz w:val="24"/>
              </w:rPr>
            </w:pPr>
            <w:r>
              <w:t>Normal Rating</w:t>
            </w:r>
          </w:p>
        </w:tc>
      </w:tr>
      <w:tr w:rsidR="004A4057" w14:paraId="3923245A" w14:textId="77777777" w:rsidTr="00237C5F">
        <w:tc>
          <w:tcPr>
            <w:tcW w:w="4788" w:type="dxa"/>
          </w:tcPr>
          <w:p w14:paraId="7ADA05BC" w14:textId="77777777" w:rsidR="004A4057" w:rsidRPr="00250B21" w:rsidRDefault="004A4057" w:rsidP="00BC4878">
            <w:pPr>
              <w:jc w:val="center"/>
              <w:rPr>
                <w:b/>
                <w:sz w:val="24"/>
              </w:rPr>
            </w:pPr>
            <w:r>
              <w:t>Rate 2</w:t>
            </w:r>
          </w:p>
        </w:tc>
        <w:tc>
          <w:tcPr>
            <w:tcW w:w="5017" w:type="dxa"/>
          </w:tcPr>
          <w:p w14:paraId="191AEDD8" w14:textId="77777777" w:rsidR="004A4057" w:rsidRPr="00250B21" w:rsidRDefault="004A4057" w:rsidP="00BC4878">
            <w:pPr>
              <w:jc w:val="center"/>
              <w:rPr>
                <w:b/>
                <w:sz w:val="24"/>
              </w:rPr>
            </w:pPr>
            <w:r>
              <w:t>Emergency Rating</w:t>
            </w:r>
          </w:p>
        </w:tc>
      </w:tr>
      <w:tr w:rsidR="004A4057" w:rsidRPr="008508DC" w14:paraId="08A4907D" w14:textId="77777777" w:rsidTr="00237C5F">
        <w:tc>
          <w:tcPr>
            <w:tcW w:w="4788" w:type="dxa"/>
          </w:tcPr>
          <w:p w14:paraId="143662F8" w14:textId="77777777" w:rsidR="004A4057" w:rsidRPr="00250B21" w:rsidRDefault="004A4057" w:rsidP="00BC4878">
            <w:pPr>
              <w:jc w:val="center"/>
              <w:rPr>
                <w:b/>
                <w:sz w:val="24"/>
              </w:rPr>
            </w:pPr>
            <w:r>
              <w:t>Rate 3</w:t>
            </w:r>
          </w:p>
        </w:tc>
        <w:tc>
          <w:tcPr>
            <w:tcW w:w="5017" w:type="dxa"/>
          </w:tcPr>
          <w:p w14:paraId="057F8882" w14:textId="77777777" w:rsidR="004A4057" w:rsidRPr="00250B21" w:rsidRDefault="004A4057" w:rsidP="00BC4878">
            <w:pPr>
              <w:jc w:val="center"/>
              <w:rPr>
                <w:rFonts w:ascii="Calibri" w:hAnsi="Calibri"/>
                <w:sz w:val="22"/>
                <w:szCs w:val="22"/>
              </w:rPr>
            </w:pPr>
            <w:r>
              <w:t xml:space="preserve"> 15-Minute Rating</w:t>
            </w:r>
          </w:p>
        </w:tc>
      </w:tr>
      <w:tr w:rsidR="004A4057" w:rsidRPr="008508DC" w14:paraId="2BBECC4A" w14:textId="77777777" w:rsidTr="00237C5F">
        <w:tc>
          <w:tcPr>
            <w:tcW w:w="4788" w:type="dxa"/>
          </w:tcPr>
          <w:p w14:paraId="2C47B3CC" w14:textId="77777777" w:rsidR="004A4057" w:rsidRDefault="004A4057" w:rsidP="00BC4878">
            <w:pPr>
              <w:jc w:val="center"/>
            </w:pPr>
            <w:r>
              <w:t>Rate 4</w:t>
            </w:r>
          </w:p>
        </w:tc>
        <w:tc>
          <w:tcPr>
            <w:tcW w:w="5017" w:type="dxa"/>
          </w:tcPr>
          <w:p w14:paraId="55C96F47" w14:textId="4C2B18D1" w:rsidR="004A4057" w:rsidRPr="002908DE" w:rsidRDefault="004A4057" w:rsidP="00BC4878">
            <w:pPr>
              <w:jc w:val="center"/>
            </w:pPr>
            <w:r w:rsidRPr="002908DE">
              <w:t>Transformer 2-Hour</w:t>
            </w:r>
            <w:r w:rsidR="00A95BF5">
              <w:t xml:space="preserve">/Branch </w:t>
            </w:r>
            <w:r w:rsidR="00A95BF5" w:rsidRPr="002908DE">
              <w:t>Conductor</w:t>
            </w:r>
            <w:r w:rsidR="00A95BF5">
              <w:t xml:space="preserve"> Rating</w:t>
            </w:r>
          </w:p>
        </w:tc>
      </w:tr>
      <w:tr w:rsidR="004A4057" w:rsidRPr="00E9429B" w14:paraId="1221B302" w14:textId="77777777" w:rsidTr="00237C5F">
        <w:tc>
          <w:tcPr>
            <w:tcW w:w="4788" w:type="dxa"/>
            <w:tcBorders>
              <w:top w:val="single" w:sz="4" w:space="0" w:color="auto"/>
              <w:left w:val="single" w:sz="4" w:space="0" w:color="auto"/>
              <w:bottom w:val="single" w:sz="4" w:space="0" w:color="auto"/>
              <w:right w:val="single" w:sz="4" w:space="0" w:color="auto"/>
            </w:tcBorders>
          </w:tcPr>
          <w:p w14:paraId="51AFF006" w14:textId="77777777" w:rsidR="004A4057" w:rsidRPr="0048666C" w:rsidRDefault="004A4057" w:rsidP="00BC4878">
            <w:pPr>
              <w:jc w:val="center"/>
            </w:pPr>
            <w:r>
              <w:t>Rate 5</w:t>
            </w:r>
          </w:p>
        </w:tc>
        <w:tc>
          <w:tcPr>
            <w:tcW w:w="5017" w:type="dxa"/>
            <w:tcBorders>
              <w:top w:val="single" w:sz="4" w:space="0" w:color="auto"/>
              <w:left w:val="single" w:sz="4" w:space="0" w:color="auto"/>
              <w:bottom w:val="single" w:sz="4" w:space="0" w:color="auto"/>
              <w:right w:val="single" w:sz="4" w:space="0" w:color="auto"/>
            </w:tcBorders>
          </w:tcPr>
          <w:p w14:paraId="6597F869" w14:textId="77777777" w:rsidR="004A4057" w:rsidRPr="0048666C" w:rsidRDefault="004A4057" w:rsidP="00BC4878">
            <w:pPr>
              <w:jc w:val="center"/>
            </w:pPr>
            <w:r>
              <w:t xml:space="preserve">Relay </w:t>
            </w:r>
            <w:proofErr w:type="spellStart"/>
            <w:r>
              <w:t>Loadability</w:t>
            </w:r>
            <w:proofErr w:type="spellEnd"/>
            <w:r>
              <w:t xml:space="preserve"> Rating</w:t>
            </w:r>
          </w:p>
        </w:tc>
      </w:tr>
    </w:tbl>
    <w:p w14:paraId="31DD058E" w14:textId="77777777" w:rsidR="004A4057" w:rsidRDefault="004A4057" w:rsidP="004A4057">
      <w:pPr>
        <w:pStyle w:val="BodyTextIndent"/>
        <w:widowControl/>
        <w:ind w:left="0"/>
        <w:jc w:val="both"/>
      </w:pPr>
    </w:p>
    <w:p w14:paraId="072AEA69" w14:textId="0DF7BBEE" w:rsidR="004A4057" w:rsidRDefault="004A4057" w:rsidP="004A4057">
      <w:pPr>
        <w:pStyle w:val="BodyTextIndent"/>
        <w:widowControl/>
        <w:ind w:left="0"/>
        <w:jc w:val="both"/>
      </w:pPr>
      <w:r>
        <w:t>By definition, Rate 5 ≥ Rate 3 ≥ Rate 2 ≥ Rate 1 and Rate 4 ≥ Rate 2 ≥ Rate 1</w:t>
      </w:r>
      <w:r w:rsidR="006F6559">
        <w:t>.</w:t>
      </w:r>
    </w:p>
    <w:p w14:paraId="5E298CA3" w14:textId="77777777" w:rsidR="004F1AFA" w:rsidRDefault="004F1AFA" w:rsidP="004A4057">
      <w:pPr>
        <w:pStyle w:val="BodyTextIndent"/>
        <w:widowControl/>
        <w:ind w:left="0"/>
        <w:jc w:val="both"/>
      </w:pPr>
    </w:p>
    <w:p w14:paraId="30C586C7" w14:textId="14815A70" w:rsidR="00666E4A" w:rsidRPr="00666E4A" w:rsidRDefault="000F2DD7" w:rsidP="00082FBA">
      <w:pPr>
        <w:pStyle w:val="BodyTextIndent"/>
        <w:widowControl/>
        <w:tabs>
          <w:tab w:val="left" w:pos="1440"/>
          <w:tab w:val="left" w:pos="2340"/>
        </w:tabs>
        <w:ind w:left="0" w:right="90"/>
        <w:jc w:val="both"/>
        <w:rPr>
          <w:b/>
        </w:rPr>
      </w:pPr>
      <w:r>
        <w:rPr>
          <w:snapToGrid/>
        </w:rPr>
        <w:t xml:space="preserve">When performing security studies, </w:t>
      </w:r>
      <w:r w:rsidR="00362F04">
        <w:rPr>
          <w:snapToGrid/>
        </w:rPr>
        <w:t xml:space="preserve">ERCOT </w:t>
      </w:r>
      <w:r>
        <w:rPr>
          <w:snapToGrid/>
        </w:rPr>
        <w:t xml:space="preserve">will default to Rate </w:t>
      </w:r>
      <w:r w:rsidR="00724AB1">
        <w:rPr>
          <w:snapToGrid/>
        </w:rPr>
        <w:t>2</w:t>
      </w:r>
      <w:r>
        <w:rPr>
          <w:snapToGrid/>
        </w:rPr>
        <w:t xml:space="preserve">, unless the TSP has previously indicated in writing </w:t>
      </w:r>
      <w:proofErr w:type="gramStart"/>
      <w:r>
        <w:rPr>
          <w:snapToGrid/>
        </w:rPr>
        <w:t>that other ratings</w:t>
      </w:r>
      <w:proofErr w:type="gramEnd"/>
      <w:r>
        <w:rPr>
          <w:snapToGrid/>
        </w:rPr>
        <w:t xml:space="preserve"> (e.g., Rate </w:t>
      </w:r>
      <w:r w:rsidR="00724AB1">
        <w:rPr>
          <w:snapToGrid/>
        </w:rPr>
        <w:t>1</w:t>
      </w:r>
      <w:r>
        <w:rPr>
          <w:snapToGrid/>
        </w:rPr>
        <w:t xml:space="preserve">) should be used.  If problems exist using Rate </w:t>
      </w:r>
      <w:r w:rsidR="00724AB1">
        <w:rPr>
          <w:snapToGrid/>
        </w:rPr>
        <w:t>2</w:t>
      </w:r>
      <w:r>
        <w:rPr>
          <w:snapToGrid/>
        </w:rPr>
        <w:t xml:space="preserve"> and Rate </w:t>
      </w:r>
      <w:r w:rsidR="00724AB1">
        <w:rPr>
          <w:snapToGrid/>
        </w:rPr>
        <w:t>2</w:t>
      </w:r>
      <w:r>
        <w:rPr>
          <w:snapToGrid/>
        </w:rPr>
        <w:t xml:space="preserve"> is significantly different from Rate </w:t>
      </w:r>
      <w:r w:rsidR="00724AB1">
        <w:rPr>
          <w:snapToGrid/>
        </w:rPr>
        <w:t>4</w:t>
      </w:r>
      <w:r>
        <w:rPr>
          <w:snapToGrid/>
        </w:rPr>
        <w:t xml:space="preserve">,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w:t>
      </w:r>
      <w:proofErr w:type="gramStart"/>
      <w:r w:rsidR="00545428">
        <w:rPr>
          <w:snapToGrid/>
        </w:rPr>
        <w:t>Of</w:t>
      </w:r>
      <w:proofErr w:type="gramEnd"/>
      <w:r w:rsidR="00545428">
        <w:rPr>
          <w:snapToGrid/>
        </w:rPr>
        <w:t xml:space="preserve">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724AB1">
        <w:rPr>
          <w:snapToGrid/>
        </w:rPr>
        <w:t xml:space="preserve"> For Rate 5, t</w:t>
      </w:r>
      <w:r w:rsidR="00724AB1" w:rsidRPr="00724AB1">
        <w:rPr>
          <w:snapToGrid/>
        </w:rPr>
        <w:t xml:space="preserve">he default value for an element that is not protected by a relay </w:t>
      </w:r>
      <w:proofErr w:type="spellStart"/>
      <w:r w:rsidR="00724AB1" w:rsidRPr="00724AB1">
        <w:rPr>
          <w:snapToGrid/>
        </w:rPr>
        <w:t>loadability</w:t>
      </w:r>
      <w:proofErr w:type="spellEnd"/>
      <w:r w:rsidR="00724AB1" w:rsidRPr="00724AB1">
        <w:rPr>
          <w:snapToGrid/>
        </w:rPr>
        <w:t xml:space="preserve"> rating is 88888</w:t>
      </w:r>
      <w:r w:rsidR="00724AB1">
        <w:rPr>
          <w:snapToGrid/>
        </w:rPr>
        <w:t>, and t</w:t>
      </w:r>
      <w:r w:rsidR="00724AB1" w:rsidRPr="00724AB1">
        <w:rPr>
          <w:snapToGrid/>
        </w:rPr>
        <w:t xml:space="preserve">he default value for an element that will be protected by a relay </w:t>
      </w:r>
      <w:proofErr w:type="spellStart"/>
      <w:r w:rsidR="00724AB1" w:rsidRPr="00724AB1">
        <w:rPr>
          <w:snapToGrid/>
        </w:rPr>
        <w:t>loadability</w:t>
      </w:r>
      <w:proofErr w:type="spellEnd"/>
      <w:r w:rsidR="00724AB1" w:rsidRPr="00724AB1">
        <w:rPr>
          <w:snapToGrid/>
        </w:rPr>
        <w:t xml:space="preserve"> rating which hasn’t been determined yet is 99999.</w:t>
      </w:r>
    </w:p>
    <w:p w14:paraId="6616536E" w14:textId="23FEBF18" w:rsidR="000F2DD7" w:rsidRPr="004C6B84" w:rsidRDefault="00985357" w:rsidP="007610B9">
      <w:pPr>
        <w:pStyle w:val="H5"/>
        <w:tabs>
          <w:tab w:val="clear" w:pos="1620"/>
          <w:tab w:val="left" w:pos="0"/>
          <w:tab w:val="left" w:pos="1260"/>
        </w:tabs>
        <w:rPr>
          <w:b/>
          <w:i w:val="0"/>
        </w:rPr>
      </w:pPr>
      <w:r w:rsidRPr="004C6B84">
        <w:rPr>
          <w:b/>
          <w:i w:val="0"/>
          <w:color w:val="auto"/>
        </w:rPr>
        <w:t>4.4.1.4.1</w:t>
      </w:r>
      <w:r w:rsidRPr="004C6B84">
        <w:rPr>
          <w:b/>
          <w:i w:val="0"/>
          <w:color w:val="auto"/>
        </w:rPr>
        <w:tab/>
      </w:r>
      <w:r w:rsidR="000F2DD7" w:rsidRPr="004C6B84">
        <w:rPr>
          <w:b/>
          <w:i w:val="0"/>
          <w:color w:val="auto"/>
        </w:rPr>
        <w:t xml:space="preserve">Most Limiting Series Element </w:t>
      </w:r>
    </w:p>
    <w:p w14:paraId="018B8D5D" w14:textId="5931F184"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w:t>
      </w:r>
      <w:r w:rsidR="00724AB1">
        <w:t>Rate 1</w:t>
      </w:r>
      <w:r w:rsidR="00C1372E">
        <w:t xml:space="preserve"> and/or </w:t>
      </w:r>
      <w:r w:rsidR="00724AB1">
        <w:t>Rate 2</w:t>
      </w:r>
      <w:r w:rsidR="00C1372E">
        <w:t xml:space="preserve">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14:paraId="61BAD990"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14:paraId="58394CAB" w14:textId="77777777"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14:paraId="293F1BE2"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14:paraId="751D65D2" w14:textId="77777777"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14:paraId="03D81663" w14:textId="77777777"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lastRenderedPageBreak/>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14:paraId="13DF996D" w14:textId="77777777"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14:paraId="040DACB0" w14:textId="77777777"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14:paraId="1BA6975C" w14:textId="77777777"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14:paraId="61095978" w14:textId="346FE0FE" w:rsidR="00F878D3"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14:paraId="43174578" w14:textId="6ED0D439" w:rsidR="00286F31" w:rsidRDefault="00286F31" w:rsidP="00F878D3">
      <w:pPr>
        <w:tabs>
          <w:tab w:val="left" w:pos="1440"/>
          <w:tab w:val="left" w:pos="2340"/>
        </w:tabs>
        <w:jc w:val="both"/>
        <w:rPr>
          <w:sz w:val="24"/>
          <w:szCs w:val="24"/>
        </w:rPr>
      </w:pPr>
    </w:p>
    <w:p w14:paraId="5C6A816C" w14:textId="45B08476" w:rsidR="00286F31" w:rsidRPr="00D43E04" w:rsidRDefault="00286F31" w:rsidP="00F878D3">
      <w:pPr>
        <w:tabs>
          <w:tab w:val="left" w:pos="1440"/>
          <w:tab w:val="left" w:pos="2340"/>
        </w:tabs>
        <w:jc w:val="both"/>
        <w:rPr>
          <w:sz w:val="24"/>
          <w:szCs w:val="24"/>
        </w:rPr>
      </w:pPr>
      <w:r>
        <w:rPr>
          <w:sz w:val="24"/>
          <w:szCs w:val="24"/>
        </w:rPr>
        <w:t xml:space="preserve">OSRs are ratings submitted by jointly owned facility Owners for their specific </w:t>
      </w:r>
      <w:proofErr w:type="gramStart"/>
      <w:r>
        <w:rPr>
          <w:sz w:val="24"/>
          <w:szCs w:val="24"/>
        </w:rPr>
        <w:t>ratings  to</w:t>
      </w:r>
      <w:proofErr w:type="gramEnd"/>
      <w:r>
        <w:rPr>
          <w:sz w:val="24"/>
          <w:szCs w:val="24"/>
        </w:rPr>
        <w:t xml:space="preserve"> ERCOT Network Operational Models.</w:t>
      </w:r>
    </w:p>
    <w:p w14:paraId="3EBA4183" w14:textId="77777777"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14:paraId="0A700E2B" w14:textId="77777777"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3904125" wp14:editId="501FDC71">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8"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14:paraId="07DC375B" w14:textId="77777777" w:rsidR="00960843" w:rsidRDefault="00960843" w:rsidP="00960843">
      <w:pPr>
        <w:jc w:val="both"/>
        <w:rPr>
          <w:sz w:val="16"/>
        </w:rPr>
      </w:pPr>
    </w:p>
    <w:p w14:paraId="26444639" w14:textId="77777777" w:rsidR="00960843" w:rsidRDefault="00960843" w:rsidP="00960843">
      <w:pPr>
        <w:jc w:val="both"/>
        <w:rPr>
          <w:sz w:val="16"/>
        </w:rPr>
      </w:pPr>
    </w:p>
    <w:p w14:paraId="2446B9F9" w14:textId="77777777" w:rsidR="00960843" w:rsidRDefault="00E07051" w:rsidP="00960843">
      <w:pPr>
        <w:jc w:val="both"/>
        <w:rPr>
          <w:sz w:val="16"/>
        </w:rPr>
      </w:pPr>
      <w:r>
        <w:rPr>
          <w:noProof/>
          <w:position w:val="-16"/>
        </w:rPr>
        <w:drawing>
          <wp:inline distT="0" distB="0" distL="0" distR="0" wp14:anchorId="7158B723" wp14:editId="73769C9E">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14:paraId="485940F3" w14:textId="77777777" w:rsidR="00960843" w:rsidRDefault="00960843" w:rsidP="00960843">
      <w:pPr>
        <w:jc w:val="both"/>
        <w:rPr>
          <w:sz w:val="16"/>
        </w:rPr>
      </w:pPr>
    </w:p>
    <w:p w14:paraId="231D8CA9" w14:textId="77777777" w:rsidR="000F2DD7" w:rsidRDefault="000F2DD7">
      <w:pPr>
        <w:jc w:val="both"/>
        <w:rPr>
          <w:sz w:val="16"/>
        </w:rPr>
        <w:sectPr w:rsidR="000F2DD7" w:rsidSect="00626359">
          <w:footerReference w:type="even" r:id="rId30"/>
          <w:footerReference w:type="default" r:id="rId31"/>
          <w:footerReference w:type="first" r:id="rId32"/>
          <w:type w:val="continuous"/>
          <w:pgSz w:w="12240" w:h="15840" w:code="1"/>
          <w:pgMar w:top="720" w:right="1080" w:bottom="720" w:left="1080" w:header="1440" w:footer="1440" w:gutter="0"/>
          <w:paperSrc w:first="15" w:other="15"/>
          <w:cols w:space="720"/>
          <w:noEndnote/>
        </w:sectPr>
      </w:pPr>
    </w:p>
    <w:p w14:paraId="3FA9F5D4" w14:textId="77777777"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14:paraId="764895F6" w14:textId="77777777"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14:paraId="59ADF74D" w14:textId="77777777" w:rsidR="000F2DD7" w:rsidRDefault="000F2DD7">
      <w:pPr>
        <w:ind w:left="720"/>
        <w:jc w:val="both"/>
        <w:rPr>
          <w:sz w:val="24"/>
        </w:rPr>
      </w:pPr>
    </w:p>
    <w:p w14:paraId="01F52569" w14:textId="77777777"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14:paraId="34A8D7DB" w14:textId="77777777" w:rsidR="000F2DD7" w:rsidRDefault="000F2DD7">
      <w:pPr>
        <w:ind w:left="720"/>
        <w:rPr>
          <w:sz w:val="22"/>
        </w:rPr>
      </w:pPr>
    </w:p>
    <w:p w14:paraId="4C6DB491" w14:textId="77777777" w:rsidR="000F2DD7" w:rsidRDefault="00E07051">
      <w:pPr>
        <w:ind w:left="720"/>
        <w:rPr>
          <w:sz w:val="22"/>
        </w:rPr>
      </w:pPr>
      <w:r>
        <w:rPr>
          <w:noProof/>
        </w:rPr>
        <w:drawing>
          <wp:inline distT="0" distB="0" distL="0" distR="0" wp14:anchorId="2863509C" wp14:editId="05184A37">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14:paraId="27B4FE83" w14:textId="77777777" w:rsidR="000F2DD7" w:rsidRDefault="000F2DD7">
      <w:pPr>
        <w:ind w:firstLine="720"/>
        <w:jc w:val="center"/>
        <w:rPr>
          <w:sz w:val="24"/>
        </w:rPr>
      </w:pPr>
      <w:r>
        <w:rPr>
          <w:b/>
          <w:sz w:val="24"/>
        </w:rPr>
        <w:t>Figure 1.  Example of circuits needing to use multi-section line modeling.</w:t>
      </w:r>
    </w:p>
    <w:p w14:paraId="6594A747" w14:textId="77777777" w:rsidR="000F2DD7" w:rsidRDefault="000F2DD7">
      <w:pPr>
        <w:jc w:val="both"/>
        <w:rPr>
          <w:sz w:val="24"/>
        </w:rPr>
      </w:pPr>
    </w:p>
    <w:p w14:paraId="12E237C5" w14:textId="77777777"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14:paraId="0B824667" w14:textId="77777777" w:rsidR="000F2DD7" w:rsidRDefault="000F2DD7">
      <w:pPr>
        <w:ind w:left="3600"/>
        <w:jc w:val="both"/>
        <w:rPr>
          <w:sz w:val="24"/>
        </w:rPr>
      </w:pPr>
      <w:r>
        <w:rPr>
          <w:sz w:val="24"/>
        </w:rPr>
        <w:t>4001,4099,</w:t>
      </w:r>
      <w:proofErr w:type="gramStart"/>
      <w:r>
        <w:rPr>
          <w:sz w:val="24"/>
        </w:rPr>
        <w:t>09,…</w:t>
      </w:r>
      <w:proofErr w:type="gramEnd"/>
    </w:p>
    <w:p w14:paraId="1FD39BFC" w14:textId="77777777" w:rsidR="000F2DD7" w:rsidRDefault="000F2DD7">
      <w:pPr>
        <w:ind w:left="3600"/>
        <w:jc w:val="both"/>
        <w:rPr>
          <w:sz w:val="24"/>
        </w:rPr>
      </w:pPr>
      <w:r>
        <w:rPr>
          <w:sz w:val="24"/>
        </w:rPr>
        <w:t>4099,4672,</w:t>
      </w:r>
      <w:proofErr w:type="gramStart"/>
      <w:r>
        <w:rPr>
          <w:sz w:val="24"/>
        </w:rPr>
        <w:t>09,…</w:t>
      </w:r>
      <w:proofErr w:type="gramEnd"/>
    </w:p>
    <w:p w14:paraId="1413DFBA" w14:textId="77777777" w:rsidR="000F2DD7" w:rsidRDefault="000F2DD7">
      <w:pPr>
        <w:ind w:left="3600"/>
        <w:jc w:val="both"/>
        <w:rPr>
          <w:sz w:val="24"/>
        </w:rPr>
      </w:pPr>
      <w:r>
        <w:rPr>
          <w:sz w:val="24"/>
        </w:rPr>
        <w:t>4672,4742,</w:t>
      </w:r>
      <w:proofErr w:type="gramStart"/>
      <w:r>
        <w:rPr>
          <w:sz w:val="24"/>
        </w:rPr>
        <w:t>09,…</w:t>
      </w:r>
      <w:proofErr w:type="gramEnd"/>
    </w:p>
    <w:p w14:paraId="597A997E" w14:textId="77777777" w:rsidR="000F2DD7" w:rsidRDefault="000F2DD7">
      <w:pPr>
        <w:ind w:left="3600"/>
        <w:jc w:val="both"/>
        <w:rPr>
          <w:sz w:val="24"/>
        </w:rPr>
      </w:pPr>
      <w:r>
        <w:rPr>
          <w:sz w:val="24"/>
        </w:rPr>
        <w:t>4001,4100,</w:t>
      </w:r>
      <w:proofErr w:type="gramStart"/>
      <w:r>
        <w:rPr>
          <w:sz w:val="24"/>
        </w:rPr>
        <w:t>21,…</w:t>
      </w:r>
      <w:proofErr w:type="gramEnd"/>
    </w:p>
    <w:p w14:paraId="4F5F5615" w14:textId="77777777" w:rsidR="000F2DD7" w:rsidRDefault="000F2DD7">
      <w:pPr>
        <w:ind w:left="3600"/>
        <w:jc w:val="both"/>
        <w:rPr>
          <w:sz w:val="24"/>
        </w:rPr>
      </w:pPr>
      <w:r>
        <w:rPr>
          <w:sz w:val="24"/>
        </w:rPr>
        <w:t>4100,4671,</w:t>
      </w:r>
      <w:proofErr w:type="gramStart"/>
      <w:r>
        <w:rPr>
          <w:sz w:val="24"/>
        </w:rPr>
        <w:t>21,…</w:t>
      </w:r>
      <w:proofErr w:type="gramEnd"/>
    </w:p>
    <w:p w14:paraId="17763F45" w14:textId="77777777" w:rsidR="000F2DD7" w:rsidRDefault="000F2DD7" w:rsidP="00ED2743">
      <w:pPr>
        <w:spacing w:after="240"/>
        <w:ind w:left="3600"/>
        <w:jc w:val="both"/>
        <w:rPr>
          <w:sz w:val="24"/>
        </w:rPr>
      </w:pPr>
      <w:r>
        <w:rPr>
          <w:sz w:val="24"/>
        </w:rPr>
        <w:t>4671,4742,</w:t>
      </w:r>
      <w:proofErr w:type="gramStart"/>
      <w:r>
        <w:rPr>
          <w:sz w:val="24"/>
        </w:rPr>
        <w:t>21,…</w:t>
      </w:r>
      <w:proofErr w:type="gramEnd"/>
    </w:p>
    <w:p w14:paraId="2E65F32A" w14:textId="77777777"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14:paraId="182E5579" w14:textId="77777777" w:rsidR="000F2DD7" w:rsidRDefault="000F2DD7">
      <w:pPr>
        <w:ind w:left="1440"/>
        <w:jc w:val="both"/>
        <w:rPr>
          <w:sz w:val="24"/>
        </w:rPr>
      </w:pPr>
      <w:r>
        <w:rPr>
          <w:sz w:val="24"/>
        </w:rPr>
        <w:t xml:space="preserve">                    </w:t>
      </w:r>
    </w:p>
    <w:p w14:paraId="4491B3CF" w14:textId="77777777" w:rsidR="000F2DD7" w:rsidRDefault="000F2DD7">
      <w:pPr>
        <w:ind w:left="720"/>
        <w:jc w:val="both"/>
        <w:rPr>
          <w:sz w:val="24"/>
        </w:rPr>
        <w:sectPr w:rsidR="000F2DD7" w:rsidSect="00626359">
          <w:pgSz w:w="12240" w:h="15840"/>
          <w:pgMar w:top="720" w:right="1080" w:bottom="720" w:left="1080" w:header="1440" w:footer="1008" w:gutter="0"/>
          <w:paperSrc w:first="15" w:other="15"/>
          <w:cols w:space="720"/>
          <w:noEndnote/>
        </w:sectPr>
      </w:pPr>
    </w:p>
    <w:p w14:paraId="24ABF686" w14:textId="77777777" w:rsidR="000F2DD7" w:rsidRDefault="000F2DD7">
      <w:pPr>
        <w:ind w:left="720"/>
        <w:jc w:val="both"/>
        <w:rPr>
          <w:sz w:val="24"/>
        </w:rPr>
      </w:pPr>
      <w:r w:rsidRPr="005B5D6C">
        <w:rPr>
          <w:sz w:val="24"/>
          <w:lang w:val="it-IT"/>
        </w:rPr>
        <w:lastRenderedPageBreak/>
        <w:t xml:space="preserve">I,J,ID,DUM1,DUM2, … </w:t>
      </w:r>
      <w:r>
        <w:rPr>
          <w:sz w:val="24"/>
        </w:rPr>
        <w:t>DUM9  where :</w:t>
      </w:r>
    </w:p>
    <w:p w14:paraId="741D42DA" w14:textId="77777777" w:rsidR="000F2DD7" w:rsidRDefault="000F2DD7">
      <w:pPr>
        <w:tabs>
          <w:tab w:val="left" w:pos="2340"/>
        </w:tabs>
        <w:ind w:left="720"/>
        <w:jc w:val="both"/>
        <w:rPr>
          <w:sz w:val="24"/>
        </w:rPr>
      </w:pPr>
    </w:p>
    <w:p w14:paraId="219A8CAC" w14:textId="77777777" w:rsidR="000F2DD7" w:rsidRDefault="000F2DD7">
      <w:pPr>
        <w:tabs>
          <w:tab w:val="left" w:pos="1530"/>
        </w:tabs>
        <w:ind w:left="720" w:right="900"/>
        <w:jc w:val="both"/>
        <w:rPr>
          <w:sz w:val="24"/>
        </w:rPr>
      </w:pPr>
      <w:r>
        <w:rPr>
          <w:sz w:val="24"/>
        </w:rPr>
        <w:t>I</w:t>
      </w:r>
      <w:r>
        <w:rPr>
          <w:sz w:val="24"/>
        </w:rPr>
        <w:tab/>
        <w:t>“From bus” number.</w:t>
      </w:r>
    </w:p>
    <w:p w14:paraId="4113767B" w14:textId="77777777" w:rsidR="000F2DD7" w:rsidRDefault="000F2DD7">
      <w:pPr>
        <w:tabs>
          <w:tab w:val="left" w:pos="1530"/>
        </w:tabs>
        <w:ind w:left="720" w:right="900"/>
        <w:jc w:val="both"/>
        <w:rPr>
          <w:sz w:val="24"/>
        </w:rPr>
      </w:pPr>
      <w:r>
        <w:rPr>
          <w:sz w:val="24"/>
        </w:rPr>
        <w:t>J</w:t>
      </w:r>
      <w:r>
        <w:rPr>
          <w:sz w:val="24"/>
        </w:rPr>
        <w:tab/>
        <w:t xml:space="preserve">“To bus” number. </w:t>
      </w:r>
    </w:p>
    <w:p w14:paraId="22B517EA" w14:textId="77777777"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14:paraId="18632D93" w14:textId="77777777" w:rsidR="000F2DD7" w:rsidRDefault="000F2DD7">
      <w:pPr>
        <w:tabs>
          <w:tab w:val="left" w:pos="1530"/>
        </w:tabs>
        <w:ind w:left="1530" w:right="900" w:hanging="810"/>
        <w:jc w:val="both"/>
        <w:rPr>
          <w:sz w:val="24"/>
        </w:rPr>
      </w:pPr>
      <w:proofErr w:type="spellStart"/>
      <w:r>
        <w:rPr>
          <w:sz w:val="24"/>
        </w:rPr>
        <w:t>DUMi</w:t>
      </w:r>
      <w:proofErr w:type="spellEnd"/>
      <w:r>
        <w:rPr>
          <w:sz w:val="24"/>
        </w:rPr>
        <w:tab/>
        <w:t>Bus numbers, or extended bus name enclosed in single quotes, of the “dummy buses” connected by the branches that comprise this multi-section line grouping. No defaults allowed.</w:t>
      </w:r>
    </w:p>
    <w:p w14:paraId="2FD81168" w14:textId="77777777" w:rsidR="000F2DD7" w:rsidRDefault="000F2DD7">
      <w:pPr>
        <w:ind w:left="720"/>
        <w:jc w:val="both"/>
        <w:rPr>
          <w:sz w:val="24"/>
        </w:rPr>
      </w:pPr>
    </w:p>
    <w:p w14:paraId="0F2094AE" w14:textId="77777777" w:rsidR="000F2DD7" w:rsidRDefault="000F2DD7">
      <w:pPr>
        <w:pStyle w:val="BodyText"/>
        <w:jc w:val="both"/>
      </w:pPr>
      <w:r>
        <w:t xml:space="preserve">Up to </w:t>
      </w:r>
      <w:proofErr w:type="gramStart"/>
      <w:r>
        <w:t>10 line</w:t>
      </w:r>
      <w:proofErr w:type="gramEnd"/>
      <w:r>
        <w:t xml:space="preserve"> sections (and 9 dummy buses) may be defined in each multi-section line grouping.  A branch may be a line section of at most one multi-section line grouping.</w:t>
      </w:r>
    </w:p>
    <w:p w14:paraId="6FF49F24" w14:textId="77777777" w:rsidR="000F2DD7" w:rsidRDefault="000F2DD7">
      <w:pPr>
        <w:pStyle w:val="BodyText"/>
        <w:jc w:val="both"/>
      </w:pPr>
    </w:p>
    <w:p w14:paraId="168A104E" w14:textId="77777777" w:rsidR="000F2DD7" w:rsidRDefault="000F2DD7">
      <w:pPr>
        <w:jc w:val="both"/>
        <w:rPr>
          <w:sz w:val="24"/>
        </w:rPr>
      </w:pPr>
      <w:r>
        <w:rPr>
          <w:sz w:val="24"/>
        </w:rPr>
        <w:t>Each dummy bus must have exactly two branches connected to it, both of which must be members of the same multi-section line grouping.</w:t>
      </w:r>
    </w:p>
    <w:p w14:paraId="49A04D49" w14:textId="77777777" w:rsidR="000F2DD7" w:rsidRDefault="000F2DD7">
      <w:pPr>
        <w:ind w:left="720"/>
        <w:jc w:val="both"/>
        <w:rPr>
          <w:sz w:val="24"/>
        </w:rPr>
      </w:pPr>
    </w:p>
    <w:p w14:paraId="25C1D844" w14:textId="77777777" w:rsidR="000F2DD7" w:rsidRDefault="000F2DD7">
      <w:pPr>
        <w:jc w:val="both"/>
        <w:rPr>
          <w:sz w:val="24"/>
        </w:rPr>
      </w:pPr>
      <w:r>
        <w:rPr>
          <w:sz w:val="24"/>
        </w:rPr>
        <w:t>The status of line sections and type codes of dummy buses are set such that the multi-section line is treated as a single element.</w:t>
      </w:r>
    </w:p>
    <w:p w14:paraId="18926E04" w14:textId="77777777" w:rsidR="000F2DD7" w:rsidRDefault="000F2DD7">
      <w:pPr>
        <w:jc w:val="both"/>
        <w:rPr>
          <w:sz w:val="24"/>
        </w:rPr>
      </w:pPr>
    </w:p>
    <w:p w14:paraId="4493439A" w14:textId="77777777" w:rsidR="000F2DD7" w:rsidRDefault="000F2DD7">
      <w:pPr>
        <w:jc w:val="both"/>
        <w:rPr>
          <w:sz w:val="24"/>
        </w:rPr>
      </w:pPr>
      <w:r>
        <w:rPr>
          <w:noProof/>
        </w:rPr>
        <w:object w:dxaOrig="8055" w:dyaOrig="5565" w14:anchorId="0FE3D5C8">
          <v:shape id="_x0000_i1026" type="#_x0000_t75" style="width:498.5pt;height:297pt" o:ole="" o:bordertopcolor="this" o:borderleftcolor="this" o:borderbottomcolor="this" o:borderrightcolor="this" fillcolor="window">
            <v:imagedata r:id="rId34" o:title=""/>
            <w10:bordertop type="single" width="12"/>
            <w10:borderleft type="single" width="12"/>
            <w10:borderbottom type="single" width="12"/>
            <w10:borderright type="single" width="12"/>
          </v:shape>
          <o:OLEObject Type="Embed" ProgID="Word.Picture.8" ShapeID="_x0000_i1026" DrawAspect="Content" ObjectID="_1817703913" r:id="rId35"/>
        </w:object>
      </w:r>
    </w:p>
    <w:p w14:paraId="609554F8" w14:textId="77777777"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14:paraId="5BE988C1" w14:textId="77777777" w:rsidR="000F2DD7" w:rsidRDefault="000F2DD7">
      <w:pPr>
        <w:ind w:left="2160" w:hanging="720"/>
        <w:jc w:val="both"/>
        <w:rPr>
          <w:sz w:val="24"/>
        </w:rPr>
      </w:pPr>
    </w:p>
    <w:p w14:paraId="29304C13" w14:textId="77777777" w:rsidR="000F2DD7" w:rsidRDefault="000F2DD7" w:rsidP="00ED2743">
      <w:pPr>
        <w:spacing w:after="240"/>
        <w:ind w:left="720" w:hanging="720"/>
        <w:jc w:val="both"/>
        <w:rPr>
          <w:sz w:val="24"/>
        </w:rPr>
      </w:pPr>
      <w:r>
        <w:rPr>
          <w:sz w:val="24"/>
        </w:rPr>
        <w:t>For our example, the following would be entered as multi-section line data records:</w:t>
      </w:r>
    </w:p>
    <w:p w14:paraId="3CE34753" w14:textId="77777777" w:rsidR="000F2DD7" w:rsidRDefault="000F2DD7">
      <w:pPr>
        <w:ind w:left="720" w:firstLine="720"/>
        <w:jc w:val="both"/>
        <w:rPr>
          <w:sz w:val="24"/>
        </w:rPr>
      </w:pPr>
      <w:r>
        <w:rPr>
          <w:sz w:val="24"/>
        </w:rPr>
        <w:t>4001, 4742, &amp;1, 4099, 4672</w:t>
      </w:r>
    </w:p>
    <w:p w14:paraId="76340D7F" w14:textId="77777777" w:rsidR="000F2DD7" w:rsidRDefault="000F2DD7" w:rsidP="00ED2743">
      <w:pPr>
        <w:spacing w:after="240"/>
        <w:ind w:left="720" w:firstLine="720"/>
        <w:jc w:val="both"/>
        <w:rPr>
          <w:sz w:val="24"/>
        </w:rPr>
      </w:pPr>
      <w:r>
        <w:rPr>
          <w:sz w:val="24"/>
        </w:rPr>
        <w:t>4001, 4742, &amp;2, 4100, 4671</w:t>
      </w:r>
    </w:p>
    <w:p w14:paraId="45F6B2E1" w14:textId="77777777" w:rsidR="005B379A" w:rsidRPr="00D43E04" w:rsidRDefault="000F2DD7">
      <w:pPr>
        <w:ind w:right="90"/>
        <w:jc w:val="both"/>
        <w:rPr>
          <w:sz w:val="24"/>
          <w:szCs w:val="24"/>
        </w:rPr>
      </w:pPr>
      <w:r w:rsidRPr="001E2837">
        <w:rPr>
          <w:sz w:val="24"/>
          <w:szCs w:val="24"/>
        </w:rPr>
        <w:lastRenderedPageBreak/>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14:paraId="24393164" w14:textId="77777777" w:rsidR="000F2DD7" w:rsidRPr="00D43E04" w:rsidRDefault="000F2DD7">
      <w:pPr>
        <w:ind w:right="90"/>
        <w:jc w:val="both"/>
        <w:rPr>
          <w:sz w:val="24"/>
          <w:szCs w:val="24"/>
        </w:rPr>
      </w:pPr>
    </w:p>
    <w:p w14:paraId="41288007" w14:textId="77777777"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14:paraId="49C456F2" w14:textId="77777777"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14:paraId="0C4869EB" w14:textId="77777777" w:rsidR="00572F7C" w:rsidRPr="00F803F6" w:rsidRDefault="00572F7C" w:rsidP="00F803F6">
      <w:pPr>
        <w:ind w:right="90"/>
        <w:jc w:val="both"/>
        <w:rPr>
          <w:sz w:val="24"/>
          <w:szCs w:val="24"/>
        </w:rPr>
      </w:pPr>
      <w:r w:rsidRPr="00572F7C">
        <w:rPr>
          <w:sz w:val="24"/>
          <w:szCs w:val="24"/>
        </w:rPr>
        <w:br/>
      </w:r>
      <w:r w:rsidRPr="00F803F6">
        <w:rPr>
          <w:sz w:val="24"/>
          <w:szCs w:val="24"/>
        </w:rPr>
        <w:t xml:space="preserve">Careful coordination and discussion </w:t>
      </w:r>
      <w:proofErr w:type="gramStart"/>
      <w:r w:rsidRPr="00F803F6">
        <w:rPr>
          <w:sz w:val="24"/>
          <w:szCs w:val="24"/>
        </w:rPr>
        <w:t>is</w:t>
      </w:r>
      <w:proofErr w:type="gramEnd"/>
      <w:r w:rsidRPr="00F803F6">
        <w:rPr>
          <w:sz w:val="24"/>
          <w:szCs w:val="24"/>
        </w:rPr>
        <w:t xml:space="preserve"> required among SSWG members to verify all modeled tie line data.  Even in situations where no new tie lines are added to a network model, there could be many </w:t>
      </w:r>
      <w:proofErr w:type="gramStart"/>
      <w:r w:rsidRPr="00F803F6">
        <w:rPr>
          <w:sz w:val="24"/>
          <w:szCs w:val="24"/>
        </w:rPr>
        <w:t>tie</w:t>
      </w:r>
      <w:proofErr w:type="gramEnd"/>
      <w:r w:rsidRPr="00F803F6">
        <w:rPr>
          <w:sz w:val="24"/>
          <w:szCs w:val="24"/>
        </w:rPr>
        <w:t xml:space="preserve"> line changes.  Construction timing for future points of interconnection or modified existing points of interconnection can change.  As a result, a tie line may need to be deleted from some cases and added to others (</w:t>
      </w:r>
      <w:proofErr w:type="gramStart"/>
      <w:r w:rsidRPr="00F803F6">
        <w:rPr>
          <w:sz w:val="24"/>
          <w:szCs w:val="24"/>
        </w:rPr>
        <w:t>e.g.</w:t>
      </w:r>
      <w:proofErr w:type="gramEnd"/>
      <w:r w:rsidRPr="00F803F6">
        <w:rPr>
          <w:sz w:val="24"/>
          <w:szCs w:val="24"/>
        </w:rPr>
        <w:t xml:space="preserve">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14:paraId="51141458" w14:textId="77777777"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14:paraId="0A5D41BF" w14:textId="77777777"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14:paraId="36B004B2" w14:textId="77777777" w:rsidR="008A614B" w:rsidRPr="00AE4A63" w:rsidRDefault="008A614B" w:rsidP="008A614B">
      <w:pPr>
        <w:ind w:right="90"/>
        <w:jc w:val="both"/>
        <w:rPr>
          <w:sz w:val="24"/>
        </w:rPr>
      </w:pPr>
    </w:p>
    <w:p w14:paraId="19B0DF02" w14:textId="77777777"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14:paraId="31680800" w14:textId="77777777" w:rsidR="008A614B" w:rsidRDefault="008A614B" w:rsidP="008A614B">
      <w:pPr>
        <w:numPr>
          <w:ilvl w:val="0"/>
          <w:numId w:val="39"/>
        </w:numPr>
        <w:jc w:val="both"/>
        <w:rPr>
          <w:sz w:val="24"/>
        </w:rPr>
      </w:pPr>
      <w:r>
        <w:rPr>
          <w:sz w:val="24"/>
        </w:rPr>
        <w:t>In-service/ out-service dates for ties</w:t>
      </w:r>
    </w:p>
    <w:p w14:paraId="7F07AB48" w14:textId="77777777" w:rsidR="008A614B" w:rsidRDefault="008A614B" w:rsidP="008A614B">
      <w:pPr>
        <w:numPr>
          <w:ilvl w:val="0"/>
          <w:numId w:val="39"/>
        </w:numPr>
        <w:jc w:val="both"/>
        <w:rPr>
          <w:sz w:val="24"/>
        </w:rPr>
      </w:pPr>
      <w:r>
        <w:rPr>
          <w:sz w:val="24"/>
        </w:rPr>
        <w:t>From bus number</w:t>
      </w:r>
    </w:p>
    <w:p w14:paraId="6442EDB4" w14:textId="77777777" w:rsidR="008A614B" w:rsidRDefault="008A614B" w:rsidP="008A614B">
      <w:pPr>
        <w:numPr>
          <w:ilvl w:val="0"/>
          <w:numId w:val="39"/>
        </w:numPr>
        <w:jc w:val="both"/>
        <w:rPr>
          <w:sz w:val="24"/>
        </w:rPr>
      </w:pPr>
      <w:r>
        <w:rPr>
          <w:sz w:val="24"/>
        </w:rPr>
        <w:t>To bus number</w:t>
      </w:r>
    </w:p>
    <w:p w14:paraId="76A5F8AA" w14:textId="77777777" w:rsidR="008A614B" w:rsidRDefault="008A614B" w:rsidP="008A614B">
      <w:pPr>
        <w:numPr>
          <w:ilvl w:val="0"/>
          <w:numId w:val="39"/>
        </w:numPr>
        <w:jc w:val="both"/>
        <w:rPr>
          <w:sz w:val="24"/>
        </w:rPr>
      </w:pPr>
      <w:r>
        <w:rPr>
          <w:sz w:val="24"/>
        </w:rPr>
        <w:t>Circuit identifier</w:t>
      </w:r>
    </w:p>
    <w:p w14:paraId="58418FA3" w14:textId="77777777" w:rsidR="008A614B" w:rsidRDefault="008A614B" w:rsidP="008A614B">
      <w:pPr>
        <w:numPr>
          <w:ilvl w:val="0"/>
          <w:numId w:val="39"/>
        </w:numPr>
        <w:jc w:val="both"/>
        <w:rPr>
          <w:sz w:val="24"/>
        </w:rPr>
      </w:pPr>
      <w:r>
        <w:rPr>
          <w:sz w:val="24"/>
        </w:rPr>
        <w:t>Impedance and charging data</w:t>
      </w:r>
    </w:p>
    <w:p w14:paraId="6630400C" w14:textId="77777777" w:rsidR="008A614B" w:rsidRDefault="008A614B" w:rsidP="008A614B">
      <w:pPr>
        <w:numPr>
          <w:ilvl w:val="0"/>
          <w:numId w:val="39"/>
        </w:numPr>
        <w:jc w:val="both"/>
        <w:rPr>
          <w:sz w:val="24"/>
        </w:rPr>
      </w:pPr>
      <w:r>
        <w:rPr>
          <w:sz w:val="24"/>
        </w:rPr>
        <w:t>Ratings</w:t>
      </w:r>
    </w:p>
    <w:p w14:paraId="6415F269" w14:textId="77777777" w:rsidR="008A614B" w:rsidRDefault="008A614B" w:rsidP="008A614B">
      <w:pPr>
        <w:numPr>
          <w:ilvl w:val="0"/>
          <w:numId w:val="47"/>
        </w:numPr>
        <w:jc w:val="both"/>
        <w:rPr>
          <w:sz w:val="24"/>
        </w:rPr>
      </w:pPr>
      <w:r>
        <w:rPr>
          <w:sz w:val="24"/>
        </w:rPr>
        <w:t>Transformer adjustment (LTC) data</w:t>
      </w:r>
    </w:p>
    <w:p w14:paraId="39018F1F" w14:textId="77777777" w:rsidR="008A614B" w:rsidRDefault="008A614B" w:rsidP="008A614B">
      <w:pPr>
        <w:numPr>
          <w:ilvl w:val="0"/>
          <w:numId w:val="47"/>
        </w:numPr>
        <w:jc w:val="both"/>
        <w:rPr>
          <w:sz w:val="24"/>
        </w:rPr>
      </w:pPr>
      <w:r>
        <w:rPr>
          <w:sz w:val="24"/>
        </w:rPr>
        <w:t>Status of branch</w:t>
      </w:r>
    </w:p>
    <w:p w14:paraId="0BDC5E19" w14:textId="77777777" w:rsidR="008A614B" w:rsidRDefault="008A614B" w:rsidP="008A614B">
      <w:pPr>
        <w:numPr>
          <w:ilvl w:val="0"/>
          <w:numId w:val="47"/>
        </w:numPr>
        <w:jc w:val="both"/>
        <w:rPr>
          <w:sz w:val="24"/>
        </w:rPr>
      </w:pPr>
      <w:r>
        <w:rPr>
          <w:sz w:val="24"/>
        </w:rPr>
        <w:t>Circuit miles</w:t>
      </w:r>
    </w:p>
    <w:p w14:paraId="2012A3A6" w14:textId="77777777" w:rsidR="008A614B" w:rsidRDefault="008A614B" w:rsidP="008A614B">
      <w:pPr>
        <w:numPr>
          <w:ilvl w:val="0"/>
          <w:numId w:val="47"/>
        </w:numPr>
        <w:jc w:val="both"/>
        <w:rPr>
          <w:sz w:val="24"/>
        </w:rPr>
      </w:pPr>
      <w:r>
        <w:rPr>
          <w:sz w:val="24"/>
        </w:rPr>
        <w:t>Ownership (up to four owners)</w:t>
      </w:r>
    </w:p>
    <w:p w14:paraId="061CE47C" w14:textId="07DED505" w:rsidR="00DB196D" w:rsidRDefault="008A614B">
      <w:pPr>
        <w:numPr>
          <w:ilvl w:val="0"/>
          <w:numId w:val="47"/>
        </w:numPr>
        <w:jc w:val="both"/>
        <w:rPr>
          <w:sz w:val="24"/>
        </w:rPr>
      </w:pPr>
      <w:r>
        <w:rPr>
          <w:sz w:val="24"/>
        </w:rPr>
        <w:t>Entity responsible for submitting data</w:t>
      </w:r>
      <w:r w:rsidR="000F2DD7">
        <w:rPr>
          <w:sz w:val="24"/>
        </w:rPr>
        <w:t xml:space="preserve">  </w:t>
      </w:r>
    </w:p>
    <w:p w14:paraId="0A9ECBC1" w14:textId="08FB61AA" w:rsidR="00E51EEB" w:rsidRPr="00F21986" w:rsidRDefault="00E51EEB" w:rsidP="00E51EEB">
      <w:pPr>
        <w:ind w:left="360"/>
        <w:jc w:val="both"/>
        <w:rPr>
          <w:sz w:val="24"/>
        </w:rPr>
      </w:pPr>
    </w:p>
    <w:p w14:paraId="28C51A83" w14:textId="01390BEA" w:rsidR="00E51EEB" w:rsidRPr="00507BA3" w:rsidRDefault="00E51EEB" w:rsidP="00507BA3">
      <w:pPr>
        <w:jc w:val="both"/>
        <w:rPr>
          <w:sz w:val="24"/>
          <w:szCs w:val="24"/>
        </w:rPr>
      </w:pPr>
      <w:r w:rsidRPr="00507BA3">
        <w:rPr>
          <w:sz w:val="24"/>
          <w:szCs w:val="24"/>
        </w:rPr>
        <w:t xml:space="preserve">OSRs can be submitted separately into NMMS/MAGE but for PMCRs in MOD only one set of ratings can be submitted.  Impedance and length are only allowed to have one submission, the majority owner of </w:t>
      </w:r>
      <w:r w:rsidRPr="00507BA3">
        <w:rPr>
          <w:sz w:val="24"/>
          <w:szCs w:val="24"/>
        </w:rPr>
        <w:lastRenderedPageBreak/>
        <w:t xml:space="preserve">the tie line should submit this data to NMMS/MAGE and MOD and </w:t>
      </w:r>
      <w:r w:rsidR="003A1849" w:rsidRPr="00507BA3">
        <w:rPr>
          <w:sz w:val="24"/>
          <w:szCs w:val="24"/>
        </w:rPr>
        <w:t>e</w:t>
      </w:r>
      <w:r w:rsidRPr="00507BA3">
        <w:rPr>
          <w:sz w:val="24"/>
          <w:szCs w:val="24"/>
        </w:rPr>
        <w:t>nsure that they are accounting for any other modeling information for connecting entities.</w:t>
      </w:r>
    </w:p>
    <w:p w14:paraId="2EDE733A" w14:textId="77777777" w:rsidR="00E51EEB" w:rsidRDefault="00E51EEB" w:rsidP="00237C5F">
      <w:pPr>
        <w:ind w:left="360"/>
        <w:jc w:val="both"/>
        <w:rPr>
          <w:sz w:val="24"/>
        </w:rPr>
      </w:pPr>
    </w:p>
    <w:p w14:paraId="1D761FF9" w14:textId="77777777" w:rsidR="007B6D6E" w:rsidRPr="004C6B84" w:rsidRDefault="001A0B0C" w:rsidP="00082FBA">
      <w:pPr>
        <w:pStyle w:val="H3"/>
        <w:spacing w:before="0"/>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lastRenderedPageBreak/>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14:paraId="57B54C67" w14:textId="77777777"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14:paraId="6140E70E" w14:textId="77777777"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1"/>
        <w:gridCol w:w="3030"/>
        <w:gridCol w:w="3409"/>
      </w:tblGrid>
      <w:tr w:rsidR="001F555D" w:rsidRPr="00511A7A" w14:paraId="3AE13870" w14:textId="77777777" w:rsidTr="00400B2F">
        <w:tc>
          <w:tcPr>
            <w:tcW w:w="0" w:type="auto"/>
          </w:tcPr>
          <w:p w14:paraId="11ECE38C" w14:textId="77777777" w:rsidR="001F555D" w:rsidRPr="0047712D" w:rsidRDefault="001F555D" w:rsidP="00250B21">
            <w:pPr>
              <w:pStyle w:val="BodyText2"/>
              <w:keepNext/>
              <w:keepLines/>
              <w:jc w:val="center"/>
              <w:rPr>
                <w:b/>
              </w:rPr>
            </w:pPr>
            <w:r w:rsidRPr="0047712D">
              <w:rPr>
                <w:b/>
              </w:rPr>
              <w:t>Data Element</w:t>
            </w:r>
          </w:p>
        </w:tc>
        <w:tc>
          <w:tcPr>
            <w:tcW w:w="0" w:type="auto"/>
          </w:tcPr>
          <w:p w14:paraId="47E23512" w14:textId="77777777" w:rsidR="001F555D" w:rsidRPr="0047712D" w:rsidRDefault="001F555D" w:rsidP="00250B21">
            <w:pPr>
              <w:pStyle w:val="BodyText2"/>
              <w:keepNext/>
              <w:keepLines/>
              <w:jc w:val="center"/>
              <w:rPr>
                <w:b/>
              </w:rPr>
            </w:pPr>
            <w:r w:rsidRPr="0047712D">
              <w:rPr>
                <w:b/>
              </w:rPr>
              <w:t xml:space="preserve">Source For </w:t>
            </w:r>
            <w:proofErr w:type="gramStart"/>
            <w:r w:rsidRPr="0047712D">
              <w:rPr>
                <w:b/>
              </w:rPr>
              <w:t>Existing  Elements</w:t>
            </w:r>
            <w:proofErr w:type="gramEnd"/>
          </w:p>
        </w:tc>
        <w:tc>
          <w:tcPr>
            <w:tcW w:w="0" w:type="auto"/>
          </w:tcPr>
          <w:p w14:paraId="4C1ACAC1" w14:textId="77777777" w:rsidR="001F555D" w:rsidRPr="0047712D" w:rsidRDefault="001F555D" w:rsidP="00250B21">
            <w:pPr>
              <w:pStyle w:val="BodyText2"/>
              <w:keepNext/>
              <w:keepLines/>
              <w:jc w:val="center"/>
              <w:rPr>
                <w:b/>
              </w:rPr>
            </w:pPr>
            <w:r w:rsidRPr="0047712D">
              <w:rPr>
                <w:b/>
              </w:rPr>
              <w:t>Source For Planned Elements</w:t>
            </w:r>
          </w:p>
        </w:tc>
      </w:tr>
      <w:tr w:rsidR="00387F10" w:rsidRPr="00511A7A" w14:paraId="53F50DF3" w14:textId="77777777" w:rsidTr="0047712D">
        <w:trPr>
          <w:trHeight w:val="299"/>
        </w:trPr>
        <w:tc>
          <w:tcPr>
            <w:tcW w:w="0" w:type="auto"/>
          </w:tcPr>
          <w:p w14:paraId="6D3EF0DC" w14:textId="77777777"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14:paraId="22AB0F66" w14:textId="77777777" w:rsidR="00387F10" w:rsidRPr="0047712D" w:rsidRDefault="00611AB2" w:rsidP="00250B21">
            <w:pPr>
              <w:pStyle w:val="BodyText2"/>
              <w:keepNext/>
              <w:keepLines/>
              <w:jc w:val="center"/>
            </w:pPr>
            <w:r w:rsidRPr="0047712D">
              <w:t>NMMS</w:t>
            </w:r>
          </w:p>
        </w:tc>
        <w:tc>
          <w:tcPr>
            <w:tcW w:w="0" w:type="auto"/>
          </w:tcPr>
          <w:p w14:paraId="177A900D"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770430D" w14:textId="77777777" w:rsidTr="0047712D">
        <w:trPr>
          <w:trHeight w:val="299"/>
        </w:trPr>
        <w:tc>
          <w:tcPr>
            <w:tcW w:w="0" w:type="auto"/>
          </w:tcPr>
          <w:p w14:paraId="7B250B33" w14:textId="77777777"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14:paraId="572BA142"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FD63306"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6B64B639" w14:textId="77777777" w:rsidTr="0047712D">
        <w:trPr>
          <w:trHeight w:val="299"/>
        </w:trPr>
        <w:tc>
          <w:tcPr>
            <w:tcW w:w="0" w:type="auto"/>
          </w:tcPr>
          <w:p w14:paraId="48C90358" w14:textId="77777777"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14:paraId="62921498" w14:textId="77777777" w:rsidR="00387F10" w:rsidRPr="0047712D" w:rsidRDefault="00611AB2" w:rsidP="00250B21">
            <w:pPr>
              <w:pStyle w:val="BodyText2"/>
              <w:keepNext/>
              <w:keepLines/>
              <w:jc w:val="center"/>
            </w:pPr>
            <w:r w:rsidRPr="0047712D">
              <w:t>NMMS</w:t>
            </w:r>
          </w:p>
        </w:tc>
        <w:tc>
          <w:tcPr>
            <w:tcW w:w="0" w:type="auto"/>
          </w:tcPr>
          <w:p w14:paraId="192CEBF4" w14:textId="77777777"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14:paraId="165B7D2D" w14:textId="77777777" w:rsidTr="0047712D">
        <w:trPr>
          <w:trHeight w:val="299"/>
        </w:trPr>
        <w:tc>
          <w:tcPr>
            <w:tcW w:w="0" w:type="auto"/>
          </w:tcPr>
          <w:p w14:paraId="11AF8698" w14:textId="77777777"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14:paraId="15CB3FA0" w14:textId="77777777" w:rsidR="00387F10" w:rsidRPr="0047712D" w:rsidRDefault="00611AB2" w:rsidP="00250B21">
            <w:pPr>
              <w:pStyle w:val="BodyText2"/>
              <w:keepNext/>
              <w:keepLines/>
              <w:jc w:val="center"/>
            </w:pPr>
            <w:r w:rsidRPr="0047712D">
              <w:t>NMMS</w:t>
            </w:r>
            <w:r w:rsidR="00387F10" w:rsidRPr="0047712D">
              <w:t xml:space="preserve"> </w:t>
            </w:r>
          </w:p>
        </w:tc>
        <w:tc>
          <w:tcPr>
            <w:tcW w:w="0" w:type="auto"/>
          </w:tcPr>
          <w:p w14:paraId="31549EC3" w14:textId="77777777"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14:paraId="790250E4" w14:textId="77777777" w:rsidTr="0047712D">
        <w:trPr>
          <w:trHeight w:val="299"/>
        </w:trPr>
        <w:tc>
          <w:tcPr>
            <w:tcW w:w="0" w:type="auto"/>
          </w:tcPr>
          <w:p w14:paraId="4EDDF51F" w14:textId="77777777" w:rsidR="00387F10" w:rsidRPr="0047712D" w:rsidRDefault="00387F10" w:rsidP="00250B21">
            <w:pPr>
              <w:pStyle w:val="BodyText2"/>
              <w:keepNext/>
              <w:keepLines/>
              <w:jc w:val="center"/>
            </w:pPr>
            <w:r w:rsidRPr="0047712D">
              <w:t>ID</w:t>
            </w:r>
          </w:p>
        </w:tc>
        <w:tc>
          <w:tcPr>
            <w:tcW w:w="0" w:type="auto"/>
          </w:tcPr>
          <w:p w14:paraId="341194EF" w14:textId="77777777" w:rsidR="00387F10" w:rsidRPr="0047712D" w:rsidRDefault="00611AB2" w:rsidP="00250B21">
            <w:pPr>
              <w:pStyle w:val="BodyText2"/>
              <w:keepNext/>
              <w:keepLines/>
              <w:jc w:val="center"/>
            </w:pPr>
            <w:r w:rsidRPr="0047712D">
              <w:t>NMMS</w:t>
            </w:r>
          </w:p>
        </w:tc>
        <w:tc>
          <w:tcPr>
            <w:tcW w:w="0" w:type="auto"/>
          </w:tcPr>
          <w:p w14:paraId="218B532B" w14:textId="77777777"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14:paraId="44352981" w14:textId="77777777" w:rsidTr="0047712D">
        <w:trPr>
          <w:trHeight w:val="299"/>
        </w:trPr>
        <w:tc>
          <w:tcPr>
            <w:tcW w:w="0" w:type="auto"/>
          </w:tcPr>
          <w:p w14:paraId="68E6247A" w14:textId="77777777" w:rsidR="0003573D" w:rsidRPr="0047712D" w:rsidRDefault="0003573D" w:rsidP="00250B21">
            <w:pPr>
              <w:pStyle w:val="BodyText2"/>
              <w:keepNext/>
              <w:keepLines/>
              <w:jc w:val="center"/>
            </w:pPr>
            <w:r w:rsidRPr="0047712D">
              <w:t>Resistance R (</w:t>
            </w:r>
            <w:proofErr w:type="spellStart"/>
            <w:r w:rsidRPr="0047712D">
              <w:t>pu</w:t>
            </w:r>
            <w:proofErr w:type="spellEnd"/>
            <w:r w:rsidRPr="0047712D">
              <w:t>)</w:t>
            </w:r>
            <w:r w:rsidR="008F3AE1" w:rsidRPr="008F3AE1">
              <w:rPr>
                <w:rStyle w:val="FootnoteReference"/>
                <w:b/>
                <w:vertAlign w:val="superscript"/>
              </w:rPr>
              <w:footnoteReference w:id="7"/>
            </w:r>
          </w:p>
        </w:tc>
        <w:tc>
          <w:tcPr>
            <w:tcW w:w="0" w:type="auto"/>
          </w:tcPr>
          <w:p w14:paraId="60123AA7" w14:textId="77777777" w:rsidR="0003573D" w:rsidRPr="0047712D" w:rsidRDefault="00611AB2" w:rsidP="00250B21">
            <w:pPr>
              <w:pStyle w:val="BodyText2"/>
              <w:keepNext/>
              <w:keepLines/>
              <w:jc w:val="center"/>
            </w:pPr>
            <w:r w:rsidRPr="0047712D">
              <w:t>NMMS</w:t>
            </w:r>
          </w:p>
        </w:tc>
        <w:tc>
          <w:tcPr>
            <w:tcW w:w="0" w:type="auto"/>
          </w:tcPr>
          <w:p w14:paraId="36610CC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1C5AB85" w14:textId="77777777" w:rsidTr="0047712D">
        <w:trPr>
          <w:trHeight w:val="299"/>
        </w:trPr>
        <w:tc>
          <w:tcPr>
            <w:tcW w:w="0" w:type="auto"/>
          </w:tcPr>
          <w:p w14:paraId="46861E91" w14:textId="23F58888" w:rsidR="0003573D" w:rsidRPr="0047712D" w:rsidRDefault="0003573D" w:rsidP="00250B21">
            <w:pPr>
              <w:pStyle w:val="BodyText2"/>
              <w:keepNext/>
              <w:keepLines/>
              <w:jc w:val="center"/>
            </w:pPr>
            <w:r w:rsidRPr="0047712D">
              <w:t>Reactance X (</w:t>
            </w:r>
            <w:proofErr w:type="spellStart"/>
            <w:r w:rsidRPr="0047712D">
              <w:t>pu</w:t>
            </w:r>
            <w:proofErr w:type="spellEnd"/>
            <w:r w:rsidRPr="0047712D">
              <w:t>)</w:t>
            </w:r>
            <w:r w:rsidR="00B36025">
              <w:rPr>
                <w:b/>
                <w:vertAlign w:val="superscript"/>
              </w:rPr>
              <w:t>4</w:t>
            </w:r>
          </w:p>
        </w:tc>
        <w:tc>
          <w:tcPr>
            <w:tcW w:w="0" w:type="auto"/>
          </w:tcPr>
          <w:p w14:paraId="224F7F50" w14:textId="77777777" w:rsidR="0003573D" w:rsidRPr="0047712D" w:rsidRDefault="00611AB2" w:rsidP="00250B21">
            <w:pPr>
              <w:pStyle w:val="BodyText2"/>
              <w:keepNext/>
              <w:keepLines/>
              <w:jc w:val="center"/>
            </w:pPr>
            <w:r w:rsidRPr="0047712D">
              <w:t>NMMS</w:t>
            </w:r>
          </w:p>
        </w:tc>
        <w:tc>
          <w:tcPr>
            <w:tcW w:w="0" w:type="auto"/>
          </w:tcPr>
          <w:p w14:paraId="5ED3E35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3857C152" w14:textId="77777777" w:rsidTr="0047712D">
        <w:trPr>
          <w:trHeight w:val="299"/>
        </w:trPr>
        <w:tc>
          <w:tcPr>
            <w:tcW w:w="0" w:type="auto"/>
          </w:tcPr>
          <w:p w14:paraId="1751CD28" w14:textId="77777777" w:rsidR="0003573D" w:rsidRPr="0047712D" w:rsidRDefault="0003573D" w:rsidP="00250B21">
            <w:pPr>
              <w:pStyle w:val="BodyText2"/>
              <w:keepNext/>
              <w:keepLines/>
              <w:jc w:val="center"/>
            </w:pPr>
            <w:r w:rsidRPr="0047712D">
              <w:t>Charging Susceptance (</w:t>
            </w:r>
            <w:proofErr w:type="spellStart"/>
            <w:r w:rsidRPr="0047712D">
              <w:t>pu</w:t>
            </w:r>
            <w:proofErr w:type="spellEnd"/>
            <w:r w:rsidRPr="0047712D">
              <w:t>)</w:t>
            </w:r>
            <w:r w:rsidR="00DB72D6" w:rsidRPr="00DB72D6">
              <w:rPr>
                <w:rStyle w:val="FootnoteReference"/>
                <w:b/>
                <w:vertAlign w:val="superscript"/>
              </w:rPr>
              <w:footnoteReference w:id="8"/>
            </w:r>
          </w:p>
        </w:tc>
        <w:tc>
          <w:tcPr>
            <w:tcW w:w="0" w:type="auto"/>
          </w:tcPr>
          <w:p w14:paraId="38384815" w14:textId="77777777" w:rsidR="0003573D" w:rsidRPr="0047712D" w:rsidRDefault="00611AB2" w:rsidP="00250B21">
            <w:pPr>
              <w:pStyle w:val="BodyText2"/>
              <w:keepNext/>
              <w:keepLines/>
              <w:jc w:val="center"/>
            </w:pPr>
            <w:r w:rsidRPr="0047712D">
              <w:t>NMMS</w:t>
            </w:r>
          </w:p>
        </w:tc>
        <w:tc>
          <w:tcPr>
            <w:tcW w:w="0" w:type="auto"/>
          </w:tcPr>
          <w:p w14:paraId="62322239"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A6053A6" w14:textId="77777777" w:rsidTr="0047712D">
        <w:trPr>
          <w:trHeight w:val="299"/>
        </w:trPr>
        <w:tc>
          <w:tcPr>
            <w:tcW w:w="0" w:type="auto"/>
          </w:tcPr>
          <w:p w14:paraId="19A02DC0" w14:textId="77777777" w:rsidR="0003573D" w:rsidRPr="0047712D" w:rsidRDefault="0003573D" w:rsidP="00250B21">
            <w:pPr>
              <w:pStyle w:val="BodyText2"/>
              <w:keepNext/>
              <w:keepLines/>
              <w:jc w:val="center"/>
            </w:pPr>
            <w:r w:rsidRPr="0047712D">
              <w:t>Branch Status</w:t>
            </w:r>
          </w:p>
        </w:tc>
        <w:tc>
          <w:tcPr>
            <w:tcW w:w="0" w:type="auto"/>
          </w:tcPr>
          <w:p w14:paraId="3107D2C0" w14:textId="77777777" w:rsidR="0003573D" w:rsidRPr="0047712D" w:rsidRDefault="00611AB2" w:rsidP="00250B21">
            <w:pPr>
              <w:pStyle w:val="BodyText2"/>
              <w:keepNext/>
              <w:keepLines/>
              <w:jc w:val="center"/>
            </w:pPr>
            <w:r w:rsidRPr="0047712D">
              <w:t>NMMS</w:t>
            </w:r>
          </w:p>
        </w:tc>
        <w:tc>
          <w:tcPr>
            <w:tcW w:w="0" w:type="auto"/>
          </w:tcPr>
          <w:p w14:paraId="142CEBD7"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1E1EB0BC" w14:textId="77777777" w:rsidTr="0047712D">
        <w:trPr>
          <w:trHeight w:val="299"/>
        </w:trPr>
        <w:tc>
          <w:tcPr>
            <w:tcW w:w="0" w:type="auto"/>
          </w:tcPr>
          <w:p w14:paraId="7C75D826" w14:textId="117D809B" w:rsidR="0003573D" w:rsidRPr="0047712D" w:rsidRDefault="00724AB1" w:rsidP="00250B21">
            <w:pPr>
              <w:pStyle w:val="BodyText2"/>
              <w:keepNext/>
              <w:keepLines/>
              <w:jc w:val="center"/>
            </w:pPr>
            <w:r>
              <w:t>Rate 1</w:t>
            </w:r>
            <w:r w:rsidR="0003573D" w:rsidRPr="0047712D">
              <w:t>/</w:t>
            </w:r>
            <w:r>
              <w:t>Rate 2</w:t>
            </w:r>
            <w:r w:rsidR="0003573D" w:rsidRPr="0047712D">
              <w:t xml:space="preserve">/ </w:t>
            </w:r>
            <w:r w:rsidR="00A95BF5">
              <w:t xml:space="preserve">Rate 3 / </w:t>
            </w:r>
            <w:r>
              <w:t>Rate 4</w:t>
            </w:r>
            <w:r w:rsidR="0003573D" w:rsidRPr="0047712D">
              <w:t xml:space="preserve"> </w:t>
            </w:r>
            <w:r w:rsidR="00A95BF5">
              <w:t xml:space="preserve">/ Rate 5 </w:t>
            </w:r>
            <w:r w:rsidR="0003573D" w:rsidRPr="0047712D">
              <w:t>(MVA)</w:t>
            </w:r>
          </w:p>
        </w:tc>
        <w:tc>
          <w:tcPr>
            <w:tcW w:w="0" w:type="auto"/>
          </w:tcPr>
          <w:p w14:paraId="4FF229A2" w14:textId="77777777" w:rsidR="0003573D" w:rsidRPr="0047712D" w:rsidRDefault="00611AB2" w:rsidP="00250B21">
            <w:pPr>
              <w:pStyle w:val="BodyText2"/>
              <w:keepNext/>
              <w:keepLines/>
              <w:jc w:val="center"/>
            </w:pPr>
            <w:r w:rsidRPr="0047712D">
              <w:t>NMMS</w:t>
            </w:r>
          </w:p>
        </w:tc>
        <w:tc>
          <w:tcPr>
            <w:tcW w:w="0" w:type="auto"/>
          </w:tcPr>
          <w:p w14:paraId="18340133"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5109877B" w14:textId="77777777" w:rsidTr="0047712D">
        <w:trPr>
          <w:trHeight w:val="299"/>
        </w:trPr>
        <w:tc>
          <w:tcPr>
            <w:tcW w:w="0" w:type="auto"/>
          </w:tcPr>
          <w:p w14:paraId="1A6EE069" w14:textId="77777777" w:rsidR="0003573D" w:rsidRPr="0047712D" w:rsidRDefault="0003573D" w:rsidP="00250B21">
            <w:pPr>
              <w:pStyle w:val="BodyText2"/>
              <w:keepNext/>
              <w:keepLines/>
              <w:jc w:val="center"/>
            </w:pPr>
            <w:r w:rsidRPr="0047712D">
              <w:t>Line Length (Miles)</w:t>
            </w:r>
          </w:p>
        </w:tc>
        <w:tc>
          <w:tcPr>
            <w:tcW w:w="0" w:type="auto"/>
          </w:tcPr>
          <w:p w14:paraId="2AA3D3E5" w14:textId="77777777" w:rsidR="0003573D" w:rsidRPr="0047712D" w:rsidRDefault="00611AB2" w:rsidP="00250B21">
            <w:pPr>
              <w:pStyle w:val="BodyText2"/>
              <w:keepNext/>
              <w:keepLines/>
              <w:jc w:val="center"/>
            </w:pPr>
            <w:r w:rsidRPr="0047712D">
              <w:t>NMMS</w:t>
            </w:r>
          </w:p>
        </w:tc>
        <w:tc>
          <w:tcPr>
            <w:tcW w:w="0" w:type="auto"/>
          </w:tcPr>
          <w:p w14:paraId="6A04B10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67BD47A6" w14:textId="77777777" w:rsidTr="0047712D">
        <w:trPr>
          <w:trHeight w:val="299"/>
        </w:trPr>
        <w:tc>
          <w:tcPr>
            <w:tcW w:w="0" w:type="auto"/>
          </w:tcPr>
          <w:p w14:paraId="759F5D43" w14:textId="77777777" w:rsidR="0003573D" w:rsidRPr="0047712D" w:rsidRDefault="0003573D" w:rsidP="00250B21">
            <w:pPr>
              <w:pStyle w:val="BodyText2"/>
              <w:keepNext/>
              <w:keepLines/>
              <w:jc w:val="center"/>
            </w:pPr>
            <w:r w:rsidRPr="0047712D">
              <w:t xml:space="preserve">Owner </w:t>
            </w:r>
          </w:p>
        </w:tc>
        <w:tc>
          <w:tcPr>
            <w:tcW w:w="0" w:type="auto"/>
          </w:tcPr>
          <w:p w14:paraId="7DC9BC89" w14:textId="77777777" w:rsidR="0003573D" w:rsidRPr="0047712D" w:rsidRDefault="00611AB2" w:rsidP="00250B21">
            <w:pPr>
              <w:pStyle w:val="BodyText2"/>
              <w:keepNext/>
              <w:keepLines/>
              <w:jc w:val="center"/>
            </w:pPr>
            <w:r w:rsidRPr="0047712D">
              <w:t>NMMS</w:t>
            </w:r>
          </w:p>
        </w:tc>
        <w:tc>
          <w:tcPr>
            <w:tcW w:w="0" w:type="auto"/>
          </w:tcPr>
          <w:p w14:paraId="3F52D4DF" w14:textId="77777777"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14:paraId="085F08C6" w14:textId="77777777" w:rsidTr="0047712D">
        <w:trPr>
          <w:trHeight w:val="299"/>
        </w:trPr>
        <w:tc>
          <w:tcPr>
            <w:tcW w:w="0" w:type="auto"/>
          </w:tcPr>
          <w:p w14:paraId="6372A6EF" w14:textId="77777777"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14:paraId="407B13CA" w14:textId="16BB7282" w:rsidR="0003573D" w:rsidRPr="0047712D" w:rsidRDefault="008854A6" w:rsidP="00250B21">
            <w:pPr>
              <w:pStyle w:val="BodyText2"/>
              <w:keepNext/>
              <w:keepLines/>
              <w:jc w:val="center"/>
            </w:pPr>
            <w:r>
              <w:t>Resource Registration Data</w:t>
            </w:r>
            <w:r w:rsidR="008D2B75" w:rsidRPr="0047712D">
              <w:t xml:space="preserve"> - </w:t>
            </w:r>
            <w:r w:rsidR="00611AB2" w:rsidRPr="0047712D">
              <w:t>NMMS</w:t>
            </w:r>
          </w:p>
        </w:tc>
        <w:tc>
          <w:tcPr>
            <w:tcW w:w="0" w:type="auto"/>
          </w:tcPr>
          <w:p w14:paraId="4CB2F49D" w14:textId="3024A18C" w:rsidR="0003573D" w:rsidRPr="0047712D" w:rsidRDefault="008854A6" w:rsidP="00250B21">
            <w:pPr>
              <w:pStyle w:val="BodyText2"/>
              <w:keepNext/>
              <w:keepLines/>
              <w:jc w:val="center"/>
            </w:pPr>
            <w:r>
              <w:t>Resource Registration Data</w:t>
            </w:r>
            <w:r w:rsidR="008D2B75" w:rsidRPr="0047712D">
              <w:t xml:space="preserve"> - </w:t>
            </w:r>
            <w:r w:rsidR="00611AB2" w:rsidRPr="0047712D">
              <w:t xml:space="preserve">MOD </w:t>
            </w:r>
            <w:r w:rsidR="008D2B75" w:rsidRPr="0047712D">
              <w:t>PMCR</w:t>
            </w:r>
          </w:p>
        </w:tc>
      </w:tr>
      <w:tr w:rsidR="008D2B75" w:rsidRPr="00511A7A" w14:paraId="158928C3" w14:textId="77777777" w:rsidTr="0047712D">
        <w:trPr>
          <w:trHeight w:val="299"/>
        </w:trPr>
        <w:tc>
          <w:tcPr>
            <w:tcW w:w="0" w:type="auto"/>
          </w:tcPr>
          <w:p w14:paraId="40E05052" w14:textId="77777777" w:rsidR="008D2B75" w:rsidRPr="0047712D" w:rsidRDefault="008D2B75" w:rsidP="00250B21">
            <w:pPr>
              <w:pStyle w:val="BodyText2"/>
              <w:keepNext/>
              <w:keepLines/>
              <w:jc w:val="center"/>
            </w:pPr>
            <w:r w:rsidRPr="0047712D">
              <w:t>Multi-Section Line</w:t>
            </w:r>
          </w:p>
        </w:tc>
        <w:tc>
          <w:tcPr>
            <w:tcW w:w="0" w:type="auto"/>
          </w:tcPr>
          <w:p w14:paraId="7876430F" w14:textId="77777777" w:rsidR="008D2B75" w:rsidRPr="0047712D" w:rsidRDefault="00611AB2" w:rsidP="00250B21">
            <w:pPr>
              <w:pStyle w:val="BodyText2"/>
              <w:keepNext/>
              <w:keepLines/>
              <w:jc w:val="center"/>
            </w:pPr>
            <w:r w:rsidRPr="0047712D">
              <w:t>NMMS</w:t>
            </w:r>
          </w:p>
        </w:tc>
        <w:tc>
          <w:tcPr>
            <w:tcW w:w="0" w:type="auto"/>
          </w:tcPr>
          <w:p w14:paraId="6BF79E84" w14:textId="77777777" w:rsidR="008D2B75" w:rsidRPr="0047712D" w:rsidRDefault="00611AB2" w:rsidP="00250B21">
            <w:pPr>
              <w:pStyle w:val="BodyText2"/>
              <w:keepNext/>
              <w:keepLines/>
              <w:jc w:val="center"/>
            </w:pPr>
            <w:r w:rsidRPr="0047712D">
              <w:t xml:space="preserve">MOD </w:t>
            </w:r>
            <w:r w:rsidR="008D2B75" w:rsidRPr="0047712D">
              <w:t>PMCR</w:t>
            </w:r>
          </w:p>
        </w:tc>
      </w:tr>
    </w:tbl>
    <w:p w14:paraId="49ED8F97" w14:textId="77777777" w:rsidR="000F2DD7" w:rsidRPr="00A1276F" w:rsidRDefault="00400B2F" w:rsidP="00164498">
      <w:pPr>
        <w:rPr>
          <w:i/>
        </w:rPr>
        <w:sectPr w:rsidR="000F2DD7" w:rsidRPr="00A1276F" w:rsidSect="00626359">
          <w:headerReference w:type="default" r:id="rId36"/>
          <w:pgSz w:w="12240" w:h="15840"/>
          <w:pgMar w:top="540" w:right="1080" w:bottom="720" w:left="1080" w:header="1440" w:footer="1008" w:gutter="0"/>
          <w:paperSrc w:first="15" w:other="15"/>
          <w:cols w:space="720"/>
          <w:noEndnote/>
          <w:docGrid w:linePitch="272"/>
        </w:sectPr>
      </w:pPr>
      <w:r w:rsidRPr="00400B2F">
        <w:tab/>
      </w:r>
    </w:p>
    <w:p w14:paraId="39AA6A06" w14:textId="77777777" w:rsidR="00DB196D" w:rsidRPr="009D7261" w:rsidRDefault="00400B2F" w:rsidP="00400B2F">
      <w:pPr>
        <w:pStyle w:val="H2"/>
        <w:spacing w:before="360"/>
        <w:ind w:left="907" w:hanging="907"/>
        <w:rPr>
          <w:szCs w:val="20"/>
        </w:rPr>
      </w:pPr>
      <w:bookmarkStart w:id="550" w:name="_Toc347132992"/>
      <w:bookmarkStart w:id="551" w:name="_Toc125131953"/>
      <w:r w:rsidRPr="009D7261">
        <w:rPr>
          <w:szCs w:val="20"/>
        </w:rPr>
        <w:lastRenderedPageBreak/>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550"/>
      <w:bookmarkEnd w:id="551"/>
    </w:p>
    <w:p w14:paraId="59B23DAC"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14:paraId="25F4D2FE" w14:textId="77777777"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14:paraId="3C4F1624" w14:textId="77777777"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14:paraId="411141F0" w14:textId="77777777"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14:paraId="4E1B6C61" w14:textId="77777777"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14:paraId="0D199710" w14:textId="77777777"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14:paraId="29C501C7" w14:textId="77777777"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14:paraId="05E1F548" w14:textId="77777777"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14:paraId="488B714B" w14:textId="77777777"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14:paraId="2886358C" w14:textId="77777777"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14:paraId="3FC0F388" w14:textId="77777777"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14:paraId="684B80AB" w14:textId="77777777"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14:paraId="33941F47" w14:textId="77777777"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14:paraId="5480A3A2" w14:textId="77777777"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14:paraId="66126A92" w14:textId="77777777" w:rsidR="000F2DD7" w:rsidRDefault="000F2DD7">
      <w:pPr>
        <w:pStyle w:val="BodyTextIndent"/>
        <w:widowControl/>
        <w:ind w:left="0"/>
        <w:jc w:val="both"/>
        <w:rPr>
          <w:snapToGrid/>
        </w:rPr>
      </w:pPr>
    </w:p>
    <w:p w14:paraId="6B8F5261" w14:textId="77777777"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lastRenderedPageBreak/>
        <w:t>4.5.1.4</w:t>
      </w:r>
      <w:r w:rsidR="00400B2F">
        <w:rPr>
          <w:b/>
          <w:sz w:val="24"/>
        </w:rPr>
        <w:tab/>
      </w:r>
      <w:r w:rsidR="000F2DD7">
        <w:rPr>
          <w:b/>
          <w:sz w:val="24"/>
        </w:rPr>
        <w:t>Transformer Ratings</w:t>
      </w:r>
    </w:p>
    <w:p w14:paraId="7458504A" w14:textId="77777777"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14:paraId="7B0D2D3A" w14:textId="77777777"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14:paraId="438CFE22" w14:textId="77777777"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14:paraId="12FE4621" w14:textId="77777777"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14:paraId="3FD5296B" w14:textId="77777777"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14:paraId="6FA2C802" w14:textId="77777777"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14:paraId="52DFE245" w14:textId="77777777"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 xml:space="preserve">E, the phase shift across a two-winding transformer is specified by an angle referenced to the winding defined as “winding 1” by the combined logic of the “From Bus Number”, “To Bus Number” and “Winding 1 Side” (From or </w:t>
      </w:r>
      <w:proofErr w:type="gramStart"/>
      <w:r w:rsidRPr="00AB78A7">
        <w:rPr>
          <w:snapToGrid/>
        </w:rPr>
        <w:t>To</w:t>
      </w:r>
      <w:proofErr w:type="gramEnd"/>
      <w:r w:rsidRPr="00AB78A7">
        <w:rPr>
          <w:snapToGrid/>
        </w:rPr>
        <w:t xml:space="preserve"> logic) fields.  The phase shift angle is positive when the voltage of the bus corresponding to the referenced winding leads the voltage of the bus connected to the opposite winding.</w:t>
      </w:r>
    </w:p>
    <w:p w14:paraId="71F8607B" w14:textId="77777777" w:rsidR="00A4230C" w:rsidRDefault="00A4230C" w:rsidP="007C13A2">
      <w:pPr>
        <w:pStyle w:val="BodyTextIndent"/>
        <w:widowControl/>
        <w:ind w:left="0"/>
        <w:jc w:val="both"/>
        <w:rPr>
          <w:snapToGrid/>
        </w:rPr>
      </w:pPr>
    </w:p>
    <w:p w14:paraId="609A52B5" w14:textId="77777777"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14:paraId="1B63C5B2" w14:textId="77777777" w:rsidR="00A4230C" w:rsidRDefault="00A4230C" w:rsidP="007C13A2">
      <w:pPr>
        <w:pStyle w:val="BodyTextIndent"/>
        <w:widowControl/>
        <w:ind w:left="0"/>
        <w:jc w:val="both"/>
        <w:rPr>
          <w:snapToGrid/>
        </w:rPr>
      </w:pPr>
    </w:p>
    <w:p w14:paraId="5DA3EC45" w14:textId="77777777"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14:paraId="74ABEC27" w14:textId="77777777"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14:paraId="028F9340" w14:textId="77777777"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14:paraId="5910B41F" w14:textId="77777777"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14:paraId="70DAFA1A" w14:textId="77777777"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14:paraId="1BB9BD6B" w14:textId="77777777"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14:paraId="3FA48305" w14:textId="77777777"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14:paraId="254325CB" w14:textId="77777777" w:rsidR="00DB196D" w:rsidRPr="004C6B84" w:rsidRDefault="00400B2F" w:rsidP="00400B2F">
      <w:pPr>
        <w:pStyle w:val="H5"/>
        <w:ind w:left="1620" w:hanging="1620"/>
        <w:rPr>
          <w:b/>
          <w:i w:val="0"/>
          <w:color w:val="auto"/>
          <w:szCs w:val="24"/>
        </w:rPr>
      </w:pPr>
      <w:r w:rsidRPr="004C6B84">
        <w:rPr>
          <w:b/>
          <w:i w:val="0"/>
          <w:color w:val="auto"/>
          <w:szCs w:val="24"/>
        </w:rPr>
        <w:lastRenderedPageBreak/>
        <w:t>4.5.1.8.3</w:t>
      </w:r>
      <w:r w:rsidRPr="004C6B84">
        <w:rPr>
          <w:b/>
          <w:i w:val="0"/>
          <w:color w:val="auto"/>
          <w:szCs w:val="24"/>
        </w:rPr>
        <w:tab/>
      </w:r>
      <w:r w:rsidR="007C50A6" w:rsidRPr="004C6B84">
        <w:rPr>
          <w:b/>
          <w:i w:val="0"/>
          <w:color w:val="auto"/>
          <w:szCs w:val="24"/>
        </w:rPr>
        <w:t>Controlled Bus</w:t>
      </w:r>
    </w:p>
    <w:p w14:paraId="1C0DA175" w14:textId="77777777"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14:paraId="51F7CEA2" w14:textId="77777777"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14:paraId="2ABF017B" w14:textId="77777777"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14:paraId="7CA8A359"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w:t>
      </w:r>
      <w:proofErr w:type="spellStart"/>
      <w:r w:rsidR="00703988" w:rsidRPr="004C6B84">
        <w:rPr>
          <w:b/>
          <w:i w:val="0"/>
          <w:color w:val="auto"/>
          <w:szCs w:val="24"/>
        </w:rPr>
        <w:t>Rmax</w:t>
      </w:r>
      <w:proofErr w:type="spellEnd"/>
      <w:r w:rsidR="00703988" w:rsidRPr="004C6B84">
        <w:rPr>
          <w:b/>
          <w:i w:val="0"/>
          <w:color w:val="auto"/>
          <w:szCs w:val="24"/>
        </w:rPr>
        <w:t>)</w:t>
      </w:r>
    </w:p>
    <w:p w14:paraId="6C8F7B19" w14:textId="77777777"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14:paraId="57727254"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Rmin</w:t>
      </w:r>
      <w:proofErr w:type="spellEnd"/>
      <w:r w:rsidR="00703988" w:rsidRPr="004C6B84">
        <w:rPr>
          <w:b/>
          <w:i w:val="0"/>
          <w:color w:val="auto"/>
          <w:szCs w:val="24"/>
        </w:rPr>
        <w:t>)</w:t>
      </w:r>
    </w:p>
    <w:p w14:paraId="5C98F148" w14:textId="77777777"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14:paraId="726D3F27" w14:textId="77777777" w:rsidR="00E85DE1" w:rsidRPr="00AA508A" w:rsidRDefault="00E85DE1" w:rsidP="00E85DE1">
      <w:pPr>
        <w:pStyle w:val="BodyTextIndent"/>
        <w:widowControl/>
        <w:ind w:left="0"/>
        <w:jc w:val="both"/>
        <w:rPr>
          <w:snapToGrid/>
          <w:szCs w:val="24"/>
        </w:rPr>
      </w:pPr>
    </w:p>
    <w:p w14:paraId="641CBFDD"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14:paraId="3DF97580" w14:textId="77777777"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14:paraId="261D7EC7"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14:paraId="54955283" w14:textId="1B29B179" w:rsidR="00E85DE1" w:rsidRPr="00D43E04" w:rsidRDefault="00E85DE1" w:rsidP="00E85DE1">
      <w:pPr>
        <w:pStyle w:val="BodyTextIndent"/>
        <w:widowControl/>
        <w:tabs>
          <w:tab w:val="left" w:pos="720"/>
        </w:tabs>
        <w:ind w:left="0"/>
        <w:jc w:val="both"/>
        <w:rPr>
          <w:snapToGrid/>
          <w:szCs w:val="24"/>
        </w:rPr>
      </w:pPr>
      <w:r w:rsidRPr="001E2837">
        <w:rPr>
          <w:snapToGrid/>
          <w:szCs w:val="24"/>
        </w:rPr>
        <w:t xml:space="preserve">This field specifies the upper limit for bus voltage in per unit at the controlled bus or for the reactive load flow in </w:t>
      </w:r>
      <w:del w:id="552" w:author="Andrew Hamann" w:date="2025-07-29T17:41:00Z">
        <w:r w:rsidRPr="001E2837" w:rsidDel="001F22CA">
          <w:rPr>
            <w:snapToGrid/>
            <w:szCs w:val="24"/>
          </w:rPr>
          <w:delText xml:space="preserve">MVAR </w:delText>
        </w:r>
      </w:del>
      <w:ins w:id="553" w:author="Andrew Hamann" w:date="2025-07-29T17:41:00Z">
        <w:del w:id="554" w:author="Walker, Zachary" w:date="2025-08-26T08:54:00Z">
          <w:r w:rsidR="001F22CA" w:rsidDel="00234CF0">
            <w:rPr>
              <w:snapToGrid/>
              <w:szCs w:val="24"/>
            </w:rPr>
            <w:delText>Mvar</w:delText>
          </w:r>
        </w:del>
      </w:ins>
      <w:ins w:id="555" w:author="Walker, Zachary" w:date="2025-08-26T08:54:00Z">
        <w:r w:rsidR="00234CF0">
          <w:rPr>
            <w:snapToGrid/>
            <w:szCs w:val="24"/>
          </w:rPr>
          <w:t>MVAr</w:t>
        </w:r>
      </w:ins>
      <w:ins w:id="556" w:author="Andrew Hamann" w:date="2025-07-29T17:41:00Z">
        <w:r w:rsidR="001F22CA" w:rsidRPr="001E2837">
          <w:rPr>
            <w:snapToGrid/>
            <w:szCs w:val="24"/>
          </w:rPr>
          <w:t xml:space="preserve"> </w:t>
        </w:r>
      </w:ins>
      <w:r w:rsidRPr="001E2837">
        <w:rPr>
          <w:snapToGrid/>
          <w:szCs w:val="24"/>
        </w:rPr>
        <w:t>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14:paraId="7F8B4A98" w14:textId="77777777"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w:t>
      </w:r>
      <w:proofErr w:type="spellStart"/>
      <w:r w:rsidR="00703988" w:rsidRPr="004C6B84">
        <w:rPr>
          <w:b/>
          <w:i w:val="0"/>
          <w:color w:val="auto"/>
          <w:szCs w:val="24"/>
        </w:rPr>
        <w:t>Vmin</w:t>
      </w:r>
      <w:proofErr w:type="spellEnd"/>
      <w:r w:rsidR="00703988" w:rsidRPr="004C6B84">
        <w:rPr>
          <w:b/>
          <w:i w:val="0"/>
          <w:color w:val="auto"/>
          <w:szCs w:val="24"/>
        </w:rPr>
        <w:t>)</w:t>
      </w:r>
    </w:p>
    <w:p w14:paraId="1DB9B5B6" w14:textId="77777777"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14:paraId="787CD0C5"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14:paraId="6762049C" w14:textId="77777777"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es (</w:t>
      </w:r>
      <w:proofErr w:type="gramStart"/>
      <w:r w:rsidR="00E11F44" w:rsidRPr="00AA508A">
        <w:rPr>
          <w:snapToGrid/>
          <w:szCs w:val="24"/>
        </w:rPr>
        <w:t>i.e.</w:t>
      </w:r>
      <w:proofErr w:type="gramEnd"/>
      <w:r w:rsidR="00E11F44" w:rsidRPr="00AA508A">
        <w:rPr>
          <w:snapToGrid/>
          <w:szCs w:val="24"/>
        </w:rPr>
        <w:t xml:space="preserve"> </w:t>
      </w:r>
      <w:proofErr w:type="spellStart"/>
      <w:r w:rsidR="00E11F44" w:rsidRPr="00AA508A">
        <w:rPr>
          <w:snapToGrid/>
          <w:szCs w:val="24"/>
        </w:rPr>
        <w:t>Rmax</w:t>
      </w:r>
      <w:proofErr w:type="spellEnd"/>
      <w:r w:rsidR="00E11F44" w:rsidRPr="00AA508A">
        <w:rPr>
          <w:snapToGrid/>
          <w:szCs w:val="24"/>
        </w:rPr>
        <w:t xml:space="preserve"> and </w:t>
      </w:r>
      <w:proofErr w:type="spellStart"/>
      <w:r w:rsidR="00E11F44" w:rsidRPr="00AA508A">
        <w:rPr>
          <w:snapToGrid/>
          <w:szCs w:val="24"/>
        </w:rPr>
        <w:t>Rmin</w:t>
      </w:r>
      <w:proofErr w:type="spellEnd"/>
      <w:r w:rsidR="00E11F44" w:rsidRPr="00AA508A">
        <w:rPr>
          <w:snapToGrid/>
          <w:szCs w:val="24"/>
        </w:rPr>
        <w:t>).  The transformer’s turns</w:t>
      </w:r>
      <w:r w:rsidR="00E11F44" w:rsidRPr="009B0C0E">
        <w:rPr>
          <w:snapToGrid/>
          <w:szCs w:val="24"/>
        </w:rPr>
        <w:t xml:space="preserve"> ratio step increment for a LTC can be </w:t>
      </w:r>
      <w:r w:rsidR="00E11F44" w:rsidRPr="009B0C0E">
        <w:rPr>
          <w:snapToGrid/>
          <w:szCs w:val="24"/>
        </w:rPr>
        <w:lastRenderedPageBreak/>
        <w:t>calculated based upon data present in the “Tap Positions”, “</w:t>
      </w:r>
      <w:proofErr w:type="spellStart"/>
      <w:r w:rsidR="00E11F44" w:rsidRPr="009B0C0E">
        <w:rPr>
          <w:snapToGrid/>
          <w:szCs w:val="24"/>
        </w:rPr>
        <w:t>Rmax</w:t>
      </w:r>
      <w:proofErr w:type="spellEnd"/>
      <w:r w:rsidR="00E11F44" w:rsidRPr="009B0C0E">
        <w:rPr>
          <w:snapToGrid/>
          <w:szCs w:val="24"/>
        </w:rPr>
        <w:t>”, and “</w:t>
      </w:r>
      <w:proofErr w:type="spellStart"/>
      <w:r w:rsidR="00E11F44" w:rsidRPr="009B0C0E">
        <w:rPr>
          <w:snapToGrid/>
          <w:szCs w:val="24"/>
        </w:rPr>
        <w:t>Rmin</w:t>
      </w:r>
      <w:proofErr w:type="spellEnd"/>
      <w:r w:rsidR="00E11F44" w:rsidRPr="009B0C0E">
        <w:rPr>
          <w:snapToGrid/>
          <w:szCs w:val="24"/>
        </w:rPr>
        <w:t>”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14:paraId="3657B601" w14:textId="77777777"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14:paraId="5DEE1C54" w14:textId="77777777"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14:paraId="12C1A5CC" w14:textId="77777777"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14:paraId="2A025070" w14:textId="77777777"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14:paraId="35D49D8C" w14:textId="77777777"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14:paraId="38ACDAED" w14:textId="36C4868D"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w:t>
      </w:r>
      <w:del w:id="557" w:author="Andrew Hamann" w:date="2025-07-29T17:41:00Z">
        <w:r w:rsidRPr="009D7261" w:rsidDel="001F22CA">
          <w:rPr>
            <w:snapToGrid/>
            <w:szCs w:val="24"/>
          </w:rPr>
          <w:delText xml:space="preserve">MVAR </w:delText>
        </w:r>
      </w:del>
      <w:ins w:id="558" w:author="Andrew Hamann" w:date="2025-07-29T17:41:00Z">
        <w:del w:id="559" w:author="Walker, Zachary" w:date="2025-08-26T08:54:00Z">
          <w:r w:rsidR="001F22CA" w:rsidDel="00234CF0">
            <w:rPr>
              <w:snapToGrid/>
              <w:szCs w:val="24"/>
            </w:rPr>
            <w:delText>Mvar</w:delText>
          </w:r>
        </w:del>
      </w:ins>
      <w:ins w:id="560" w:author="Walker, Zachary" w:date="2025-08-26T08:54:00Z">
        <w:r w:rsidR="00234CF0">
          <w:rPr>
            <w:snapToGrid/>
            <w:szCs w:val="24"/>
          </w:rPr>
          <w:t>MVAr</w:t>
        </w:r>
      </w:ins>
      <w:ins w:id="561" w:author="Andrew Hamann" w:date="2025-07-29T17:41:00Z">
        <w:r w:rsidR="001F22CA" w:rsidRPr="009D7261">
          <w:rPr>
            <w:snapToGrid/>
            <w:szCs w:val="24"/>
          </w:rPr>
          <w:t xml:space="preserve"> </w:t>
        </w:r>
      </w:ins>
      <w:r w:rsidRPr="009D7261">
        <w:rPr>
          <w:snapToGrid/>
          <w:szCs w:val="24"/>
        </w:rPr>
        <w:t xml:space="preserve">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14:paraId="5A57927C" w14:textId="77777777"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14:paraId="6C9B7776" w14:textId="77777777"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14:paraId="2342D099" w14:textId="77777777"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14:paraId="55493241" w14:textId="77777777"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14:paraId="7419DC0D" w14:textId="77777777"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lastRenderedPageBreak/>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9"/>
        <w:gridCol w:w="3199"/>
        <w:gridCol w:w="3142"/>
      </w:tblGrid>
      <w:tr w:rsidR="00B72640" w:rsidRPr="00511A7A" w14:paraId="2E01FC49" w14:textId="77777777" w:rsidTr="00400B2F">
        <w:tc>
          <w:tcPr>
            <w:tcW w:w="0" w:type="auto"/>
          </w:tcPr>
          <w:p w14:paraId="1F1BC2E7" w14:textId="77777777" w:rsidR="00B72640" w:rsidRPr="003F7B5F" w:rsidRDefault="00B72640" w:rsidP="00250B21">
            <w:pPr>
              <w:pStyle w:val="BodyText2"/>
              <w:keepNext/>
              <w:keepLines/>
              <w:jc w:val="center"/>
              <w:rPr>
                <w:b/>
              </w:rPr>
            </w:pPr>
            <w:r w:rsidRPr="00250B21">
              <w:rPr>
                <w:b/>
              </w:rPr>
              <w:t>Data Element</w:t>
            </w:r>
          </w:p>
        </w:tc>
        <w:tc>
          <w:tcPr>
            <w:tcW w:w="0" w:type="auto"/>
          </w:tcPr>
          <w:p w14:paraId="0710EC37" w14:textId="77777777" w:rsidR="00B72640" w:rsidRPr="003F7B5F" w:rsidRDefault="00B72640" w:rsidP="00250B21">
            <w:pPr>
              <w:pStyle w:val="BodyText2"/>
              <w:keepNext/>
              <w:keepLines/>
              <w:jc w:val="center"/>
              <w:rPr>
                <w:b/>
              </w:rPr>
            </w:pPr>
            <w:r w:rsidRPr="00250B21">
              <w:rPr>
                <w:b/>
              </w:rPr>
              <w:t xml:space="preserve">Source For </w:t>
            </w:r>
            <w:proofErr w:type="gramStart"/>
            <w:r w:rsidRPr="00250B21">
              <w:rPr>
                <w:b/>
              </w:rPr>
              <w:t>Existing  Elements</w:t>
            </w:r>
            <w:proofErr w:type="gramEnd"/>
          </w:p>
        </w:tc>
        <w:tc>
          <w:tcPr>
            <w:tcW w:w="0" w:type="auto"/>
          </w:tcPr>
          <w:p w14:paraId="2F42BAB8" w14:textId="77777777" w:rsidR="00B72640" w:rsidRPr="003F7B5F" w:rsidRDefault="00B72640" w:rsidP="00250B21">
            <w:pPr>
              <w:pStyle w:val="BodyText2"/>
              <w:keepNext/>
              <w:keepLines/>
              <w:jc w:val="center"/>
              <w:rPr>
                <w:b/>
              </w:rPr>
            </w:pPr>
            <w:r w:rsidRPr="00250B21">
              <w:rPr>
                <w:b/>
              </w:rPr>
              <w:t>Source For Planned Elements</w:t>
            </w:r>
          </w:p>
        </w:tc>
      </w:tr>
      <w:tr w:rsidR="007F49A1" w:rsidRPr="00511A7A" w14:paraId="3EB2B8C3" w14:textId="77777777" w:rsidTr="00400B2F">
        <w:tc>
          <w:tcPr>
            <w:tcW w:w="0" w:type="auto"/>
          </w:tcPr>
          <w:p w14:paraId="1D385563" w14:textId="77777777" w:rsidR="007F49A1" w:rsidRPr="003F7B5F" w:rsidRDefault="007F49A1" w:rsidP="00250B21">
            <w:pPr>
              <w:pStyle w:val="BodyText2"/>
              <w:keepNext/>
              <w:keepLines/>
              <w:jc w:val="center"/>
            </w:pPr>
            <w:r w:rsidRPr="003F7B5F">
              <w:t>From Bus Number</w:t>
            </w:r>
          </w:p>
        </w:tc>
        <w:tc>
          <w:tcPr>
            <w:tcW w:w="0" w:type="auto"/>
          </w:tcPr>
          <w:p w14:paraId="15307AC7" w14:textId="77777777" w:rsidR="007F49A1" w:rsidRPr="003F7B5F" w:rsidRDefault="00611AB2" w:rsidP="00250B21">
            <w:pPr>
              <w:pStyle w:val="BodyText2"/>
              <w:keepNext/>
              <w:keepLines/>
              <w:jc w:val="center"/>
            </w:pPr>
            <w:r w:rsidRPr="003F7B5F">
              <w:t>NMMS</w:t>
            </w:r>
          </w:p>
        </w:tc>
        <w:tc>
          <w:tcPr>
            <w:tcW w:w="0" w:type="auto"/>
          </w:tcPr>
          <w:p w14:paraId="7FE2E687"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FB62F28" w14:textId="77777777" w:rsidTr="00400B2F">
        <w:tc>
          <w:tcPr>
            <w:tcW w:w="0" w:type="auto"/>
          </w:tcPr>
          <w:p w14:paraId="6966E415" w14:textId="77777777" w:rsidR="007F49A1" w:rsidRPr="003F7B5F" w:rsidRDefault="007F49A1" w:rsidP="00250B21">
            <w:pPr>
              <w:pStyle w:val="BodyText2"/>
              <w:keepNext/>
              <w:keepLines/>
              <w:jc w:val="center"/>
            </w:pPr>
            <w:r w:rsidRPr="003F7B5F">
              <w:t>From Bus Name</w:t>
            </w:r>
          </w:p>
        </w:tc>
        <w:tc>
          <w:tcPr>
            <w:tcW w:w="0" w:type="auto"/>
          </w:tcPr>
          <w:p w14:paraId="2B48F244"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2882DF1D"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2969AE73" w14:textId="77777777" w:rsidTr="00400B2F">
        <w:tc>
          <w:tcPr>
            <w:tcW w:w="0" w:type="auto"/>
          </w:tcPr>
          <w:p w14:paraId="4B3BE048" w14:textId="77777777" w:rsidR="007F49A1" w:rsidRPr="003F7B5F" w:rsidRDefault="007F49A1" w:rsidP="00250B21">
            <w:pPr>
              <w:pStyle w:val="BodyText2"/>
              <w:keepNext/>
              <w:keepLines/>
              <w:jc w:val="center"/>
            </w:pPr>
            <w:r w:rsidRPr="003F7B5F">
              <w:t>To Bus Number</w:t>
            </w:r>
          </w:p>
        </w:tc>
        <w:tc>
          <w:tcPr>
            <w:tcW w:w="0" w:type="auto"/>
          </w:tcPr>
          <w:p w14:paraId="53180053" w14:textId="77777777" w:rsidR="007F49A1" w:rsidRPr="003F7B5F" w:rsidRDefault="00611AB2" w:rsidP="00250B21">
            <w:pPr>
              <w:pStyle w:val="BodyText2"/>
              <w:keepNext/>
              <w:keepLines/>
              <w:jc w:val="center"/>
            </w:pPr>
            <w:r w:rsidRPr="003F7B5F">
              <w:t>NMMS</w:t>
            </w:r>
          </w:p>
        </w:tc>
        <w:tc>
          <w:tcPr>
            <w:tcW w:w="0" w:type="auto"/>
          </w:tcPr>
          <w:p w14:paraId="5AD145A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04ECD495" w14:textId="77777777" w:rsidTr="00400B2F">
        <w:tc>
          <w:tcPr>
            <w:tcW w:w="0" w:type="auto"/>
          </w:tcPr>
          <w:p w14:paraId="56562DA5" w14:textId="77777777" w:rsidR="007F49A1" w:rsidRPr="003F7B5F" w:rsidRDefault="007F49A1" w:rsidP="00250B21">
            <w:pPr>
              <w:pStyle w:val="BodyText2"/>
              <w:keepNext/>
              <w:keepLines/>
              <w:jc w:val="center"/>
            </w:pPr>
            <w:r w:rsidRPr="003F7B5F">
              <w:t>To Bus Name</w:t>
            </w:r>
          </w:p>
        </w:tc>
        <w:tc>
          <w:tcPr>
            <w:tcW w:w="0" w:type="auto"/>
          </w:tcPr>
          <w:p w14:paraId="4321F1CD"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08461DAB"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64DBF220" w14:textId="77777777" w:rsidTr="00400B2F">
        <w:tc>
          <w:tcPr>
            <w:tcW w:w="0" w:type="auto"/>
          </w:tcPr>
          <w:p w14:paraId="0CA41918" w14:textId="77777777" w:rsidR="007F49A1" w:rsidRPr="003F7B5F" w:rsidRDefault="007F49A1" w:rsidP="00250B21">
            <w:pPr>
              <w:pStyle w:val="BodyText2"/>
              <w:keepNext/>
              <w:keepLines/>
              <w:jc w:val="center"/>
            </w:pPr>
            <w:r w:rsidRPr="003F7B5F">
              <w:t>Last Bus Number</w:t>
            </w:r>
          </w:p>
        </w:tc>
        <w:tc>
          <w:tcPr>
            <w:tcW w:w="0" w:type="auto"/>
          </w:tcPr>
          <w:p w14:paraId="0E6373B5" w14:textId="77777777" w:rsidR="007F49A1" w:rsidRPr="003F7B5F" w:rsidRDefault="00611AB2" w:rsidP="00250B21">
            <w:pPr>
              <w:pStyle w:val="BodyText2"/>
              <w:keepNext/>
              <w:keepLines/>
              <w:jc w:val="center"/>
            </w:pPr>
            <w:r w:rsidRPr="003F7B5F">
              <w:t>NMMS</w:t>
            </w:r>
          </w:p>
        </w:tc>
        <w:tc>
          <w:tcPr>
            <w:tcW w:w="0" w:type="auto"/>
          </w:tcPr>
          <w:p w14:paraId="185A8CE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6A7F8C47" w14:textId="77777777" w:rsidTr="00400B2F">
        <w:tc>
          <w:tcPr>
            <w:tcW w:w="0" w:type="auto"/>
          </w:tcPr>
          <w:p w14:paraId="64E493A8" w14:textId="77777777" w:rsidR="007F49A1" w:rsidRPr="003F7B5F" w:rsidRDefault="007F49A1" w:rsidP="00250B21">
            <w:pPr>
              <w:pStyle w:val="BodyText2"/>
              <w:keepNext/>
              <w:keepLines/>
              <w:jc w:val="center"/>
            </w:pPr>
            <w:r w:rsidRPr="003F7B5F">
              <w:t>Last Bus Name</w:t>
            </w:r>
          </w:p>
        </w:tc>
        <w:tc>
          <w:tcPr>
            <w:tcW w:w="0" w:type="auto"/>
          </w:tcPr>
          <w:p w14:paraId="300192A9" w14:textId="77777777" w:rsidR="007F49A1" w:rsidRPr="003F7B5F" w:rsidRDefault="00611AB2" w:rsidP="00250B21">
            <w:pPr>
              <w:pStyle w:val="BodyText2"/>
              <w:keepNext/>
              <w:keepLines/>
              <w:jc w:val="center"/>
            </w:pPr>
            <w:r w:rsidRPr="003F7B5F">
              <w:t>NMMS</w:t>
            </w:r>
            <w:r w:rsidR="007F49A1" w:rsidRPr="003F7B5F">
              <w:t xml:space="preserve"> </w:t>
            </w:r>
          </w:p>
        </w:tc>
        <w:tc>
          <w:tcPr>
            <w:tcW w:w="0" w:type="auto"/>
          </w:tcPr>
          <w:p w14:paraId="4764362F" w14:textId="77777777"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14:paraId="5EE37EDC" w14:textId="77777777" w:rsidTr="00400B2F">
        <w:tc>
          <w:tcPr>
            <w:tcW w:w="0" w:type="auto"/>
          </w:tcPr>
          <w:p w14:paraId="3A356C84" w14:textId="77777777" w:rsidR="007F49A1" w:rsidRPr="003F7B5F" w:rsidRDefault="007F49A1" w:rsidP="00250B21">
            <w:pPr>
              <w:pStyle w:val="BodyText2"/>
              <w:keepNext/>
              <w:keepLines/>
              <w:jc w:val="center"/>
            </w:pPr>
            <w:r w:rsidRPr="003F7B5F">
              <w:t>ID</w:t>
            </w:r>
          </w:p>
        </w:tc>
        <w:tc>
          <w:tcPr>
            <w:tcW w:w="0" w:type="auto"/>
          </w:tcPr>
          <w:p w14:paraId="2E90CCEF" w14:textId="77777777" w:rsidR="007F49A1" w:rsidRPr="003F7B5F" w:rsidRDefault="00611AB2" w:rsidP="00250B21">
            <w:pPr>
              <w:pStyle w:val="BodyText2"/>
              <w:keepNext/>
              <w:keepLines/>
              <w:jc w:val="center"/>
            </w:pPr>
            <w:r w:rsidRPr="003F7B5F">
              <w:t>NMMS</w:t>
            </w:r>
          </w:p>
        </w:tc>
        <w:tc>
          <w:tcPr>
            <w:tcW w:w="0" w:type="auto"/>
          </w:tcPr>
          <w:p w14:paraId="0412C385" w14:textId="77777777"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14:paraId="3D67BE51" w14:textId="77777777" w:rsidTr="00400B2F">
        <w:tc>
          <w:tcPr>
            <w:tcW w:w="0" w:type="auto"/>
          </w:tcPr>
          <w:p w14:paraId="5886AAF1" w14:textId="77777777" w:rsidR="007F49A1" w:rsidRPr="003F7B5F" w:rsidRDefault="007F49A1" w:rsidP="00250B21">
            <w:pPr>
              <w:pStyle w:val="BodyText2"/>
              <w:keepNext/>
              <w:keepLines/>
              <w:jc w:val="center"/>
            </w:pPr>
            <w:r w:rsidRPr="003F7B5F">
              <w:t>Transformer Name</w:t>
            </w:r>
          </w:p>
        </w:tc>
        <w:tc>
          <w:tcPr>
            <w:tcW w:w="0" w:type="auto"/>
          </w:tcPr>
          <w:p w14:paraId="4158C468" w14:textId="77777777" w:rsidR="007F49A1" w:rsidRPr="003F7B5F" w:rsidRDefault="00611AB2" w:rsidP="00250B21">
            <w:pPr>
              <w:pStyle w:val="BodyText2"/>
              <w:keepNext/>
              <w:keepLines/>
              <w:jc w:val="center"/>
            </w:pPr>
            <w:r w:rsidRPr="003F7B5F">
              <w:t>NMMS</w:t>
            </w:r>
          </w:p>
        </w:tc>
        <w:tc>
          <w:tcPr>
            <w:tcW w:w="0" w:type="auto"/>
          </w:tcPr>
          <w:p w14:paraId="05738FFE" w14:textId="77777777"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14:paraId="51FCB9B7" w14:textId="77777777" w:rsidTr="00400B2F">
        <w:tc>
          <w:tcPr>
            <w:tcW w:w="0" w:type="auto"/>
          </w:tcPr>
          <w:p w14:paraId="4FFD085C" w14:textId="77777777" w:rsidR="00F61FBA" w:rsidRPr="003F7B5F" w:rsidRDefault="00F61FBA" w:rsidP="00250B21">
            <w:pPr>
              <w:pStyle w:val="BodyText2"/>
              <w:keepNext/>
              <w:keepLines/>
              <w:jc w:val="center"/>
            </w:pPr>
            <w:r w:rsidRPr="003F7B5F">
              <w:t>Resistance R (</w:t>
            </w:r>
            <w:proofErr w:type="spellStart"/>
            <w:r w:rsidRPr="003F7B5F">
              <w:t>pu</w:t>
            </w:r>
            <w:proofErr w:type="spellEnd"/>
            <w:r w:rsidRPr="003F7B5F">
              <w:t>)</w:t>
            </w:r>
            <w:r w:rsidR="006E7C69" w:rsidRPr="006E7C69">
              <w:rPr>
                <w:rStyle w:val="FootnoteReference"/>
                <w:b/>
                <w:vertAlign w:val="superscript"/>
              </w:rPr>
              <w:footnoteReference w:id="9"/>
            </w:r>
          </w:p>
        </w:tc>
        <w:tc>
          <w:tcPr>
            <w:tcW w:w="0" w:type="auto"/>
          </w:tcPr>
          <w:p w14:paraId="39369095" w14:textId="77777777" w:rsidR="00F61FBA" w:rsidRPr="003F7B5F" w:rsidRDefault="00611AB2" w:rsidP="00250B21">
            <w:pPr>
              <w:pStyle w:val="BodyText2"/>
              <w:keepNext/>
              <w:keepLines/>
              <w:jc w:val="center"/>
            </w:pPr>
            <w:r w:rsidRPr="003F7B5F">
              <w:t>NMMS</w:t>
            </w:r>
          </w:p>
        </w:tc>
        <w:tc>
          <w:tcPr>
            <w:tcW w:w="0" w:type="auto"/>
          </w:tcPr>
          <w:p w14:paraId="7D5571D3"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3DD5CD4" w14:textId="77777777" w:rsidTr="00400B2F">
        <w:tc>
          <w:tcPr>
            <w:tcW w:w="0" w:type="auto"/>
          </w:tcPr>
          <w:p w14:paraId="676D8A4E" w14:textId="1D838593" w:rsidR="00F61FBA" w:rsidRPr="003F7B5F" w:rsidRDefault="00F61FBA" w:rsidP="00250B21">
            <w:pPr>
              <w:pStyle w:val="BodyText2"/>
              <w:keepNext/>
              <w:keepLines/>
              <w:jc w:val="center"/>
            </w:pPr>
            <w:r w:rsidRPr="003F7B5F">
              <w:t>Reactance X (</w:t>
            </w:r>
            <w:proofErr w:type="spellStart"/>
            <w:r w:rsidRPr="003F7B5F">
              <w:t>pu</w:t>
            </w:r>
            <w:proofErr w:type="spellEnd"/>
            <w:r w:rsidRPr="003F7B5F">
              <w:t>)</w:t>
            </w:r>
            <w:r w:rsidR="00B36025">
              <w:rPr>
                <w:b/>
                <w:vertAlign w:val="superscript"/>
              </w:rPr>
              <w:t>6</w:t>
            </w:r>
          </w:p>
        </w:tc>
        <w:tc>
          <w:tcPr>
            <w:tcW w:w="0" w:type="auto"/>
          </w:tcPr>
          <w:p w14:paraId="705FB098"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2206A464"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14D98920" w14:textId="77777777" w:rsidTr="00400B2F">
        <w:tc>
          <w:tcPr>
            <w:tcW w:w="0" w:type="auto"/>
          </w:tcPr>
          <w:p w14:paraId="0E3F1C51" w14:textId="77777777" w:rsidR="00F61FBA" w:rsidRPr="003F7B5F" w:rsidRDefault="006E7C69" w:rsidP="00250B21">
            <w:pPr>
              <w:pStyle w:val="BodyText2"/>
              <w:keepNext/>
              <w:keepLines/>
              <w:jc w:val="center"/>
            </w:pPr>
            <w:r>
              <w:t>Susceptance</w:t>
            </w:r>
          </w:p>
        </w:tc>
        <w:tc>
          <w:tcPr>
            <w:tcW w:w="0" w:type="auto"/>
          </w:tcPr>
          <w:p w14:paraId="262E0719" w14:textId="77777777"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14:paraId="4ED32259" w14:textId="77777777"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14:paraId="4B3CE953" w14:textId="77777777" w:rsidTr="00400B2F">
        <w:tc>
          <w:tcPr>
            <w:tcW w:w="0" w:type="auto"/>
          </w:tcPr>
          <w:p w14:paraId="786E4D77" w14:textId="2FB9CF0B" w:rsidR="00F61FBA" w:rsidRPr="003F7B5F" w:rsidRDefault="00724AB1" w:rsidP="00250B21">
            <w:pPr>
              <w:pStyle w:val="BodyText2"/>
              <w:keepNext/>
              <w:keepLines/>
              <w:jc w:val="center"/>
            </w:pPr>
            <w:r>
              <w:t>Rate 1</w:t>
            </w:r>
            <w:r w:rsidR="00F61FBA" w:rsidRPr="003F7B5F">
              <w:t>/</w:t>
            </w:r>
            <w:r>
              <w:t>Rate 2</w:t>
            </w:r>
            <w:r w:rsidR="00F61FBA" w:rsidRPr="003F7B5F">
              <w:t xml:space="preserve">/ </w:t>
            </w:r>
            <w:r w:rsidR="000C171D">
              <w:t>R</w:t>
            </w:r>
            <w:r w:rsidR="00A95BF5">
              <w:t xml:space="preserve">ate 3 / </w:t>
            </w:r>
            <w:r>
              <w:t>Rate 4</w:t>
            </w:r>
            <w:r w:rsidR="00A95BF5">
              <w:t xml:space="preserve"> / Rate 5</w:t>
            </w:r>
          </w:p>
        </w:tc>
        <w:tc>
          <w:tcPr>
            <w:tcW w:w="0" w:type="auto"/>
          </w:tcPr>
          <w:p w14:paraId="3A9EBAF4" w14:textId="77777777" w:rsidR="00F61FBA" w:rsidRPr="003F7B5F" w:rsidRDefault="00611AB2" w:rsidP="00250B21">
            <w:pPr>
              <w:pStyle w:val="BodyText2"/>
              <w:keepNext/>
              <w:keepLines/>
              <w:jc w:val="center"/>
            </w:pPr>
            <w:r w:rsidRPr="003F7B5F">
              <w:t>NMMS</w:t>
            </w:r>
            <w:r w:rsidR="00F61FBA" w:rsidRPr="003F7B5F">
              <w:t xml:space="preserve"> </w:t>
            </w:r>
          </w:p>
        </w:tc>
        <w:tc>
          <w:tcPr>
            <w:tcW w:w="0" w:type="auto"/>
          </w:tcPr>
          <w:p w14:paraId="7676EBB1" w14:textId="77777777"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14:paraId="6EABDBFA" w14:textId="77777777" w:rsidTr="00400B2F">
        <w:tc>
          <w:tcPr>
            <w:tcW w:w="0" w:type="auto"/>
          </w:tcPr>
          <w:p w14:paraId="7ACFF116" w14:textId="77777777" w:rsidR="00F61FBA" w:rsidRPr="003F7B5F" w:rsidRDefault="00F61FBA" w:rsidP="00250B21">
            <w:pPr>
              <w:pStyle w:val="BodyText2"/>
              <w:keepNext/>
              <w:keepLines/>
              <w:jc w:val="center"/>
            </w:pPr>
            <w:r w:rsidRPr="003F7B5F">
              <w:t>Status</w:t>
            </w:r>
          </w:p>
        </w:tc>
        <w:tc>
          <w:tcPr>
            <w:tcW w:w="0" w:type="auto"/>
          </w:tcPr>
          <w:p w14:paraId="1660D454" w14:textId="77777777"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14:paraId="1BBE4D6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798903CA" w14:textId="77777777" w:rsidTr="00400B2F">
        <w:tc>
          <w:tcPr>
            <w:tcW w:w="0" w:type="auto"/>
          </w:tcPr>
          <w:p w14:paraId="5223002D" w14:textId="77777777" w:rsidR="00F61FBA" w:rsidRPr="003F7B5F" w:rsidRDefault="00F61FBA" w:rsidP="00250B21">
            <w:pPr>
              <w:pStyle w:val="BodyText2"/>
              <w:keepNext/>
              <w:keepLines/>
              <w:jc w:val="center"/>
            </w:pPr>
            <w:r w:rsidRPr="003F7B5F">
              <w:t>Owner</w:t>
            </w:r>
          </w:p>
        </w:tc>
        <w:tc>
          <w:tcPr>
            <w:tcW w:w="0" w:type="auto"/>
          </w:tcPr>
          <w:p w14:paraId="23CAB004" w14:textId="77777777" w:rsidR="00F61FBA" w:rsidRPr="003F7B5F" w:rsidRDefault="00611AB2" w:rsidP="00250B21">
            <w:pPr>
              <w:pStyle w:val="BodyText2"/>
              <w:keepNext/>
              <w:keepLines/>
              <w:jc w:val="center"/>
            </w:pPr>
            <w:r w:rsidRPr="003F7B5F">
              <w:t>NMMS</w:t>
            </w:r>
          </w:p>
        </w:tc>
        <w:tc>
          <w:tcPr>
            <w:tcW w:w="0" w:type="auto"/>
          </w:tcPr>
          <w:p w14:paraId="31CF51FC"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578669D5" w14:textId="77777777" w:rsidTr="00400B2F">
        <w:tc>
          <w:tcPr>
            <w:tcW w:w="0" w:type="auto"/>
          </w:tcPr>
          <w:p w14:paraId="18635505" w14:textId="77777777" w:rsidR="00F61FBA" w:rsidRPr="003F7B5F" w:rsidRDefault="00F61FBA" w:rsidP="00250B21">
            <w:pPr>
              <w:pStyle w:val="BodyText2"/>
              <w:keepNext/>
              <w:keepLines/>
              <w:jc w:val="center"/>
            </w:pPr>
            <w:r w:rsidRPr="003F7B5F">
              <w:t>Angle (phase-shift)</w:t>
            </w:r>
          </w:p>
        </w:tc>
        <w:tc>
          <w:tcPr>
            <w:tcW w:w="0" w:type="auto"/>
          </w:tcPr>
          <w:p w14:paraId="35C16560" w14:textId="77777777" w:rsidR="00F61FBA" w:rsidRPr="003F7B5F" w:rsidRDefault="00611AB2" w:rsidP="00250B21">
            <w:pPr>
              <w:pStyle w:val="BodyText2"/>
              <w:keepNext/>
              <w:keepLines/>
              <w:jc w:val="center"/>
            </w:pPr>
            <w:r w:rsidRPr="003F7B5F">
              <w:t>NMMS</w:t>
            </w:r>
          </w:p>
        </w:tc>
        <w:tc>
          <w:tcPr>
            <w:tcW w:w="0" w:type="auto"/>
          </w:tcPr>
          <w:p w14:paraId="575AF56E"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2DA356CA" w14:textId="77777777" w:rsidTr="00400B2F">
        <w:tc>
          <w:tcPr>
            <w:tcW w:w="0" w:type="auto"/>
          </w:tcPr>
          <w:p w14:paraId="5A96E74B" w14:textId="77777777" w:rsidR="00F61FBA" w:rsidRPr="003F7B5F" w:rsidRDefault="00F61FBA" w:rsidP="00250B21">
            <w:pPr>
              <w:pStyle w:val="BodyText2"/>
              <w:keepNext/>
              <w:keepLines/>
              <w:jc w:val="center"/>
            </w:pPr>
            <w:r w:rsidRPr="003F7B5F">
              <w:t>Tap Ratio</w:t>
            </w:r>
          </w:p>
        </w:tc>
        <w:tc>
          <w:tcPr>
            <w:tcW w:w="0" w:type="auto"/>
          </w:tcPr>
          <w:p w14:paraId="6A341D0F" w14:textId="77777777"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14:paraId="6C4BA91B" w14:textId="77777777"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14:paraId="0281A448" w14:textId="77777777" w:rsidTr="00400B2F">
        <w:tc>
          <w:tcPr>
            <w:tcW w:w="0" w:type="auto"/>
          </w:tcPr>
          <w:p w14:paraId="6E453F19" w14:textId="77777777" w:rsidR="00F61FBA" w:rsidRPr="003F7B5F" w:rsidRDefault="00F61FBA" w:rsidP="00250B21">
            <w:pPr>
              <w:pStyle w:val="BodyText2"/>
              <w:keepNext/>
              <w:keepLines/>
              <w:jc w:val="center"/>
            </w:pPr>
            <w:r w:rsidRPr="003F7B5F">
              <w:t>Control Mode</w:t>
            </w:r>
          </w:p>
        </w:tc>
        <w:tc>
          <w:tcPr>
            <w:tcW w:w="0" w:type="auto"/>
          </w:tcPr>
          <w:p w14:paraId="7192995D" w14:textId="77777777" w:rsidR="00F61FBA" w:rsidRPr="003F7B5F" w:rsidRDefault="00611AB2" w:rsidP="00250B21">
            <w:pPr>
              <w:pStyle w:val="BodyText2"/>
              <w:keepNext/>
              <w:keepLines/>
              <w:jc w:val="center"/>
            </w:pPr>
            <w:r w:rsidRPr="003F7B5F">
              <w:t>NMMS</w:t>
            </w:r>
          </w:p>
        </w:tc>
        <w:tc>
          <w:tcPr>
            <w:tcW w:w="0" w:type="auto"/>
          </w:tcPr>
          <w:p w14:paraId="20128B95"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365B2EBC" w14:textId="77777777" w:rsidTr="00400B2F">
        <w:tc>
          <w:tcPr>
            <w:tcW w:w="0" w:type="auto"/>
          </w:tcPr>
          <w:p w14:paraId="428806C4" w14:textId="77777777" w:rsidR="00F61FBA" w:rsidRPr="003F7B5F" w:rsidRDefault="00F61FBA" w:rsidP="00250B21">
            <w:pPr>
              <w:pStyle w:val="BodyText2"/>
              <w:keepNext/>
              <w:keepLines/>
              <w:jc w:val="center"/>
            </w:pPr>
            <w:r w:rsidRPr="003F7B5F">
              <w:t>Controlled Bus</w:t>
            </w:r>
          </w:p>
        </w:tc>
        <w:tc>
          <w:tcPr>
            <w:tcW w:w="0" w:type="auto"/>
          </w:tcPr>
          <w:p w14:paraId="77787846" w14:textId="77777777" w:rsidR="00F61FBA" w:rsidRPr="003F7B5F" w:rsidRDefault="00611AB2" w:rsidP="00250B21">
            <w:pPr>
              <w:pStyle w:val="BodyText2"/>
              <w:keepNext/>
              <w:keepLines/>
              <w:jc w:val="center"/>
            </w:pPr>
            <w:r w:rsidRPr="003F7B5F">
              <w:t>NMMS</w:t>
            </w:r>
          </w:p>
        </w:tc>
        <w:tc>
          <w:tcPr>
            <w:tcW w:w="0" w:type="auto"/>
          </w:tcPr>
          <w:p w14:paraId="63AB1BED" w14:textId="77777777"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14:paraId="64ECBF7D" w14:textId="77777777" w:rsidTr="00400B2F">
        <w:tc>
          <w:tcPr>
            <w:tcW w:w="0" w:type="auto"/>
          </w:tcPr>
          <w:p w14:paraId="631CC1C1" w14:textId="77777777" w:rsidR="00F61FBA" w:rsidRPr="003F7B5F" w:rsidRDefault="0082462E" w:rsidP="00250B21">
            <w:pPr>
              <w:pStyle w:val="BodyText2"/>
              <w:keepNext/>
              <w:keepLines/>
              <w:jc w:val="center"/>
            </w:pPr>
            <w:r w:rsidRPr="003F7B5F">
              <w:t>Transformer Adjustment Limits</w:t>
            </w:r>
          </w:p>
        </w:tc>
        <w:tc>
          <w:tcPr>
            <w:tcW w:w="0" w:type="auto"/>
          </w:tcPr>
          <w:p w14:paraId="6141F2AF" w14:textId="77777777" w:rsidR="00F61FBA" w:rsidRPr="003F7B5F" w:rsidRDefault="00611AB2" w:rsidP="00250B21">
            <w:pPr>
              <w:pStyle w:val="BodyText2"/>
              <w:keepNext/>
              <w:keepLines/>
              <w:jc w:val="center"/>
            </w:pPr>
            <w:r w:rsidRPr="003F7B5F">
              <w:t>NMMS</w:t>
            </w:r>
          </w:p>
        </w:tc>
        <w:tc>
          <w:tcPr>
            <w:tcW w:w="0" w:type="auto"/>
          </w:tcPr>
          <w:p w14:paraId="3A082128" w14:textId="77777777"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14:paraId="03721284" w14:textId="77777777" w:rsidTr="00400B2F">
        <w:tc>
          <w:tcPr>
            <w:tcW w:w="0" w:type="auto"/>
          </w:tcPr>
          <w:p w14:paraId="697B14F2" w14:textId="77777777" w:rsidR="0082462E" w:rsidRPr="003F7B5F" w:rsidRDefault="0082462E" w:rsidP="00250B21">
            <w:pPr>
              <w:pStyle w:val="BodyText2"/>
              <w:keepNext/>
              <w:keepLines/>
              <w:jc w:val="center"/>
            </w:pPr>
            <w:r w:rsidRPr="003F7B5F">
              <w:t>Voltage or Power-flow Limits</w:t>
            </w:r>
          </w:p>
        </w:tc>
        <w:tc>
          <w:tcPr>
            <w:tcW w:w="0" w:type="auto"/>
          </w:tcPr>
          <w:p w14:paraId="31DF6F64" w14:textId="77777777"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14:paraId="63C1233F" w14:textId="77777777"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14:paraId="20160035" w14:textId="77777777" w:rsidTr="00400B2F">
        <w:tc>
          <w:tcPr>
            <w:tcW w:w="0" w:type="auto"/>
          </w:tcPr>
          <w:p w14:paraId="4A3CF146" w14:textId="77777777" w:rsidR="0082462E" w:rsidRPr="003F7B5F" w:rsidRDefault="00A277FE" w:rsidP="00250B21">
            <w:pPr>
              <w:pStyle w:val="BodyText2"/>
              <w:keepNext/>
              <w:keepLines/>
              <w:jc w:val="center"/>
            </w:pPr>
            <w:r w:rsidRPr="003F7B5F">
              <w:t>Transformer Tap Step</w:t>
            </w:r>
          </w:p>
        </w:tc>
        <w:tc>
          <w:tcPr>
            <w:tcW w:w="0" w:type="auto"/>
          </w:tcPr>
          <w:p w14:paraId="1F00E16C" w14:textId="77777777" w:rsidR="0082462E" w:rsidRPr="003F7B5F" w:rsidRDefault="00611AB2" w:rsidP="00250B21">
            <w:pPr>
              <w:pStyle w:val="BodyText2"/>
              <w:keepNext/>
              <w:keepLines/>
              <w:jc w:val="center"/>
            </w:pPr>
            <w:r w:rsidRPr="003F7B5F">
              <w:t>NMMS</w:t>
            </w:r>
          </w:p>
        </w:tc>
        <w:tc>
          <w:tcPr>
            <w:tcW w:w="0" w:type="auto"/>
          </w:tcPr>
          <w:p w14:paraId="7FD4C1A6" w14:textId="77777777" w:rsidR="0082462E" w:rsidRPr="003F7B5F" w:rsidRDefault="00611AB2" w:rsidP="00250B21">
            <w:pPr>
              <w:pStyle w:val="BodyText2"/>
              <w:keepNext/>
              <w:keepLines/>
              <w:jc w:val="center"/>
            </w:pPr>
            <w:r w:rsidRPr="003F7B5F">
              <w:t xml:space="preserve">MOD </w:t>
            </w:r>
            <w:r w:rsidR="00A277FE" w:rsidRPr="003F7B5F">
              <w:t>PMCR</w:t>
            </w:r>
          </w:p>
        </w:tc>
      </w:tr>
    </w:tbl>
    <w:p w14:paraId="0712B152" w14:textId="77777777" w:rsidR="003F7B5F" w:rsidRDefault="003F7B5F" w:rsidP="00164498"/>
    <w:p w14:paraId="732955E0" w14:textId="77777777" w:rsidR="00DB196D" w:rsidRPr="00400B2F" w:rsidRDefault="003F7B5F" w:rsidP="008B3BFD">
      <w:pPr>
        <w:pStyle w:val="H2"/>
        <w:spacing w:before="360"/>
        <w:ind w:left="907" w:hanging="907"/>
      </w:pPr>
      <w:r>
        <w:br w:type="page"/>
      </w:r>
      <w:bookmarkStart w:id="562" w:name="_Toc347132993"/>
      <w:bookmarkStart w:id="563" w:name="_Toc125131954"/>
      <w:r w:rsidR="00400B2F" w:rsidRPr="008B3BFD">
        <w:rPr>
          <w:szCs w:val="20"/>
        </w:rPr>
        <w:lastRenderedPageBreak/>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562"/>
      <w:bookmarkEnd w:id="563"/>
    </w:p>
    <w:p w14:paraId="13D07055" w14:textId="77777777"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14:paraId="3E722D65" w14:textId="77777777"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14:paraId="3D443E3A" w14:textId="77777777"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14:paraId="7E141C4C" w14:textId="77777777"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648E78A8" w14:textId="77777777"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14:paraId="48B7B858" w14:textId="289F0F04" w:rsidR="000F2DD7" w:rsidRPr="005178ED" w:rsidRDefault="000F2DD7" w:rsidP="005178ED">
      <w:pPr>
        <w:spacing w:after="240"/>
        <w:rPr>
          <w:iCs/>
          <w:sz w:val="24"/>
        </w:rPr>
      </w:pPr>
      <w:commentRangeStart w:id="564"/>
      <w:del w:id="565" w:author="Walker, Zach" w:date="2025-06-16T14:07:00Z">
        <w:r w:rsidRPr="005178ED" w:rsidDel="004014F7">
          <w:rPr>
            <w:iCs/>
            <w:sz w:val="24"/>
          </w:rPr>
          <w:delText xml:space="preserve">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w:delText>
        </w:r>
      </w:del>
      <w:r w:rsidRPr="005178ED">
        <w:rPr>
          <w:iCs/>
          <w:sz w:val="24"/>
        </w:rPr>
        <w:t>The</w:t>
      </w:r>
      <w:commentRangeEnd w:id="564"/>
      <w:r w:rsidR="004014F7">
        <w:rPr>
          <w:rStyle w:val="CommentReference"/>
        </w:rPr>
        <w:commentReference w:id="564"/>
      </w:r>
      <w:r w:rsidRPr="005178ED">
        <w:rPr>
          <w:iCs/>
          <w:sz w:val="24"/>
        </w:rPr>
        <w:t xml:space="preserve"> complex admittance (</w:t>
      </w:r>
      <w:proofErr w:type="spellStart"/>
      <w:r w:rsidRPr="005178ED">
        <w:rPr>
          <w:iCs/>
          <w:sz w:val="24"/>
        </w:rPr>
        <w:t>p.u</w:t>
      </w:r>
      <w:proofErr w:type="spellEnd"/>
      <w:r w:rsidRPr="005178ED">
        <w:rPr>
          <w:iCs/>
          <w:sz w:val="24"/>
        </w:rPr>
        <w:t>.), the desired upper limit voltage (</w:t>
      </w:r>
      <w:proofErr w:type="spellStart"/>
      <w:r w:rsidRPr="005178ED">
        <w:rPr>
          <w:iCs/>
          <w:sz w:val="24"/>
        </w:rPr>
        <w:t>p.u</w:t>
      </w:r>
      <w:proofErr w:type="spellEnd"/>
      <w:r w:rsidRPr="005178ED">
        <w:rPr>
          <w:iCs/>
          <w:sz w:val="24"/>
        </w:rPr>
        <w:t>.), desired lower limit voltage (</w:t>
      </w:r>
      <w:proofErr w:type="spellStart"/>
      <w:r w:rsidRPr="005178ED">
        <w:rPr>
          <w:iCs/>
          <w:sz w:val="24"/>
        </w:rPr>
        <w:t>p.u</w:t>
      </w:r>
      <w:proofErr w:type="spellEnd"/>
      <w:r w:rsidRPr="005178ED">
        <w:rPr>
          <w:iCs/>
          <w:sz w:val="24"/>
        </w:rPr>
        <w:t>.),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14:paraId="4B27F6B6" w14:textId="77777777"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14:paraId="57308FCA" w14:textId="77777777"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14:paraId="7D0912E5" w14:textId="77777777" w:rsidR="00B23190" w:rsidRDefault="00B23190" w:rsidP="00B23190">
      <w:pPr>
        <w:ind w:right="90"/>
        <w:jc w:val="both"/>
        <w:rPr>
          <w:sz w:val="24"/>
        </w:rPr>
      </w:pPr>
    </w:p>
    <w:p w14:paraId="6026C537" w14:textId="77777777"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14:paraId="4A68A9B8" w14:textId="77777777" w:rsidR="00B23190" w:rsidRDefault="00B23190" w:rsidP="00B23190">
      <w:pPr>
        <w:pStyle w:val="Title"/>
        <w:jc w:val="left"/>
        <w:rPr>
          <w:b w:val="0"/>
        </w:rPr>
      </w:pPr>
    </w:p>
    <w:p w14:paraId="2C43D069" w14:textId="77777777"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14:paraId="409F1A72" w14:textId="77777777"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lastRenderedPageBreak/>
        <w:t>4.6.1.3</w:t>
      </w:r>
      <w:r w:rsidR="00F73A8F">
        <w:rPr>
          <w:b/>
          <w:bCs/>
          <w:sz w:val="24"/>
        </w:rPr>
        <w:tab/>
      </w:r>
      <w:r w:rsidR="000F2DD7" w:rsidRPr="00F73A8F">
        <w:rPr>
          <w:b/>
          <w:bCs/>
          <w:sz w:val="24"/>
        </w:rPr>
        <w:t>Dummy Bus Shunt</w:t>
      </w:r>
    </w:p>
    <w:p w14:paraId="32C65A23" w14:textId="77777777"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w:t>
      </w:r>
      <w:proofErr w:type="gramStart"/>
      <w:r>
        <w:rPr>
          <w:sz w:val="24"/>
        </w:rPr>
        <w:t>zero impedance</w:t>
      </w:r>
      <w:proofErr w:type="gramEnd"/>
      <w:r>
        <w:rPr>
          <w:sz w:val="24"/>
        </w:rPr>
        <w:t xml:space="preserv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14:paraId="7E7CB891" w14:textId="77777777" w:rsidR="000F2DD7" w:rsidRDefault="000F2DD7">
      <w:pPr>
        <w:pStyle w:val="BodyTextIndent"/>
        <w:ind w:left="0"/>
      </w:pPr>
    </w:p>
    <w:p w14:paraId="11C19A4D" w14:textId="77777777" w:rsidR="000F2DD7" w:rsidRDefault="000F2DD7">
      <w:pPr>
        <w:ind w:left="720"/>
        <w:rPr>
          <w:sz w:val="24"/>
        </w:rPr>
      </w:pPr>
    </w:p>
    <w:p w14:paraId="4B4926C2" w14:textId="77777777" w:rsidR="000F2DD7" w:rsidRDefault="00E07051">
      <w:pPr>
        <w:ind w:left="1440"/>
        <w:rPr>
          <w:sz w:val="24"/>
        </w:rPr>
      </w:pPr>
      <w:r>
        <w:rPr>
          <w:noProof/>
        </w:rPr>
        <w:drawing>
          <wp:inline distT="0" distB="0" distL="0" distR="0" wp14:anchorId="328D1D2B" wp14:editId="6AA4C758">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7"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14:paraId="5060AF73" w14:textId="77777777"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14:paraId="2837B9DA" w14:textId="77777777" w:rsidR="000F2DD7" w:rsidRDefault="000F2DD7">
      <w:pPr>
        <w:ind w:left="720" w:firstLine="720"/>
        <w:rPr>
          <w:b/>
          <w:sz w:val="24"/>
          <w:u w:val="single"/>
        </w:rPr>
      </w:pPr>
    </w:p>
    <w:p w14:paraId="7CE1A952" w14:textId="77777777"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14:paraId="7829B9C7" w14:textId="77777777"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proofErr w:type="gramStart"/>
      <w:r w:rsidR="00C73D56">
        <w:rPr>
          <w:b w:val="0"/>
          <w:sz w:val="24"/>
          <w:szCs w:val="24"/>
        </w:rPr>
        <w:t>zero impedance</w:t>
      </w:r>
      <w:proofErr w:type="gramEnd"/>
      <w:r w:rsidR="00C73D56">
        <w:rPr>
          <w:b w:val="0"/>
          <w:sz w:val="24"/>
          <w:szCs w:val="24"/>
        </w:rPr>
        <w:t xml:space="preserv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14:paraId="73C90565" w14:textId="77777777"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14:paraId="58D2C925" w14:textId="77777777" w:rsidTr="00F73A8F">
        <w:tc>
          <w:tcPr>
            <w:tcW w:w="0" w:type="auto"/>
          </w:tcPr>
          <w:p w14:paraId="01E0E882" w14:textId="77777777" w:rsidR="00872EA5" w:rsidRPr="008B3BFD" w:rsidRDefault="00872EA5" w:rsidP="00250B21">
            <w:pPr>
              <w:pStyle w:val="BodyText2"/>
              <w:keepNext/>
              <w:keepLines/>
              <w:jc w:val="center"/>
              <w:rPr>
                <w:b/>
              </w:rPr>
            </w:pPr>
            <w:r w:rsidRPr="00250B21">
              <w:rPr>
                <w:b/>
              </w:rPr>
              <w:t>Data Element</w:t>
            </w:r>
          </w:p>
        </w:tc>
        <w:tc>
          <w:tcPr>
            <w:tcW w:w="0" w:type="auto"/>
          </w:tcPr>
          <w:p w14:paraId="2C447D99" w14:textId="77777777" w:rsidR="00872EA5" w:rsidRPr="008B3BFD" w:rsidRDefault="00872EA5" w:rsidP="00250B21">
            <w:pPr>
              <w:pStyle w:val="BodyText2"/>
              <w:keepNext/>
              <w:keepLines/>
              <w:jc w:val="center"/>
              <w:rPr>
                <w:b/>
              </w:rPr>
            </w:pPr>
            <w:r w:rsidRPr="00250B21">
              <w:rPr>
                <w:b/>
              </w:rPr>
              <w:t xml:space="preserve">Source For </w:t>
            </w:r>
            <w:proofErr w:type="gramStart"/>
            <w:r w:rsidRPr="00250B21">
              <w:rPr>
                <w:b/>
              </w:rPr>
              <w:t>Existing  Elements</w:t>
            </w:r>
            <w:proofErr w:type="gramEnd"/>
          </w:p>
        </w:tc>
        <w:tc>
          <w:tcPr>
            <w:tcW w:w="0" w:type="auto"/>
          </w:tcPr>
          <w:p w14:paraId="5A931D2A" w14:textId="77777777" w:rsidR="00872EA5" w:rsidRPr="008B3BFD" w:rsidRDefault="00872EA5" w:rsidP="00250B21">
            <w:pPr>
              <w:pStyle w:val="BodyText2"/>
              <w:keepNext/>
              <w:keepLines/>
              <w:jc w:val="center"/>
              <w:rPr>
                <w:b/>
              </w:rPr>
            </w:pPr>
            <w:r w:rsidRPr="00250B21">
              <w:rPr>
                <w:b/>
              </w:rPr>
              <w:t>Source For Planned Elements</w:t>
            </w:r>
          </w:p>
        </w:tc>
      </w:tr>
      <w:tr w:rsidR="007B638B" w:rsidRPr="00511A7A" w14:paraId="68D03450" w14:textId="77777777" w:rsidTr="00F73A8F">
        <w:tc>
          <w:tcPr>
            <w:tcW w:w="0" w:type="auto"/>
          </w:tcPr>
          <w:p w14:paraId="297B7812" w14:textId="77777777" w:rsidR="007B638B" w:rsidRPr="008B3BFD" w:rsidRDefault="007B638B" w:rsidP="00250B21">
            <w:pPr>
              <w:pStyle w:val="BodyText2"/>
              <w:keepNext/>
              <w:keepLines/>
              <w:jc w:val="center"/>
            </w:pPr>
            <w:r w:rsidRPr="008B3BFD">
              <w:t>Switched Shunt: Control Mode</w:t>
            </w:r>
          </w:p>
        </w:tc>
        <w:tc>
          <w:tcPr>
            <w:tcW w:w="0" w:type="auto"/>
          </w:tcPr>
          <w:p w14:paraId="00BA0609" w14:textId="77777777" w:rsidR="007B638B" w:rsidRPr="008B3BFD" w:rsidRDefault="00F34ED6" w:rsidP="00250B21">
            <w:pPr>
              <w:pStyle w:val="BodyText2"/>
              <w:keepNext/>
              <w:keepLines/>
              <w:jc w:val="center"/>
            </w:pPr>
            <w:r>
              <w:t>NMMS</w:t>
            </w:r>
          </w:p>
        </w:tc>
        <w:tc>
          <w:tcPr>
            <w:tcW w:w="0" w:type="auto"/>
          </w:tcPr>
          <w:p w14:paraId="7B864349"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7208A676" w14:textId="77777777" w:rsidTr="00F73A8F">
        <w:tc>
          <w:tcPr>
            <w:tcW w:w="0" w:type="auto"/>
          </w:tcPr>
          <w:p w14:paraId="1673E2EB" w14:textId="77777777" w:rsidR="007B638B" w:rsidRPr="008B3BFD" w:rsidRDefault="007B638B" w:rsidP="00250B21">
            <w:pPr>
              <w:pStyle w:val="BodyText2"/>
              <w:keepNext/>
              <w:keepLines/>
              <w:jc w:val="center"/>
            </w:pPr>
            <w:r w:rsidRPr="008B3BFD">
              <w:t>Switched Shunt: Voltage Limits</w:t>
            </w:r>
          </w:p>
        </w:tc>
        <w:tc>
          <w:tcPr>
            <w:tcW w:w="0" w:type="auto"/>
          </w:tcPr>
          <w:p w14:paraId="76D4FC87"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63E8B8DB" w14:textId="77777777"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14:paraId="507C2B71" w14:textId="77777777" w:rsidTr="00F73A8F">
        <w:tc>
          <w:tcPr>
            <w:tcW w:w="0" w:type="auto"/>
          </w:tcPr>
          <w:p w14:paraId="50E6F534" w14:textId="77777777" w:rsidR="007B638B" w:rsidRPr="008B3BFD" w:rsidRDefault="007B638B" w:rsidP="00250B21">
            <w:pPr>
              <w:pStyle w:val="BodyText2"/>
              <w:keepNext/>
              <w:keepLines/>
              <w:jc w:val="center"/>
            </w:pPr>
            <w:r w:rsidRPr="008B3BFD">
              <w:t>Switched Shunt: Controlled Bus</w:t>
            </w:r>
          </w:p>
        </w:tc>
        <w:tc>
          <w:tcPr>
            <w:tcW w:w="0" w:type="auto"/>
          </w:tcPr>
          <w:p w14:paraId="47599AF1" w14:textId="77777777" w:rsidR="007B638B" w:rsidRPr="008B3BFD" w:rsidRDefault="00611AB2" w:rsidP="00250B21">
            <w:pPr>
              <w:pStyle w:val="BodyText2"/>
              <w:keepNext/>
              <w:keepLines/>
              <w:jc w:val="center"/>
            </w:pPr>
            <w:r w:rsidRPr="008B3BFD">
              <w:t>NMMS</w:t>
            </w:r>
          </w:p>
        </w:tc>
        <w:tc>
          <w:tcPr>
            <w:tcW w:w="0" w:type="auto"/>
          </w:tcPr>
          <w:p w14:paraId="5399DB3A" w14:textId="77777777"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14:paraId="5CB71144" w14:textId="77777777" w:rsidTr="00F73A8F">
        <w:tc>
          <w:tcPr>
            <w:tcW w:w="0" w:type="auto"/>
          </w:tcPr>
          <w:p w14:paraId="469B730E" w14:textId="77777777" w:rsidR="007B638B" w:rsidRPr="008B3BFD" w:rsidRDefault="0097123D" w:rsidP="00250B21">
            <w:pPr>
              <w:pStyle w:val="BodyText2"/>
              <w:keepNext/>
              <w:keepLines/>
              <w:jc w:val="center"/>
            </w:pPr>
            <w:r w:rsidRPr="008B3BFD">
              <w:t xml:space="preserve">Switched Shunt: B </w:t>
            </w:r>
            <w:proofErr w:type="spellStart"/>
            <w:r w:rsidR="007B638B" w:rsidRPr="008B3BFD">
              <w:t>init</w:t>
            </w:r>
            <w:proofErr w:type="spellEnd"/>
          </w:p>
        </w:tc>
        <w:tc>
          <w:tcPr>
            <w:tcW w:w="0" w:type="auto"/>
          </w:tcPr>
          <w:p w14:paraId="5499B43B" w14:textId="77777777"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14:paraId="27A4149A" w14:textId="77777777"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14:paraId="3FE19486" w14:textId="77777777" w:rsidTr="00F73A8F">
        <w:tc>
          <w:tcPr>
            <w:tcW w:w="0" w:type="auto"/>
          </w:tcPr>
          <w:p w14:paraId="761E35D1" w14:textId="77777777"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14:paraId="00038426" w14:textId="77777777" w:rsidR="007B638B" w:rsidRPr="008B3BFD" w:rsidRDefault="00611AB2" w:rsidP="00250B21">
            <w:pPr>
              <w:pStyle w:val="BodyText2"/>
              <w:keepNext/>
              <w:keepLines/>
              <w:jc w:val="center"/>
            </w:pPr>
            <w:r w:rsidRPr="008B3BFD">
              <w:t>NMMS</w:t>
            </w:r>
          </w:p>
        </w:tc>
        <w:tc>
          <w:tcPr>
            <w:tcW w:w="0" w:type="auto"/>
          </w:tcPr>
          <w:p w14:paraId="21F1449A"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968F306" w14:textId="77777777" w:rsidTr="00F73A8F">
        <w:tc>
          <w:tcPr>
            <w:tcW w:w="0" w:type="auto"/>
          </w:tcPr>
          <w:p w14:paraId="4C0BB268" w14:textId="77777777" w:rsidR="007B638B" w:rsidRPr="008B3BFD" w:rsidRDefault="007B638B" w:rsidP="00250B21">
            <w:pPr>
              <w:pStyle w:val="BodyText2"/>
              <w:keepNext/>
              <w:keepLines/>
              <w:jc w:val="center"/>
            </w:pPr>
            <w:r w:rsidRPr="008B3BFD">
              <w:t>Fixed Shunt: ID</w:t>
            </w:r>
          </w:p>
        </w:tc>
        <w:tc>
          <w:tcPr>
            <w:tcW w:w="0" w:type="auto"/>
          </w:tcPr>
          <w:p w14:paraId="77C81A24" w14:textId="77777777" w:rsidR="007B638B" w:rsidRPr="008B3BFD" w:rsidRDefault="00611AB2" w:rsidP="00250B21">
            <w:pPr>
              <w:pStyle w:val="BodyText2"/>
              <w:keepNext/>
              <w:keepLines/>
              <w:jc w:val="center"/>
            </w:pPr>
            <w:r w:rsidRPr="008B3BFD">
              <w:t>NMMS</w:t>
            </w:r>
          </w:p>
        </w:tc>
        <w:tc>
          <w:tcPr>
            <w:tcW w:w="0" w:type="auto"/>
          </w:tcPr>
          <w:p w14:paraId="529FD987"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5AFBD15F" w14:textId="77777777" w:rsidTr="00F73A8F">
        <w:tc>
          <w:tcPr>
            <w:tcW w:w="0" w:type="auto"/>
          </w:tcPr>
          <w:p w14:paraId="2A4004FF" w14:textId="77777777" w:rsidR="007B638B" w:rsidRPr="008B3BFD" w:rsidRDefault="007B638B" w:rsidP="00250B21">
            <w:pPr>
              <w:pStyle w:val="BodyText2"/>
              <w:keepNext/>
              <w:keepLines/>
              <w:jc w:val="center"/>
            </w:pPr>
            <w:r w:rsidRPr="008B3BFD">
              <w:t>Fixed Shunt: Status</w:t>
            </w:r>
          </w:p>
        </w:tc>
        <w:tc>
          <w:tcPr>
            <w:tcW w:w="0" w:type="auto"/>
          </w:tcPr>
          <w:p w14:paraId="750C7FFA" w14:textId="77777777" w:rsidR="007B638B" w:rsidRPr="008B3BFD" w:rsidRDefault="00611AB2" w:rsidP="00250B21">
            <w:pPr>
              <w:pStyle w:val="BodyText2"/>
              <w:keepNext/>
              <w:keepLines/>
              <w:jc w:val="center"/>
            </w:pPr>
            <w:r w:rsidRPr="008B3BFD">
              <w:t>NMMS</w:t>
            </w:r>
          </w:p>
        </w:tc>
        <w:tc>
          <w:tcPr>
            <w:tcW w:w="0" w:type="auto"/>
          </w:tcPr>
          <w:p w14:paraId="7B9695C0"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08C20DD6" w14:textId="77777777" w:rsidTr="00F73A8F">
        <w:tc>
          <w:tcPr>
            <w:tcW w:w="0" w:type="auto"/>
          </w:tcPr>
          <w:p w14:paraId="099C15A3" w14:textId="77777777" w:rsidR="007B638B" w:rsidRPr="008B3BFD" w:rsidRDefault="007B638B" w:rsidP="00250B21">
            <w:pPr>
              <w:pStyle w:val="BodyText2"/>
              <w:keepNext/>
              <w:keepLines/>
              <w:jc w:val="center"/>
            </w:pPr>
            <w:r w:rsidRPr="008B3BFD">
              <w:t>Fixed Shunt: B-Shunt</w:t>
            </w:r>
          </w:p>
        </w:tc>
        <w:tc>
          <w:tcPr>
            <w:tcW w:w="0" w:type="auto"/>
          </w:tcPr>
          <w:p w14:paraId="43F6C5D0" w14:textId="77777777" w:rsidR="007B638B" w:rsidRPr="008B3BFD" w:rsidRDefault="00611AB2" w:rsidP="00250B21">
            <w:pPr>
              <w:pStyle w:val="BodyText2"/>
              <w:keepNext/>
              <w:keepLines/>
              <w:jc w:val="center"/>
            </w:pPr>
            <w:r w:rsidRPr="008B3BFD">
              <w:t>NMMS</w:t>
            </w:r>
          </w:p>
        </w:tc>
        <w:tc>
          <w:tcPr>
            <w:tcW w:w="0" w:type="auto"/>
          </w:tcPr>
          <w:p w14:paraId="6D0F8DDB" w14:textId="77777777"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14:paraId="6AB60B19" w14:textId="77777777" w:rsidTr="00F73A8F">
        <w:tc>
          <w:tcPr>
            <w:tcW w:w="0" w:type="auto"/>
          </w:tcPr>
          <w:p w14:paraId="17998736" w14:textId="77777777" w:rsidR="007B638B" w:rsidRPr="008B3BFD" w:rsidRDefault="00F8354A" w:rsidP="00250B21">
            <w:pPr>
              <w:pStyle w:val="BodyText2"/>
              <w:keepNext/>
              <w:keepLines/>
              <w:jc w:val="center"/>
            </w:pPr>
            <w:r w:rsidRPr="008B3BFD">
              <w:t>Series Device</w:t>
            </w:r>
          </w:p>
        </w:tc>
        <w:tc>
          <w:tcPr>
            <w:tcW w:w="0" w:type="auto"/>
          </w:tcPr>
          <w:p w14:paraId="77E4EC7E" w14:textId="77777777" w:rsidR="007B638B" w:rsidRPr="008B3BFD" w:rsidRDefault="00611AB2" w:rsidP="00250B21">
            <w:pPr>
              <w:pStyle w:val="BodyText2"/>
              <w:keepNext/>
              <w:keepLines/>
              <w:jc w:val="center"/>
            </w:pPr>
            <w:r w:rsidRPr="008B3BFD">
              <w:t>NMMS</w:t>
            </w:r>
          </w:p>
        </w:tc>
        <w:tc>
          <w:tcPr>
            <w:tcW w:w="0" w:type="auto"/>
          </w:tcPr>
          <w:p w14:paraId="2451A1B9" w14:textId="77777777" w:rsidR="007B638B" w:rsidRPr="008B3BFD" w:rsidRDefault="00D532EE" w:rsidP="00250B21">
            <w:pPr>
              <w:pStyle w:val="BodyText2"/>
              <w:keepNext/>
              <w:keepLines/>
              <w:jc w:val="center"/>
            </w:pPr>
            <w:r w:rsidRPr="008B3BFD">
              <w:t xml:space="preserve">MOD </w:t>
            </w:r>
            <w:r w:rsidR="00F8354A" w:rsidRPr="008B3BFD">
              <w:t>PMCR</w:t>
            </w:r>
          </w:p>
        </w:tc>
      </w:tr>
    </w:tbl>
    <w:p w14:paraId="64D4B691" w14:textId="77777777" w:rsidR="00DB196D" w:rsidRPr="00F73A8F" w:rsidRDefault="000F2DD7" w:rsidP="00F73A8F">
      <w:pPr>
        <w:pStyle w:val="H2"/>
        <w:spacing w:before="360"/>
        <w:ind w:left="907" w:hanging="907"/>
        <w:rPr>
          <w:szCs w:val="20"/>
        </w:rPr>
      </w:pPr>
      <w:r>
        <w:rPr>
          <w:rFonts w:ascii="Arial" w:hAnsi="Arial"/>
          <w:sz w:val="22"/>
        </w:rPr>
        <w:br w:type="page"/>
      </w:r>
      <w:bookmarkStart w:id="566" w:name="_Toc347132994"/>
      <w:bookmarkStart w:id="567" w:name="_Toc125131955"/>
      <w:r w:rsidR="00F73A8F" w:rsidRPr="008B3BFD">
        <w:rPr>
          <w:szCs w:val="20"/>
        </w:rPr>
        <w:lastRenderedPageBreak/>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566"/>
      <w:bookmarkEnd w:id="567"/>
    </w:p>
    <w:p w14:paraId="4F6CB583" w14:textId="2F225983"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14:paraId="187C3E74" w14:textId="77777777" w:rsidR="009A3F6C" w:rsidRDefault="009A3F6C">
      <w:pPr>
        <w:pStyle w:val="BodyText"/>
        <w:ind w:right="90"/>
        <w:jc w:val="both"/>
      </w:pPr>
    </w:p>
    <w:p w14:paraId="7174B623" w14:textId="77777777"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14:paraId="257C604A" w14:textId="77777777"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37"/>
        <w:gridCol w:w="3033"/>
        <w:gridCol w:w="2986"/>
      </w:tblGrid>
      <w:tr w:rsidR="009E5048" w14:paraId="09649329" w14:textId="77777777" w:rsidTr="004E33A2">
        <w:trPr>
          <w:trHeight w:val="563"/>
        </w:trPr>
        <w:tc>
          <w:tcPr>
            <w:tcW w:w="0" w:type="auto"/>
          </w:tcPr>
          <w:p w14:paraId="2F86CF39" w14:textId="77777777" w:rsidR="00DB196D" w:rsidRDefault="002908DE" w:rsidP="00250B21">
            <w:pPr>
              <w:pStyle w:val="BodyText2"/>
              <w:keepNext/>
              <w:keepLines/>
              <w:jc w:val="left"/>
            </w:pPr>
            <w:r w:rsidRPr="002908DE">
              <w:rPr>
                <w:b/>
                <w:szCs w:val="24"/>
              </w:rPr>
              <w:t xml:space="preserve">FACT Device – Data </w:t>
            </w:r>
            <w:proofErr w:type="spellStart"/>
            <w:r w:rsidRPr="002908DE">
              <w:rPr>
                <w:b/>
                <w:szCs w:val="24"/>
              </w:rPr>
              <w:t>Source</w:t>
            </w:r>
            <w:r w:rsidR="009E5048" w:rsidRPr="00250B21">
              <w:rPr>
                <w:b/>
              </w:rPr>
              <w:t>Data</w:t>
            </w:r>
            <w:proofErr w:type="spellEnd"/>
            <w:r w:rsidR="009E5048" w:rsidRPr="00250B21">
              <w:rPr>
                <w:b/>
              </w:rPr>
              <w:t xml:space="preserve"> Element</w:t>
            </w:r>
          </w:p>
        </w:tc>
        <w:tc>
          <w:tcPr>
            <w:tcW w:w="0" w:type="auto"/>
          </w:tcPr>
          <w:p w14:paraId="61C89D77" w14:textId="77777777" w:rsidR="009E5048" w:rsidRDefault="009E5048" w:rsidP="00250B21">
            <w:pPr>
              <w:pStyle w:val="BodyText2"/>
              <w:keepNext/>
              <w:keepLines/>
              <w:jc w:val="center"/>
            </w:pPr>
            <w:r w:rsidRPr="00250B21">
              <w:rPr>
                <w:b/>
              </w:rPr>
              <w:t xml:space="preserve">Source For </w:t>
            </w:r>
            <w:proofErr w:type="gramStart"/>
            <w:r w:rsidRPr="00250B21">
              <w:rPr>
                <w:b/>
              </w:rPr>
              <w:t>Existing  Elements</w:t>
            </w:r>
            <w:proofErr w:type="gramEnd"/>
          </w:p>
        </w:tc>
        <w:tc>
          <w:tcPr>
            <w:tcW w:w="0" w:type="auto"/>
          </w:tcPr>
          <w:p w14:paraId="684DBD50" w14:textId="77777777" w:rsidR="009E5048" w:rsidRDefault="009E5048" w:rsidP="00250B21">
            <w:pPr>
              <w:pStyle w:val="BodyText2"/>
              <w:keepNext/>
              <w:keepLines/>
              <w:jc w:val="center"/>
            </w:pPr>
            <w:r w:rsidRPr="00250B21">
              <w:rPr>
                <w:b/>
              </w:rPr>
              <w:t>Source For Planned Elements</w:t>
            </w:r>
          </w:p>
        </w:tc>
      </w:tr>
      <w:tr w:rsidR="007A7D41" w14:paraId="7AB4A0DC" w14:textId="77777777" w:rsidTr="004E33A2">
        <w:trPr>
          <w:trHeight w:val="274"/>
        </w:trPr>
        <w:tc>
          <w:tcPr>
            <w:tcW w:w="0" w:type="auto"/>
          </w:tcPr>
          <w:p w14:paraId="726E515A" w14:textId="77777777" w:rsidR="007A7D41" w:rsidRDefault="007A7D41" w:rsidP="00250B21">
            <w:pPr>
              <w:pStyle w:val="BodyText2"/>
              <w:keepNext/>
              <w:keepLines/>
              <w:jc w:val="center"/>
            </w:pPr>
            <w:r>
              <w:t>Device</w:t>
            </w:r>
            <w:r w:rsidR="00434F2B">
              <w:t xml:space="preserve"> Number</w:t>
            </w:r>
          </w:p>
        </w:tc>
        <w:tc>
          <w:tcPr>
            <w:tcW w:w="0" w:type="auto"/>
          </w:tcPr>
          <w:p w14:paraId="0D33D226" w14:textId="77777777" w:rsidR="007A7D41" w:rsidRDefault="00D532EE" w:rsidP="00250B21">
            <w:pPr>
              <w:pStyle w:val="BodyText2"/>
              <w:keepNext/>
              <w:keepLines/>
              <w:jc w:val="center"/>
            </w:pPr>
            <w:r>
              <w:t xml:space="preserve">MOD </w:t>
            </w:r>
            <w:r w:rsidR="007A7D41">
              <w:t xml:space="preserve">STD PMCR </w:t>
            </w:r>
          </w:p>
        </w:tc>
        <w:tc>
          <w:tcPr>
            <w:tcW w:w="0" w:type="auto"/>
          </w:tcPr>
          <w:p w14:paraId="1811B760" w14:textId="77777777" w:rsidR="007A7D41" w:rsidRDefault="00D532EE" w:rsidP="00250B21">
            <w:pPr>
              <w:pStyle w:val="BodyText2"/>
              <w:keepNext/>
              <w:keepLines/>
              <w:jc w:val="center"/>
            </w:pPr>
            <w:r>
              <w:t xml:space="preserve">MOD </w:t>
            </w:r>
            <w:r w:rsidR="007A7D41">
              <w:t xml:space="preserve">PMCR </w:t>
            </w:r>
          </w:p>
        </w:tc>
      </w:tr>
      <w:tr w:rsidR="00434F2B" w:rsidRPr="00511A7A" w14:paraId="06D19E52" w14:textId="77777777" w:rsidTr="004E33A2">
        <w:trPr>
          <w:trHeight w:val="274"/>
        </w:trPr>
        <w:tc>
          <w:tcPr>
            <w:tcW w:w="0" w:type="auto"/>
          </w:tcPr>
          <w:p w14:paraId="7E8C0098" w14:textId="77777777" w:rsidR="00434F2B" w:rsidRDefault="00434F2B" w:rsidP="00250B21">
            <w:pPr>
              <w:pStyle w:val="BodyText2"/>
              <w:keepNext/>
              <w:keepLines/>
              <w:jc w:val="center"/>
            </w:pPr>
            <w:r>
              <w:t>Sending Bus Number</w:t>
            </w:r>
          </w:p>
        </w:tc>
        <w:tc>
          <w:tcPr>
            <w:tcW w:w="0" w:type="auto"/>
          </w:tcPr>
          <w:p w14:paraId="5BFFBDFB" w14:textId="77777777" w:rsidR="00434F2B" w:rsidRDefault="00D532EE" w:rsidP="00250B21">
            <w:pPr>
              <w:pStyle w:val="BodyText2"/>
              <w:keepNext/>
              <w:keepLines/>
              <w:jc w:val="center"/>
            </w:pPr>
            <w:r>
              <w:t xml:space="preserve">MOD </w:t>
            </w:r>
            <w:r w:rsidR="00434F2B">
              <w:t xml:space="preserve">STD PMCR </w:t>
            </w:r>
          </w:p>
        </w:tc>
        <w:tc>
          <w:tcPr>
            <w:tcW w:w="0" w:type="auto"/>
          </w:tcPr>
          <w:p w14:paraId="7D281C4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920F13C" w14:textId="77777777" w:rsidTr="004E33A2">
        <w:trPr>
          <w:trHeight w:val="274"/>
        </w:trPr>
        <w:tc>
          <w:tcPr>
            <w:tcW w:w="0" w:type="auto"/>
          </w:tcPr>
          <w:p w14:paraId="32B3710E" w14:textId="77777777" w:rsidR="00434F2B" w:rsidRDefault="00434F2B" w:rsidP="00250B21">
            <w:pPr>
              <w:pStyle w:val="BodyText2"/>
              <w:keepNext/>
              <w:keepLines/>
              <w:jc w:val="center"/>
            </w:pPr>
            <w:r>
              <w:t>Terminal End Bus Number</w:t>
            </w:r>
          </w:p>
        </w:tc>
        <w:tc>
          <w:tcPr>
            <w:tcW w:w="0" w:type="auto"/>
          </w:tcPr>
          <w:p w14:paraId="2904E195" w14:textId="77777777" w:rsidR="00434F2B" w:rsidRDefault="00D532EE" w:rsidP="00250B21">
            <w:pPr>
              <w:pStyle w:val="BodyText2"/>
              <w:keepNext/>
              <w:keepLines/>
              <w:jc w:val="center"/>
            </w:pPr>
            <w:r>
              <w:t xml:space="preserve">MOD </w:t>
            </w:r>
            <w:r w:rsidR="00434F2B">
              <w:t xml:space="preserve">STD PMCR </w:t>
            </w:r>
          </w:p>
        </w:tc>
        <w:tc>
          <w:tcPr>
            <w:tcW w:w="0" w:type="auto"/>
          </w:tcPr>
          <w:p w14:paraId="3B4ECD2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578D97D5" w14:textId="77777777" w:rsidTr="004E33A2">
        <w:trPr>
          <w:trHeight w:val="289"/>
        </w:trPr>
        <w:tc>
          <w:tcPr>
            <w:tcW w:w="0" w:type="auto"/>
          </w:tcPr>
          <w:p w14:paraId="5FD3811B" w14:textId="77777777" w:rsidR="00434F2B" w:rsidRDefault="00434F2B" w:rsidP="00250B21">
            <w:pPr>
              <w:pStyle w:val="BodyText2"/>
              <w:keepNext/>
              <w:keepLines/>
              <w:jc w:val="center"/>
            </w:pPr>
            <w:r>
              <w:t>Control Mode</w:t>
            </w:r>
          </w:p>
        </w:tc>
        <w:tc>
          <w:tcPr>
            <w:tcW w:w="0" w:type="auto"/>
          </w:tcPr>
          <w:p w14:paraId="500CE1BE" w14:textId="77777777" w:rsidR="00434F2B" w:rsidRDefault="00D532EE" w:rsidP="00250B21">
            <w:pPr>
              <w:pStyle w:val="BodyText2"/>
              <w:keepNext/>
              <w:keepLines/>
              <w:jc w:val="center"/>
            </w:pPr>
            <w:r>
              <w:t xml:space="preserve">MOD </w:t>
            </w:r>
            <w:r w:rsidR="00434F2B">
              <w:t>PROFILES</w:t>
            </w:r>
          </w:p>
        </w:tc>
        <w:tc>
          <w:tcPr>
            <w:tcW w:w="0" w:type="auto"/>
          </w:tcPr>
          <w:p w14:paraId="193D164F" w14:textId="77777777" w:rsidR="00434F2B" w:rsidRPr="00511A7A" w:rsidRDefault="00D532EE" w:rsidP="00250B21">
            <w:pPr>
              <w:pStyle w:val="BodyText2"/>
              <w:keepNext/>
              <w:keepLines/>
              <w:jc w:val="center"/>
            </w:pPr>
            <w:r>
              <w:t xml:space="preserve">MOD </w:t>
            </w:r>
            <w:r w:rsidR="00434F2B">
              <w:t>PROFILES</w:t>
            </w:r>
          </w:p>
        </w:tc>
      </w:tr>
      <w:tr w:rsidR="00434F2B" w:rsidRPr="00511A7A" w14:paraId="4A202A4C" w14:textId="77777777" w:rsidTr="004E33A2">
        <w:trPr>
          <w:trHeight w:val="274"/>
        </w:trPr>
        <w:tc>
          <w:tcPr>
            <w:tcW w:w="0" w:type="auto"/>
          </w:tcPr>
          <w:p w14:paraId="6E06BCFD" w14:textId="77777777" w:rsidR="00434F2B" w:rsidRDefault="00434F2B" w:rsidP="00250B21">
            <w:pPr>
              <w:pStyle w:val="BodyText2"/>
              <w:keepNext/>
              <w:keepLines/>
              <w:jc w:val="center"/>
            </w:pPr>
            <w:r>
              <w:t>P Setpoint (MW)</w:t>
            </w:r>
          </w:p>
        </w:tc>
        <w:tc>
          <w:tcPr>
            <w:tcW w:w="0" w:type="auto"/>
          </w:tcPr>
          <w:p w14:paraId="138D245C" w14:textId="77777777" w:rsidR="00434F2B" w:rsidRDefault="00D532EE" w:rsidP="00250B21">
            <w:pPr>
              <w:pStyle w:val="BodyText2"/>
              <w:keepNext/>
              <w:keepLines/>
              <w:jc w:val="center"/>
            </w:pPr>
            <w:r>
              <w:t xml:space="preserve">MOD </w:t>
            </w:r>
            <w:r w:rsidR="00434F2B">
              <w:t>PROFILES</w:t>
            </w:r>
          </w:p>
        </w:tc>
        <w:tc>
          <w:tcPr>
            <w:tcW w:w="0" w:type="auto"/>
          </w:tcPr>
          <w:p w14:paraId="28B88702" w14:textId="77777777" w:rsidR="00434F2B" w:rsidRPr="00511A7A" w:rsidRDefault="00D532EE" w:rsidP="00250B21">
            <w:pPr>
              <w:pStyle w:val="BodyText2"/>
              <w:keepNext/>
              <w:keepLines/>
              <w:jc w:val="center"/>
            </w:pPr>
            <w:r>
              <w:t xml:space="preserve">MOD </w:t>
            </w:r>
            <w:r w:rsidR="00434F2B">
              <w:t>PROFILES</w:t>
            </w:r>
          </w:p>
        </w:tc>
      </w:tr>
      <w:tr w:rsidR="00434F2B" w:rsidRPr="00511A7A" w14:paraId="283C8249" w14:textId="77777777" w:rsidTr="004E33A2">
        <w:trPr>
          <w:trHeight w:val="289"/>
        </w:trPr>
        <w:tc>
          <w:tcPr>
            <w:tcW w:w="0" w:type="auto"/>
          </w:tcPr>
          <w:p w14:paraId="4F0385E4" w14:textId="142F2D9D" w:rsidR="00434F2B" w:rsidRDefault="00434F2B" w:rsidP="00250B21">
            <w:pPr>
              <w:pStyle w:val="BodyText2"/>
              <w:keepNext/>
              <w:keepLines/>
              <w:jc w:val="center"/>
            </w:pPr>
            <w:r>
              <w:t>Q Setpoint (</w:t>
            </w:r>
            <w:del w:id="568" w:author="Walker, Zachary" w:date="2025-08-26T08:55:00Z">
              <w:r w:rsidDel="00234CF0">
                <w:delText>Mvar</w:delText>
              </w:r>
            </w:del>
            <w:ins w:id="569" w:author="Walker, Zachary" w:date="2025-08-26T08:55:00Z">
              <w:r w:rsidR="00234CF0">
                <w:t>MVAr</w:t>
              </w:r>
            </w:ins>
            <w:r>
              <w:t>)</w:t>
            </w:r>
          </w:p>
        </w:tc>
        <w:tc>
          <w:tcPr>
            <w:tcW w:w="0" w:type="auto"/>
          </w:tcPr>
          <w:p w14:paraId="55346554" w14:textId="77777777" w:rsidR="00434F2B" w:rsidRDefault="00D532EE" w:rsidP="00250B21">
            <w:pPr>
              <w:pStyle w:val="BodyText2"/>
              <w:keepNext/>
              <w:keepLines/>
              <w:jc w:val="center"/>
            </w:pPr>
            <w:r>
              <w:t xml:space="preserve">MOD </w:t>
            </w:r>
            <w:r w:rsidR="00434F2B">
              <w:t>PROFILES</w:t>
            </w:r>
          </w:p>
        </w:tc>
        <w:tc>
          <w:tcPr>
            <w:tcW w:w="0" w:type="auto"/>
          </w:tcPr>
          <w:p w14:paraId="562017C3" w14:textId="77777777" w:rsidR="00434F2B" w:rsidRPr="00511A7A" w:rsidRDefault="00D532EE" w:rsidP="00250B21">
            <w:pPr>
              <w:pStyle w:val="BodyText2"/>
              <w:keepNext/>
              <w:keepLines/>
              <w:jc w:val="center"/>
            </w:pPr>
            <w:r>
              <w:t xml:space="preserve">MOD </w:t>
            </w:r>
            <w:r w:rsidR="00434F2B">
              <w:t>PROFILES</w:t>
            </w:r>
          </w:p>
        </w:tc>
      </w:tr>
      <w:tr w:rsidR="00434F2B" w:rsidRPr="00511A7A" w14:paraId="4552363A" w14:textId="77777777" w:rsidTr="004E33A2">
        <w:trPr>
          <w:trHeight w:val="274"/>
        </w:trPr>
        <w:tc>
          <w:tcPr>
            <w:tcW w:w="0" w:type="auto"/>
          </w:tcPr>
          <w:p w14:paraId="345EFA52" w14:textId="77777777" w:rsidR="00434F2B" w:rsidRDefault="00434F2B" w:rsidP="00250B21">
            <w:pPr>
              <w:pStyle w:val="BodyText2"/>
              <w:keepNext/>
              <w:keepLines/>
              <w:jc w:val="center"/>
            </w:pPr>
            <w:r>
              <w:t>V Send Setpoint</w:t>
            </w:r>
          </w:p>
        </w:tc>
        <w:tc>
          <w:tcPr>
            <w:tcW w:w="0" w:type="auto"/>
          </w:tcPr>
          <w:p w14:paraId="3AB5E06D" w14:textId="77777777" w:rsidR="00434F2B" w:rsidRDefault="00D532EE" w:rsidP="00250B21">
            <w:pPr>
              <w:pStyle w:val="BodyText2"/>
              <w:keepNext/>
              <w:keepLines/>
              <w:jc w:val="center"/>
            </w:pPr>
            <w:r>
              <w:t xml:space="preserve">MOD </w:t>
            </w:r>
            <w:r w:rsidR="00434F2B">
              <w:t>PROFILES</w:t>
            </w:r>
          </w:p>
        </w:tc>
        <w:tc>
          <w:tcPr>
            <w:tcW w:w="0" w:type="auto"/>
          </w:tcPr>
          <w:p w14:paraId="6E6F77C2" w14:textId="77777777" w:rsidR="00434F2B" w:rsidRPr="00511A7A" w:rsidRDefault="00D532EE" w:rsidP="00250B21">
            <w:pPr>
              <w:pStyle w:val="BodyText2"/>
              <w:keepNext/>
              <w:keepLines/>
              <w:jc w:val="center"/>
            </w:pPr>
            <w:r>
              <w:t xml:space="preserve">MOD </w:t>
            </w:r>
            <w:r w:rsidR="00434F2B">
              <w:t>PROFILES</w:t>
            </w:r>
          </w:p>
        </w:tc>
      </w:tr>
      <w:tr w:rsidR="00434F2B" w:rsidRPr="00511A7A" w14:paraId="1E7DC968" w14:textId="77777777" w:rsidTr="004E33A2">
        <w:trPr>
          <w:trHeight w:val="289"/>
        </w:trPr>
        <w:tc>
          <w:tcPr>
            <w:tcW w:w="0" w:type="auto"/>
          </w:tcPr>
          <w:p w14:paraId="7DF72682" w14:textId="77777777" w:rsidR="00434F2B" w:rsidRDefault="00434F2B" w:rsidP="00250B21">
            <w:pPr>
              <w:pStyle w:val="BodyText2"/>
              <w:keepNext/>
              <w:keepLines/>
              <w:jc w:val="center"/>
            </w:pPr>
            <w:r>
              <w:t>Shunt Max (MVA)</w:t>
            </w:r>
          </w:p>
        </w:tc>
        <w:tc>
          <w:tcPr>
            <w:tcW w:w="0" w:type="auto"/>
          </w:tcPr>
          <w:p w14:paraId="0D8D4875" w14:textId="77777777" w:rsidR="00434F2B" w:rsidRDefault="00D532EE" w:rsidP="00250B21">
            <w:pPr>
              <w:pStyle w:val="BodyText2"/>
              <w:keepNext/>
              <w:keepLines/>
              <w:jc w:val="center"/>
            </w:pPr>
            <w:r>
              <w:t xml:space="preserve">MOD </w:t>
            </w:r>
            <w:r w:rsidR="00434F2B">
              <w:t xml:space="preserve">STD PMCR </w:t>
            </w:r>
          </w:p>
        </w:tc>
        <w:tc>
          <w:tcPr>
            <w:tcW w:w="0" w:type="auto"/>
          </w:tcPr>
          <w:p w14:paraId="00217478"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DFCC2E1" w14:textId="77777777" w:rsidTr="004E33A2">
        <w:trPr>
          <w:trHeight w:val="274"/>
        </w:trPr>
        <w:tc>
          <w:tcPr>
            <w:tcW w:w="0" w:type="auto"/>
          </w:tcPr>
          <w:p w14:paraId="5AA45BE5" w14:textId="77777777" w:rsidR="00434F2B" w:rsidRDefault="00434F2B" w:rsidP="00250B21">
            <w:pPr>
              <w:pStyle w:val="BodyText2"/>
              <w:keepNext/>
              <w:keepLines/>
              <w:jc w:val="center"/>
            </w:pPr>
            <w:r>
              <w:t>RMPCT (%)</w:t>
            </w:r>
          </w:p>
        </w:tc>
        <w:tc>
          <w:tcPr>
            <w:tcW w:w="0" w:type="auto"/>
          </w:tcPr>
          <w:p w14:paraId="6E66427F" w14:textId="77777777" w:rsidR="00434F2B" w:rsidRDefault="00D532EE" w:rsidP="00250B21">
            <w:pPr>
              <w:pStyle w:val="BodyText2"/>
              <w:keepNext/>
              <w:keepLines/>
              <w:jc w:val="center"/>
            </w:pPr>
            <w:r>
              <w:t xml:space="preserve">MOD </w:t>
            </w:r>
            <w:r w:rsidR="00434F2B">
              <w:t xml:space="preserve">STD PMCR </w:t>
            </w:r>
          </w:p>
        </w:tc>
        <w:tc>
          <w:tcPr>
            <w:tcW w:w="0" w:type="auto"/>
          </w:tcPr>
          <w:p w14:paraId="6411E7F6"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63E6DBD9" w14:textId="77777777" w:rsidTr="004E33A2">
        <w:trPr>
          <w:trHeight w:val="289"/>
        </w:trPr>
        <w:tc>
          <w:tcPr>
            <w:tcW w:w="0" w:type="auto"/>
          </w:tcPr>
          <w:p w14:paraId="04CCE48B" w14:textId="77777777" w:rsidR="00434F2B" w:rsidRDefault="00434F2B" w:rsidP="00250B21">
            <w:pPr>
              <w:pStyle w:val="BodyText2"/>
              <w:keepNext/>
              <w:keepLines/>
              <w:jc w:val="center"/>
            </w:pPr>
            <w:r>
              <w:t>V Term Max (</w:t>
            </w:r>
            <w:proofErr w:type="spellStart"/>
            <w:r>
              <w:t>pu</w:t>
            </w:r>
            <w:proofErr w:type="spellEnd"/>
            <w:r>
              <w:t>)</w:t>
            </w:r>
          </w:p>
        </w:tc>
        <w:tc>
          <w:tcPr>
            <w:tcW w:w="0" w:type="auto"/>
          </w:tcPr>
          <w:p w14:paraId="436861D1" w14:textId="77777777" w:rsidR="00434F2B" w:rsidRDefault="00D532EE" w:rsidP="00250B21">
            <w:pPr>
              <w:pStyle w:val="BodyText2"/>
              <w:keepNext/>
              <w:keepLines/>
              <w:jc w:val="center"/>
            </w:pPr>
            <w:r>
              <w:t xml:space="preserve">MOD </w:t>
            </w:r>
            <w:r w:rsidR="00434F2B">
              <w:t xml:space="preserve">STD PMCR </w:t>
            </w:r>
          </w:p>
        </w:tc>
        <w:tc>
          <w:tcPr>
            <w:tcW w:w="0" w:type="auto"/>
          </w:tcPr>
          <w:p w14:paraId="167D670B"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406DDF9C" w14:textId="77777777" w:rsidTr="004E33A2">
        <w:trPr>
          <w:trHeight w:val="274"/>
        </w:trPr>
        <w:tc>
          <w:tcPr>
            <w:tcW w:w="0" w:type="auto"/>
          </w:tcPr>
          <w:p w14:paraId="2A8CFF48" w14:textId="77777777" w:rsidR="00434F2B" w:rsidRDefault="00434F2B" w:rsidP="00250B21">
            <w:pPr>
              <w:pStyle w:val="BodyText2"/>
              <w:keepNext/>
              <w:keepLines/>
              <w:jc w:val="center"/>
            </w:pPr>
            <w:r>
              <w:t>V Term Min (</w:t>
            </w:r>
            <w:proofErr w:type="spellStart"/>
            <w:r>
              <w:t>pu</w:t>
            </w:r>
            <w:proofErr w:type="spellEnd"/>
            <w:r>
              <w:t>)</w:t>
            </w:r>
          </w:p>
        </w:tc>
        <w:tc>
          <w:tcPr>
            <w:tcW w:w="0" w:type="auto"/>
          </w:tcPr>
          <w:p w14:paraId="7E2A32C3" w14:textId="77777777" w:rsidR="00434F2B" w:rsidRDefault="00D532EE" w:rsidP="00250B21">
            <w:pPr>
              <w:pStyle w:val="BodyText2"/>
              <w:keepNext/>
              <w:keepLines/>
              <w:jc w:val="center"/>
            </w:pPr>
            <w:r>
              <w:t xml:space="preserve">MOD </w:t>
            </w:r>
            <w:r w:rsidR="00434F2B">
              <w:t xml:space="preserve">STD PMCR </w:t>
            </w:r>
          </w:p>
        </w:tc>
        <w:tc>
          <w:tcPr>
            <w:tcW w:w="0" w:type="auto"/>
          </w:tcPr>
          <w:p w14:paraId="33EA593A" w14:textId="77777777" w:rsidR="00434F2B" w:rsidRPr="00511A7A" w:rsidRDefault="00D532EE" w:rsidP="00250B21">
            <w:pPr>
              <w:pStyle w:val="BodyText2"/>
              <w:keepNext/>
              <w:keepLines/>
              <w:jc w:val="center"/>
            </w:pPr>
            <w:r>
              <w:t xml:space="preserve">MOD </w:t>
            </w:r>
            <w:r w:rsidR="00434F2B">
              <w:t xml:space="preserve">PMCR </w:t>
            </w:r>
          </w:p>
        </w:tc>
      </w:tr>
      <w:tr w:rsidR="00434F2B" w:rsidRPr="00511A7A" w14:paraId="1E3B7D72" w14:textId="77777777" w:rsidTr="004E33A2">
        <w:trPr>
          <w:trHeight w:val="274"/>
        </w:trPr>
        <w:tc>
          <w:tcPr>
            <w:tcW w:w="0" w:type="auto"/>
          </w:tcPr>
          <w:p w14:paraId="52283FD5" w14:textId="77777777" w:rsidR="00434F2B" w:rsidRDefault="00434F2B" w:rsidP="00250B21">
            <w:pPr>
              <w:pStyle w:val="BodyText2"/>
              <w:keepNext/>
              <w:keepLines/>
              <w:jc w:val="center"/>
            </w:pPr>
            <w:r>
              <w:t>V Series Max (</w:t>
            </w:r>
            <w:proofErr w:type="spellStart"/>
            <w:r>
              <w:t>pu</w:t>
            </w:r>
            <w:proofErr w:type="spellEnd"/>
            <w:r>
              <w:t>)</w:t>
            </w:r>
          </w:p>
        </w:tc>
        <w:tc>
          <w:tcPr>
            <w:tcW w:w="0" w:type="auto"/>
          </w:tcPr>
          <w:p w14:paraId="6D25B840" w14:textId="77777777" w:rsidR="00434F2B" w:rsidRDefault="00D532EE" w:rsidP="00250B21">
            <w:pPr>
              <w:pStyle w:val="BodyText2"/>
              <w:keepNext/>
              <w:keepLines/>
              <w:jc w:val="center"/>
            </w:pPr>
            <w:r>
              <w:t xml:space="preserve">MOD </w:t>
            </w:r>
            <w:r w:rsidR="00434F2B">
              <w:t xml:space="preserve">STD PMCR </w:t>
            </w:r>
          </w:p>
        </w:tc>
        <w:tc>
          <w:tcPr>
            <w:tcW w:w="0" w:type="auto"/>
          </w:tcPr>
          <w:p w14:paraId="5B1A6257" w14:textId="77777777" w:rsidR="00434F2B" w:rsidRPr="00511A7A" w:rsidRDefault="00D532EE" w:rsidP="00250B21">
            <w:pPr>
              <w:pStyle w:val="BodyText2"/>
              <w:keepNext/>
              <w:keepLines/>
              <w:jc w:val="center"/>
            </w:pPr>
            <w:r>
              <w:t xml:space="preserve">MOD </w:t>
            </w:r>
            <w:r w:rsidR="00434F2B">
              <w:t xml:space="preserve">PMCR </w:t>
            </w:r>
          </w:p>
        </w:tc>
      </w:tr>
      <w:tr w:rsidR="00BA4C7D" w:rsidRPr="00511A7A" w14:paraId="55A176A3" w14:textId="77777777" w:rsidTr="004E33A2">
        <w:trPr>
          <w:trHeight w:val="289"/>
        </w:trPr>
        <w:tc>
          <w:tcPr>
            <w:tcW w:w="0" w:type="auto"/>
          </w:tcPr>
          <w:p w14:paraId="6B485015" w14:textId="77777777" w:rsidR="00BA4C7D" w:rsidRDefault="00BA4C7D" w:rsidP="00250B21">
            <w:pPr>
              <w:pStyle w:val="BodyText2"/>
              <w:keepNext/>
              <w:keepLines/>
              <w:jc w:val="center"/>
            </w:pPr>
            <w:r>
              <w:t>I Series Max (MVA)</w:t>
            </w:r>
          </w:p>
        </w:tc>
        <w:tc>
          <w:tcPr>
            <w:tcW w:w="0" w:type="auto"/>
          </w:tcPr>
          <w:p w14:paraId="50353562" w14:textId="77777777" w:rsidR="00BA4C7D" w:rsidRDefault="00D532EE" w:rsidP="00250B21">
            <w:pPr>
              <w:pStyle w:val="BodyText2"/>
              <w:keepNext/>
              <w:keepLines/>
              <w:jc w:val="center"/>
            </w:pPr>
            <w:r>
              <w:t xml:space="preserve">MOD </w:t>
            </w:r>
            <w:r w:rsidR="00BA4C7D">
              <w:t xml:space="preserve">STD PMCR </w:t>
            </w:r>
          </w:p>
        </w:tc>
        <w:tc>
          <w:tcPr>
            <w:tcW w:w="0" w:type="auto"/>
          </w:tcPr>
          <w:p w14:paraId="244DBEE7" w14:textId="77777777" w:rsidR="00BA4C7D" w:rsidRPr="00511A7A" w:rsidRDefault="00D532EE" w:rsidP="00250B21">
            <w:pPr>
              <w:pStyle w:val="BodyText2"/>
              <w:keepNext/>
              <w:keepLines/>
              <w:jc w:val="center"/>
            </w:pPr>
            <w:r>
              <w:t xml:space="preserve">MOD </w:t>
            </w:r>
            <w:r w:rsidR="00BA4C7D">
              <w:t xml:space="preserve">PMCR </w:t>
            </w:r>
          </w:p>
        </w:tc>
      </w:tr>
      <w:tr w:rsidR="00BA4C7D" w:rsidRPr="00511A7A" w14:paraId="56551C1A" w14:textId="77777777" w:rsidTr="004E33A2">
        <w:trPr>
          <w:trHeight w:val="274"/>
        </w:trPr>
        <w:tc>
          <w:tcPr>
            <w:tcW w:w="0" w:type="auto"/>
          </w:tcPr>
          <w:p w14:paraId="2E513970" w14:textId="77777777" w:rsidR="00BA4C7D" w:rsidRDefault="00BA4C7D" w:rsidP="00250B21">
            <w:pPr>
              <w:pStyle w:val="BodyText2"/>
              <w:keepNext/>
              <w:keepLines/>
              <w:jc w:val="center"/>
            </w:pPr>
            <w:r>
              <w:t>Owner</w:t>
            </w:r>
          </w:p>
        </w:tc>
        <w:tc>
          <w:tcPr>
            <w:tcW w:w="0" w:type="auto"/>
          </w:tcPr>
          <w:p w14:paraId="7D153894" w14:textId="77777777" w:rsidR="00BA4C7D" w:rsidRDefault="00D532EE" w:rsidP="00250B21">
            <w:pPr>
              <w:pStyle w:val="BodyText2"/>
              <w:keepNext/>
              <w:keepLines/>
              <w:jc w:val="center"/>
            </w:pPr>
            <w:r>
              <w:t xml:space="preserve">MOD </w:t>
            </w:r>
            <w:r w:rsidR="00BA4C7D">
              <w:t xml:space="preserve">STD PMCR </w:t>
            </w:r>
          </w:p>
        </w:tc>
        <w:tc>
          <w:tcPr>
            <w:tcW w:w="0" w:type="auto"/>
          </w:tcPr>
          <w:p w14:paraId="32287D21" w14:textId="77777777" w:rsidR="00BA4C7D" w:rsidRPr="00511A7A" w:rsidRDefault="00D532EE" w:rsidP="00250B21">
            <w:pPr>
              <w:pStyle w:val="BodyText2"/>
              <w:keepNext/>
              <w:keepLines/>
              <w:jc w:val="center"/>
            </w:pPr>
            <w:r>
              <w:t xml:space="preserve">MOD </w:t>
            </w:r>
            <w:r w:rsidR="00BA4C7D">
              <w:t xml:space="preserve">PMCR </w:t>
            </w:r>
          </w:p>
        </w:tc>
      </w:tr>
      <w:tr w:rsidR="00F4291C" w:rsidRPr="00511A7A" w14:paraId="6E230B68" w14:textId="77777777" w:rsidTr="00485D6E">
        <w:trPr>
          <w:trHeight w:val="578"/>
        </w:trPr>
        <w:tc>
          <w:tcPr>
            <w:tcW w:w="0" w:type="auto"/>
            <w:gridSpan w:val="3"/>
          </w:tcPr>
          <w:p w14:paraId="1A23E55E" w14:textId="77777777" w:rsidR="00DB196D" w:rsidRDefault="00F4291C" w:rsidP="00250B21">
            <w:pPr>
              <w:pStyle w:val="BodyText2"/>
              <w:keepNext/>
              <w:keepLines/>
              <w:jc w:val="left"/>
            </w:pPr>
            <w:r w:rsidRPr="00B32650">
              <w:rPr>
                <w:b/>
              </w:rPr>
              <w:t>NOTE:</w:t>
            </w:r>
            <w:r>
              <w:t xml:space="preserve"> The above list is an example of typical </w:t>
            </w:r>
            <w:proofErr w:type="gramStart"/>
            <w:r>
              <w:t>FACTs</w:t>
            </w:r>
            <w:proofErr w:type="gramEnd"/>
            <w:r>
              <w:t xml:space="preserve"> device parameters and does not include all possible types of FACTs devices.</w:t>
            </w:r>
          </w:p>
        </w:tc>
      </w:tr>
    </w:tbl>
    <w:p w14:paraId="517980D4" w14:textId="77777777" w:rsidR="00B32650" w:rsidRDefault="00B32650" w:rsidP="00164498"/>
    <w:p w14:paraId="3D501C28" w14:textId="77777777" w:rsidR="00DB196D" w:rsidRPr="00F73A8F" w:rsidRDefault="00B32650" w:rsidP="00B32650">
      <w:pPr>
        <w:pStyle w:val="H2"/>
        <w:spacing w:before="360"/>
        <w:ind w:left="907" w:hanging="907"/>
      </w:pPr>
      <w:r>
        <w:br w:type="page"/>
      </w:r>
      <w:bookmarkStart w:id="570" w:name="_Toc347132995"/>
      <w:bookmarkStart w:id="571" w:name="_Toc125131956"/>
      <w:r w:rsidR="00F73A8F" w:rsidRPr="00B32650">
        <w:rPr>
          <w:szCs w:val="20"/>
        </w:rPr>
        <w:lastRenderedPageBreak/>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570"/>
      <w:bookmarkEnd w:id="571"/>
    </w:p>
    <w:p w14:paraId="45550DE3" w14:textId="77777777"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14:paraId="6B0291C2" w14:textId="77777777" w:rsidR="000F2DD7" w:rsidRDefault="000F2DD7">
      <w:pPr>
        <w:pStyle w:val="BodyText"/>
        <w:ind w:right="90"/>
        <w:jc w:val="both"/>
      </w:pPr>
    </w:p>
    <w:p w14:paraId="5C9EA694" w14:textId="77777777" w:rsidR="000F2DD7" w:rsidRDefault="000F2DD7">
      <w:pPr>
        <w:pStyle w:val="BodyText"/>
        <w:ind w:right="90"/>
        <w:jc w:val="both"/>
      </w:pPr>
      <w:r>
        <w:t>HVDC ties with external interconnections may be modeled by the use of either the Two Terminal DC Transmission Line Data or Voltage Source Converter DC Line Data.</w:t>
      </w:r>
    </w:p>
    <w:p w14:paraId="4D695335" w14:textId="77777777"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14:paraId="5CA9F11E" w14:textId="77777777"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14:paraId="7E93F611" w14:textId="77777777" w:rsidR="000F2DD7" w:rsidRDefault="000F2DD7">
      <w:pPr>
        <w:autoSpaceDE w:val="0"/>
        <w:autoSpaceDN w:val="0"/>
        <w:adjustRightInd w:val="0"/>
        <w:rPr>
          <w:szCs w:val="22"/>
        </w:rPr>
      </w:pPr>
    </w:p>
    <w:p w14:paraId="0D53F924"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14:paraId="6989A36E" w14:textId="77777777"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14:paraId="604FAC7E" w14:textId="77777777"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14:paraId="6ED09A38" w14:textId="77777777" w:rsidTr="00F73A8F">
        <w:tc>
          <w:tcPr>
            <w:tcW w:w="0" w:type="auto"/>
          </w:tcPr>
          <w:p w14:paraId="6B994F70" w14:textId="77777777" w:rsidR="007A7D41" w:rsidRDefault="007A7D41" w:rsidP="00250B21">
            <w:pPr>
              <w:pStyle w:val="BodyText2"/>
              <w:keepNext/>
              <w:keepLines/>
              <w:jc w:val="center"/>
            </w:pPr>
            <w:r w:rsidRPr="00250B21">
              <w:rPr>
                <w:b/>
              </w:rPr>
              <w:t>Data Element</w:t>
            </w:r>
          </w:p>
        </w:tc>
        <w:tc>
          <w:tcPr>
            <w:tcW w:w="0" w:type="auto"/>
          </w:tcPr>
          <w:p w14:paraId="73896A94" w14:textId="77777777" w:rsidR="007A7D41" w:rsidRDefault="007A7D41" w:rsidP="00250B21">
            <w:pPr>
              <w:pStyle w:val="BodyText2"/>
              <w:keepNext/>
              <w:keepLines/>
              <w:jc w:val="center"/>
            </w:pPr>
            <w:r w:rsidRPr="00250B21">
              <w:rPr>
                <w:b/>
              </w:rPr>
              <w:t xml:space="preserve">Source For </w:t>
            </w:r>
            <w:proofErr w:type="gramStart"/>
            <w:r w:rsidRPr="00250B21">
              <w:rPr>
                <w:b/>
              </w:rPr>
              <w:t>Existing  Elements</w:t>
            </w:r>
            <w:proofErr w:type="gramEnd"/>
          </w:p>
        </w:tc>
        <w:tc>
          <w:tcPr>
            <w:tcW w:w="0" w:type="auto"/>
          </w:tcPr>
          <w:p w14:paraId="79CAA95F" w14:textId="77777777" w:rsidR="007A7D41" w:rsidRDefault="007A7D41" w:rsidP="00250B21">
            <w:pPr>
              <w:pStyle w:val="BodyText2"/>
              <w:keepNext/>
              <w:keepLines/>
              <w:jc w:val="center"/>
            </w:pPr>
            <w:r w:rsidRPr="00250B21">
              <w:rPr>
                <w:b/>
              </w:rPr>
              <w:t>Source For Planned Elements</w:t>
            </w:r>
          </w:p>
        </w:tc>
      </w:tr>
      <w:tr w:rsidR="007A7D41" w14:paraId="1ED78F4C" w14:textId="77777777" w:rsidTr="00F73A8F">
        <w:tc>
          <w:tcPr>
            <w:tcW w:w="0" w:type="auto"/>
          </w:tcPr>
          <w:p w14:paraId="53B94829" w14:textId="77777777" w:rsidR="007A7D41" w:rsidRDefault="007A7D41" w:rsidP="00250B21">
            <w:pPr>
              <w:pStyle w:val="BodyText2"/>
              <w:keepNext/>
              <w:keepLines/>
              <w:jc w:val="center"/>
            </w:pPr>
            <w:r>
              <w:t>Line number</w:t>
            </w:r>
          </w:p>
        </w:tc>
        <w:tc>
          <w:tcPr>
            <w:tcW w:w="0" w:type="auto"/>
          </w:tcPr>
          <w:p w14:paraId="06122371" w14:textId="77777777" w:rsidR="007A7D41" w:rsidRDefault="00D532EE" w:rsidP="00250B21">
            <w:pPr>
              <w:pStyle w:val="BodyText2"/>
              <w:keepNext/>
              <w:keepLines/>
              <w:jc w:val="center"/>
            </w:pPr>
            <w:r>
              <w:t xml:space="preserve">MOD </w:t>
            </w:r>
            <w:r w:rsidR="007A7D41">
              <w:t>STD PMCR &amp; PROFILES</w:t>
            </w:r>
          </w:p>
        </w:tc>
        <w:tc>
          <w:tcPr>
            <w:tcW w:w="0" w:type="auto"/>
          </w:tcPr>
          <w:p w14:paraId="00E651AA" w14:textId="77777777" w:rsidR="007A7D41" w:rsidRDefault="00D532EE" w:rsidP="00250B21">
            <w:pPr>
              <w:pStyle w:val="BodyText2"/>
              <w:keepNext/>
              <w:keepLines/>
              <w:jc w:val="center"/>
            </w:pPr>
            <w:r>
              <w:t xml:space="preserve">MOD </w:t>
            </w:r>
            <w:r w:rsidR="007A7D41">
              <w:t>PMCR &amp; PROFILES</w:t>
            </w:r>
          </w:p>
        </w:tc>
      </w:tr>
      <w:tr w:rsidR="007A7D41" w:rsidRPr="00511A7A" w14:paraId="6A6677F5" w14:textId="77777777" w:rsidTr="00F73A8F">
        <w:tc>
          <w:tcPr>
            <w:tcW w:w="0" w:type="auto"/>
          </w:tcPr>
          <w:p w14:paraId="4EA1145A" w14:textId="77777777" w:rsidR="007A7D41" w:rsidRDefault="007A7D41" w:rsidP="00250B21">
            <w:pPr>
              <w:pStyle w:val="BodyText2"/>
              <w:keepNext/>
              <w:keepLines/>
              <w:jc w:val="center"/>
            </w:pPr>
            <w:r>
              <w:t>Controlled Mode</w:t>
            </w:r>
          </w:p>
        </w:tc>
        <w:tc>
          <w:tcPr>
            <w:tcW w:w="0" w:type="auto"/>
          </w:tcPr>
          <w:p w14:paraId="14969973" w14:textId="77777777" w:rsidR="007A7D41" w:rsidRDefault="00D532EE" w:rsidP="00250B21">
            <w:pPr>
              <w:pStyle w:val="BodyText2"/>
              <w:keepNext/>
              <w:keepLines/>
              <w:jc w:val="center"/>
            </w:pPr>
            <w:r>
              <w:t xml:space="preserve">MOD </w:t>
            </w:r>
            <w:r w:rsidR="007A7D41">
              <w:t>STD PMCR &amp; PROFILES</w:t>
            </w:r>
          </w:p>
        </w:tc>
        <w:tc>
          <w:tcPr>
            <w:tcW w:w="0" w:type="auto"/>
          </w:tcPr>
          <w:p w14:paraId="70899D5A" w14:textId="77777777" w:rsidR="007A7D41" w:rsidRPr="00511A7A" w:rsidRDefault="00D532EE" w:rsidP="00250B21">
            <w:pPr>
              <w:pStyle w:val="BodyText2"/>
              <w:keepNext/>
              <w:keepLines/>
              <w:jc w:val="center"/>
            </w:pPr>
            <w:r>
              <w:t xml:space="preserve">MOD </w:t>
            </w:r>
            <w:r w:rsidR="007A7D41">
              <w:t>PMCR &amp; PROFILES</w:t>
            </w:r>
          </w:p>
        </w:tc>
      </w:tr>
      <w:tr w:rsidR="007A7D41" w:rsidRPr="00511A7A" w14:paraId="3016FF0B" w14:textId="77777777" w:rsidTr="00F73A8F">
        <w:tc>
          <w:tcPr>
            <w:tcW w:w="0" w:type="auto"/>
          </w:tcPr>
          <w:p w14:paraId="7814F25A" w14:textId="77777777" w:rsidR="007A7D41" w:rsidRDefault="00030210" w:rsidP="00250B21">
            <w:pPr>
              <w:pStyle w:val="BodyText2"/>
              <w:keepNext/>
              <w:keepLines/>
              <w:jc w:val="center"/>
            </w:pPr>
            <w:r>
              <w:t>Line Resistance (Ohms)</w:t>
            </w:r>
          </w:p>
        </w:tc>
        <w:tc>
          <w:tcPr>
            <w:tcW w:w="0" w:type="auto"/>
          </w:tcPr>
          <w:p w14:paraId="56A26CAB" w14:textId="77777777" w:rsidR="007A7D41" w:rsidRDefault="00D532EE" w:rsidP="00250B21">
            <w:pPr>
              <w:pStyle w:val="BodyText2"/>
              <w:keepNext/>
              <w:keepLines/>
              <w:jc w:val="center"/>
            </w:pPr>
            <w:r>
              <w:t xml:space="preserve">MOD </w:t>
            </w:r>
            <w:r w:rsidR="00030210">
              <w:t>STD PMCR</w:t>
            </w:r>
          </w:p>
        </w:tc>
        <w:tc>
          <w:tcPr>
            <w:tcW w:w="0" w:type="auto"/>
          </w:tcPr>
          <w:p w14:paraId="302FAD45" w14:textId="77777777" w:rsidR="007A7D41" w:rsidRPr="00511A7A" w:rsidRDefault="00D532EE" w:rsidP="00250B21">
            <w:pPr>
              <w:pStyle w:val="BodyText2"/>
              <w:keepNext/>
              <w:keepLines/>
              <w:jc w:val="center"/>
            </w:pPr>
            <w:r>
              <w:t xml:space="preserve">MOD </w:t>
            </w:r>
            <w:r w:rsidR="00030210">
              <w:t>PMCR</w:t>
            </w:r>
          </w:p>
        </w:tc>
      </w:tr>
      <w:tr w:rsidR="007A7D41" w:rsidRPr="00511A7A" w14:paraId="5805C099" w14:textId="77777777" w:rsidTr="00F73A8F">
        <w:tc>
          <w:tcPr>
            <w:tcW w:w="0" w:type="auto"/>
          </w:tcPr>
          <w:p w14:paraId="7D430DB4" w14:textId="77777777" w:rsidR="007A7D41" w:rsidRDefault="00030210" w:rsidP="00250B21">
            <w:pPr>
              <w:pStyle w:val="BodyText2"/>
              <w:keepNext/>
              <w:keepLines/>
              <w:jc w:val="center"/>
            </w:pPr>
            <w:r>
              <w:t>Demand Setting (MW or Amps)</w:t>
            </w:r>
          </w:p>
        </w:tc>
        <w:tc>
          <w:tcPr>
            <w:tcW w:w="0" w:type="auto"/>
          </w:tcPr>
          <w:p w14:paraId="1071A1E3" w14:textId="77777777" w:rsidR="007A7D41" w:rsidRDefault="00D532EE" w:rsidP="00250B21">
            <w:pPr>
              <w:pStyle w:val="BodyText2"/>
              <w:keepNext/>
              <w:keepLines/>
              <w:jc w:val="center"/>
            </w:pPr>
            <w:r>
              <w:t xml:space="preserve">MOD </w:t>
            </w:r>
            <w:r w:rsidR="007A7D41">
              <w:t>PROFILES</w:t>
            </w:r>
          </w:p>
        </w:tc>
        <w:tc>
          <w:tcPr>
            <w:tcW w:w="0" w:type="auto"/>
          </w:tcPr>
          <w:p w14:paraId="725C3FBA" w14:textId="77777777" w:rsidR="007A7D41" w:rsidRPr="00511A7A" w:rsidRDefault="00D532EE" w:rsidP="00250B21">
            <w:pPr>
              <w:pStyle w:val="BodyText2"/>
              <w:keepNext/>
              <w:keepLines/>
              <w:jc w:val="center"/>
            </w:pPr>
            <w:r>
              <w:t xml:space="preserve">MOD </w:t>
            </w:r>
            <w:r w:rsidR="007A7D41">
              <w:t>PROFILES</w:t>
            </w:r>
          </w:p>
        </w:tc>
      </w:tr>
      <w:tr w:rsidR="00030210" w:rsidRPr="00511A7A" w14:paraId="608BF6CA" w14:textId="77777777" w:rsidTr="00F73A8F">
        <w:tc>
          <w:tcPr>
            <w:tcW w:w="0" w:type="auto"/>
          </w:tcPr>
          <w:p w14:paraId="6FBA9B80" w14:textId="77777777" w:rsidR="00030210" w:rsidRDefault="00030210" w:rsidP="00250B21">
            <w:pPr>
              <w:pStyle w:val="BodyText2"/>
              <w:keepNext/>
              <w:keepLines/>
              <w:jc w:val="center"/>
            </w:pPr>
            <w:r>
              <w:t>V schedule (kV)</w:t>
            </w:r>
          </w:p>
        </w:tc>
        <w:tc>
          <w:tcPr>
            <w:tcW w:w="0" w:type="auto"/>
          </w:tcPr>
          <w:p w14:paraId="64EC693F" w14:textId="77777777" w:rsidR="00030210" w:rsidRDefault="00D532EE" w:rsidP="00250B21">
            <w:pPr>
              <w:pStyle w:val="BodyText2"/>
              <w:keepNext/>
              <w:keepLines/>
              <w:jc w:val="center"/>
            </w:pPr>
            <w:r>
              <w:t xml:space="preserve">MOD </w:t>
            </w:r>
            <w:r w:rsidR="00030210">
              <w:t>PROFILES</w:t>
            </w:r>
          </w:p>
        </w:tc>
        <w:tc>
          <w:tcPr>
            <w:tcW w:w="0" w:type="auto"/>
          </w:tcPr>
          <w:p w14:paraId="5C8E7784" w14:textId="77777777" w:rsidR="00030210" w:rsidRPr="00511A7A" w:rsidRDefault="00D532EE" w:rsidP="00250B21">
            <w:pPr>
              <w:pStyle w:val="BodyText2"/>
              <w:keepNext/>
              <w:keepLines/>
              <w:jc w:val="center"/>
            </w:pPr>
            <w:r>
              <w:t xml:space="preserve">MOD </w:t>
            </w:r>
            <w:r w:rsidR="00030210">
              <w:t>PROFILES</w:t>
            </w:r>
          </w:p>
        </w:tc>
      </w:tr>
      <w:tr w:rsidR="00030210" w:rsidRPr="00511A7A" w14:paraId="3B3D2A78" w14:textId="77777777" w:rsidTr="00F73A8F">
        <w:tc>
          <w:tcPr>
            <w:tcW w:w="0" w:type="auto"/>
          </w:tcPr>
          <w:p w14:paraId="74879C8A" w14:textId="77777777" w:rsidR="00030210" w:rsidRDefault="00030210" w:rsidP="00250B21">
            <w:pPr>
              <w:pStyle w:val="BodyText2"/>
              <w:keepNext/>
              <w:keepLines/>
              <w:jc w:val="center"/>
            </w:pPr>
            <w:proofErr w:type="spellStart"/>
            <w:r>
              <w:t>Vcmod</w:t>
            </w:r>
            <w:proofErr w:type="spellEnd"/>
            <w:r>
              <w:t xml:space="preserve"> (kV)</w:t>
            </w:r>
          </w:p>
        </w:tc>
        <w:tc>
          <w:tcPr>
            <w:tcW w:w="0" w:type="auto"/>
          </w:tcPr>
          <w:p w14:paraId="118D4F53" w14:textId="77777777" w:rsidR="00030210" w:rsidRDefault="00D532EE" w:rsidP="00250B21">
            <w:pPr>
              <w:pStyle w:val="BodyText2"/>
              <w:keepNext/>
              <w:keepLines/>
              <w:jc w:val="center"/>
            </w:pPr>
            <w:r>
              <w:t xml:space="preserve">MOD </w:t>
            </w:r>
            <w:r w:rsidR="00030210">
              <w:t>PROFILES</w:t>
            </w:r>
          </w:p>
        </w:tc>
        <w:tc>
          <w:tcPr>
            <w:tcW w:w="0" w:type="auto"/>
          </w:tcPr>
          <w:p w14:paraId="7528D9EC" w14:textId="77777777" w:rsidR="00030210" w:rsidRPr="00511A7A" w:rsidRDefault="00D532EE" w:rsidP="00250B21">
            <w:pPr>
              <w:pStyle w:val="BodyText2"/>
              <w:keepNext/>
              <w:keepLines/>
              <w:jc w:val="center"/>
            </w:pPr>
            <w:r>
              <w:t xml:space="preserve">MOD </w:t>
            </w:r>
            <w:r w:rsidR="00030210">
              <w:t>PROFILES</w:t>
            </w:r>
          </w:p>
        </w:tc>
      </w:tr>
      <w:tr w:rsidR="00030210" w:rsidRPr="00511A7A" w14:paraId="0C630459" w14:textId="77777777" w:rsidTr="00F73A8F">
        <w:tc>
          <w:tcPr>
            <w:tcW w:w="0" w:type="auto"/>
          </w:tcPr>
          <w:p w14:paraId="349321A0" w14:textId="77777777" w:rsidR="00030210" w:rsidRDefault="00030210" w:rsidP="00250B21">
            <w:pPr>
              <w:pStyle w:val="BodyText2"/>
              <w:keepNext/>
              <w:keepLines/>
              <w:jc w:val="center"/>
            </w:pPr>
            <w:proofErr w:type="spellStart"/>
            <w:r>
              <w:t>Delti</w:t>
            </w:r>
            <w:proofErr w:type="spellEnd"/>
            <w:r>
              <w:t xml:space="preserve"> (</w:t>
            </w:r>
            <w:proofErr w:type="spellStart"/>
            <w:r>
              <w:t>pu</w:t>
            </w:r>
            <w:proofErr w:type="spellEnd"/>
            <w:r>
              <w:t>)</w:t>
            </w:r>
          </w:p>
        </w:tc>
        <w:tc>
          <w:tcPr>
            <w:tcW w:w="0" w:type="auto"/>
          </w:tcPr>
          <w:p w14:paraId="0B7DBD69" w14:textId="77777777" w:rsidR="00030210" w:rsidRDefault="00D532EE" w:rsidP="00250B21">
            <w:pPr>
              <w:pStyle w:val="BodyText2"/>
              <w:keepNext/>
              <w:keepLines/>
              <w:jc w:val="center"/>
            </w:pPr>
            <w:r>
              <w:t xml:space="preserve">MOD </w:t>
            </w:r>
            <w:r w:rsidR="00030210">
              <w:t>PROFILES</w:t>
            </w:r>
          </w:p>
        </w:tc>
        <w:tc>
          <w:tcPr>
            <w:tcW w:w="0" w:type="auto"/>
          </w:tcPr>
          <w:p w14:paraId="71D82727" w14:textId="77777777" w:rsidR="00030210" w:rsidRPr="00511A7A" w:rsidRDefault="00D532EE" w:rsidP="00250B21">
            <w:pPr>
              <w:pStyle w:val="BodyText2"/>
              <w:keepNext/>
              <w:keepLines/>
              <w:jc w:val="center"/>
            </w:pPr>
            <w:r>
              <w:t xml:space="preserve">MOD </w:t>
            </w:r>
            <w:r w:rsidR="00030210">
              <w:t>PROFILES</w:t>
            </w:r>
          </w:p>
        </w:tc>
      </w:tr>
      <w:tr w:rsidR="00030210" w14:paraId="6D10380D" w14:textId="77777777" w:rsidTr="00F73A8F">
        <w:tc>
          <w:tcPr>
            <w:tcW w:w="0" w:type="auto"/>
          </w:tcPr>
          <w:p w14:paraId="4DAA8380" w14:textId="77777777" w:rsidR="00030210" w:rsidRDefault="00030210" w:rsidP="00250B21">
            <w:pPr>
              <w:pStyle w:val="BodyText2"/>
              <w:keepNext/>
              <w:keepLines/>
              <w:jc w:val="center"/>
            </w:pPr>
            <w:proofErr w:type="spellStart"/>
            <w:r>
              <w:t>Dcvmin</w:t>
            </w:r>
            <w:proofErr w:type="spellEnd"/>
            <w:r>
              <w:t xml:space="preserve"> (kV)</w:t>
            </w:r>
          </w:p>
        </w:tc>
        <w:tc>
          <w:tcPr>
            <w:tcW w:w="0" w:type="auto"/>
          </w:tcPr>
          <w:p w14:paraId="2183B60B" w14:textId="77777777" w:rsidR="00030210" w:rsidRDefault="00D532EE" w:rsidP="00250B21">
            <w:pPr>
              <w:pStyle w:val="BodyText2"/>
              <w:keepNext/>
              <w:keepLines/>
              <w:jc w:val="center"/>
            </w:pPr>
            <w:r>
              <w:t xml:space="preserve">MOD </w:t>
            </w:r>
            <w:r w:rsidR="00030210">
              <w:t>PROFILES</w:t>
            </w:r>
          </w:p>
        </w:tc>
        <w:tc>
          <w:tcPr>
            <w:tcW w:w="0" w:type="auto"/>
          </w:tcPr>
          <w:p w14:paraId="54EB9717" w14:textId="77777777" w:rsidR="00030210" w:rsidRDefault="00D532EE" w:rsidP="00250B21">
            <w:pPr>
              <w:pStyle w:val="BodyText2"/>
              <w:keepNext/>
              <w:keepLines/>
              <w:jc w:val="center"/>
            </w:pPr>
            <w:r>
              <w:t xml:space="preserve">MOD </w:t>
            </w:r>
            <w:r w:rsidR="00030210">
              <w:t>PROFILES</w:t>
            </w:r>
          </w:p>
        </w:tc>
      </w:tr>
      <w:tr w:rsidR="00030210" w14:paraId="1B2D206F" w14:textId="77777777" w:rsidTr="00F73A8F">
        <w:tc>
          <w:tcPr>
            <w:tcW w:w="0" w:type="auto"/>
          </w:tcPr>
          <w:p w14:paraId="22433DBD" w14:textId="77777777" w:rsidR="00030210" w:rsidRDefault="00030210" w:rsidP="00250B21">
            <w:pPr>
              <w:pStyle w:val="BodyText2"/>
              <w:keepNext/>
              <w:keepLines/>
              <w:jc w:val="center"/>
            </w:pPr>
            <w:r>
              <w:t>Metered (</w:t>
            </w:r>
            <w:proofErr w:type="spellStart"/>
            <w:r>
              <w:t>Rect</w:t>
            </w:r>
            <w:proofErr w:type="spellEnd"/>
            <w:r>
              <w:t>/</w:t>
            </w:r>
            <w:proofErr w:type="spellStart"/>
            <w:r>
              <w:t>Invr</w:t>
            </w:r>
            <w:proofErr w:type="spellEnd"/>
            <w:r>
              <w:t>)</w:t>
            </w:r>
          </w:p>
        </w:tc>
        <w:tc>
          <w:tcPr>
            <w:tcW w:w="0" w:type="auto"/>
          </w:tcPr>
          <w:p w14:paraId="08A44E9C" w14:textId="77777777" w:rsidR="00030210" w:rsidRDefault="00D532EE" w:rsidP="00250B21">
            <w:pPr>
              <w:pStyle w:val="BodyText2"/>
              <w:keepNext/>
              <w:keepLines/>
              <w:jc w:val="center"/>
            </w:pPr>
            <w:r>
              <w:t xml:space="preserve">MOD </w:t>
            </w:r>
            <w:r w:rsidR="00030210">
              <w:t>STD PMCR</w:t>
            </w:r>
          </w:p>
        </w:tc>
        <w:tc>
          <w:tcPr>
            <w:tcW w:w="0" w:type="auto"/>
          </w:tcPr>
          <w:p w14:paraId="22686D12" w14:textId="77777777" w:rsidR="00030210" w:rsidRDefault="00D532EE" w:rsidP="00250B21">
            <w:pPr>
              <w:pStyle w:val="BodyText2"/>
              <w:keepNext/>
              <w:keepLines/>
              <w:jc w:val="center"/>
            </w:pPr>
            <w:r>
              <w:t xml:space="preserve">MOD </w:t>
            </w:r>
            <w:r w:rsidR="00030210">
              <w:t>PMCR</w:t>
            </w:r>
          </w:p>
        </w:tc>
      </w:tr>
    </w:tbl>
    <w:p w14:paraId="2D421472" w14:textId="77777777" w:rsidR="005178ED" w:rsidRDefault="005178ED" w:rsidP="00164498"/>
    <w:p w14:paraId="5B173640" w14:textId="77777777"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14:paraId="2489111D" w14:textId="77777777" w:rsidR="0074359A" w:rsidRDefault="0074359A" w:rsidP="005178ED"/>
    <w:p w14:paraId="39625389" w14:textId="408E4882"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sidR="00BC4878">
        <w:rPr>
          <w:sz w:val="24"/>
          <w:szCs w:val="24"/>
        </w:rPr>
        <w:t xml:space="preserve"> in accordance with the</w:t>
      </w:r>
      <w:r w:rsidR="00122032">
        <w:rPr>
          <w:sz w:val="24"/>
          <w:szCs w:val="24"/>
        </w:rPr>
        <w:t xml:space="preserve"> accepted</w:t>
      </w:r>
      <w:r w:rsidR="00BC4878">
        <w:rPr>
          <w:sz w:val="24"/>
          <w:szCs w:val="24"/>
        </w:rPr>
        <w:t xml:space="preserve"> </w:t>
      </w:r>
      <w:r w:rsidR="00122032">
        <w:rPr>
          <w:sz w:val="24"/>
          <w:szCs w:val="24"/>
        </w:rPr>
        <w:t>technical rationale</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14:paraId="0C2B8BFC" w14:textId="77777777" w:rsidR="00DB196D" w:rsidRPr="000D160B" w:rsidRDefault="005178ED" w:rsidP="000D160B">
      <w:pPr>
        <w:pStyle w:val="Heading1"/>
        <w:numPr>
          <w:ilvl w:val="0"/>
          <w:numId w:val="0"/>
        </w:numPr>
        <w:spacing w:after="240"/>
        <w:rPr>
          <w:caps/>
          <w:sz w:val="24"/>
        </w:rPr>
      </w:pPr>
      <w:r w:rsidRPr="00A60D5B">
        <w:rPr>
          <w:sz w:val="24"/>
          <w:szCs w:val="24"/>
        </w:rPr>
        <w:br w:type="page"/>
      </w:r>
      <w:bookmarkStart w:id="572" w:name="_Toc347132996"/>
      <w:bookmarkStart w:id="573" w:name="_Toc125131957"/>
      <w:r w:rsidR="00F73A8F" w:rsidRPr="00D45B3F">
        <w:rPr>
          <w:caps/>
          <w:sz w:val="24"/>
          <w:u w:val="none"/>
        </w:rPr>
        <w:lastRenderedPageBreak/>
        <w:t>5</w:t>
      </w:r>
      <w:r w:rsidR="00F73A8F" w:rsidRPr="00D45B3F">
        <w:rPr>
          <w:caps/>
          <w:sz w:val="24"/>
          <w:u w:val="none"/>
        </w:rPr>
        <w:tab/>
      </w:r>
      <w:r w:rsidR="000F2DD7" w:rsidRPr="00D45B3F">
        <w:rPr>
          <w:caps/>
          <w:sz w:val="24"/>
          <w:u w:val="none"/>
        </w:rPr>
        <w:t>Other SSWG Activities</w:t>
      </w:r>
      <w:bookmarkEnd w:id="572"/>
      <w:bookmarkEnd w:id="573"/>
    </w:p>
    <w:p w14:paraId="7DA5F485" w14:textId="77777777" w:rsidR="000F2DD7" w:rsidRPr="00F73A8F" w:rsidRDefault="00F73A8F" w:rsidP="00F73A8F">
      <w:pPr>
        <w:pStyle w:val="H2"/>
        <w:ind w:left="900" w:hanging="900"/>
        <w:rPr>
          <w:szCs w:val="20"/>
        </w:rPr>
      </w:pPr>
      <w:bookmarkStart w:id="574" w:name="_Toc347132997"/>
      <w:bookmarkStart w:id="575" w:name="_Toc125131958"/>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574"/>
      <w:bookmarkEnd w:id="575"/>
    </w:p>
    <w:p w14:paraId="62A29870" w14:textId="53D0D526"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14:paraId="12BEDFED" w14:textId="77777777" w:rsidR="000F2DD7" w:rsidRDefault="000F2DD7">
      <w:pPr>
        <w:ind w:right="90"/>
        <w:jc w:val="both"/>
        <w:rPr>
          <w:sz w:val="24"/>
          <w:szCs w:val="24"/>
        </w:rPr>
      </w:pPr>
    </w:p>
    <w:p w14:paraId="3FA13567" w14:textId="77777777" w:rsidR="000F2DD7" w:rsidRDefault="000F2DD7">
      <w:pPr>
        <w:ind w:right="90"/>
        <w:jc w:val="both"/>
        <w:rPr>
          <w:sz w:val="24"/>
          <w:szCs w:val="24"/>
        </w:rPr>
      </w:pPr>
      <w:r>
        <w:rPr>
          <w:sz w:val="24"/>
          <w:szCs w:val="24"/>
        </w:rPr>
        <w:t xml:space="preserve">The </w:t>
      </w:r>
      <w:proofErr w:type="gramStart"/>
      <w:r>
        <w:rPr>
          <w:sz w:val="24"/>
          <w:szCs w:val="24"/>
        </w:rPr>
        <w:t xml:space="preserve">Non </w:t>
      </w:r>
      <w:proofErr w:type="spellStart"/>
      <w:r>
        <w:rPr>
          <w:sz w:val="24"/>
          <w:szCs w:val="24"/>
        </w:rPr>
        <w:t>Opt</w:t>
      </w:r>
      <w:proofErr w:type="spellEnd"/>
      <w:proofErr w:type="gramEnd"/>
      <w:r>
        <w:rPr>
          <w:sz w:val="24"/>
          <w:szCs w:val="24"/>
        </w:rPr>
        <w:t xml:space="preserve">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14:paraId="268A9400" w14:textId="77777777" w:rsidR="000F2DD7" w:rsidRDefault="000F2DD7">
      <w:pPr>
        <w:ind w:right="90"/>
        <w:jc w:val="both"/>
        <w:rPr>
          <w:sz w:val="24"/>
          <w:szCs w:val="24"/>
        </w:rPr>
      </w:pPr>
    </w:p>
    <w:p w14:paraId="2D5C86D6" w14:textId="77777777"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w:t>
      </w:r>
      <w:proofErr w:type="gramStart"/>
      <w:r w:rsidRPr="007B1A61">
        <w:rPr>
          <w:sz w:val="24"/>
          <w:szCs w:val="24"/>
        </w:rPr>
        <w:t>However</w:t>
      </w:r>
      <w:proofErr w:type="gramEnd"/>
      <w:r w:rsidRPr="007B1A61">
        <w:rPr>
          <w:sz w:val="24"/>
          <w:szCs w:val="24"/>
        </w:rPr>
        <w:t xml:space="preserve">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w:t>
      </w:r>
      <w:proofErr w:type="gramStart"/>
      <w:r w:rsidRPr="007B1A61">
        <w:rPr>
          <w:sz w:val="24"/>
          <w:szCs w:val="24"/>
        </w:rPr>
        <w:t>Therefore</w:t>
      </w:r>
      <w:proofErr w:type="gramEnd"/>
      <w:r w:rsidRPr="007B1A61">
        <w:rPr>
          <w:sz w:val="24"/>
          <w:szCs w:val="24"/>
        </w:rPr>
        <w:t xml:space="preserve"> the </w:t>
      </w:r>
      <w:r w:rsidR="000F2DD7" w:rsidRPr="007B1A61">
        <w:rPr>
          <w:sz w:val="24"/>
          <w:szCs w:val="24"/>
        </w:rPr>
        <w:t>extra calculations are not necessary</w:t>
      </w:r>
      <w:r w:rsidR="0056137A" w:rsidRPr="007B1A61">
        <w:rPr>
          <w:rStyle w:val="CommentReference"/>
        </w:rPr>
        <w:t>.</w:t>
      </w:r>
    </w:p>
    <w:p w14:paraId="51AD9A7B" w14:textId="77777777" w:rsidR="000F2DD7" w:rsidRPr="007B1A61" w:rsidRDefault="000F2DD7">
      <w:pPr>
        <w:rPr>
          <w:sz w:val="24"/>
          <w:szCs w:val="24"/>
        </w:rPr>
      </w:pPr>
    </w:p>
    <w:p w14:paraId="0C0C3941" w14:textId="77777777"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14:paraId="4BFD1A8D" w14:textId="77777777" w:rsidR="000F2DD7" w:rsidRDefault="000F2DD7">
      <w:pPr>
        <w:ind w:right="720"/>
        <w:jc w:val="both"/>
        <w:rPr>
          <w:sz w:val="24"/>
          <w:szCs w:val="24"/>
        </w:rPr>
      </w:pPr>
    </w:p>
    <w:p w14:paraId="47F065F1" w14:textId="77777777"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w:t>
      </w:r>
      <w:proofErr w:type="spellStart"/>
      <w:r w:rsidRPr="005B2677">
        <w:rPr>
          <w:sz w:val="24"/>
          <w:szCs w:val="24"/>
        </w:rPr>
        <w:t>self serve</w:t>
      </w:r>
      <w:proofErr w:type="spellEnd"/>
      <w:r w:rsidRPr="005B2677">
        <w:rPr>
          <w:sz w:val="24"/>
          <w:szCs w:val="24"/>
        </w:rPr>
        <w:t xml:space="pre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14:paraId="6C83BCC5" w14:textId="77777777" w:rsidR="000F2DD7" w:rsidRDefault="00571CBE" w:rsidP="000F1878">
      <w:pPr>
        <w:numPr>
          <w:ilvl w:val="0"/>
          <w:numId w:val="83"/>
        </w:numPr>
        <w:ind w:right="720"/>
        <w:jc w:val="both"/>
        <w:rPr>
          <w:sz w:val="24"/>
          <w:szCs w:val="24"/>
        </w:rPr>
      </w:pPr>
      <w:r>
        <w:rPr>
          <w:sz w:val="24"/>
          <w:szCs w:val="24"/>
        </w:rPr>
        <w:t>ERCOT updates the transmission loss factor spreadsheet.</w:t>
      </w:r>
    </w:p>
    <w:p w14:paraId="14EDB2D4" w14:textId="77777777" w:rsidR="000F2DD7" w:rsidRDefault="000F2DD7" w:rsidP="000F1878">
      <w:pPr>
        <w:numPr>
          <w:ilvl w:val="0"/>
          <w:numId w:val="83"/>
        </w:numPr>
        <w:ind w:right="720"/>
        <w:jc w:val="both"/>
        <w:rPr>
          <w:sz w:val="24"/>
          <w:szCs w:val="24"/>
        </w:rPr>
      </w:pPr>
      <w:r>
        <w:rPr>
          <w:sz w:val="24"/>
          <w:szCs w:val="24"/>
        </w:rPr>
        <w:t>Send to SSWG for review and approval</w:t>
      </w:r>
    </w:p>
    <w:p w14:paraId="7DF219CC" w14:textId="77777777"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8" w:history="1">
        <w:r w:rsidR="000F1878">
          <w:rPr>
            <w:rStyle w:val="Hyperlink"/>
            <w:sz w:val="24"/>
            <w:szCs w:val="24"/>
          </w:rPr>
          <w:t>http://www.ercot.com/mktinfo/data_agg/index.html</w:t>
        </w:r>
      </w:hyperlink>
      <w:hyperlink r:id="rId39" w:history="1">
        <w:r w:rsidR="000F1878">
          <w:rPr>
            <w:rStyle w:val="Hyperlink"/>
            <w:sz w:val="24"/>
            <w:szCs w:val="24"/>
          </w:rPr>
          <w:t xml:space="preserve">. </w:t>
        </w:r>
      </w:hyperlink>
      <w:r w:rsidR="000F1878">
        <w:rPr>
          <w:sz w:val="24"/>
          <w:szCs w:val="24"/>
        </w:rPr>
        <w:t xml:space="preserve">    </w:t>
      </w:r>
    </w:p>
    <w:p w14:paraId="3682ACA3" w14:textId="77777777" w:rsidR="00524397" w:rsidRPr="00F73A8F" w:rsidRDefault="00524397" w:rsidP="00524397">
      <w:pPr>
        <w:pStyle w:val="H2"/>
        <w:ind w:left="900" w:hanging="900"/>
        <w:rPr>
          <w:szCs w:val="20"/>
        </w:rPr>
      </w:pPr>
      <w:bookmarkStart w:id="576" w:name="_Toc347132998"/>
      <w:bookmarkStart w:id="577" w:name="_Toc125131959"/>
      <w:bookmarkStart w:id="578" w:name="OLE_LINK1"/>
      <w:bookmarkStart w:id="579" w:name="OLE_LINK2"/>
      <w:bookmarkStart w:id="580" w:name="_Toc347132999"/>
      <w:r>
        <w:rPr>
          <w:szCs w:val="20"/>
        </w:rPr>
        <w:t>5.2</w:t>
      </w:r>
      <w:r>
        <w:rPr>
          <w:szCs w:val="20"/>
        </w:rPr>
        <w:tab/>
      </w:r>
      <w:r w:rsidRPr="00F73A8F">
        <w:rPr>
          <w:szCs w:val="20"/>
        </w:rPr>
        <w:t>Contingency Database</w:t>
      </w:r>
      <w:bookmarkEnd w:id="576"/>
      <w:bookmarkEnd w:id="577"/>
    </w:p>
    <w:p w14:paraId="4E25C048" w14:textId="77777777" w:rsidR="00524397" w:rsidRPr="00EF5DCC" w:rsidRDefault="00524397" w:rsidP="00524397">
      <w:pPr>
        <w:jc w:val="both"/>
        <w:rPr>
          <w:sz w:val="24"/>
          <w:szCs w:val="24"/>
        </w:rPr>
      </w:pPr>
      <w:r w:rsidRPr="00EF5DCC">
        <w:rPr>
          <w:sz w:val="24"/>
          <w:szCs w:val="24"/>
        </w:rPr>
        <w:t xml:space="preserve">The ERCOT contingency database is a compilation of contingency definitions as submitted by the </w:t>
      </w:r>
      <w:proofErr w:type="spellStart"/>
      <w:r w:rsidRPr="00EF5DCC">
        <w:rPr>
          <w:sz w:val="24"/>
          <w:szCs w:val="24"/>
        </w:rPr>
        <w:t>TSPs.</w:t>
      </w:r>
      <w:proofErr w:type="spellEnd"/>
      <w:r w:rsidRPr="00EF5DCC">
        <w:rPr>
          <w:sz w:val="24"/>
          <w:szCs w:val="24"/>
        </w:rPr>
        <w:t xml:space="preserve">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 xml:space="preserve">with each </w:t>
      </w:r>
      <w:r w:rsidR="001C5554">
        <w:rPr>
          <w:sz w:val="24"/>
          <w:szCs w:val="24"/>
        </w:rPr>
        <w:t>SSWG</w:t>
      </w:r>
      <w:r>
        <w:rPr>
          <w:sz w:val="24"/>
          <w:szCs w:val="24"/>
        </w:rPr>
        <w:t xml:space="preserve"> case build</w:t>
      </w:r>
      <w:r w:rsidRPr="00EF5DCC">
        <w:rPr>
          <w:sz w:val="24"/>
          <w:szCs w:val="24"/>
        </w:rPr>
        <w:t xml:space="preserve">.  ERCOT will accept updates to the contingency list outside of this review process as requested by the </w:t>
      </w:r>
      <w:proofErr w:type="spellStart"/>
      <w:r w:rsidRPr="00EF5DCC">
        <w:rPr>
          <w:sz w:val="24"/>
          <w:szCs w:val="24"/>
        </w:rPr>
        <w:t>TSPs.</w:t>
      </w:r>
      <w:proofErr w:type="spellEnd"/>
      <w:r w:rsidRPr="00EF5DCC">
        <w:rPr>
          <w:sz w:val="24"/>
          <w:szCs w:val="24"/>
        </w:rPr>
        <w:t xml:space="preserve">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14:paraId="194E668C" w14:textId="77777777" w:rsidR="00524397" w:rsidRPr="00EF5DCC" w:rsidRDefault="00524397" w:rsidP="00524397">
      <w:pPr>
        <w:jc w:val="both"/>
        <w:rPr>
          <w:sz w:val="24"/>
          <w:szCs w:val="24"/>
        </w:rPr>
      </w:pPr>
    </w:p>
    <w:p w14:paraId="6FC0BAE9" w14:textId="77777777" w:rsidR="00524397" w:rsidRPr="00EF5DCC" w:rsidRDefault="00524397" w:rsidP="00524397">
      <w:pPr>
        <w:jc w:val="center"/>
        <w:rPr>
          <w:b/>
          <w:sz w:val="24"/>
          <w:szCs w:val="24"/>
        </w:rPr>
      </w:pPr>
      <w:r>
        <w:rPr>
          <w:b/>
          <w:sz w:val="24"/>
          <w:szCs w:val="24"/>
        </w:rPr>
        <w:br w:type="page"/>
      </w:r>
      <w:r w:rsidRPr="00EF5DCC">
        <w:rPr>
          <w:b/>
          <w:sz w:val="24"/>
          <w:szCs w:val="24"/>
        </w:rPr>
        <w:lastRenderedPageBreak/>
        <w:t>ERCOT Contingency Database Columns</w:t>
      </w:r>
    </w:p>
    <w:p w14:paraId="4FCF635F" w14:textId="77777777" w:rsidR="00524397" w:rsidRPr="00EF5DCC" w:rsidRDefault="00524397" w:rsidP="00524397">
      <w:pPr>
        <w:jc w:val="center"/>
        <w:rPr>
          <w:b/>
          <w:sz w:val="24"/>
          <w:szCs w:val="24"/>
        </w:rPr>
      </w:pPr>
    </w:p>
    <w:tbl>
      <w:tblP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3265"/>
      </w:tblGrid>
      <w:tr w:rsidR="00524397" w:rsidRPr="00EF5DCC" w14:paraId="261A97D4" w14:textId="77777777" w:rsidTr="003968A3">
        <w:tc>
          <w:tcPr>
            <w:tcW w:w="2268" w:type="dxa"/>
            <w:vAlign w:val="bottom"/>
          </w:tcPr>
          <w:p w14:paraId="62240E8C" w14:textId="77777777"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14:paraId="1C4F054D" w14:textId="77777777"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14:paraId="1E8B18CA" w14:textId="77777777"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14:paraId="5942D19A" w14:textId="77777777" w:rsidR="00524397" w:rsidRPr="00250B21" w:rsidRDefault="00524397" w:rsidP="00C404D4">
            <w:pPr>
              <w:spacing w:before="40" w:after="40"/>
              <w:jc w:val="center"/>
              <w:rPr>
                <w:b/>
                <w:sz w:val="22"/>
                <w:szCs w:val="22"/>
              </w:rPr>
            </w:pPr>
            <w:r w:rsidRPr="00250B21">
              <w:rPr>
                <w:b/>
                <w:sz w:val="22"/>
                <w:szCs w:val="22"/>
              </w:rPr>
              <w:t>Default Value</w:t>
            </w:r>
          </w:p>
        </w:tc>
        <w:tc>
          <w:tcPr>
            <w:tcW w:w="3265" w:type="dxa"/>
            <w:vAlign w:val="bottom"/>
          </w:tcPr>
          <w:p w14:paraId="736FE113" w14:textId="77777777"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14:paraId="1E126A40" w14:textId="77777777" w:rsidTr="003968A3">
        <w:tc>
          <w:tcPr>
            <w:tcW w:w="2268" w:type="dxa"/>
            <w:vAlign w:val="center"/>
          </w:tcPr>
          <w:p w14:paraId="653F78A7" w14:textId="77777777" w:rsidR="00524397" w:rsidRPr="004E33A2" w:rsidRDefault="00524397" w:rsidP="00C404D4">
            <w:pPr>
              <w:spacing w:before="40" w:after="40"/>
            </w:pPr>
            <w:r w:rsidRPr="004E33A2">
              <w:t>Item</w:t>
            </w:r>
          </w:p>
        </w:tc>
        <w:tc>
          <w:tcPr>
            <w:tcW w:w="1581" w:type="dxa"/>
            <w:vAlign w:val="center"/>
          </w:tcPr>
          <w:p w14:paraId="4F049A4D" w14:textId="77777777" w:rsidR="00524397" w:rsidRPr="004E33A2" w:rsidRDefault="00524397" w:rsidP="00C404D4">
            <w:pPr>
              <w:spacing w:before="40" w:after="40"/>
            </w:pPr>
          </w:p>
        </w:tc>
        <w:tc>
          <w:tcPr>
            <w:tcW w:w="1631" w:type="dxa"/>
            <w:vAlign w:val="center"/>
          </w:tcPr>
          <w:p w14:paraId="7EA04A92" w14:textId="77777777"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14:paraId="6659B1A2" w14:textId="77777777" w:rsidR="00524397" w:rsidRPr="004E33A2" w:rsidRDefault="00524397" w:rsidP="00C404D4">
            <w:pPr>
              <w:spacing w:before="40" w:after="40"/>
              <w:jc w:val="center"/>
            </w:pPr>
          </w:p>
        </w:tc>
        <w:tc>
          <w:tcPr>
            <w:tcW w:w="3265" w:type="dxa"/>
            <w:vAlign w:val="center"/>
          </w:tcPr>
          <w:p w14:paraId="1A007197" w14:textId="77777777" w:rsidR="00524397" w:rsidRPr="004E33A2" w:rsidRDefault="00524397" w:rsidP="00C404D4">
            <w:pPr>
              <w:spacing w:before="40" w:after="40"/>
            </w:pPr>
            <w:r w:rsidRPr="004E33A2">
              <w:t>Must be a numeric value</w:t>
            </w:r>
          </w:p>
        </w:tc>
      </w:tr>
      <w:tr w:rsidR="00524397" w:rsidRPr="00EF5DCC" w14:paraId="0E81EC01" w14:textId="77777777" w:rsidTr="003968A3">
        <w:tc>
          <w:tcPr>
            <w:tcW w:w="2268" w:type="dxa"/>
            <w:vAlign w:val="center"/>
          </w:tcPr>
          <w:p w14:paraId="4382DC29" w14:textId="77777777" w:rsidR="00524397" w:rsidRPr="004E33A2" w:rsidRDefault="00524397" w:rsidP="00C404D4">
            <w:pPr>
              <w:spacing w:before="40" w:after="40"/>
            </w:pPr>
            <w:proofErr w:type="spellStart"/>
            <w:r w:rsidRPr="004E33A2">
              <w:t>DatabaseID</w:t>
            </w:r>
            <w:proofErr w:type="spellEnd"/>
          </w:p>
        </w:tc>
        <w:tc>
          <w:tcPr>
            <w:tcW w:w="1581" w:type="dxa"/>
            <w:vAlign w:val="center"/>
          </w:tcPr>
          <w:p w14:paraId="0E44F29B" w14:textId="77777777" w:rsidR="00524397" w:rsidRPr="004E33A2" w:rsidRDefault="00524397" w:rsidP="004E33A2">
            <w:pPr>
              <w:spacing w:before="40" w:after="40"/>
              <w:jc w:val="center"/>
            </w:pPr>
          </w:p>
        </w:tc>
        <w:tc>
          <w:tcPr>
            <w:tcW w:w="1631" w:type="dxa"/>
            <w:vAlign w:val="center"/>
          </w:tcPr>
          <w:p w14:paraId="061BD265"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74631500" w14:textId="77777777" w:rsidR="00524397" w:rsidRPr="004E33A2" w:rsidRDefault="00524397" w:rsidP="00C404D4">
            <w:pPr>
              <w:spacing w:before="40" w:after="40"/>
              <w:jc w:val="center"/>
            </w:pPr>
          </w:p>
        </w:tc>
        <w:tc>
          <w:tcPr>
            <w:tcW w:w="3265" w:type="dxa"/>
            <w:vAlign w:val="center"/>
          </w:tcPr>
          <w:p w14:paraId="18299691" w14:textId="77777777" w:rsidR="00524397" w:rsidRPr="004E33A2" w:rsidRDefault="00524397" w:rsidP="00C404D4">
            <w:pPr>
              <w:spacing w:before="40" w:after="40"/>
            </w:pPr>
            <w:r w:rsidRPr="004E33A2">
              <w:t xml:space="preserve">Must be an alphanumeric with a </w:t>
            </w:r>
            <w:proofErr w:type="gramStart"/>
            <w:r w:rsidRPr="004E33A2">
              <w:t>12 character</w:t>
            </w:r>
            <w:proofErr w:type="gramEnd"/>
            <w:r w:rsidRPr="004E33A2">
              <w:t xml:space="preserve"> maximum</w:t>
            </w:r>
          </w:p>
        </w:tc>
      </w:tr>
      <w:tr w:rsidR="00524397" w:rsidRPr="00EF5DCC" w14:paraId="747C47BE" w14:textId="77777777" w:rsidTr="003968A3">
        <w:tc>
          <w:tcPr>
            <w:tcW w:w="2268" w:type="dxa"/>
            <w:vAlign w:val="center"/>
          </w:tcPr>
          <w:p w14:paraId="2947A61A" w14:textId="77777777" w:rsidR="00524397" w:rsidRPr="004E33A2" w:rsidRDefault="00524397" w:rsidP="00C404D4">
            <w:pPr>
              <w:spacing w:before="40" w:after="40"/>
            </w:pPr>
            <w:proofErr w:type="spellStart"/>
            <w:r w:rsidRPr="004E33A2">
              <w:t>TOContingencyID</w:t>
            </w:r>
            <w:proofErr w:type="spellEnd"/>
          </w:p>
        </w:tc>
        <w:tc>
          <w:tcPr>
            <w:tcW w:w="1581" w:type="dxa"/>
            <w:vAlign w:val="center"/>
          </w:tcPr>
          <w:p w14:paraId="3CBBEEB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0C1AFF6" w14:textId="77777777" w:rsidR="00524397" w:rsidRPr="004E33A2" w:rsidRDefault="00524397" w:rsidP="004E33A2">
            <w:pPr>
              <w:spacing w:before="40" w:after="40"/>
              <w:jc w:val="center"/>
            </w:pPr>
          </w:p>
        </w:tc>
        <w:tc>
          <w:tcPr>
            <w:tcW w:w="1240" w:type="dxa"/>
            <w:vAlign w:val="center"/>
          </w:tcPr>
          <w:p w14:paraId="71881CCC" w14:textId="77777777" w:rsidR="00524397" w:rsidRPr="004E33A2" w:rsidRDefault="00524397" w:rsidP="00C404D4">
            <w:pPr>
              <w:spacing w:before="40" w:after="40"/>
              <w:jc w:val="center"/>
            </w:pPr>
          </w:p>
        </w:tc>
        <w:tc>
          <w:tcPr>
            <w:tcW w:w="3265" w:type="dxa"/>
            <w:vAlign w:val="center"/>
          </w:tcPr>
          <w:p w14:paraId="0DC5B34D" w14:textId="77777777" w:rsidR="00524397" w:rsidRPr="004E33A2" w:rsidRDefault="00524397" w:rsidP="00C404D4">
            <w:pPr>
              <w:spacing w:before="40" w:after="40"/>
            </w:pPr>
            <w:r w:rsidRPr="004E33A2">
              <w:t>May not be null</w:t>
            </w:r>
          </w:p>
        </w:tc>
      </w:tr>
      <w:tr w:rsidR="00524397" w:rsidRPr="00EF5DCC" w14:paraId="6C24DD02" w14:textId="77777777" w:rsidTr="003968A3">
        <w:tc>
          <w:tcPr>
            <w:tcW w:w="2268" w:type="dxa"/>
            <w:vAlign w:val="center"/>
          </w:tcPr>
          <w:p w14:paraId="5ED93BC2" w14:textId="77777777" w:rsidR="00524397" w:rsidRPr="004E33A2" w:rsidRDefault="00524397" w:rsidP="00C404D4">
            <w:pPr>
              <w:spacing w:before="40" w:after="40"/>
            </w:pPr>
            <w:proofErr w:type="spellStart"/>
            <w:r w:rsidRPr="004E33A2">
              <w:t>ContingencyAction</w:t>
            </w:r>
            <w:proofErr w:type="spellEnd"/>
          </w:p>
        </w:tc>
        <w:tc>
          <w:tcPr>
            <w:tcW w:w="1581" w:type="dxa"/>
            <w:vAlign w:val="center"/>
          </w:tcPr>
          <w:p w14:paraId="4ED665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200F283" w14:textId="77777777" w:rsidR="00524397" w:rsidRPr="004E33A2" w:rsidRDefault="00524397" w:rsidP="004E33A2">
            <w:pPr>
              <w:spacing w:before="40" w:after="40"/>
              <w:jc w:val="center"/>
            </w:pPr>
          </w:p>
        </w:tc>
        <w:tc>
          <w:tcPr>
            <w:tcW w:w="1240" w:type="dxa"/>
            <w:vAlign w:val="center"/>
          </w:tcPr>
          <w:p w14:paraId="49644D9A" w14:textId="77777777" w:rsidR="00524397" w:rsidRPr="004E33A2" w:rsidRDefault="00524397" w:rsidP="00C404D4">
            <w:pPr>
              <w:spacing w:before="40" w:after="40"/>
              <w:jc w:val="center"/>
            </w:pPr>
            <w:r w:rsidRPr="004E33A2">
              <w:t>Open</w:t>
            </w:r>
          </w:p>
        </w:tc>
        <w:tc>
          <w:tcPr>
            <w:tcW w:w="3265" w:type="dxa"/>
            <w:vAlign w:val="center"/>
          </w:tcPr>
          <w:p w14:paraId="2801E7C3" w14:textId="77777777" w:rsidR="00524397" w:rsidRPr="004E33A2" w:rsidRDefault="00524397" w:rsidP="00C404D4">
            <w:pPr>
              <w:spacing w:before="40" w:after="40"/>
            </w:pPr>
            <w:r w:rsidRPr="004E33A2">
              <w:t>Must be either open or close</w:t>
            </w:r>
          </w:p>
        </w:tc>
      </w:tr>
      <w:tr w:rsidR="00524397" w:rsidRPr="00EF5DCC" w14:paraId="2AE07981" w14:textId="77777777" w:rsidTr="003968A3">
        <w:tc>
          <w:tcPr>
            <w:tcW w:w="2268" w:type="dxa"/>
            <w:vAlign w:val="center"/>
          </w:tcPr>
          <w:p w14:paraId="5D3F8644" w14:textId="77777777" w:rsidR="00524397" w:rsidRPr="004E33A2" w:rsidRDefault="00524397" w:rsidP="00C404D4">
            <w:pPr>
              <w:spacing w:before="40" w:after="40"/>
            </w:pPr>
            <w:proofErr w:type="spellStart"/>
            <w:r w:rsidRPr="004E33A2">
              <w:t>FromBusNumber_i</w:t>
            </w:r>
            <w:proofErr w:type="spellEnd"/>
          </w:p>
        </w:tc>
        <w:tc>
          <w:tcPr>
            <w:tcW w:w="1581" w:type="dxa"/>
            <w:vAlign w:val="center"/>
          </w:tcPr>
          <w:p w14:paraId="690ED84F"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98D4755" w14:textId="77777777" w:rsidR="00524397" w:rsidRPr="004E33A2" w:rsidRDefault="00524397" w:rsidP="004E33A2">
            <w:pPr>
              <w:spacing w:before="40" w:after="40"/>
              <w:jc w:val="center"/>
            </w:pPr>
          </w:p>
        </w:tc>
        <w:tc>
          <w:tcPr>
            <w:tcW w:w="1240" w:type="dxa"/>
            <w:vAlign w:val="center"/>
          </w:tcPr>
          <w:p w14:paraId="3BF672A7" w14:textId="77777777" w:rsidR="00524397" w:rsidRPr="004E33A2" w:rsidRDefault="00524397" w:rsidP="00C404D4">
            <w:pPr>
              <w:spacing w:before="40" w:after="40"/>
              <w:jc w:val="center"/>
            </w:pPr>
            <w:r w:rsidRPr="004E33A2">
              <w:t>0</w:t>
            </w:r>
          </w:p>
        </w:tc>
        <w:tc>
          <w:tcPr>
            <w:tcW w:w="3265" w:type="dxa"/>
            <w:vAlign w:val="center"/>
          </w:tcPr>
          <w:p w14:paraId="7899445C" w14:textId="77777777" w:rsidR="00524397" w:rsidRPr="004E33A2" w:rsidRDefault="00524397" w:rsidP="00C404D4">
            <w:pPr>
              <w:spacing w:before="40" w:after="40"/>
            </w:pPr>
            <w:r w:rsidRPr="004E33A2">
              <w:t>Must be a numeric value</w:t>
            </w:r>
          </w:p>
        </w:tc>
      </w:tr>
      <w:tr w:rsidR="00524397" w:rsidRPr="00EF5DCC" w14:paraId="7C914DA5" w14:textId="77777777" w:rsidTr="003968A3">
        <w:tc>
          <w:tcPr>
            <w:tcW w:w="2268" w:type="dxa"/>
            <w:vAlign w:val="center"/>
          </w:tcPr>
          <w:p w14:paraId="00A21BEA" w14:textId="77777777" w:rsidR="00524397" w:rsidRPr="004E33A2" w:rsidRDefault="00524397" w:rsidP="00C404D4">
            <w:pPr>
              <w:spacing w:before="40" w:after="40"/>
            </w:pPr>
            <w:proofErr w:type="spellStart"/>
            <w:r w:rsidRPr="004E33A2">
              <w:t>ToBusNumber_j</w:t>
            </w:r>
            <w:proofErr w:type="spellEnd"/>
          </w:p>
        </w:tc>
        <w:tc>
          <w:tcPr>
            <w:tcW w:w="1581" w:type="dxa"/>
            <w:vAlign w:val="center"/>
          </w:tcPr>
          <w:p w14:paraId="66158F8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642F7493" w14:textId="77777777" w:rsidR="00524397" w:rsidRPr="004E33A2" w:rsidRDefault="00524397" w:rsidP="004E33A2">
            <w:pPr>
              <w:spacing w:before="40" w:after="40"/>
              <w:jc w:val="center"/>
            </w:pPr>
          </w:p>
        </w:tc>
        <w:tc>
          <w:tcPr>
            <w:tcW w:w="1240" w:type="dxa"/>
            <w:vAlign w:val="center"/>
          </w:tcPr>
          <w:p w14:paraId="0B98047F" w14:textId="77777777" w:rsidR="00524397" w:rsidRPr="004E33A2" w:rsidRDefault="00524397" w:rsidP="00C404D4">
            <w:pPr>
              <w:spacing w:before="40" w:after="40"/>
              <w:jc w:val="center"/>
            </w:pPr>
            <w:r w:rsidRPr="004E33A2">
              <w:t>0</w:t>
            </w:r>
          </w:p>
        </w:tc>
        <w:tc>
          <w:tcPr>
            <w:tcW w:w="3265" w:type="dxa"/>
            <w:vAlign w:val="center"/>
          </w:tcPr>
          <w:p w14:paraId="61F12E7D" w14:textId="77777777" w:rsidR="00524397" w:rsidRPr="004E33A2" w:rsidRDefault="00524397" w:rsidP="00C404D4">
            <w:pPr>
              <w:spacing w:before="40" w:after="40"/>
            </w:pPr>
            <w:r w:rsidRPr="004E33A2">
              <w:t>Must be a numeric value</w:t>
            </w:r>
          </w:p>
        </w:tc>
      </w:tr>
      <w:tr w:rsidR="00524397" w:rsidRPr="00EF5DCC" w14:paraId="6E8D6561" w14:textId="77777777" w:rsidTr="003968A3">
        <w:tc>
          <w:tcPr>
            <w:tcW w:w="2268" w:type="dxa"/>
            <w:vAlign w:val="center"/>
          </w:tcPr>
          <w:p w14:paraId="6D5CA3C8" w14:textId="77777777" w:rsidR="00524397" w:rsidRPr="004E33A2" w:rsidRDefault="00524397" w:rsidP="00C404D4">
            <w:pPr>
              <w:spacing w:before="40" w:after="40"/>
            </w:pPr>
            <w:proofErr w:type="spellStart"/>
            <w:r w:rsidRPr="004E33A2">
              <w:t>ToBusNumber_k</w:t>
            </w:r>
            <w:proofErr w:type="spellEnd"/>
          </w:p>
        </w:tc>
        <w:tc>
          <w:tcPr>
            <w:tcW w:w="1581" w:type="dxa"/>
            <w:vAlign w:val="center"/>
          </w:tcPr>
          <w:p w14:paraId="16041EC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71D7A28" w14:textId="77777777" w:rsidR="00524397" w:rsidRPr="004E33A2" w:rsidRDefault="00524397" w:rsidP="004E33A2">
            <w:pPr>
              <w:spacing w:before="40" w:after="40"/>
              <w:jc w:val="center"/>
            </w:pPr>
          </w:p>
        </w:tc>
        <w:tc>
          <w:tcPr>
            <w:tcW w:w="1240" w:type="dxa"/>
            <w:vAlign w:val="center"/>
          </w:tcPr>
          <w:p w14:paraId="00E41D69" w14:textId="77777777" w:rsidR="00524397" w:rsidRPr="004E33A2" w:rsidRDefault="00524397" w:rsidP="00C404D4">
            <w:pPr>
              <w:spacing w:before="40" w:after="40"/>
              <w:jc w:val="center"/>
            </w:pPr>
            <w:r w:rsidRPr="004E33A2">
              <w:t>0</w:t>
            </w:r>
          </w:p>
        </w:tc>
        <w:tc>
          <w:tcPr>
            <w:tcW w:w="3265" w:type="dxa"/>
            <w:vAlign w:val="center"/>
          </w:tcPr>
          <w:p w14:paraId="4A49068E" w14:textId="77777777" w:rsidR="00524397" w:rsidRPr="004E33A2" w:rsidRDefault="00524397" w:rsidP="00C404D4">
            <w:pPr>
              <w:spacing w:before="40" w:after="40"/>
            </w:pPr>
            <w:r w:rsidRPr="004E33A2">
              <w:t>Must be a numeric value</w:t>
            </w:r>
          </w:p>
        </w:tc>
      </w:tr>
      <w:tr w:rsidR="00524397" w:rsidRPr="00EF5DCC" w14:paraId="0BA743D6" w14:textId="77777777" w:rsidTr="003968A3">
        <w:tc>
          <w:tcPr>
            <w:tcW w:w="2268" w:type="dxa"/>
            <w:vAlign w:val="center"/>
          </w:tcPr>
          <w:p w14:paraId="41771FD7" w14:textId="77777777" w:rsidR="00524397" w:rsidRPr="004E33A2" w:rsidRDefault="00524397" w:rsidP="00C404D4">
            <w:pPr>
              <w:spacing w:before="40" w:after="40"/>
            </w:pPr>
            <w:proofErr w:type="spellStart"/>
            <w:r w:rsidRPr="004E33A2">
              <w:t>CircuitID</w:t>
            </w:r>
            <w:proofErr w:type="spellEnd"/>
          </w:p>
        </w:tc>
        <w:tc>
          <w:tcPr>
            <w:tcW w:w="1581" w:type="dxa"/>
            <w:vAlign w:val="center"/>
          </w:tcPr>
          <w:p w14:paraId="120D60A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641056A" w14:textId="77777777" w:rsidR="00524397" w:rsidRPr="004E33A2" w:rsidRDefault="00524397" w:rsidP="004E33A2">
            <w:pPr>
              <w:spacing w:before="40" w:after="40"/>
              <w:jc w:val="center"/>
            </w:pPr>
          </w:p>
        </w:tc>
        <w:tc>
          <w:tcPr>
            <w:tcW w:w="1240" w:type="dxa"/>
            <w:vAlign w:val="center"/>
          </w:tcPr>
          <w:p w14:paraId="27796FD4" w14:textId="77777777" w:rsidR="00524397" w:rsidRPr="004E33A2" w:rsidRDefault="00524397" w:rsidP="00C404D4">
            <w:pPr>
              <w:spacing w:before="40" w:after="40"/>
              <w:jc w:val="center"/>
            </w:pPr>
          </w:p>
        </w:tc>
        <w:tc>
          <w:tcPr>
            <w:tcW w:w="3265" w:type="dxa"/>
            <w:vAlign w:val="center"/>
          </w:tcPr>
          <w:p w14:paraId="78C3D3F5" w14:textId="77777777" w:rsidR="00524397" w:rsidRPr="004E33A2" w:rsidRDefault="00524397" w:rsidP="00C404D4">
            <w:pPr>
              <w:spacing w:before="40" w:after="40"/>
            </w:pPr>
            <w:r w:rsidRPr="004E33A2">
              <w:t xml:space="preserve">Must be an alphanumeric with a </w:t>
            </w:r>
            <w:proofErr w:type="gramStart"/>
            <w:r w:rsidRPr="004E33A2">
              <w:t>two character</w:t>
            </w:r>
            <w:proofErr w:type="gramEnd"/>
            <w:r w:rsidRPr="004E33A2">
              <w:t xml:space="preserve"> maximum, and must be null if the element identifier for the outage is a bus or </w:t>
            </w:r>
            <w:proofErr w:type="spellStart"/>
            <w:r w:rsidRPr="004E33A2">
              <w:t>switched</w:t>
            </w:r>
            <w:r w:rsidRPr="00A32822">
              <w:t>_</w:t>
            </w:r>
            <w:r w:rsidRPr="004E33A2">
              <w:t>shunt</w:t>
            </w:r>
            <w:proofErr w:type="spellEnd"/>
          </w:p>
        </w:tc>
      </w:tr>
      <w:tr w:rsidR="00524397" w:rsidRPr="00EF5DCC" w14:paraId="051D57F6" w14:textId="77777777" w:rsidTr="003968A3">
        <w:tc>
          <w:tcPr>
            <w:tcW w:w="2268" w:type="dxa"/>
            <w:vAlign w:val="center"/>
          </w:tcPr>
          <w:p w14:paraId="2AE21686" w14:textId="77777777" w:rsidR="00524397" w:rsidRPr="004E33A2" w:rsidRDefault="00524397" w:rsidP="00C404D4">
            <w:pPr>
              <w:spacing w:before="40" w:after="40"/>
            </w:pPr>
            <w:proofErr w:type="spellStart"/>
            <w:r w:rsidRPr="004E33A2">
              <w:t>ElementIdentifier</w:t>
            </w:r>
            <w:proofErr w:type="spellEnd"/>
          </w:p>
        </w:tc>
        <w:tc>
          <w:tcPr>
            <w:tcW w:w="1581" w:type="dxa"/>
            <w:vAlign w:val="center"/>
          </w:tcPr>
          <w:p w14:paraId="3E86EBD8"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9129D27" w14:textId="77777777" w:rsidR="00524397" w:rsidRPr="004E33A2" w:rsidRDefault="00524397" w:rsidP="004E33A2">
            <w:pPr>
              <w:spacing w:before="40" w:after="40"/>
              <w:jc w:val="center"/>
            </w:pPr>
          </w:p>
        </w:tc>
        <w:tc>
          <w:tcPr>
            <w:tcW w:w="1240" w:type="dxa"/>
            <w:vAlign w:val="center"/>
          </w:tcPr>
          <w:p w14:paraId="3A23B949" w14:textId="77777777" w:rsidR="00524397" w:rsidRPr="004E33A2" w:rsidRDefault="00524397" w:rsidP="00C404D4">
            <w:pPr>
              <w:spacing w:before="40" w:after="40"/>
              <w:jc w:val="center"/>
            </w:pPr>
          </w:p>
        </w:tc>
        <w:tc>
          <w:tcPr>
            <w:tcW w:w="3265" w:type="dxa"/>
            <w:vAlign w:val="center"/>
          </w:tcPr>
          <w:p w14:paraId="0787F060" w14:textId="77777777" w:rsidR="00524397" w:rsidRPr="004E33A2" w:rsidRDefault="00524397" w:rsidP="00C404D4">
            <w:pPr>
              <w:spacing w:before="40" w:after="40"/>
            </w:pPr>
            <w:r w:rsidRPr="004E33A2">
              <w:t xml:space="preserve">Must be either a bus, transformer, branch, </w:t>
            </w:r>
            <w:proofErr w:type="spellStart"/>
            <w:r w:rsidRPr="004E33A2">
              <w:t>fixed</w:t>
            </w:r>
            <w:r w:rsidRPr="00A32822">
              <w:t>_</w:t>
            </w:r>
            <w:r w:rsidRPr="0011051A">
              <w:t>bus</w:t>
            </w:r>
            <w:r w:rsidRPr="00A32822">
              <w:t>_</w:t>
            </w:r>
            <w:r w:rsidRPr="0011051A">
              <w:t>shunt</w:t>
            </w:r>
            <w:proofErr w:type="spellEnd"/>
            <w:r w:rsidRPr="0011051A">
              <w:t xml:space="preserve">, </w:t>
            </w:r>
            <w:proofErr w:type="spellStart"/>
            <w:r w:rsidRPr="00A32822">
              <w:t>switched_</w:t>
            </w:r>
            <w:r w:rsidRPr="0011051A">
              <w:t>shunt</w:t>
            </w:r>
            <w:proofErr w:type="spellEnd"/>
            <w:r w:rsidRPr="0011051A">
              <w:t xml:space="preserve"> or </w:t>
            </w:r>
            <w:r w:rsidRPr="00A32822">
              <w:t>gen</w:t>
            </w:r>
          </w:p>
        </w:tc>
      </w:tr>
      <w:tr w:rsidR="00524397" w:rsidRPr="00EF5DCC" w14:paraId="23ECD53A" w14:textId="77777777" w:rsidTr="003968A3">
        <w:tc>
          <w:tcPr>
            <w:tcW w:w="2268" w:type="dxa"/>
            <w:vAlign w:val="center"/>
          </w:tcPr>
          <w:p w14:paraId="51C43DFA" w14:textId="77777777" w:rsidR="00524397" w:rsidRPr="004E33A2" w:rsidRDefault="00524397" w:rsidP="00C404D4">
            <w:pPr>
              <w:spacing w:before="40" w:after="40"/>
            </w:pPr>
            <w:r w:rsidRPr="004E33A2">
              <w:t>Submitter</w:t>
            </w:r>
          </w:p>
        </w:tc>
        <w:tc>
          <w:tcPr>
            <w:tcW w:w="1581" w:type="dxa"/>
            <w:vAlign w:val="center"/>
          </w:tcPr>
          <w:p w14:paraId="708A6FD7"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9F18B03" w14:textId="77777777" w:rsidR="00524397" w:rsidRPr="004E33A2" w:rsidRDefault="00524397" w:rsidP="004E33A2">
            <w:pPr>
              <w:spacing w:before="40" w:after="40"/>
              <w:jc w:val="center"/>
            </w:pPr>
          </w:p>
        </w:tc>
        <w:tc>
          <w:tcPr>
            <w:tcW w:w="1240" w:type="dxa"/>
            <w:vAlign w:val="center"/>
          </w:tcPr>
          <w:p w14:paraId="126EA7F7" w14:textId="77777777" w:rsidR="00524397" w:rsidRPr="004E33A2" w:rsidRDefault="00524397" w:rsidP="00C404D4">
            <w:pPr>
              <w:spacing w:before="40" w:after="40"/>
              <w:jc w:val="center"/>
            </w:pPr>
          </w:p>
        </w:tc>
        <w:tc>
          <w:tcPr>
            <w:tcW w:w="3265" w:type="dxa"/>
            <w:vAlign w:val="center"/>
          </w:tcPr>
          <w:p w14:paraId="3A2E7936" w14:textId="77777777" w:rsidR="00524397" w:rsidRPr="004E33A2" w:rsidRDefault="00524397" w:rsidP="00C404D4">
            <w:pPr>
              <w:spacing w:before="40" w:after="40"/>
            </w:pPr>
            <w:r w:rsidRPr="004E33A2">
              <w:t>Must match current submitter name in database</w:t>
            </w:r>
          </w:p>
        </w:tc>
      </w:tr>
      <w:tr w:rsidR="00524397" w:rsidRPr="00EF5DCC" w14:paraId="0B58F626" w14:textId="77777777" w:rsidTr="003968A3">
        <w:tc>
          <w:tcPr>
            <w:tcW w:w="2268" w:type="dxa"/>
            <w:vAlign w:val="center"/>
          </w:tcPr>
          <w:p w14:paraId="4FBCC5EC" w14:textId="77777777" w:rsidR="00524397" w:rsidRPr="004E33A2" w:rsidRDefault="00524397" w:rsidP="00C404D4">
            <w:pPr>
              <w:spacing w:before="40" w:after="40"/>
            </w:pPr>
            <w:r w:rsidRPr="004E33A2">
              <w:t>StartDate</w:t>
            </w:r>
          </w:p>
        </w:tc>
        <w:tc>
          <w:tcPr>
            <w:tcW w:w="1581" w:type="dxa"/>
            <w:vAlign w:val="center"/>
          </w:tcPr>
          <w:p w14:paraId="1801BCE3"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15B81540" w14:textId="77777777" w:rsidR="00524397" w:rsidRPr="004E33A2" w:rsidRDefault="00524397" w:rsidP="004E33A2">
            <w:pPr>
              <w:spacing w:before="40" w:after="40"/>
              <w:jc w:val="center"/>
            </w:pPr>
          </w:p>
        </w:tc>
        <w:tc>
          <w:tcPr>
            <w:tcW w:w="1240" w:type="dxa"/>
            <w:vAlign w:val="center"/>
          </w:tcPr>
          <w:p w14:paraId="52140859" w14:textId="77777777" w:rsidR="00524397" w:rsidRPr="004E33A2" w:rsidRDefault="00524397" w:rsidP="00C404D4">
            <w:pPr>
              <w:spacing w:before="40" w:after="40"/>
              <w:jc w:val="center"/>
            </w:pPr>
            <w:r w:rsidRPr="004E33A2">
              <w:t>1/1/2000</w:t>
            </w:r>
          </w:p>
        </w:tc>
        <w:tc>
          <w:tcPr>
            <w:tcW w:w="3265" w:type="dxa"/>
            <w:vAlign w:val="center"/>
          </w:tcPr>
          <w:p w14:paraId="65911ED6" w14:textId="77777777" w:rsidR="00524397" w:rsidRPr="004E33A2" w:rsidRDefault="00524397" w:rsidP="00C404D4">
            <w:pPr>
              <w:spacing w:before="40" w:after="40"/>
            </w:pPr>
            <w:r w:rsidRPr="004E33A2">
              <w:t>Must be a valid date</w:t>
            </w:r>
          </w:p>
        </w:tc>
      </w:tr>
      <w:tr w:rsidR="00524397" w:rsidRPr="00EF5DCC" w14:paraId="330C2B60" w14:textId="77777777" w:rsidTr="003968A3">
        <w:tc>
          <w:tcPr>
            <w:tcW w:w="2268" w:type="dxa"/>
            <w:vAlign w:val="center"/>
          </w:tcPr>
          <w:p w14:paraId="6EE7D3B0" w14:textId="77777777" w:rsidR="00524397" w:rsidRPr="004E33A2" w:rsidRDefault="00524397" w:rsidP="00C404D4">
            <w:pPr>
              <w:spacing w:before="40" w:after="40"/>
            </w:pPr>
            <w:proofErr w:type="spellStart"/>
            <w:r w:rsidRPr="004E33A2">
              <w:t>StopDate</w:t>
            </w:r>
            <w:proofErr w:type="spellEnd"/>
          </w:p>
        </w:tc>
        <w:tc>
          <w:tcPr>
            <w:tcW w:w="1581" w:type="dxa"/>
            <w:vAlign w:val="center"/>
          </w:tcPr>
          <w:p w14:paraId="4EB0F68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75ED9E88" w14:textId="77777777" w:rsidR="00524397" w:rsidRPr="004E33A2" w:rsidRDefault="00524397" w:rsidP="004E33A2">
            <w:pPr>
              <w:spacing w:before="40" w:after="40"/>
              <w:jc w:val="center"/>
            </w:pPr>
          </w:p>
        </w:tc>
        <w:tc>
          <w:tcPr>
            <w:tcW w:w="1240" w:type="dxa"/>
            <w:vAlign w:val="center"/>
          </w:tcPr>
          <w:p w14:paraId="37E7C849" w14:textId="77777777" w:rsidR="00524397" w:rsidRPr="004E33A2" w:rsidRDefault="00524397" w:rsidP="00C404D4">
            <w:pPr>
              <w:spacing w:before="40" w:after="40"/>
              <w:jc w:val="center"/>
            </w:pPr>
            <w:r w:rsidRPr="004E33A2">
              <w:t>12/31/2099</w:t>
            </w:r>
          </w:p>
        </w:tc>
        <w:tc>
          <w:tcPr>
            <w:tcW w:w="3265" w:type="dxa"/>
            <w:vAlign w:val="center"/>
          </w:tcPr>
          <w:p w14:paraId="51FB5C2E" w14:textId="77777777" w:rsidR="00524397" w:rsidRPr="004E33A2" w:rsidRDefault="00524397" w:rsidP="00C404D4">
            <w:pPr>
              <w:spacing w:before="40" w:after="40"/>
            </w:pPr>
            <w:r w:rsidRPr="004E33A2">
              <w:t>Must be a valid date</w:t>
            </w:r>
          </w:p>
        </w:tc>
      </w:tr>
      <w:tr w:rsidR="00524397" w:rsidRPr="00EF5DCC" w14:paraId="4BBB01B7" w14:textId="77777777" w:rsidTr="003968A3">
        <w:tc>
          <w:tcPr>
            <w:tcW w:w="2268" w:type="dxa"/>
            <w:vAlign w:val="center"/>
          </w:tcPr>
          <w:p w14:paraId="74E8D378" w14:textId="77777777" w:rsidR="00524397" w:rsidRPr="004E33A2" w:rsidRDefault="00524397" w:rsidP="00C404D4">
            <w:pPr>
              <w:spacing w:before="40" w:after="40"/>
            </w:pPr>
            <w:proofErr w:type="spellStart"/>
            <w:r w:rsidRPr="004E33A2">
              <w:t>DateCreated</w:t>
            </w:r>
            <w:proofErr w:type="spellEnd"/>
          </w:p>
        </w:tc>
        <w:tc>
          <w:tcPr>
            <w:tcW w:w="1581" w:type="dxa"/>
            <w:vAlign w:val="center"/>
          </w:tcPr>
          <w:p w14:paraId="23059B61" w14:textId="77777777" w:rsidR="00524397" w:rsidRPr="004E33A2" w:rsidRDefault="00524397" w:rsidP="004E33A2">
            <w:pPr>
              <w:spacing w:before="40" w:after="40"/>
              <w:jc w:val="center"/>
            </w:pPr>
          </w:p>
        </w:tc>
        <w:tc>
          <w:tcPr>
            <w:tcW w:w="1631" w:type="dxa"/>
            <w:vAlign w:val="center"/>
          </w:tcPr>
          <w:p w14:paraId="2926AA96"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4B6B07DF" w14:textId="77777777" w:rsidR="00524397" w:rsidRPr="004E33A2" w:rsidRDefault="00524397" w:rsidP="00C404D4">
            <w:pPr>
              <w:spacing w:before="40" w:after="40"/>
              <w:jc w:val="center"/>
            </w:pPr>
          </w:p>
        </w:tc>
        <w:tc>
          <w:tcPr>
            <w:tcW w:w="3265" w:type="dxa"/>
            <w:vAlign w:val="center"/>
          </w:tcPr>
          <w:p w14:paraId="6419C582" w14:textId="77777777" w:rsidR="00524397" w:rsidRPr="004E33A2" w:rsidRDefault="00524397" w:rsidP="00C404D4">
            <w:pPr>
              <w:spacing w:before="40" w:after="40"/>
            </w:pPr>
            <w:r w:rsidRPr="004E33A2">
              <w:t>Must be a valid date</w:t>
            </w:r>
          </w:p>
        </w:tc>
      </w:tr>
      <w:tr w:rsidR="00524397" w:rsidRPr="00EF5DCC" w14:paraId="67BF5466" w14:textId="77777777" w:rsidTr="003968A3">
        <w:tc>
          <w:tcPr>
            <w:tcW w:w="2268" w:type="dxa"/>
            <w:vAlign w:val="center"/>
          </w:tcPr>
          <w:p w14:paraId="603D9C20" w14:textId="77777777" w:rsidR="00524397" w:rsidRPr="004E33A2" w:rsidRDefault="00524397" w:rsidP="00C404D4">
            <w:pPr>
              <w:spacing w:before="40" w:after="40"/>
            </w:pPr>
            <w:proofErr w:type="spellStart"/>
            <w:r w:rsidRPr="004E33A2">
              <w:t>UpdatedDate</w:t>
            </w:r>
            <w:proofErr w:type="spellEnd"/>
          </w:p>
        </w:tc>
        <w:tc>
          <w:tcPr>
            <w:tcW w:w="1581" w:type="dxa"/>
            <w:vAlign w:val="center"/>
          </w:tcPr>
          <w:p w14:paraId="369B5EE1" w14:textId="77777777" w:rsidR="00524397" w:rsidRPr="004E33A2" w:rsidRDefault="00524397" w:rsidP="004E33A2">
            <w:pPr>
              <w:spacing w:before="40" w:after="40"/>
              <w:jc w:val="center"/>
            </w:pPr>
          </w:p>
        </w:tc>
        <w:tc>
          <w:tcPr>
            <w:tcW w:w="1631" w:type="dxa"/>
            <w:vAlign w:val="center"/>
          </w:tcPr>
          <w:p w14:paraId="01939CC2"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14:paraId="16F168BD" w14:textId="77777777" w:rsidR="00524397" w:rsidRPr="004E33A2" w:rsidRDefault="00524397" w:rsidP="00C404D4">
            <w:pPr>
              <w:spacing w:before="40" w:after="40"/>
              <w:jc w:val="center"/>
            </w:pPr>
          </w:p>
        </w:tc>
        <w:tc>
          <w:tcPr>
            <w:tcW w:w="3265" w:type="dxa"/>
            <w:vAlign w:val="center"/>
          </w:tcPr>
          <w:p w14:paraId="464BDF38" w14:textId="77777777" w:rsidR="00524397" w:rsidRPr="004E33A2" w:rsidRDefault="00524397" w:rsidP="00C404D4">
            <w:pPr>
              <w:spacing w:before="40" w:after="40"/>
            </w:pPr>
            <w:r w:rsidRPr="004E33A2">
              <w:t>Must be a valid date</w:t>
            </w:r>
          </w:p>
        </w:tc>
      </w:tr>
      <w:tr w:rsidR="00524397" w:rsidRPr="00EF5DCC" w14:paraId="31F8FC00" w14:textId="77777777" w:rsidTr="003968A3">
        <w:tc>
          <w:tcPr>
            <w:tcW w:w="2268" w:type="dxa"/>
            <w:vAlign w:val="center"/>
          </w:tcPr>
          <w:p w14:paraId="3215C88A" w14:textId="77777777" w:rsidR="00524397" w:rsidRPr="004E33A2" w:rsidRDefault="00524397" w:rsidP="00C404D4">
            <w:pPr>
              <w:spacing w:before="40" w:after="40"/>
            </w:pPr>
            <w:r w:rsidRPr="004E33A2">
              <w:t>Multi-</w:t>
            </w:r>
            <w:proofErr w:type="spellStart"/>
            <w:r w:rsidRPr="004E33A2">
              <w:t>SectionLine</w:t>
            </w:r>
            <w:proofErr w:type="spellEnd"/>
          </w:p>
        </w:tc>
        <w:tc>
          <w:tcPr>
            <w:tcW w:w="1581" w:type="dxa"/>
            <w:vAlign w:val="center"/>
          </w:tcPr>
          <w:p w14:paraId="08BB16CD"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0C666096" w14:textId="77777777" w:rsidR="00524397" w:rsidRPr="004E33A2" w:rsidRDefault="00524397" w:rsidP="004E33A2">
            <w:pPr>
              <w:spacing w:before="40" w:after="40"/>
              <w:jc w:val="center"/>
            </w:pPr>
          </w:p>
        </w:tc>
        <w:tc>
          <w:tcPr>
            <w:tcW w:w="1240" w:type="dxa"/>
            <w:vAlign w:val="center"/>
          </w:tcPr>
          <w:p w14:paraId="4E94111D" w14:textId="77777777" w:rsidR="00524397" w:rsidRPr="004E33A2" w:rsidRDefault="00524397" w:rsidP="00C404D4">
            <w:pPr>
              <w:spacing w:before="40" w:after="40"/>
              <w:jc w:val="center"/>
            </w:pPr>
            <w:r w:rsidRPr="004E33A2">
              <w:t>No</w:t>
            </w:r>
          </w:p>
        </w:tc>
        <w:tc>
          <w:tcPr>
            <w:tcW w:w="3265" w:type="dxa"/>
            <w:vAlign w:val="center"/>
          </w:tcPr>
          <w:p w14:paraId="21616F56" w14:textId="77777777" w:rsidR="00524397" w:rsidRPr="004E33A2" w:rsidRDefault="00524397" w:rsidP="00C404D4">
            <w:pPr>
              <w:spacing w:before="40" w:after="40"/>
            </w:pPr>
            <w:r w:rsidRPr="004E33A2">
              <w:t>Must be either yes or no</w:t>
            </w:r>
          </w:p>
        </w:tc>
      </w:tr>
      <w:tr w:rsidR="00524397" w:rsidRPr="00EF5DCC" w14:paraId="276680E7" w14:textId="77777777" w:rsidTr="003968A3">
        <w:tc>
          <w:tcPr>
            <w:tcW w:w="2268" w:type="dxa"/>
            <w:vAlign w:val="center"/>
          </w:tcPr>
          <w:p w14:paraId="37E869F6" w14:textId="77777777" w:rsidR="00524397" w:rsidRPr="004E33A2" w:rsidRDefault="00524397" w:rsidP="00C404D4">
            <w:pPr>
              <w:spacing w:before="40" w:after="40"/>
            </w:pPr>
            <w:proofErr w:type="spellStart"/>
            <w:r w:rsidRPr="004E33A2">
              <w:t>NERCCategory</w:t>
            </w:r>
            <w:proofErr w:type="spellEnd"/>
          </w:p>
        </w:tc>
        <w:tc>
          <w:tcPr>
            <w:tcW w:w="1581" w:type="dxa"/>
            <w:vAlign w:val="center"/>
          </w:tcPr>
          <w:p w14:paraId="6A35D3AA"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2E05FDAC" w14:textId="77777777" w:rsidR="00524397" w:rsidRPr="004E33A2" w:rsidRDefault="00524397" w:rsidP="004E33A2">
            <w:pPr>
              <w:spacing w:before="40" w:after="40"/>
              <w:jc w:val="center"/>
            </w:pPr>
          </w:p>
        </w:tc>
        <w:tc>
          <w:tcPr>
            <w:tcW w:w="1240" w:type="dxa"/>
            <w:vAlign w:val="center"/>
          </w:tcPr>
          <w:p w14:paraId="36E16BF4" w14:textId="77777777" w:rsidR="00524397" w:rsidRPr="004E33A2" w:rsidRDefault="00524397" w:rsidP="00C404D4">
            <w:pPr>
              <w:spacing w:before="40" w:after="40"/>
              <w:jc w:val="center"/>
            </w:pPr>
          </w:p>
        </w:tc>
        <w:tc>
          <w:tcPr>
            <w:tcW w:w="3265" w:type="dxa"/>
            <w:vAlign w:val="center"/>
          </w:tcPr>
          <w:p w14:paraId="00F73986" w14:textId="77777777"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14:paraId="33CDDBF4" w14:textId="77777777" w:rsidTr="003968A3">
        <w:tc>
          <w:tcPr>
            <w:tcW w:w="2268" w:type="dxa"/>
            <w:vAlign w:val="center"/>
          </w:tcPr>
          <w:p w14:paraId="226BF2BD" w14:textId="77777777" w:rsidR="00524397" w:rsidRPr="004E33A2" w:rsidRDefault="00524397" w:rsidP="00C404D4">
            <w:pPr>
              <w:spacing w:before="40" w:after="40"/>
            </w:pPr>
            <w:proofErr w:type="spellStart"/>
            <w:r w:rsidRPr="004E33A2">
              <w:t>ERCOTCategory</w:t>
            </w:r>
            <w:proofErr w:type="spellEnd"/>
          </w:p>
        </w:tc>
        <w:tc>
          <w:tcPr>
            <w:tcW w:w="1581" w:type="dxa"/>
            <w:vAlign w:val="center"/>
          </w:tcPr>
          <w:p w14:paraId="224C1351" w14:textId="77777777"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5B8DD3AB" w14:textId="77777777" w:rsidR="00524397" w:rsidRPr="004E33A2" w:rsidRDefault="00524397" w:rsidP="004E33A2">
            <w:pPr>
              <w:spacing w:before="40" w:after="40"/>
              <w:jc w:val="center"/>
            </w:pPr>
          </w:p>
        </w:tc>
        <w:tc>
          <w:tcPr>
            <w:tcW w:w="1240" w:type="dxa"/>
            <w:vAlign w:val="center"/>
          </w:tcPr>
          <w:p w14:paraId="6AFE2305" w14:textId="77777777" w:rsidR="00524397" w:rsidRPr="004E33A2" w:rsidRDefault="00524397" w:rsidP="00C404D4">
            <w:pPr>
              <w:spacing w:before="40" w:after="40"/>
              <w:jc w:val="center"/>
            </w:pPr>
          </w:p>
        </w:tc>
        <w:tc>
          <w:tcPr>
            <w:tcW w:w="3265" w:type="dxa"/>
            <w:vAlign w:val="center"/>
          </w:tcPr>
          <w:p w14:paraId="32925B85" w14:textId="65063F37" w:rsidR="00524397" w:rsidRPr="004E33A2" w:rsidRDefault="00524397" w:rsidP="00C404D4">
            <w:pPr>
              <w:spacing w:before="40" w:after="40"/>
            </w:pPr>
            <w:r w:rsidRPr="004E33A2">
              <w:t xml:space="preserve">Must be N/A, ERCOT_1, </w:t>
            </w:r>
            <w:proofErr w:type="spellStart"/>
            <w:r w:rsidRPr="004E33A2">
              <w:t>ERCOT_</w:t>
            </w:r>
            <w:r>
              <w:t>NonBES</w:t>
            </w:r>
            <w:proofErr w:type="spellEnd"/>
            <w:r w:rsidRPr="00A32822">
              <w:t>,</w:t>
            </w:r>
            <w:r w:rsidRPr="0011051A">
              <w:t xml:space="preserve"> ERCOT_</w:t>
            </w:r>
            <w:r>
              <w:t>CCT</w:t>
            </w:r>
            <w:r w:rsidR="00FB39AA">
              <w:t>, ERCOT_98</w:t>
            </w:r>
          </w:p>
        </w:tc>
      </w:tr>
      <w:tr w:rsidR="00524397" w:rsidRPr="00EF5DCC" w14:paraId="6A01E53D" w14:textId="77777777" w:rsidTr="003968A3">
        <w:tc>
          <w:tcPr>
            <w:tcW w:w="2268" w:type="dxa"/>
            <w:vAlign w:val="center"/>
          </w:tcPr>
          <w:p w14:paraId="7B7BE2EC" w14:textId="77777777" w:rsidR="00524397" w:rsidRPr="00A32822" w:rsidRDefault="00524397" w:rsidP="00C404D4">
            <w:pPr>
              <w:spacing w:before="40" w:after="40"/>
            </w:pPr>
            <w:r w:rsidRPr="00A32822">
              <w:t>BES Level</w:t>
            </w:r>
          </w:p>
        </w:tc>
        <w:tc>
          <w:tcPr>
            <w:tcW w:w="1581" w:type="dxa"/>
            <w:vAlign w:val="center"/>
          </w:tcPr>
          <w:p w14:paraId="5ABD7C48" w14:textId="77777777"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14:paraId="3255BC6F" w14:textId="77777777" w:rsidR="00524397" w:rsidRPr="00A32822" w:rsidRDefault="00524397" w:rsidP="00C404D4">
            <w:pPr>
              <w:spacing w:before="40" w:after="40"/>
              <w:jc w:val="center"/>
            </w:pPr>
          </w:p>
        </w:tc>
        <w:tc>
          <w:tcPr>
            <w:tcW w:w="1240" w:type="dxa"/>
            <w:vAlign w:val="center"/>
          </w:tcPr>
          <w:p w14:paraId="1E2AC5D8" w14:textId="77777777" w:rsidR="00524397" w:rsidRPr="00A32822" w:rsidRDefault="00524397" w:rsidP="00C404D4">
            <w:pPr>
              <w:spacing w:before="40" w:after="40"/>
              <w:jc w:val="center"/>
            </w:pPr>
          </w:p>
        </w:tc>
        <w:tc>
          <w:tcPr>
            <w:tcW w:w="3265" w:type="dxa"/>
            <w:vAlign w:val="center"/>
          </w:tcPr>
          <w:p w14:paraId="69F4A8F0" w14:textId="77777777"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14:paraId="3930432E" w14:textId="77777777" w:rsidTr="003968A3">
        <w:tc>
          <w:tcPr>
            <w:tcW w:w="2268" w:type="dxa"/>
            <w:vAlign w:val="center"/>
          </w:tcPr>
          <w:p w14:paraId="65C43E22" w14:textId="77777777" w:rsidR="00524397" w:rsidRPr="004E33A2" w:rsidRDefault="00524397" w:rsidP="00C404D4">
            <w:pPr>
              <w:spacing w:before="40" w:after="40"/>
            </w:pPr>
            <w:proofErr w:type="spellStart"/>
            <w:r w:rsidRPr="004E33A2">
              <w:t>TDSPComments</w:t>
            </w:r>
            <w:proofErr w:type="spellEnd"/>
          </w:p>
        </w:tc>
        <w:tc>
          <w:tcPr>
            <w:tcW w:w="1581" w:type="dxa"/>
            <w:vAlign w:val="center"/>
          </w:tcPr>
          <w:p w14:paraId="34908A8D" w14:textId="77777777" w:rsidR="00524397" w:rsidRPr="004E33A2" w:rsidRDefault="00524397" w:rsidP="0011051A">
            <w:pPr>
              <w:pStyle w:val="ListParagraph"/>
              <w:numPr>
                <w:ilvl w:val="0"/>
                <w:numId w:val="105"/>
              </w:numPr>
              <w:spacing w:before="40" w:after="40"/>
              <w:ind w:right="50"/>
              <w:contextualSpacing/>
            </w:pPr>
          </w:p>
        </w:tc>
        <w:tc>
          <w:tcPr>
            <w:tcW w:w="1631" w:type="dxa"/>
            <w:vAlign w:val="center"/>
          </w:tcPr>
          <w:p w14:paraId="282001CA" w14:textId="77777777" w:rsidR="00524397" w:rsidRPr="004E33A2" w:rsidRDefault="00524397" w:rsidP="0011051A">
            <w:pPr>
              <w:pStyle w:val="ListParagraph"/>
              <w:spacing w:before="40" w:after="40"/>
            </w:pPr>
          </w:p>
        </w:tc>
        <w:tc>
          <w:tcPr>
            <w:tcW w:w="1240" w:type="dxa"/>
            <w:vAlign w:val="center"/>
          </w:tcPr>
          <w:p w14:paraId="6EF16F8E" w14:textId="77777777" w:rsidR="00524397" w:rsidRPr="004E33A2" w:rsidRDefault="00524397" w:rsidP="00C404D4">
            <w:pPr>
              <w:spacing w:before="40" w:after="40"/>
              <w:jc w:val="center"/>
            </w:pPr>
          </w:p>
        </w:tc>
        <w:tc>
          <w:tcPr>
            <w:tcW w:w="3265" w:type="dxa"/>
            <w:vAlign w:val="center"/>
          </w:tcPr>
          <w:p w14:paraId="3F519E3C" w14:textId="77777777" w:rsidR="00524397" w:rsidRPr="004E33A2" w:rsidRDefault="00524397" w:rsidP="00C404D4">
            <w:pPr>
              <w:spacing w:before="40" w:after="40"/>
            </w:pPr>
            <w:r w:rsidRPr="004E33A2">
              <w:t>May be null</w:t>
            </w:r>
          </w:p>
        </w:tc>
      </w:tr>
      <w:tr w:rsidR="00524397" w:rsidRPr="00EF5DCC" w14:paraId="714C0897" w14:textId="77777777" w:rsidTr="003968A3">
        <w:tc>
          <w:tcPr>
            <w:tcW w:w="2268" w:type="dxa"/>
            <w:vAlign w:val="center"/>
          </w:tcPr>
          <w:p w14:paraId="0B8E1E52" w14:textId="77777777" w:rsidR="00524397" w:rsidRPr="00D94DA0" w:rsidRDefault="00524397" w:rsidP="00C404D4">
            <w:pPr>
              <w:spacing w:before="40" w:after="40"/>
            </w:pPr>
            <w:proofErr w:type="spellStart"/>
            <w:r w:rsidRPr="00D94DA0">
              <w:t>ERCOTComment</w:t>
            </w:r>
            <w:proofErr w:type="spellEnd"/>
          </w:p>
        </w:tc>
        <w:tc>
          <w:tcPr>
            <w:tcW w:w="1581" w:type="dxa"/>
            <w:vAlign w:val="center"/>
          </w:tcPr>
          <w:p w14:paraId="662DE4C3" w14:textId="77777777" w:rsidR="00524397" w:rsidRPr="00D94DA0" w:rsidRDefault="00524397" w:rsidP="0011051A">
            <w:pPr>
              <w:pStyle w:val="ListParagraph"/>
              <w:spacing w:before="40" w:after="40"/>
              <w:ind w:left="0" w:right="50"/>
              <w:contextualSpacing/>
            </w:pPr>
          </w:p>
        </w:tc>
        <w:tc>
          <w:tcPr>
            <w:tcW w:w="1631" w:type="dxa"/>
            <w:vAlign w:val="center"/>
          </w:tcPr>
          <w:p w14:paraId="09ADF6CB" w14:textId="77777777" w:rsidR="00524397" w:rsidRPr="00D94DA0" w:rsidRDefault="00524397" w:rsidP="0011051A">
            <w:pPr>
              <w:pStyle w:val="ListParagraph"/>
              <w:numPr>
                <w:ilvl w:val="0"/>
                <w:numId w:val="105"/>
              </w:numPr>
              <w:spacing w:before="40" w:after="40"/>
              <w:jc w:val="center"/>
            </w:pPr>
          </w:p>
        </w:tc>
        <w:tc>
          <w:tcPr>
            <w:tcW w:w="1240" w:type="dxa"/>
            <w:vAlign w:val="center"/>
          </w:tcPr>
          <w:p w14:paraId="71E17713" w14:textId="77777777" w:rsidR="00524397" w:rsidRPr="00D94DA0" w:rsidRDefault="00524397" w:rsidP="00C404D4">
            <w:pPr>
              <w:spacing w:before="40" w:after="40"/>
              <w:jc w:val="center"/>
            </w:pPr>
          </w:p>
        </w:tc>
        <w:tc>
          <w:tcPr>
            <w:tcW w:w="3265" w:type="dxa"/>
            <w:vAlign w:val="center"/>
          </w:tcPr>
          <w:p w14:paraId="71A20FFB" w14:textId="77777777" w:rsidR="00524397" w:rsidRPr="00D94DA0" w:rsidRDefault="00524397" w:rsidP="00C404D4">
            <w:pPr>
              <w:spacing w:before="40" w:after="40"/>
            </w:pPr>
            <w:r w:rsidRPr="00D94DA0">
              <w:t>May be null</w:t>
            </w:r>
          </w:p>
        </w:tc>
      </w:tr>
      <w:tr w:rsidR="00524397" w:rsidRPr="00EF5DCC" w14:paraId="3F991C21" w14:textId="77777777" w:rsidTr="003968A3">
        <w:tc>
          <w:tcPr>
            <w:tcW w:w="2268" w:type="dxa"/>
            <w:vAlign w:val="center"/>
          </w:tcPr>
          <w:p w14:paraId="0CF2852A" w14:textId="77777777" w:rsidR="00524397" w:rsidRPr="00D94DA0" w:rsidRDefault="00524397" w:rsidP="00C404D4">
            <w:pPr>
              <w:spacing w:before="40" w:after="40"/>
            </w:pPr>
            <w:proofErr w:type="spellStart"/>
            <w:r w:rsidRPr="00D94DA0">
              <w:t>ContingencyName</w:t>
            </w:r>
            <w:proofErr w:type="spellEnd"/>
          </w:p>
        </w:tc>
        <w:tc>
          <w:tcPr>
            <w:tcW w:w="1581" w:type="dxa"/>
            <w:vAlign w:val="center"/>
          </w:tcPr>
          <w:p w14:paraId="4EEB5CEC" w14:textId="77777777" w:rsidR="00524397" w:rsidRPr="00D94DA0" w:rsidRDefault="00524397" w:rsidP="0011051A">
            <w:pPr>
              <w:spacing w:before="40" w:after="40"/>
              <w:jc w:val="center"/>
            </w:pPr>
          </w:p>
        </w:tc>
        <w:tc>
          <w:tcPr>
            <w:tcW w:w="1631" w:type="dxa"/>
            <w:vAlign w:val="center"/>
          </w:tcPr>
          <w:p w14:paraId="36589A35" w14:textId="77777777"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14:paraId="0020C03E" w14:textId="77777777" w:rsidR="00524397" w:rsidRPr="00D94DA0" w:rsidRDefault="00524397" w:rsidP="00C404D4">
            <w:pPr>
              <w:spacing w:before="40" w:after="40"/>
              <w:jc w:val="center"/>
            </w:pPr>
          </w:p>
        </w:tc>
        <w:tc>
          <w:tcPr>
            <w:tcW w:w="3265" w:type="dxa"/>
            <w:vAlign w:val="center"/>
          </w:tcPr>
          <w:p w14:paraId="037BCDF7" w14:textId="77777777" w:rsidR="00524397" w:rsidRPr="00D94DA0" w:rsidRDefault="00524397" w:rsidP="00C404D4">
            <w:pPr>
              <w:spacing w:before="40" w:after="40"/>
            </w:pPr>
            <w:r w:rsidRPr="00D94DA0">
              <w:t>Must be consistent within a contingency definition</w:t>
            </w:r>
          </w:p>
        </w:tc>
      </w:tr>
    </w:tbl>
    <w:p w14:paraId="6FD8E3F4" w14:textId="77777777" w:rsidR="00524397" w:rsidRDefault="00524397" w:rsidP="00524397">
      <w:pPr>
        <w:jc w:val="both"/>
        <w:rPr>
          <w:sz w:val="24"/>
          <w:szCs w:val="24"/>
        </w:rPr>
      </w:pPr>
    </w:p>
    <w:p w14:paraId="6EAE0A03" w14:textId="2A518FED"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w:t>
      </w:r>
      <w:r w:rsidR="00F4111B">
        <w:rPr>
          <w:rFonts w:cs="Arial"/>
          <w:sz w:val="24"/>
          <w:szCs w:val="24"/>
        </w:rPr>
        <w:t>5</w:t>
      </w:r>
      <w:r w:rsidR="00532FB0">
        <w:rPr>
          <w:rFonts w:cs="Arial"/>
          <w:sz w:val="24"/>
          <w:szCs w:val="24"/>
        </w:rPr>
        <w:t xml:space="preserve">.1 </w:t>
      </w:r>
      <w:r w:rsidRPr="00487A21">
        <w:rPr>
          <w:rFonts w:cs="Arial"/>
          <w:sz w:val="24"/>
          <w:szCs w:val="24"/>
        </w:rPr>
        <w:t>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r>
      <w:r w:rsidRPr="00A32822">
        <w:rPr>
          <w:sz w:val="24"/>
          <w:szCs w:val="24"/>
        </w:rPr>
        <w:lastRenderedPageBreak/>
        <w:t xml:space="preserve">The procedure </w:t>
      </w:r>
      <w:r w:rsidR="00BF77A6">
        <w:rPr>
          <w:sz w:val="24"/>
          <w:szCs w:val="24"/>
        </w:rPr>
        <w:t>to</w:t>
      </w:r>
      <w:r w:rsidRPr="00A32822">
        <w:rPr>
          <w:sz w:val="24"/>
          <w:szCs w:val="24"/>
        </w:rPr>
        <w:t xml:space="preserve"> update the contingency database is as follows: ERCOT will send out the current contingency list to SSWG members with invalid entries highlighted.</w:t>
      </w:r>
    </w:p>
    <w:p w14:paraId="25C31764"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14:paraId="48652C5F"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14:paraId="6C641891"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14:paraId="570F6DA2" w14:textId="77777777"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14:paraId="05EDBC8B" w14:textId="77777777"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 xml:space="preserve">E, </w:t>
      </w:r>
      <w:proofErr w:type="spellStart"/>
      <w:r w:rsidRPr="00EF5DCC">
        <w:rPr>
          <w:sz w:val="24"/>
          <w:szCs w:val="24"/>
        </w:rPr>
        <w:t>Power</w:t>
      </w:r>
      <w:r>
        <w:rPr>
          <w:sz w:val="24"/>
          <w:szCs w:val="24"/>
        </w:rPr>
        <w:t>W</w:t>
      </w:r>
      <w:r w:rsidRPr="00EF5DCC">
        <w:rPr>
          <w:sz w:val="24"/>
          <w:szCs w:val="24"/>
        </w:rPr>
        <w:t>orld</w:t>
      </w:r>
      <w:proofErr w:type="spellEnd"/>
      <w:r w:rsidRPr="00EF5DCC">
        <w:rPr>
          <w:sz w:val="24"/>
          <w:szCs w:val="24"/>
        </w:rPr>
        <w:t>, UPLAN and VSAT.  Definitions which are flagged as being invalid will NOT be included in the contingency file.</w:t>
      </w:r>
    </w:p>
    <w:p w14:paraId="0C66C810" w14:textId="77777777"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14:paraId="5E15BDB1" w14:textId="77777777" w:rsidR="00524397" w:rsidRPr="00EF5DCC" w:rsidRDefault="00524397" w:rsidP="00524397">
      <w:pPr>
        <w:jc w:val="both"/>
        <w:rPr>
          <w:sz w:val="24"/>
          <w:szCs w:val="24"/>
        </w:rPr>
      </w:pPr>
    </w:p>
    <w:p w14:paraId="031B0BC4" w14:textId="77777777"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proofErr w:type="spellStart"/>
      <w:r w:rsidRPr="00EF5DCC">
        <w:rPr>
          <w:i/>
          <w:sz w:val="24"/>
          <w:szCs w:val="24"/>
        </w:rPr>
        <w:t>TOContingencyID</w:t>
      </w:r>
      <w:proofErr w:type="spellEnd"/>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14:paraId="3F9F1739" w14:textId="77777777" w:rsidR="00524397" w:rsidRPr="00EF5DCC" w:rsidRDefault="00524397" w:rsidP="00524397">
      <w:pPr>
        <w:jc w:val="both"/>
        <w:rPr>
          <w:sz w:val="24"/>
          <w:szCs w:val="24"/>
        </w:rPr>
      </w:pPr>
    </w:p>
    <w:p w14:paraId="554AC850" w14:textId="77777777"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14:paraId="30F39768" w14:textId="77777777" w:rsidR="00524397" w:rsidRDefault="00524397" w:rsidP="00524397">
      <w:pPr>
        <w:jc w:val="both"/>
        <w:rPr>
          <w:sz w:val="24"/>
          <w:szCs w:val="24"/>
        </w:rPr>
      </w:pPr>
    </w:p>
    <w:p w14:paraId="0C042B4E" w14:textId="77777777"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14:paraId="16FDFD7F" w14:textId="77777777" w:rsidR="00524397" w:rsidRDefault="00524397" w:rsidP="00524397">
      <w:pPr>
        <w:jc w:val="both"/>
        <w:rPr>
          <w:sz w:val="24"/>
          <w:szCs w:val="24"/>
        </w:rPr>
      </w:pPr>
    </w:p>
    <w:p w14:paraId="28F2A06B" w14:textId="77777777"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14:paraId="7F00F3F2" w14:textId="77777777" w:rsidR="00524397" w:rsidRDefault="00524397" w:rsidP="00524397">
      <w:pPr>
        <w:jc w:val="both"/>
        <w:rPr>
          <w:sz w:val="24"/>
          <w:szCs w:val="24"/>
        </w:rPr>
      </w:pPr>
    </w:p>
    <w:p w14:paraId="629B8B44" w14:textId="77777777" w:rsidR="00524397" w:rsidRDefault="00524397" w:rsidP="00524397">
      <w:pPr>
        <w:jc w:val="both"/>
        <w:rPr>
          <w:sz w:val="24"/>
          <w:szCs w:val="24"/>
        </w:rPr>
      </w:pPr>
      <w:r>
        <w:rPr>
          <w:sz w:val="24"/>
          <w:szCs w:val="24"/>
        </w:rPr>
        <w:t>In addition to the aforementioned NERC defined contingencies, TSPs shall also submit:</w:t>
      </w:r>
    </w:p>
    <w:p w14:paraId="043A8F64" w14:textId="6A56E3F9"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14:paraId="6086C0B0" w14:textId="77777777" w:rsidR="004444B9" w:rsidRDefault="004444B9" w:rsidP="004444B9">
      <w:pPr>
        <w:numPr>
          <w:ilvl w:val="0"/>
          <w:numId w:val="186"/>
        </w:numPr>
        <w:jc w:val="both"/>
        <w:rPr>
          <w:sz w:val="24"/>
          <w:szCs w:val="24"/>
        </w:rPr>
      </w:pPr>
      <w:r>
        <w:rPr>
          <w:sz w:val="24"/>
          <w:szCs w:val="24"/>
        </w:rPr>
        <w:t xml:space="preserve">A common tower outage as defined in Section 4.1.1.1 of the ERCOT Planning Guides where both circuits must be taken out of </w:t>
      </w:r>
      <w:proofErr w:type="spellStart"/>
      <w:r>
        <w:rPr>
          <w:sz w:val="24"/>
          <w:szCs w:val="24"/>
        </w:rPr>
        <w:t>servce</w:t>
      </w:r>
      <w:proofErr w:type="spellEnd"/>
      <w:r>
        <w:rPr>
          <w:sz w:val="24"/>
          <w:szCs w:val="24"/>
        </w:rPr>
        <w:t xml:space="preserve"> for a maintenance outage. These contingency scenarios will be categorized in the ERCOT contingency database as ERCOT_98.</w:t>
      </w:r>
    </w:p>
    <w:p w14:paraId="559BA114" w14:textId="28542AD8" w:rsidR="00A464DA" w:rsidRDefault="00524397" w:rsidP="00A464DA">
      <w:pPr>
        <w:numPr>
          <w:ilvl w:val="0"/>
          <w:numId w:val="186"/>
        </w:numPr>
        <w:jc w:val="both"/>
        <w:rPr>
          <w:ins w:id="581" w:author="Walker, Zach" w:date="2025-06-16T15:34:00Z"/>
          <w:sz w:val="24"/>
          <w:szCs w:val="24"/>
        </w:rPr>
      </w:pPr>
      <w:r>
        <w:rPr>
          <w:sz w:val="24"/>
          <w:szCs w:val="24"/>
        </w:rPr>
        <w:t xml:space="preserve">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w:t>
      </w:r>
      <w:proofErr w:type="spellStart"/>
      <w:r>
        <w:rPr>
          <w:sz w:val="24"/>
          <w:szCs w:val="24"/>
        </w:rPr>
        <w:t>ERCOT_NonBES</w:t>
      </w:r>
      <w:proofErr w:type="spellEnd"/>
      <w:r>
        <w:rPr>
          <w:sz w:val="24"/>
          <w:szCs w:val="24"/>
        </w:rPr>
        <w:t>.</w:t>
      </w:r>
    </w:p>
    <w:p w14:paraId="0CA9BF2C" w14:textId="78ABE592" w:rsidR="009A583A" w:rsidRDefault="009A583A" w:rsidP="009A583A">
      <w:pPr>
        <w:numPr>
          <w:ilvl w:val="0"/>
          <w:numId w:val="186"/>
        </w:numPr>
        <w:jc w:val="both"/>
        <w:rPr>
          <w:ins w:id="582" w:author="Walker, Zach" w:date="2025-06-16T15:34:00Z"/>
          <w:sz w:val="24"/>
          <w:szCs w:val="24"/>
        </w:rPr>
      </w:pPr>
      <w:ins w:id="583" w:author="Walker, Zach" w:date="2025-06-16T15:34:00Z">
        <w:del w:id="584" w:author="Andrew Hamann" w:date="2025-07-29T18:00:00Z">
          <w:r w:rsidDel="00FB0165">
            <w:rPr>
              <w:sz w:val="24"/>
              <w:szCs w:val="24"/>
            </w:rPr>
            <w:delText>All c</w:delText>
          </w:r>
        </w:del>
      </w:ins>
      <w:ins w:id="585" w:author="Andrew Hamann" w:date="2025-07-29T18:00:00Z">
        <w:r w:rsidR="00FB0165">
          <w:rPr>
            <w:sz w:val="24"/>
            <w:szCs w:val="24"/>
          </w:rPr>
          <w:t>C</w:t>
        </w:r>
      </w:ins>
      <w:ins w:id="586" w:author="Walker, Zach" w:date="2025-06-16T15:34:00Z">
        <w:r>
          <w:rPr>
            <w:sz w:val="24"/>
            <w:szCs w:val="24"/>
          </w:rPr>
          <w:t xml:space="preserve">ontingencies representing the outage of a Large Load </w:t>
        </w:r>
        <w:del w:id="587" w:author="Andrew Hamann" w:date="2025-07-29T18:00:00Z">
          <w:r w:rsidDel="00FB0165">
            <w:rPr>
              <w:sz w:val="24"/>
              <w:szCs w:val="24"/>
            </w:rPr>
            <w:delText>defined by Section 2.1 of the ERCOT Nodal Protocols pursuant to</w:delText>
          </w:r>
        </w:del>
      </w:ins>
      <w:ins w:id="588" w:author="Andrew Hamann" w:date="2025-07-29T18:00:00Z">
        <w:r w:rsidR="00FB0165">
          <w:rPr>
            <w:sz w:val="24"/>
            <w:szCs w:val="24"/>
          </w:rPr>
          <w:t>as described in</w:t>
        </w:r>
      </w:ins>
      <w:ins w:id="589" w:author="Walker, Zach" w:date="2025-06-16T15:34:00Z">
        <w:r>
          <w:rPr>
            <w:sz w:val="24"/>
            <w:szCs w:val="24"/>
          </w:rPr>
          <w:t xml:space="preserve"> Section 6.10 of the ERCOT Planning Guide</w:t>
        </w:r>
        <w:del w:id="590" w:author="Andrew Hamann" w:date="2025-07-29T18:00:00Z">
          <w:r w:rsidDel="00FB0165">
            <w:rPr>
              <w:sz w:val="24"/>
              <w:szCs w:val="24"/>
            </w:rPr>
            <w:delText>s</w:delText>
          </w:r>
        </w:del>
        <w:r>
          <w:rPr>
            <w:sz w:val="24"/>
            <w:szCs w:val="24"/>
          </w:rPr>
          <w:t xml:space="preserve">. These contingency </w:t>
        </w:r>
        <w:del w:id="591" w:author="Andrew Hamann" w:date="2025-07-29T18:00:00Z">
          <w:r w:rsidDel="00FB0165">
            <w:rPr>
              <w:sz w:val="24"/>
              <w:szCs w:val="24"/>
            </w:rPr>
            <w:delText>scenarios</w:delText>
          </w:r>
        </w:del>
      </w:ins>
      <w:ins w:id="592" w:author="Andrew Hamann" w:date="2025-07-29T18:00:00Z">
        <w:r w:rsidR="00FB0165">
          <w:rPr>
            <w:sz w:val="24"/>
            <w:szCs w:val="24"/>
          </w:rPr>
          <w:t>events</w:t>
        </w:r>
      </w:ins>
      <w:ins w:id="593" w:author="Walker, Zach" w:date="2025-06-16T15:34:00Z">
        <w:r>
          <w:rPr>
            <w:sz w:val="24"/>
            <w:szCs w:val="24"/>
          </w:rPr>
          <w:t xml:space="preserve"> will be categorized in the ERCOT contingency database as ERCOT_LL.</w:t>
        </w:r>
      </w:ins>
    </w:p>
    <w:p w14:paraId="4E7F6D7B" w14:textId="77777777" w:rsidR="00202D0F" w:rsidRDefault="00202D0F" w:rsidP="00202D0F">
      <w:pPr>
        <w:ind w:left="720"/>
        <w:jc w:val="both"/>
        <w:rPr>
          <w:sz w:val="24"/>
          <w:szCs w:val="24"/>
        </w:rPr>
      </w:pPr>
    </w:p>
    <w:p w14:paraId="0997F322" w14:textId="77777777" w:rsidR="00202D0F" w:rsidRPr="00A464DA" w:rsidRDefault="00202D0F" w:rsidP="0011051A">
      <w:pPr>
        <w:ind w:left="-144"/>
        <w:jc w:val="both"/>
        <w:rPr>
          <w:sz w:val="24"/>
          <w:szCs w:val="24"/>
        </w:rPr>
      </w:pPr>
      <w:r>
        <w:rPr>
          <w:sz w:val="24"/>
          <w:szCs w:val="24"/>
        </w:rPr>
        <w:lastRenderedPageBreak/>
        <w:t>ERCOT shall submit:</w:t>
      </w:r>
    </w:p>
    <w:p w14:paraId="255724F6" w14:textId="21E2976F" w:rsidR="00524397" w:rsidRDefault="00524397" w:rsidP="00524397">
      <w:pPr>
        <w:numPr>
          <w:ilvl w:val="0"/>
          <w:numId w:val="186"/>
        </w:numPr>
        <w:jc w:val="both"/>
        <w:rPr>
          <w:sz w:val="24"/>
          <w:szCs w:val="24"/>
        </w:rPr>
      </w:pPr>
      <w:r>
        <w:rPr>
          <w:sz w:val="24"/>
          <w:szCs w:val="24"/>
        </w:rPr>
        <w:t>Loss of an entire combine</w:t>
      </w:r>
      <w:r w:rsidR="006E2186">
        <w:rPr>
          <w:sz w:val="24"/>
          <w:szCs w:val="24"/>
        </w:rPr>
        <w:t>d</w:t>
      </w:r>
      <w:r>
        <w:rPr>
          <w:sz w:val="24"/>
          <w:szCs w:val="24"/>
        </w:rPr>
        <w:t xml:space="preserve"> cycle plant are to be categorized as ERCOT_CCT. </w:t>
      </w:r>
    </w:p>
    <w:p w14:paraId="1B31C165" w14:textId="77777777" w:rsidR="00524397" w:rsidRDefault="00524397" w:rsidP="004E33A2">
      <w:pPr>
        <w:jc w:val="both"/>
        <w:rPr>
          <w:sz w:val="24"/>
          <w:szCs w:val="24"/>
        </w:rPr>
      </w:pPr>
    </w:p>
    <w:p w14:paraId="5ED4F2DE" w14:textId="77777777" w:rsidR="00524397" w:rsidRDefault="00524397" w:rsidP="00524397">
      <w:pPr>
        <w:jc w:val="both"/>
        <w:rPr>
          <w:sz w:val="24"/>
          <w:szCs w:val="24"/>
        </w:rPr>
      </w:pPr>
      <w:r>
        <w:rPr>
          <w:sz w:val="24"/>
          <w:szCs w:val="24"/>
        </w:rPr>
        <w:t>C</w:t>
      </w:r>
      <w:r w:rsidRPr="004F7AD9">
        <w:rPr>
          <w:sz w:val="24"/>
          <w:szCs w:val="24"/>
        </w:rPr>
        <w:t>ontingency definitions shall take into account the effects of existing and planned protection systems, including any backup or redundant systems.</w:t>
      </w:r>
    </w:p>
    <w:p w14:paraId="2A760AD0" w14:textId="77777777" w:rsidR="00265D54" w:rsidRPr="00EF5DCC" w:rsidRDefault="00265D54" w:rsidP="00524397">
      <w:pPr>
        <w:jc w:val="both"/>
        <w:rPr>
          <w:sz w:val="24"/>
          <w:szCs w:val="24"/>
        </w:rPr>
      </w:pPr>
    </w:p>
    <w:p w14:paraId="0D899114" w14:textId="77777777" w:rsidR="00524397" w:rsidRDefault="00524397" w:rsidP="00524397">
      <w:pPr>
        <w:jc w:val="center"/>
        <w:rPr>
          <w:b/>
          <w:sz w:val="24"/>
          <w:szCs w:val="24"/>
        </w:rPr>
      </w:pPr>
    </w:p>
    <w:p w14:paraId="718F52A0" w14:textId="77777777" w:rsidR="00524397" w:rsidRPr="00EF5DCC" w:rsidRDefault="00524397" w:rsidP="00524397">
      <w:pPr>
        <w:jc w:val="center"/>
        <w:rPr>
          <w:b/>
          <w:sz w:val="24"/>
          <w:szCs w:val="24"/>
        </w:rPr>
      </w:pPr>
      <w:r w:rsidRPr="00EF5DCC">
        <w:rPr>
          <w:b/>
          <w:sz w:val="24"/>
          <w:szCs w:val="24"/>
        </w:rPr>
        <w:t>General Data Entry Checks</w:t>
      </w:r>
    </w:p>
    <w:p w14:paraId="2261C454" w14:textId="77777777"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14:paraId="12FA1B22" w14:textId="77777777" w:rsidTr="004E33A2">
        <w:trPr>
          <w:jc w:val="center"/>
        </w:trPr>
        <w:tc>
          <w:tcPr>
            <w:tcW w:w="2673" w:type="dxa"/>
            <w:vAlign w:val="center"/>
          </w:tcPr>
          <w:p w14:paraId="1BB59C44"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14:paraId="213896B3"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2EEDB75B" w14:textId="77777777" w:rsidTr="004E33A2">
        <w:trPr>
          <w:jc w:val="center"/>
        </w:trPr>
        <w:tc>
          <w:tcPr>
            <w:tcW w:w="2673" w:type="dxa"/>
            <w:vAlign w:val="center"/>
          </w:tcPr>
          <w:p w14:paraId="1FEFB37B" w14:textId="77777777"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14:paraId="49C53E24" w14:textId="77777777"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14:paraId="7F65F77C" w14:textId="77777777" w:rsidTr="004E33A2">
        <w:trPr>
          <w:jc w:val="center"/>
        </w:trPr>
        <w:tc>
          <w:tcPr>
            <w:tcW w:w="2673" w:type="dxa"/>
            <w:vAlign w:val="center"/>
          </w:tcPr>
          <w:p w14:paraId="709FF473" w14:textId="77777777"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14:paraId="4371CA2D" w14:textId="77777777" w:rsidR="00524397" w:rsidRPr="00250B21" w:rsidRDefault="00524397" w:rsidP="00C404D4">
            <w:pPr>
              <w:rPr>
                <w:sz w:val="22"/>
                <w:szCs w:val="22"/>
              </w:rPr>
            </w:pPr>
            <w:r w:rsidRPr="00250B21">
              <w:rPr>
                <w:sz w:val="22"/>
                <w:szCs w:val="22"/>
              </w:rPr>
              <w:t xml:space="preserve">For each unique </w:t>
            </w:r>
            <w:proofErr w:type="spellStart"/>
            <w:r w:rsidRPr="00250B21">
              <w:rPr>
                <w:i/>
                <w:sz w:val="22"/>
                <w:szCs w:val="22"/>
              </w:rPr>
              <w:t>TOContingencyID</w:t>
            </w:r>
            <w:proofErr w:type="spellEnd"/>
            <w:r w:rsidRPr="00250B21">
              <w:rPr>
                <w:sz w:val="22"/>
                <w:szCs w:val="22"/>
              </w:rPr>
              <w:t xml:space="preserve">, only one </w:t>
            </w:r>
            <w:proofErr w:type="spellStart"/>
            <w:r w:rsidRPr="00250B21">
              <w:rPr>
                <w:i/>
                <w:sz w:val="22"/>
                <w:szCs w:val="22"/>
              </w:rPr>
              <w:t>ContingencyName</w:t>
            </w:r>
            <w:proofErr w:type="spellEnd"/>
            <w:r w:rsidRPr="00250B21">
              <w:rPr>
                <w:sz w:val="22"/>
                <w:szCs w:val="22"/>
              </w:rPr>
              <w:t xml:space="preserve"> can be used. </w:t>
            </w:r>
          </w:p>
        </w:tc>
      </w:tr>
      <w:tr w:rsidR="00524397" w:rsidRPr="00EF5DCC" w14:paraId="7D7B16FA" w14:textId="77777777" w:rsidTr="004E33A2">
        <w:trPr>
          <w:jc w:val="center"/>
        </w:trPr>
        <w:tc>
          <w:tcPr>
            <w:tcW w:w="2673" w:type="dxa"/>
            <w:vAlign w:val="center"/>
          </w:tcPr>
          <w:p w14:paraId="05D459C5" w14:textId="77777777"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14:paraId="3E8488A6" w14:textId="77777777"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14:paraId="7159000E" w14:textId="77777777" w:rsidTr="004E33A2">
        <w:trPr>
          <w:jc w:val="center"/>
        </w:trPr>
        <w:tc>
          <w:tcPr>
            <w:tcW w:w="2673" w:type="dxa"/>
            <w:vAlign w:val="center"/>
          </w:tcPr>
          <w:p w14:paraId="762D6A61" w14:textId="77777777"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14:paraId="47570B4A" w14:textId="77777777"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14:paraId="18A9BE7F" w14:textId="77777777" w:rsidTr="004E33A2">
        <w:trPr>
          <w:jc w:val="center"/>
        </w:trPr>
        <w:tc>
          <w:tcPr>
            <w:tcW w:w="2673" w:type="dxa"/>
            <w:vAlign w:val="center"/>
          </w:tcPr>
          <w:p w14:paraId="7E6401AF" w14:textId="77777777" w:rsidR="00524397" w:rsidRDefault="00524397" w:rsidP="00C404D4">
            <w:pPr>
              <w:spacing w:before="40" w:after="40"/>
              <w:rPr>
                <w:sz w:val="22"/>
                <w:szCs w:val="22"/>
              </w:rPr>
            </w:pPr>
            <w:r>
              <w:rPr>
                <w:sz w:val="22"/>
                <w:szCs w:val="22"/>
              </w:rPr>
              <w:t>Invalid Element Identifier</w:t>
            </w:r>
          </w:p>
        </w:tc>
        <w:tc>
          <w:tcPr>
            <w:tcW w:w="8135" w:type="dxa"/>
            <w:vAlign w:val="center"/>
          </w:tcPr>
          <w:p w14:paraId="5DA1864A" w14:textId="77777777" w:rsidR="00524397" w:rsidRPr="00250B21" w:rsidRDefault="00524397" w:rsidP="004E33A2">
            <w:pPr>
              <w:jc w:val="both"/>
              <w:rPr>
                <w:sz w:val="22"/>
                <w:szCs w:val="22"/>
              </w:rPr>
            </w:pPr>
            <w:r w:rsidRPr="009C6809">
              <w:rPr>
                <w:sz w:val="22"/>
                <w:szCs w:val="22"/>
              </w:rPr>
              <w:t xml:space="preserve">Element Identifier is invalid. The only acceptable values are Bus, Branch, Gen, Transformer, </w:t>
            </w:r>
            <w:proofErr w:type="spellStart"/>
            <w:proofErr w:type="gramStart"/>
            <w:r w:rsidRPr="009C6809">
              <w:rPr>
                <w:sz w:val="22"/>
                <w:szCs w:val="22"/>
              </w:rPr>
              <w:t>Fixed</w:t>
            </w:r>
            <w:proofErr w:type="gramEnd"/>
            <w:r w:rsidRPr="009C6809">
              <w:rPr>
                <w:sz w:val="22"/>
                <w:szCs w:val="22"/>
              </w:rPr>
              <w:t>_Bus_Shunt</w:t>
            </w:r>
            <w:proofErr w:type="spellEnd"/>
            <w:r w:rsidRPr="009C6809">
              <w:rPr>
                <w:sz w:val="22"/>
                <w:szCs w:val="22"/>
              </w:rPr>
              <w:t xml:space="preserve">, or </w:t>
            </w:r>
            <w:proofErr w:type="spellStart"/>
            <w:r w:rsidRPr="009C6809">
              <w:rPr>
                <w:sz w:val="22"/>
                <w:szCs w:val="22"/>
              </w:rPr>
              <w:t>Switched_Shunt</w:t>
            </w:r>
            <w:proofErr w:type="spellEnd"/>
          </w:p>
        </w:tc>
      </w:tr>
      <w:tr w:rsidR="00524397" w:rsidRPr="00EF5DCC" w14:paraId="4A5DB330" w14:textId="77777777" w:rsidTr="004E33A2">
        <w:trPr>
          <w:jc w:val="center"/>
        </w:trPr>
        <w:tc>
          <w:tcPr>
            <w:tcW w:w="2673" w:type="dxa"/>
            <w:vAlign w:val="center"/>
          </w:tcPr>
          <w:p w14:paraId="42FDBA0B" w14:textId="77777777"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14:paraId="1AD722C6" w14:textId="2BF756A7"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 xml:space="preserve">are ‘NERC </w:t>
            </w:r>
            <w:proofErr w:type="spellStart"/>
            <w:r>
              <w:rPr>
                <w:sz w:val="22"/>
                <w:szCs w:val="22"/>
              </w:rPr>
              <w:t>Category’</w:t>
            </w:r>
            <w:proofErr w:type="gramStart"/>
            <w:r>
              <w:rPr>
                <w:sz w:val="22"/>
                <w:szCs w:val="22"/>
              </w:rPr>
              <w:t>‘.’‘</w:t>
            </w:r>
            <w:proofErr w:type="gramEnd"/>
            <w:r>
              <w:rPr>
                <w:sz w:val="22"/>
                <w:szCs w:val="22"/>
              </w:rPr>
              <w:t>Event</w:t>
            </w:r>
            <w:proofErr w:type="spellEnd"/>
            <w:r>
              <w:rPr>
                <w:sz w:val="22"/>
                <w:szCs w:val="22"/>
              </w:rPr>
              <w:t>’ defined in TPL-001 Table 1.  Multiple Category contingencies are must be separated by ‘/’.  For example: P2.2/P4.3/P5.2</w:t>
            </w:r>
          </w:p>
        </w:tc>
      </w:tr>
      <w:tr w:rsidR="00524397" w:rsidRPr="00EF5DCC" w14:paraId="21D519CE" w14:textId="77777777" w:rsidTr="004E33A2">
        <w:trPr>
          <w:jc w:val="center"/>
        </w:trPr>
        <w:tc>
          <w:tcPr>
            <w:tcW w:w="2673" w:type="dxa"/>
            <w:vAlign w:val="center"/>
          </w:tcPr>
          <w:p w14:paraId="07B00731" w14:textId="77777777"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14:paraId="0710929C" w14:textId="696FD609"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w:t>
            </w:r>
            <w:proofErr w:type="spellStart"/>
            <w:r>
              <w:rPr>
                <w:sz w:val="22"/>
                <w:szCs w:val="22"/>
              </w:rPr>
              <w:t>ERCOT_NonBES</w:t>
            </w:r>
            <w:proofErr w:type="spellEnd"/>
            <w:r>
              <w:rPr>
                <w:sz w:val="22"/>
                <w:szCs w:val="22"/>
              </w:rPr>
              <w:t>, ERCOT_CCT,</w:t>
            </w:r>
            <w:r w:rsidR="00E855AF">
              <w:rPr>
                <w:sz w:val="22"/>
                <w:szCs w:val="22"/>
              </w:rPr>
              <w:t xml:space="preserve"> ERCOT_98,</w:t>
            </w:r>
            <w:r>
              <w:rPr>
                <w:sz w:val="22"/>
                <w:szCs w:val="22"/>
              </w:rPr>
              <w:t xml:space="preserve"> or </w:t>
            </w:r>
            <w:r w:rsidRPr="00250B21">
              <w:rPr>
                <w:sz w:val="22"/>
                <w:szCs w:val="22"/>
              </w:rPr>
              <w:t>N/A.</w:t>
            </w:r>
          </w:p>
        </w:tc>
      </w:tr>
    </w:tbl>
    <w:p w14:paraId="074BB0FB" w14:textId="77777777" w:rsidR="00524397" w:rsidRDefault="00524397" w:rsidP="00524397">
      <w:pPr>
        <w:rPr>
          <w:sz w:val="24"/>
          <w:szCs w:val="24"/>
        </w:rPr>
      </w:pPr>
    </w:p>
    <w:p w14:paraId="7DD1490C" w14:textId="77777777"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14:paraId="60EC5695" w14:textId="77777777"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14:paraId="0DB924C8" w14:textId="77777777" w:rsidTr="004E33A2">
        <w:trPr>
          <w:jc w:val="center"/>
        </w:trPr>
        <w:tc>
          <w:tcPr>
            <w:tcW w:w="2909" w:type="dxa"/>
            <w:vAlign w:val="center"/>
          </w:tcPr>
          <w:p w14:paraId="65C26A78" w14:textId="77777777"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14:paraId="6E7B5D59" w14:textId="77777777"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14:paraId="7A7D395B" w14:textId="77777777" w:rsidTr="004E33A2">
        <w:trPr>
          <w:jc w:val="center"/>
        </w:trPr>
        <w:tc>
          <w:tcPr>
            <w:tcW w:w="2909" w:type="dxa"/>
            <w:vAlign w:val="center"/>
          </w:tcPr>
          <w:p w14:paraId="12C4D377" w14:textId="77777777" w:rsidR="00524397" w:rsidRPr="00250B21" w:rsidRDefault="00524397" w:rsidP="00C404D4">
            <w:pPr>
              <w:spacing w:before="40" w:after="40"/>
              <w:rPr>
                <w:sz w:val="22"/>
                <w:szCs w:val="22"/>
              </w:rPr>
            </w:pPr>
            <w:proofErr w:type="spellStart"/>
            <w:r w:rsidRPr="004E33A2">
              <w:rPr>
                <w:sz w:val="22"/>
              </w:rPr>
              <w:t>FromBus_i</w:t>
            </w:r>
            <w:proofErr w:type="spellEnd"/>
            <w:r w:rsidRPr="004E33A2">
              <w:rPr>
                <w:sz w:val="22"/>
              </w:rPr>
              <w:t xml:space="preserve"> Missing, </w:t>
            </w:r>
            <w:proofErr w:type="spellStart"/>
            <w:r w:rsidRPr="004E33A2">
              <w:rPr>
                <w:sz w:val="22"/>
              </w:rPr>
              <w:t>ToBus_j</w:t>
            </w:r>
            <w:proofErr w:type="spellEnd"/>
            <w:r w:rsidRPr="004E33A2">
              <w:rPr>
                <w:sz w:val="22"/>
              </w:rPr>
              <w:t xml:space="preserve"> Missing, </w:t>
            </w:r>
            <w:proofErr w:type="spellStart"/>
            <w:r w:rsidRPr="004E33A2">
              <w:rPr>
                <w:sz w:val="22"/>
              </w:rPr>
              <w:t>ToBus_k</w:t>
            </w:r>
            <w:proofErr w:type="spellEnd"/>
            <w:r w:rsidRPr="004E33A2">
              <w:rPr>
                <w:sz w:val="22"/>
              </w:rPr>
              <w:t xml:space="preserve"> Missing</w:t>
            </w:r>
          </w:p>
        </w:tc>
        <w:tc>
          <w:tcPr>
            <w:tcW w:w="7999" w:type="dxa"/>
            <w:vAlign w:val="center"/>
          </w:tcPr>
          <w:p w14:paraId="23F148A9" w14:textId="77777777"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14:paraId="6ACBFA15" w14:textId="77777777" w:rsidTr="004E33A2">
        <w:trPr>
          <w:jc w:val="center"/>
        </w:trPr>
        <w:tc>
          <w:tcPr>
            <w:tcW w:w="2909" w:type="dxa"/>
            <w:vAlign w:val="center"/>
          </w:tcPr>
          <w:p w14:paraId="310E6094" w14:textId="77777777" w:rsidR="00524397" w:rsidRPr="00250B21" w:rsidRDefault="00524397" w:rsidP="00C404D4">
            <w:pPr>
              <w:spacing w:before="40" w:after="40"/>
              <w:rPr>
                <w:sz w:val="22"/>
                <w:szCs w:val="22"/>
              </w:rPr>
            </w:pPr>
            <w:r w:rsidRPr="004E33A2">
              <w:rPr>
                <w:sz w:val="22"/>
              </w:rPr>
              <w:t>Branch Missing</w:t>
            </w:r>
          </w:p>
        </w:tc>
        <w:tc>
          <w:tcPr>
            <w:tcW w:w="7999" w:type="dxa"/>
            <w:vAlign w:val="center"/>
          </w:tcPr>
          <w:p w14:paraId="0F9BE5CF" w14:textId="77777777"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D36C1A" w:rsidRPr="00EF5DCC" w14:paraId="7D058C97" w14:textId="77777777" w:rsidTr="004E33A2">
        <w:trPr>
          <w:jc w:val="center"/>
        </w:trPr>
        <w:tc>
          <w:tcPr>
            <w:tcW w:w="2909" w:type="dxa"/>
            <w:vAlign w:val="center"/>
          </w:tcPr>
          <w:p w14:paraId="4AA4D608" w14:textId="4AD4961E" w:rsidR="00D36C1A" w:rsidRPr="004E33A2" w:rsidRDefault="00D36C1A" w:rsidP="00C404D4">
            <w:pPr>
              <w:spacing w:before="40" w:after="40"/>
              <w:rPr>
                <w:sz w:val="22"/>
              </w:rPr>
            </w:pPr>
            <w:r>
              <w:rPr>
                <w:sz w:val="22"/>
              </w:rPr>
              <w:t>System Switching Device Missing</w:t>
            </w:r>
          </w:p>
        </w:tc>
        <w:tc>
          <w:tcPr>
            <w:tcW w:w="7999" w:type="dxa"/>
            <w:vAlign w:val="center"/>
          </w:tcPr>
          <w:p w14:paraId="30B3CE7E" w14:textId="57900987" w:rsidR="00D36C1A" w:rsidRPr="004E33A2" w:rsidRDefault="00D36C1A" w:rsidP="00C404D4">
            <w:pPr>
              <w:rPr>
                <w:sz w:val="22"/>
              </w:rPr>
            </w:pPr>
            <w:r w:rsidRPr="004E33A2">
              <w:rPr>
                <w:sz w:val="22"/>
              </w:rPr>
              <w:t xml:space="preserve">A </w:t>
            </w:r>
            <w:r>
              <w:rPr>
                <w:sz w:val="22"/>
              </w:rPr>
              <w:t>system switching device</w:t>
            </w:r>
            <w:r w:rsidRPr="004E33A2">
              <w:rPr>
                <w:sz w:val="22"/>
              </w:rPr>
              <w:t xml:space="preserve"> with the submitted combination of bus numbers and circuit ID cannot be found in the base case.</w:t>
            </w:r>
          </w:p>
        </w:tc>
      </w:tr>
      <w:tr w:rsidR="00524397" w:rsidRPr="00EF5DCC" w14:paraId="429A7041" w14:textId="77777777" w:rsidTr="004E33A2">
        <w:trPr>
          <w:jc w:val="center"/>
        </w:trPr>
        <w:tc>
          <w:tcPr>
            <w:tcW w:w="2909" w:type="dxa"/>
            <w:vAlign w:val="center"/>
          </w:tcPr>
          <w:p w14:paraId="2E45E733" w14:textId="77777777" w:rsidR="00524397" w:rsidRPr="003A0E4B" w:rsidRDefault="00524397" w:rsidP="00C404D4">
            <w:pPr>
              <w:spacing w:before="40" w:after="40"/>
              <w:rPr>
                <w:sz w:val="22"/>
                <w:szCs w:val="22"/>
              </w:rPr>
            </w:pPr>
            <w:r w:rsidRPr="004E33A2">
              <w:rPr>
                <w:sz w:val="22"/>
              </w:rPr>
              <w:t>Transformer Missing</w:t>
            </w:r>
          </w:p>
        </w:tc>
        <w:tc>
          <w:tcPr>
            <w:tcW w:w="7999" w:type="dxa"/>
            <w:vAlign w:val="center"/>
          </w:tcPr>
          <w:p w14:paraId="4AC354D6" w14:textId="77777777"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14:paraId="5BDBA355" w14:textId="77777777" w:rsidTr="004E33A2">
        <w:trPr>
          <w:jc w:val="center"/>
        </w:trPr>
        <w:tc>
          <w:tcPr>
            <w:tcW w:w="2909" w:type="dxa"/>
            <w:vAlign w:val="center"/>
          </w:tcPr>
          <w:p w14:paraId="39D157A3" w14:textId="77777777" w:rsidR="00524397" w:rsidRPr="004E33A2" w:rsidRDefault="00524397" w:rsidP="00C404D4">
            <w:pPr>
              <w:spacing w:before="40" w:after="40"/>
              <w:rPr>
                <w:sz w:val="22"/>
              </w:rPr>
            </w:pPr>
            <w:r w:rsidRPr="004E33A2">
              <w:rPr>
                <w:sz w:val="22"/>
              </w:rPr>
              <w:t>Generator Missing</w:t>
            </w:r>
          </w:p>
        </w:tc>
        <w:tc>
          <w:tcPr>
            <w:tcW w:w="7999" w:type="dxa"/>
            <w:vAlign w:val="center"/>
          </w:tcPr>
          <w:p w14:paraId="2F1BE2E1" w14:textId="77777777"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14:paraId="2FB4BF30" w14:textId="77777777" w:rsidTr="004E33A2">
        <w:trPr>
          <w:jc w:val="center"/>
        </w:trPr>
        <w:tc>
          <w:tcPr>
            <w:tcW w:w="2909" w:type="dxa"/>
            <w:vAlign w:val="center"/>
          </w:tcPr>
          <w:p w14:paraId="1415ECAB" w14:textId="77777777" w:rsidR="00524397" w:rsidRPr="004E33A2" w:rsidRDefault="00524397" w:rsidP="00C404D4">
            <w:pPr>
              <w:spacing w:before="40" w:after="40"/>
              <w:rPr>
                <w:sz w:val="22"/>
              </w:rPr>
            </w:pPr>
            <w:r w:rsidRPr="004E33A2">
              <w:rPr>
                <w:sz w:val="22"/>
              </w:rPr>
              <w:t>Shunt Missing</w:t>
            </w:r>
          </w:p>
        </w:tc>
        <w:tc>
          <w:tcPr>
            <w:tcW w:w="7999" w:type="dxa"/>
            <w:vAlign w:val="center"/>
          </w:tcPr>
          <w:p w14:paraId="2825081B" w14:textId="77777777"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578"/>
      <w:bookmarkEnd w:id="579"/>
    </w:tbl>
    <w:p w14:paraId="441763F0" w14:textId="77777777" w:rsidR="00524397" w:rsidRPr="004E33A2" w:rsidRDefault="00524397" w:rsidP="0011051A">
      <w:pPr>
        <w:ind w:left="360"/>
      </w:pPr>
    </w:p>
    <w:p w14:paraId="50A878B5" w14:textId="77777777" w:rsidR="00D323DD" w:rsidRPr="00D323DD" w:rsidRDefault="00F73A8F" w:rsidP="00D323DD">
      <w:pPr>
        <w:pStyle w:val="H2"/>
        <w:ind w:left="900" w:hanging="900"/>
        <w:rPr>
          <w:szCs w:val="20"/>
        </w:rPr>
      </w:pPr>
      <w:bookmarkStart w:id="594" w:name="_Toc125131960"/>
      <w:r>
        <w:rPr>
          <w:szCs w:val="20"/>
        </w:rPr>
        <w:lastRenderedPageBreak/>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580"/>
      <w:bookmarkEnd w:id="594"/>
    </w:p>
    <w:p w14:paraId="6A2B9F01" w14:textId="77777777"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14:paraId="267FCEBE" w14:textId="77777777" w:rsidR="00144F4F" w:rsidRDefault="00144F4F" w:rsidP="00441168">
      <w:pPr>
        <w:ind w:left="360"/>
        <w:rPr>
          <w:sz w:val="24"/>
          <w:szCs w:val="24"/>
        </w:rPr>
      </w:pPr>
    </w:p>
    <w:p w14:paraId="102B1FA6" w14:textId="77777777"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14:paraId="6169E7DD" w14:textId="77777777"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14:paraId="36F0EAD8" w14:textId="77777777"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14:paraId="536E26FA" w14:textId="77777777" w:rsidR="00144F4F" w:rsidRPr="00144F4F" w:rsidRDefault="00097E4D" w:rsidP="00144F4F">
      <w:pPr>
        <w:pStyle w:val="ListParagraph"/>
        <w:numPr>
          <w:ilvl w:val="0"/>
          <w:numId w:val="107"/>
        </w:numPr>
        <w:rPr>
          <w:sz w:val="24"/>
          <w:szCs w:val="24"/>
        </w:rPr>
      </w:pPr>
      <w:r>
        <w:rPr>
          <w:sz w:val="24"/>
          <w:szCs w:val="24"/>
        </w:rPr>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14:paraId="43DA1BBD" w14:textId="77777777"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14:paraId="2166F01D" w14:textId="77777777"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14:paraId="051642D5" w14:textId="77777777"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14:paraId="420EA4FE" w14:textId="77777777"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14:paraId="46DC8648" w14:textId="77777777" w:rsidR="00DB196D" w:rsidRPr="00F73A8F" w:rsidRDefault="00F73A8F" w:rsidP="00F73A8F">
      <w:pPr>
        <w:pStyle w:val="H2"/>
        <w:ind w:left="900" w:hanging="900"/>
        <w:rPr>
          <w:szCs w:val="20"/>
        </w:rPr>
      </w:pPr>
      <w:bookmarkStart w:id="595" w:name="_Toc347133000"/>
      <w:bookmarkStart w:id="596" w:name="_Toc125131961"/>
      <w:r>
        <w:rPr>
          <w:szCs w:val="20"/>
        </w:rPr>
        <w:t>5.4</w:t>
      </w:r>
      <w:r>
        <w:rPr>
          <w:szCs w:val="20"/>
        </w:rPr>
        <w:tab/>
      </w:r>
      <w:r w:rsidR="00AD1041">
        <w:rPr>
          <w:szCs w:val="20"/>
        </w:rPr>
        <w:t xml:space="preserve">Planning </w:t>
      </w:r>
      <w:r w:rsidR="002908DE" w:rsidRPr="00F73A8F">
        <w:rPr>
          <w:szCs w:val="20"/>
        </w:rPr>
        <w:t>Data Dictionary</w:t>
      </w:r>
      <w:bookmarkEnd w:id="595"/>
      <w:bookmarkEnd w:id="596"/>
    </w:p>
    <w:p w14:paraId="1518421D" w14:textId="77777777"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14:paraId="5EAD10B9" w14:textId="77777777" w:rsidR="00EB0988" w:rsidRDefault="00EB0988" w:rsidP="00FE2DB8">
      <w:pPr>
        <w:ind w:right="90"/>
        <w:jc w:val="both"/>
        <w:rPr>
          <w:sz w:val="24"/>
        </w:rPr>
      </w:pPr>
    </w:p>
    <w:p w14:paraId="30678045" w14:textId="77777777"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w:t>
      </w:r>
      <w:proofErr w:type="spellStart"/>
      <w:r w:rsidRPr="00EF5DCC">
        <w:rPr>
          <w:sz w:val="24"/>
          <w:szCs w:val="24"/>
        </w:rPr>
        <w:t>TSPs.</w:t>
      </w:r>
      <w:proofErr w:type="spellEnd"/>
      <w:r w:rsidRPr="00EF5DCC">
        <w:rPr>
          <w:sz w:val="24"/>
          <w:szCs w:val="24"/>
        </w:rPr>
        <w:t xml:space="preserve">  </w:t>
      </w:r>
      <w:r>
        <w:rPr>
          <w:sz w:val="24"/>
          <w:szCs w:val="24"/>
        </w:rPr>
        <w:t>The Planning Data Dictionary</w:t>
      </w:r>
      <w:r w:rsidRPr="00EF5DCC">
        <w:rPr>
          <w:sz w:val="24"/>
          <w:szCs w:val="24"/>
        </w:rPr>
        <w:t xml:space="preserve"> will be </w:t>
      </w:r>
      <w:r>
        <w:rPr>
          <w:sz w:val="24"/>
          <w:szCs w:val="24"/>
        </w:rPr>
        <w:t xml:space="preserve">updated with each </w:t>
      </w:r>
      <w:r w:rsidR="001C5554">
        <w:rPr>
          <w:sz w:val="24"/>
          <w:szCs w:val="24"/>
        </w:rPr>
        <w:t>SSWG</w:t>
      </w:r>
      <w:r w:rsidR="00C93995">
        <w:rPr>
          <w:sz w:val="24"/>
          <w:szCs w:val="24"/>
        </w:rPr>
        <w:t xml:space="preserve"> C</w:t>
      </w:r>
      <w:r>
        <w:rPr>
          <w:sz w:val="24"/>
          <w:szCs w:val="24"/>
        </w:rPr>
        <w:t>ase build</w:t>
      </w:r>
      <w:r w:rsidRPr="00EF5DCC">
        <w:rPr>
          <w:sz w:val="24"/>
          <w:szCs w:val="24"/>
        </w:rPr>
        <w:t>.</w:t>
      </w:r>
    </w:p>
    <w:p w14:paraId="0DB0A299" w14:textId="77777777" w:rsidR="00FE2DB8" w:rsidRDefault="00FE2DB8" w:rsidP="00FE2DB8">
      <w:pPr>
        <w:ind w:right="90"/>
        <w:jc w:val="both"/>
        <w:rPr>
          <w:sz w:val="24"/>
        </w:rPr>
      </w:pPr>
    </w:p>
    <w:p w14:paraId="4C5A7EA7" w14:textId="77777777"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14:paraId="46B9B9EA" w14:textId="77777777"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14:paraId="1B544447" w14:textId="77777777" w:rsidTr="00643709">
        <w:tc>
          <w:tcPr>
            <w:tcW w:w="0" w:type="auto"/>
            <w:vAlign w:val="bottom"/>
          </w:tcPr>
          <w:p w14:paraId="5E1E1967" w14:textId="77777777" w:rsidR="00EB0988" w:rsidRPr="00F30E56" w:rsidRDefault="00EB0988" w:rsidP="00187990">
            <w:pPr>
              <w:spacing w:before="40" w:after="40"/>
              <w:jc w:val="center"/>
              <w:rPr>
                <w:b/>
                <w:sz w:val="22"/>
                <w:szCs w:val="22"/>
              </w:rPr>
            </w:pPr>
            <w:r w:rsidRPr="00F30E56">
              <w:rPr>
                <w:b/>
                <w:sz w:val="22"/>
                <w:szCs w:val="22"/>
              </w:rPr>
              <w:lastRenderedPageBreak/>
              <w:t>Column Name</w:t>
            </w:r>
          </w:p>
        </w:tc>
        <w:tc>
          <w:tcPr>
            <w:tcW w:w="0" w:type="auto"/>
            <w:vAlign w:val="bottom"/>
          </w:tcPr>
          <w:p w14:paraId="43C164A0" w14:textId="77777777"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14:paraId="6D3E30A7" w14:textId="77777777"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14:paraId="05DD7168" w14:textId="77777777"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14:paraId="1CC58E90" w14:textId="77777777" w:rsidTr="00643709">
        <w:tc>
          <w:tcPr>
            <w:tcW w:w="0" w:type="auto"/>
            <w:vAlign w:val="center"/>
          </w:tcPr>
          <w:p w14:paraId="0ACC12B1" w14:textId="77777777" w:rsidR="00EB0988" w:rsidRPr="005D369B" w:rsidRDefault="00EB0988" w:rsidP="00187990">
            <w:pPr>
              <w:spacing w:before="40" w:after="40"/>
            </w:pPr>
            <w:r w:rsidRPr="005D369B">
              <w:t>TSP</w:t>
            </w:r>
          </w:p>
        </w:tc>
        <w:tc>
          <w:tcPr>
            <w:tcW w:w="0" w:type="auto"/>
            <w:vAlign w:val="center"/>
          </w:tcPr>
          <w:p w14:paraId="51F5BAEF" w14:textId="77777777" w:rsidR="00EB0988" w:rsidRPr="005D369B" w:rsidRDefault="00EB0988" w:rsidP="00187990">
            <w:pPr>
              <w:spacing w:before="40" w:after="40"/>
            </w:pPr>
          </w:p>
        </w:tc>
        <w:tc>
          <w:tcPr>
            <w:tcW w:w="755" w:type="pct"/>
            <w:vAlign w:val="center"/>
          </w:tcPr>
          <w:p w14:paraId="5B114A39" w14:textId="77777777"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14:paraId="41596006" w14:textId="77777777" w:rsidR="00EB0988" w:rsidRPr="005D369B" w:rsidRDefault="00EB0988" w:rsidP="00187990">
            <w:pPr>
              <w:spacing w:before="40" w:after="40"/>
            </w:pPr>
            <w:r w:rsidRPr="005D369B">
              <w:t>Shortened version of SSWG Area</w:t>
            </w:r>
          </w:p>
        </w:tc>
      </w:tr>
      <w:tr w:rsidR="00EB0988" w:rsidRPr="00EF5DCC" w14:paraId="452AC04E" w14:textId="77777777" w:rsidTr="00643709">
        <w:tc>
          <w:tcPr>
            <w:tcW w:w="0" w:type="auto"/>
            <w:vAlign w:val="center"/>
          </w:tcPr>
          <w:p w14:paraId="61FAEF9F" w14:textId="77777777" w:rsidR="00EB0988" w:rsidRPr="005D369B" w:rsidRDefault="00EB0988" w:rsidP="00187990">
            <w:pPr>
              <w:spacing w:before="40" w:after="40"/>
            </w:pPr>
            <w:r w:rsidRPr="005D369B">
              <w:t>SSWG BUS NUMBER</w:t>
            </w:r>
          </w:p>
        </w:tc>
        <w:tc>
          <w:tcPr>
            <w:tcW w:w="0" w:type="auto"/>
            <w:vAlign w:val="center"/>
          </w:tcPr>
          <w:p w14:paraId="72C78146" w14:textId="77777777" w:rsidR="00EB0988" w:rsidRPr="005D369B" w:rsidRDefault="00EB0988" w:rsidP="00187990">
            <w:pPr>
              <w:spacing w:before="40" w:after="40"/>
            </w:pPr>
          </w:p>
        </w:tc>
        <w:tc>
          <w:tcPr>
            <w:tcW w:w="755" w:type="pct"/>
            <w:vAlign w:val="center"/>
          </w:tcPr>
          <w:p w14:paraId="6AB74473"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3C9F0E2" w14:textId="77777777"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14:paraId="23E7699D" w14:textId="77777777" w:rsidTr="00643709">
        <w:tc>
          <w:tcPr>
            <w:tcW w:w="0" w:type="auto"/>
            <w:vAlign w:val="center"/>
          </w:tcPr>
          <w:p w14:paraId="14203EA4" w14:textId="77777777" w:rsidR="00EB0988" w:rsidRPr="005D369B" w:rsidRDefault="00EB0988" w:rsidP="00187990">
            <w:pPr>
              <w:spacing w:before="40" w:after="40"/>
            </w:pPr>
            <w:r w:rsidRPr="005D369B">
              <w:t>SSWG BUS DATE IN</w:t>
            </w:r>
          </w:p>
        </w:tc>
        <w:tc>
          <w:tcPr>
            <w:tcW w:w="0" w:type="auto"/>
            <w:vAlign w:val="center"/>
          </w:tcPr>
          <w:p w14:paraId="340FC5F0" w14:textId="77777777" w:rsidR="00EB0988" w:rsidRPr="005D369B" w:rsidRDefault="00EB0988" w:rsidP="00187990">
            <w:pPr>
              <w:spacing w:before="40" w:after="40"/>
            </w:pPr>
          </w:p>
        </w:tc>
        <w:tc>
          <w:tcPr>
            <w:tcW w:w="755" w:type="pct"/>
            <w:vAlign w:val="center"/>
          </w:tcPr>
          <w:p w14:paraId="5C29500B"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37F09741" w14:textId="77777777"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14:paraId="60A9AD53" w14:textId="77777777" w:rsidTr="00643709">
        <w:tc>
          <w:tcPr>
            <w:tcW w:w="0" w:type="auto"/>
            <w:vAlign w:val="center"/>
          </w:tcPr>
          <w:p w14:paraId="7FCB6D12" w14:textId="77777777" w:rsidR="00EB0988" w:rsidRPr="005D369B" w:rsidRDefault="00EB0988" w:rsidP="00187990">
            <w:pPr>
              <w:spacing w:before="40" w:after="40"/>
            </w:pPr>
            <w:r w:rsidRPr="005D369B">
              <w:t>SSWG BUS DATE OUT</w:t>
            </w:r>
          </w:p>
        </w:tc>
        <w:tc>
          <w:tcPr>
            <w:tcW w:w="0" w:type="auto"/>
            <w:vAlign w:val="center"/>
          </w:tcPr>
          <w:p w14:paraId="3A243EDB" w14:textId="77777777" w:rsidR="00EB0988" w:rsidRPr="005D369B" w:rsidRDefault="00EB0988" w:rsidP="00187990">
            <w:pPr>
              <w:pStyle w:val="ListParagraph"/>
              <w:spacing w:before="40" w:after="40"/>
              <w:ind w:left="0" w:right="50"/>
              <w:contextualSpacing/>
            </w:pPr>
          </w:p>
        </w:tc>
        <w:tc>
          <w:tcPr>
            <w:tcW w:w="755" w:type="pct"/>
            <w:vAlign w:val="center"/>
          </w:tcPr>
          <w:p w14:paraId="1B8C2004" w14:textId="77777777" w:rsidR="00EB0988" w:rsidRPr="005D369B" w:rsidRDefault="00EB0988" w:rsidP="00187990">
            <w:pPr>
              <w:spacing w:before="40" w:after="40"/>
            </w:pPr>
          </w:p>
        </w:tc>
        <w:tc>
          <w:tcPr>
            <w:tcW w:w="2350" w:type="pct"/>
            <w:vAlign w:val="center"/>
          </w:tcPr>
          <w:p w14:paraId="69B505BA" w14:textId="77777777"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14:paraId="627FBE5A" w14:textId="77777777" w:rsidTr="00643709">
        <w:tc>
          <w:tcPr>
            <w:tcW w:w="0" w:type="auto"/>
            <w:vAlign w:val="center"/>
          </w:tcPr>
          <w:p w14:paraId="686B338C" w14:textId="77777777" w:rsidR="00EB0988" w:rsidRPr="005D369B" w:rsidRDefault="00EB0988" w:rsidP="00187990">
            <w:pPr>
              <w:spacing w:before="40" w:after="40"/>
            </w:pPr>
            <w:r w:rsidRPr="005D369B">
              <w:t>SSWG BUS NAME</w:t>
            </w:r>
          </w:p>
        </w:tc>
        <w:tc>
          <w:tcPr>
            <w:tcW w:w="0" w:type="auto"/>
            <w:vAlign w:val="center"/>
          </w:tcPr>
          <w:p w14:paraId="73A57F5D" w14:textId="77777777" w:rsidR="00EB0988" w:rsidRPr="005D369B" w:rsidRDefault="00EB0988" w:rsidP="00187990">
            <w:pPr>
              <w:pStyle w:val="ListParagraph"/>
              <w:spacing w:before="40" w:after="40"/>
              <w:ind w:left="0" w:right="50"/>
              <w:contextualSpacing/>
            </w:pPr>
          </w:p>
        </w:tc>
        <w:tc>
          <w:tcPr>
            <w:tcW w:w="755" w:type="pct"/>
            <w:vAlign w:val="center"/>
          </w:tcPr>
          <w:p w14:paraId="2F13F624" w14:textId="77777777" w:rsidR="00EB0988" w:rsidRPr="005D369B" w:rsidRDefault="00EB0988" w:rsidP="00187990">
            <w:pPr>
              <w:spacing w:before="40" w:after="40"/>
            </w:pPr>
          </w:p>
        </w:tc>
        <w:tc>
          <w:tcPr>
            <w:tcW w:w="2350" w:type="pct"/>
            <w:vAlign w:val="center"/>
          </w:tcPr>
          <w:p w14:paraId="2BD69786" w14:textId="77777777"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14:paraId="7F884012" w14:textId="77777777" w:rsidTr="00643709">
        <w:tc>
          <w:tcPr>
            <w:tcW w:w="0" w:type="auto"/>
            <w:vAlign w:val="center"/>
          </w:tcPr>
          <w:p w14:paraId="59B67842" w14:textId="77777777" w:rsidR="00EB0988" w:rsidRPr="005D369B" w:rsidRDefault="00EB0988" w:rsidP="00187990">
            <w:pPr>
              <w:spacing w:before="40" w:after="40"/>
            </w:pPr>
            <w:r w:rsidRPr="005D369B">
              <w:t>SSWG BASE KV</w:t>
            </w:r>
          </w:p>
        </w:tc>
        <w:tc>
          <w:tcPr>
            <w:tcW w:w="0" w:type="auto"/>
            <w:vAlign w:val="center"/>
          </w:tcPr>
          <w:p w14:paraId="48305597" w14:textId="77777777" w:rsidR="00EB0988" w:rsidRPr="005D369B" w:rsidRDefault="00EB0988" w:rsidP="00187990">
            <w:pPr>
              <w:pStyle w:val="ListParagraph"/>
              <w:spacing w:before="40" w:after="40"/>
              <w:ind w:left="0" w:right="50"/>
              <w:contextualSpacing/>
            </w:pPr>
          </w:p>
        </w:tc>
        <w:tc>
          <w:tcPr>
            <w:tcW w:w="755" w:type="pct"/>
            <w:vAlign w:val="center"/>
          </w:tcPr>
          <w:p w14:paraId="015064FD" w14:textId="77777777" w:rsidR="00EB0988" w:rsidRPr="005D369B" w:rsidRDefault="00EB0988" w:rsidP="00187990">
            <w:pPr>
              <w:spacing w:before="40" w:after="40"/>
            </w:pPr>
          </w:p>
        </w:tc>
        <w:tc>
          <w:tcPr>
            <w:tcW w:w="2350" w:type="pct"/>
            <w:vAlign w:val="center"/>
          </w:tcPr>
          <w:p w14:paraId="043EFD4E" w14:textId="77777777"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14:paraId="4A7A5237" w14:textId="77777777" w:rsidTr="00643709">
        <w:tc>
          <w:tcPr>
            <w:tcW w:w="0" w:type="auto"/>
            <w:vAlign w:val="center"/>
          </w:tcPr>
          <w:p w14:paraId="290EFAB8" w14:textId="77777777" w:rsidR="00EB0988" w:rsidRPr="005D369B" w:rsidRDefault="00EB0988" w:rsidP="00187990">
            <w:pPr>
              <w:spacing w:before="40" w:after="40"/>
            </w:pPr>
            <w:r w:rsidRPr="005D369B">
              <w:t>SSWG BUS TYPE</w:t>
            </w:r>
          </w:p>
        </w:tc>
        <w:tc>
          <w:tcPr>
            <w:tcW w:w="0" w:type="auto"/>
            <w:vAlign w:val="center"/>
          </w:tcPr>
          <w:p w14:paraId="3EB528F4" w14:textId="77777777" w:rsidR="00EB0988" w:rsidRPr="005D369B" w:rsidRDefault="00EB0988" w:rsidP="00187990">
            <w:pPr>
              <w:pStyle w:val="ListParagraph"/>
              <w:spacing w:before="40" w:after="40"/>
              <w:ind w:left="0" w:right="50"/>
              <w:contextualSpacing/>
            </w:pPr>
          </w:p>
        </w:tc>
        <w:tc>
          <w:tcPr>
            <w:tcW w:w="755" w:type="pct"/>
            <w:vAlign w:val="center"/>
          </w:tcPr>
          <w:p w14:paraId="46F0F6C0" w14:textId="77777777" w:rsidR="00EB0988" w:rsidRPr="005D369B" w:rsidRDefault="00EB0988" w:rsidP="00187990">
            <w:pPr>
              <w:spacing w:before="40" w:after="40"/>
            </w:pPr>
          </w:p>
        </w:tc>
        <w:tc>
          <w:tcPr>
            <w:tcW w:w="2350" w:type="pct"/>
            <w:vAlign w:val="center"/>
          </w:tcPr>
          <w:p w14:paraId="253702FC"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2D85871D" w14:textId="77777777" w:rsidTr="00643709">
        <w:tc>
          <w:tcPr>
            <w:tcW w:w="0" w:type="auto"/>
            <w:vAlign w:val="center"/>
          </w:tcPr>
          <w:p w14:paraId="51B0EB8F" w14:textId="77777777" w:rsidR="00EB0988" w:rsidRPr="005D369B" w:rsidRDefault="00EB0988" w:rsidP="00187990">
            <w:pPr>
              <w:spacing w:before="40" w:after="40"/>
            </w:pPr>
            <w:r w:rsidRPr="005D369B">
              <w:t>SSWG AREA</w:t>
            </w:r>
          </w:p>
        </w:tc>
        <w:tc>
          <w:tcPr>
            <w:tcW w:w="0" w:type="auto"/>
            <w:vAlign w:val="center"/>
          </w:tcPr>
          <w:p w14:paraId="0B49B627" w14:textId="77777777" w:rsidR="00EB0988" w:rsidRPr="005D369B" w:rsidRDefault="00EB0988" w:rsidP="00187990">
            <w:pPr>
              <w:pStyle w:val="ListParagraph"/>
              <w:spacing w:before="40" w:after="40"/>
              <w:ind w:left="0" w:right="50"/>
              <w:contextualSpacing/>
            </w:pPr>
          </w:p>
        </w:tc>
        <w:tc>
          <w:tcPr>
            <w:tcW w:w="755" w:type="pct"/>
            <w:vAlign w:val="center"/>
          </w:tcPr>
          <w:p w14:paraId="25DDAA8B" w14:textId="77777777" w:rsidR="00EB0988" w:rsidRPr="005D369B" w:rsidRDefault="00EB0988" w:rsidP="00187990">
            <w:pPr>
              <w:spacing w:before="40" w:after="40"/>
            </w:pPr>
          </w:p>
        </w:tc>
        <w:tc>
          <w:tcPr>
            <w:tcW w:w="2350" w:type="pct"/>
            <w:vAlign w:val="center"/>
          </w:tcPr>
          <w:p w14:paraId="43E46F10" w14:textId="77777777"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14:paraId="0EFB87EA" w14:textId="77777777" w:rsidTr="00643709">
        <w:tc>
          <w:tcPr>
            <w:tcW w:w="0" w:type="auto"/>
            <w:vAlign w:val="center"/>
          </w:tcPr>
          <w:p w14:paraId="769D3641" w14:textId="77777777" w:rsidR="00EB0988" w:rsidRPr="005D369B" w:rsidRDefault="00EB0988" w:rsidP="00187990">
            <w:pPr>
              <w:spacing w:before="40" w:after="40"/>
            </w:pPr>
            <w:r w:rsidRPr="005D369B">
              <w:t>NMMS BUS NUMBER</w:t>
            </w:r>
          </w:p>
        </w:tc>
        <w:tc>
          <w:tcPr>
            <w:tcW w:w="0" w:type="auto"/>
            <w:vAlign w:val="center"/>
          </w:tcPr>
          <w:p w14:paraId="083749D6" w14:textId="77777777" w:rsidR="00EB0988" w:rsidRPr="005D369B" w:rsidRDefault="00EB0988" w:rsidP="00187990">
            <w:pPr>
              <w:pStyle w:val="ListParagraph"/>
              <w:spacing w:before="40" w:after="40"/>
              <w:ind w:left="0" w:right="50"/>
              <w:contextualSpacing/>
            </w:pPr>
          </w:p>
        </w:tc>
        <w:tc>
          <w:tcPr>
            <w:tcW w:w="755" w:type="pct"/>
            <w:vAlign w:val="center"/>
          </w:tcPr>
          <w:p w14:paraId="4C1851B6" w14:textId="77777777" w:rsidR="00EB0988" w:rsidRPr="005D369B" w:rsidRDefault="00EB0988" w:rsidP="00187990">
            <w:pPr>
              <w:spacing w:before="40" w:after="40"/>
            </w:pPr>
          </w:p>
        </w:tc>
        <w:tc>
          <w:tcPr>
            <w:tcW w:w="2350" w:type="pct"/>
            <w:vAlign w:val="center"/>
          </w:tcPr>
          <w:p w14:paraId="5C038B15" w14:textId="77777777" w:rsidR="00EB0988" w:rsidRPr="005D369B" w:rsidRDefault="00EB0988" w:rsidP="00187990">
            <w:pPr>
              <w:spacing w:before="40" w:after="40"/>
            </w:pPr>
            <w:r w:rsidRPr="005D369B">
              <w:t>Extracted from NMMS</w:t>
            </w:r>
          </w:p>
        </w:tc>
      </w:tr>
      <w:tr w:rsidR="00EB0988" w:rsidRPr="00EF5DCC" w14:paraId="7CF5184E" w14:textId="77777777" w:rsidTr="00643709">
        <w:tc>
          <w:tcPr>
            <w:tcW w:w="0" w:type="auto"/>
            <w:vAlign w:val="center"/>
          </w:tcPr>
          <w:p w14:paraId="6299C2F8" w14:textId="77777777" w:rsidR="00EB0988" w:rsidRPr="005D369B" w:rsidRDefault="00EB0988" w:rsidP="00187990">
            <w:pPr>
              <w:spacing w:before="40" w:after="40"/>
            </w:pPr>
            <w:r w:rsidRPr="005D369B">
              <w:t>NMMS BUS NAME</w:t>
            </w:r>
          </w:p>
        </w:tc>
        <w:tc>
          <w:tcPr>
            <w:tcW w:w="0" w:type="auto"/>
            <w:vAlign w:val="center"/>
          </w:tcPr>
          <w:p w14:paraId="3FD98F51" w14:textId="77777777" w:rsidR="00EB0988" w:rsidRPr="005D369B" w:rsidRDefault="00EB0988" w:rsidP="00187990">
            <w:pPr>
              <w:pStyle w:val="ListParagraph"/>
              <w:spacing w:before="40" w:after="40"/>
              <w:ind w:left="0" w:right="50"/>
              <w:contextualSpacing/>
            </w:pPr>
          </w:p>
        </w:tc>
        <w:tc>
          <w:tcPr>
            <w:tcW w:w="755" w:type="pct"/>
            <w:vAlign w:val="center"/>
          </w:tcPr>
          <w:p w14:paraId="185BED7F" w14:textId="77777777" w:rsidR="00EB0988" w:rsidRPr="005D369B" w:rsidRDefault="00EB0988" w:rsidP="00187990">
            <w:pPr>
              <w:spacing w:before="40" w:after="40"/>
            </w:pPr>
          </w:p>
        </w:tc>
        <w:tc>
          <w:tcPr>
            <w:tcW w:w="2350" w:type="pct"/>
            <w:vAlign w:val="center"/>
          </w:tcPr>
          <w:p w14:paraId="19B2D72A" w14:textId="77777777" w:rsidR="00EB0988" w:rsidRPr="005D369B" w:rsidRDefault="00EB0988" w:rsidP="00187990">
            <w:pPr>
              <w:spacing w:before="40" w:after="40"/>
            </w:pPr>
            <w:r w:rsidRPr="005D369B">
              <w:t>Extracted from NMMS</w:t>
            </w:r>
          </w:p>
        </w:tc>
      </w:tr>
      <w:tr w:rsidR="00EB0988" w:rsidRPr="00EF5DCC" w14:paraId="68A83108" w14:textId="77777777" w:rsidTr="00643709">
        <w:tc>
          <w:tcPr>
            <w:tcW w:w="0" w:type="auto"/>
            <w:vAlign w:val="center"/>
          </w:tcPr>
          <w:p w14:paraId="61B2756D" w14:textId="77777777" w:rsidR="00EB0988" w:rsidRPr="005D369B" w:rsidRDefault="00EB0988" w:rsidP="00187990">
            <w:pPr>
              <w:spacing w:before="40" w:after="40"/>
            </w:pPr>
            <w:r w:rsidRPr="005D369B">
              <w:t>NMMS STATION CODE</w:t>
            </w:r>
          </w:p>
        </w:tc>
        <w:tc>
          <w:tcPr>
            <w:tcW w:w="0" w:type="auto"/>
            <w:vAlign w:val="center"/>
          </w:tcPr>
          <w:p w14:paraId="164FB1A3" w14:textId="77777777" w:rsidR="00EB0988" w:rsidRPr="005D369B" w:rsidRDefault="00EB0988" w:rsidP="00187990">
            <w:pPr>
              <w:pStyle w:val="ListParagraph"/>
              <w:spacing w:before="40" w:after="40"/>
              <w:ind w:left="0" w:right="50"/>
              <w:contextualSpacing/>
            </w:pPr>
          </w:p>
        </w:tc>
        <w:tc>
          <w:tcPr>
            <w:tcW w:w="755" w:type="pct"/>
            <w:vAlign w:val="center"/>
          </w:tcPr>
          <w:p w14:paraId="0A5E884B" w14:textId="77777777" w:rsidR="00EB0988" w:rsidRPr="005D369B" w:rsidRDefault="00EB0988" w:rsidP="00187990">
            <w:pPr>
              <w:spacing w:before="40" w:after="40"/>
            </w:pPr>
          </w:p>
        </w:tc>
        <w:tc>
          <w:tcPr>
            <w:tcW w:w="2350" w:type="pct"/>
            <w:vAlign w:val="center"/>
          </w:tcPr>
          <w:p w14:paraId="679F630F" w14:textId="77777777" w:rsidR="00EB0988" w:rsidRPr="005D369B" w:rsidRDefault="00EB0988" w:rsidP="00187990">
            <w:pPr>
              <w:spacing w:before="40" w:after="40"/>
            </w:pPr>
            <w:r w:rsidRPr="005D369B">
              <w:t>Extracted from NMMS</w:t>
            </w:r>
          </w:p>
        </w:tc>
      </w:tr>
      <w:tr w:rsidR="00EB0988" w:rsidRPr="00EF5DCC" w14:paraId="1FC87780" w14:textId="77777777" w:rsidTr="00643709">
        <w:tc>
          <w:tcPr>
            <w:tcW w:w="0" w:type="auto"/>
            <w:vAlign w:val="center"/>
          </w:tcPr>
          <w:p w14:paraId="176DE00B" w14:textId="77777777" w:rsidR="00EB0988" w:rsidRPr="005D369B" w:rsidRDefault="00EB0988" w:rsidP="00187990">
            <w:pPr>
              <w:spacing w:before="40" w:after="40"/>
            </w:pPr>
            <w:r w:rsidRPr="005D369B">
              <w:t>NMMS STATION NAME</w:t>
            </w:r>
          </w:p>
        </w:tc>
        <w:tc>
          <w:tcPr>
            <w:tcW w:w="0" w:type="auto"/>
            <w:vAlign w:val="center"/>
          </w:tcPr>
          <w:p w14:paraId="6D38BB31" w14:textId="77777777" w:rsidR="00EB0988" w:rsidRPr="005D369B" w:rsidRDefault="00EB0988" w:rsidP="00187990">
            <w:pPr>
              <w:pStyle w:val="ListParagraph"/>
              <w:spacing w:before="40" w:after="40"/>
              <w:ind w:left="0" w:right="50"/>
              <w:contextualSpacing/>
            </w:pPr>
          </w:p>
        </w:tc>
        <w:tc>
          <w:tcPr>
            <w:tcW w:w="755" w:type="pct"/>
            <w:vAlign w:val="center"/>
          </w:tcPr>
          <w:p w14:paraId="347245A8" w14:textId="77777777" w:rsidR="00EB0988" w:rsidRPr="005D369B" w:rsidRDefault="00EB0988" w:rsidP="00187990">
            <w:pPr>
              <w:spacing w:before="40" w:after="40"/>
            </w:pPr>
          </w:p>
        </w:tc>
        <w:tc>
          <w:tcPr>
            <w:tcW w:w="2350" w:type="pct"/>
            <w:vAlign w:val="center"/>
          </w:tcPr>
          <w:p w14:paraId="1EE70571" w14:textId="77777777" w:rsidR="00EB0988" w:rsidRPr="005D369B" w:rsidRDefault="00EB0988" w:rsidP="00187990">
            <w:pPr>
              <w:spacing w:before="40" w:after="40"/>
            </w:pPr>
            <w:r w:rsidRPr="005D369B">
              <w:t>Extracted from NMMS</w:t>
            </w:r>
          </w:p>
        </w:tc>
      </w:tr>
      <w:tr w:rsidR="00EB0988" w:rsidRPr="00EF5DCC" w14:paraId="48B6C6E6" w14:textId="77777777" w:rsidTr="00643709">
        <w:tc>
          <w:tcPr>
            <w:tcW w:w="0" w:type="auto"/>
            <w:vAlign w:val="center"/>
          </w:tcPr>
          <w:p w14:paraId="689D2CDC" w14:textId="77777777" w:rsidR="00EB0988" w:rsidRPr="005D369B" w:rsidRDefault="00EB0988" w:rsidP="00187990">
            <w:pPr>
              <w:spacing w:before="40" w:after="40"/>
            </w:pPr>
            <w:r w:rsidRPr="005D369B">
              <w:t>NMMS BASE KV</w:t>
            </w:r>
          </w:p>
        </w:tc>
        <w:tc>
          <w:tcPr>
            <w:tcW w:w="0" w:type="auto"/>
            <w:vAlign w:val="center"/>
          </w:tcPr>
          <w:p w14:paraId="70CED913" w14:textId="77777777" w:rsidR="00EB0988" w:rsidRPr="005D369B" w:rsidRDefault="00EB0988" w:rsidP="00187990">
            <w:pPr>
              <w:pStyle w:val="ListParagraph"/>
              <w:spacing w:before="40" w:after="40"/>
              <w:ind w:left="0" w:right="50"/>
              <w:contextualSpacing/>
            </w:pPr>
          </w:p>
        </w:tc>
        <w:tc>
          <w:tcPr>
            <w:tcW w:w="755" w:type="pct"/>
            <w:vAlign w:val="center"/>
          </w:tcPr>
          <w:p w14:paraId="4A6A8FFC" w14:textId="77777777" w:rsidR="00EB0988" w:rsidRPr="005D369B" w:rsidRDefault="00EB0988" w:rsidP="00187990">
            <w:pPr>
              <w:spacing w:before="40" w:after="40"/>
            </w:pPr>
          </w:p>
        </w:tc>
        <w:tc>
          <w:tcPr>
            <w:tcW w:w="2350" w:type="pct"/>
            <w:vAlign w:val="center"/>
          </w:tcPr>
          <w:p w14:paraId="7522878B" w14:textId="77777777" w:rsidR="00EB0988" w:rsidRPr="005D369B" w:rsidRDefault="00EB0988" w:rsidP="00187990">
            <w:pPr>
              <w:spacing w:before="40" w:after="40"/>
            </w:pPr>
            <w:r w:rsidRPr="005D369B">
              <w:t>Extracted from NMMS</w:t>
            </w:r>
          </w:p>
        </w:tc>
      </w:tr>
      <w:tr w:rsidR="00EB0988" w:rsidRPr="00EF5DCC" w14:paraId="5D61FFB0" w14:textId="77777777" w:rsidTr="00643709">
        <w:tc>
          <w:tcPr>
            <w:tcW w:w="0" w:type="auto"/>
            <w:vAlign w:val="center"/>
          </w:tcPr>
          <w:p w14:paraId="26F93282" w14:textId="77777777" w:rsidR="00EB0988" w:rsidRPr="005D369B" w:rsidRDefault="00EB0988" w:rsidP="00187990">
            <w:pPr>
              <w:spacing w:before="40" w:after="40"/>
            </w:pPr>
            <w:r w:rsidRPr="005D369B">
              <w:t>NMMS TSP</w:t>
            </w:r>
          </w:p>
        </w:tc>
        <w:tc>
          <w:tcPr>
            <w:tcW w:w="0" w:type="auto"/>
            <w:vAlign w:val="center"/>
          </w:tcPr>
          <w:p w14:paraId="41136D9C" w14:textId="77777777" w:rsidR="00EB0988" w:rsidRPr="005D369B" w:rsidRDefault="00EB0988" w:rsidP="00187990">
            <w:pPr>
              <w:spacing w:before="40" w:after="40"/>
            </w:pPr>
          </w:p>
        </w:tc>
        <w:tc>
          <w:tcPr>
            <w:tcW w:w="755" w:type="pct"/>
            <w:vAlign w:val="center"/>
          </w:tcPr>
          <w:p w14:paraId="2160BEFC"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178B7DB3" w14:textId="77777777" w:rsidR="00EB0988" w:rsidRPr="005D369B" w:rsidRDefault="00EB0988" w:rsidP="00187990">
            <w:pPr>
              <w:spacing w:before="40" w:after="40"/>
            </w:pPr>
            <w:r w:rsidRPr="005D369B">
              <w:t>Extracted from NMMS</w:t>
            </w:r>
          </w:p>
        </w:tc>
      </w:tr>
      <w:tr w:rsidR="00EB0988" w:rsidRPr="00EF5DCC" w14:paraId="5DDFDF38" w14:textId="77777777" w:rsidTr="00643709">
        <w:tc>
          <w:tcPr>
            <w:tcW w:w="0" w:type="auto"/>
            <w:vAlign w:val="center"/>
          </w:tcPr>
          <w:p w14:paraId="139ADD9B" w14:textId="77777777" w:rsidR="00EB0988" w:rsidRPr="005D369B" w:rsidRDefault="00EB0988" w:rsidP="00187990">
            <w:pPr>
              <w:spacing w:before="40" w:after="40"/>
            </w:pPr>
            <w:r w:rsidRPr="005D369B">
              <w:t>NMMS WEATHER ZONE</w:t>
            </w:r>
          </w:p>
        </w:tc>
        <w:tc>
          <w:tcPr>
            <w:tcW w:w="0" w:type="auto"/>
            <w:vAlign w:val="center"/>
          </w:tcPr>
          <w:p w14:paraId="37342E8B" w14:textId="77777777" w:rsidR="00EB0988" w:rsidRPr="005D369B" w:rsidRDefault="00EB0988" w:rsidP="00187990">
            <w:pPr>
              <w:spacing w:before="40" w:after="40"/>
            </w:pPr>
          </w:p>
        </w:tc>
        <w:tc>
          <w:tcPr>
            <w:tcW w:w="755" w:type="pct"/>
            <w:vAlign w:val="center"/>
          </w:tcPr>
          <w:p w14:paraId="67EA5CEA"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14:paraId="24FB75B8"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F13F2F2" w14:textId="77777777" w:rsidTr="00643709">
        <w:tc>
          <w:tcPr>
            <w:tcW w:w="0" w:type="auto"/>
            <w:vAlign w:val="center"/>
          </w:tcPr>
          <w:p w14:paraId="70835D34" w14:textId="77777777" w:rsidR="00EB0988" w:rsidRPr="005D369B" w:rsidRDefault="00EB0988" w:rsidP="00187990">
            <w:pPr>
              <w:spacing w:before="40" w:after="40"/>
            </w:pPr>
            <w:r w:rsidRPr="005D369B">
              <w:t>NMMS SETTLEMENT ZONE</w:t>
            </w:r>
          </w:p>
        </w:tc>
        <w:tc>
          <w:tcPr>
            <w:tcW w:w="0" w:type="auto"/>
            <w:vAlign w:val="center"/>
          </w:tcPr>
          <w:p w14:paraId="7A9B8960" w14:textId="77777777" w:rsidR="00EB0988" w:rsidRPr="005D369B" w:rsidRDefault="00EB0988" w:rsidP="00187990">
            <w:pPr>
              <w:pStyle w:val="ListParagraph"/>
              <w:spacing w:before="40" w:after="40"/>
              <w:ind w:left="0" w:right="50"/>
              <w:contextualSpacing/>
            </w:pPr>
          </w:p>
        </w:tc>
        <w:tc>
          <w:tcPr>
            <w:tcW w:w="755" w:type="pct"/>
            <w:vAlign w:val="center"/>
          </w:tcPr>
          <w:p w14:paraId="3BF220E3" w14:textId="77777777" w:rsidR="00EB0988" w:rsidRPr="005D369B" w:rsidRDefault="00EB0988" w:rsidP="00187990">
            <w:pPr>
              <w:spacing w:before="40" w:after="40"/>
            </w:pPr>
          </w:p>
        </w:tc>
        <w:tc>
          <w:tcPr>
            <w:tcW w:w="2350" w:type="pct"/>
            <w:vAlign w:val="center"/>
          </w:tcPr>
          <w:p w14:paraId="52E4656D" w14:textId="77777777" w:rsidR="00EB0988" w:rsidRPr="005D369B" w:rsidRDefault="00EB0988" w:rsidP="00187990">
            <w:pPr>
              <w:spacing w:before="40" w:after="40"/>
            </w:pPr>
            <w:r w:rsidRPr="005D369B">
              <w:t>Extracted from NMMS.  Field is populated via mapping sheet for future buses and are italicized.</w:t>
            </w:r>
          </w:p>
        </w:tc>
      </w:tr>
      <w:tr w:rsidR="00EB0988" w:rsidRPr="00EF5DCC" w14:paraId="12626A75" w14:textId="77777777" w:rsidTr="00643709">
        <w:tc>
          <w:tcPr>
            <w:tcW w:w="0" w:type="auto"/>
            <w:vAlign w:val="center"/>
          </w:tcPr>
          <w:p w14:paraId="5B5BFA6A" w14:textId="77777777" w:rsidR="00EB0988" w:rsidRPr="005D369B" w:rsidRDefault="00EB0988" w:rsidP="00187990">
            <w:pPr>
              <w:spacing w:before="40" w:after="40"/>
            </w:pPr>
            <w:r w:rsidRPr="005D369B">
              <w:t>EIA CODE</w:t>
            </w:r>
          </w:p>
        </w:tc>
        <w:tc>
          <w:tcPr>
            <w:tcW w:w="0" w:type="auto"/>
            <w:vAlign w:val="center"/>
          </w:tcPr>
          <w:p w14:paraId="72A29FCD" w14:textId="77777777" w:rsidR="00EB0988" w:rsidRPr="005D369B" w:rsidRDefault="00EB0988" w:rsidP="00187990">
            <w:pPr>
              <w:pStyle w:val="ListParagraph"/>
              <w:spacing w:before="40" w:after="40"/>
              <w:ind w:left="0" w:right="50"/>
              <w:contextualSpacing/>
            </w:pPr>
          </w:p>
        </w:tc>
        <w:tc>
          <w:tcPr>
            <w:tcW w:w="755" w:type="pct"/>
            <w:vAlign w:val="center"/>
          </w:tcPr>
          <w:p w14:paraId="63D97FDE" w14:textId="77777777" w:rsidR="00EB0988" w:rsidRPr="005D369B" w:rsidRDefault="00EB0988" w:rsidP="00187990">
            <w:pPr>
              <w:spacing w:before="40" w:after="40"/>
            </w:pPr>
          </w:p>
        </w:tc>
        <w:tc>
          <w:tcPr>
            <w:tcW w:w="2350" w:type="pct"/>
            <w:vAlign w:val="center"/>
          </w:tcPr>
          <w:p w14:paraId="2A0B665B" w14:textId="77777777"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14:paraId="4BB275E7" w14:textId="77777777" w:rsidTr="00643709">
        <w:tc>
          <w:tcPr>
            <w:tcW w:w="0" w:type="auto"/>
            <w:vAlign w:val="center"/>
          </w:tcPr>
          <w:p w14:paraId="649AC339" w14:textId="77777777" w:rsidR="00EB0988" w:rsidRPr="005D369B" w:rsidRDefault="00EB0988" w:rsidP="00187990">
            <w:pPr>
              <w:spacing w:before="40" w:after="40"/>
            </w:pPr>
            <w:r w:rsidRPr="005D369B">
              <w:t>PLANNING BUS LONG NAME</w:t>
            </w:r>
          </w:p>
        </w:tc>
        <w:tc>
          <w:tcPr>
            <w:tcW w:w="0" w:type="auto"/>
            <w:vAlign w:val="center"/>
          </w:tcPr>
          <w:p w14:paraId="20404ECE"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5E1BFA4B" w14:textId="77777777" w:rsidR="00EB0988" w:rsidRPr="005D369B" w:rsidRDefault="00EB0988" w:rsidP="00187990">
            <w:pPr>
              <w:spacing w:before="40" w:after="40"/>
            </w:pPr>
          </w:p>
        </w:tc>
        <w:tc>
          <w:tcPr>
            <w:tcW w:w="2350" w:type="pct"/>
            <w:vAlign w:val="center"/>
          </w:tcPr>
          <w:p w14:paraId="725DF7B2" w14:textId="77777777" w:rsidR="00EB0988" w:rsidRDefault="00EB0988" w:rsidP="00187990">
            <w:pPr>
              <w:spacing w:before="40" w:after="40"/>
            </w:pPr>
            <w:r w:rsidRPr="005D369B">
              <w:t>The Planning Bus Long Name is provided by the TSP</w:t>
            </w:r>
          </w:p>
          <w:p w14:paraId="19F44973" w14:textId="77777777" w:rsidR="00A1390A" w:rsidRPr="005D369B" w:rsidRDefault="00A1390A" w:rsidP="00187990">
            <w:pPr>
              <w:spacing w:before="40" w:after="40"/>
            </w:pPr>
            <w:r>
              <w:t>(“Substation Name or Switchyard Name’)</w:t>
            </w:r>
          </w:p>
        </w:tc>
      </w:tr>
      <w:tr w:rsidR="00EB0988" w:rsidRPr="002555AC" w14:paraId="3CE91F82" w14:textId="77777777" w:rsidTr="00643709">
        <w:tc>
          <w:tcPr>
            <w:tcW w:w="0" w:type="auto"/>
            <w:vAlign w:val="center"/>
          </w:tcPr>
          <w:p w14:paraId="1861F071" w14:textId="77777777" w:rsidR="00EB0988" w:rsidRPr="005D369B" w:rsidRDefault="00EB0988" w:rsidP="00187990">
            <w:pPr>
              <w:spacing w:before="40" w:after="40"/>
            </w:pPr>
            <w:r w:rsidRPr="005D369B">
              <w:t>PLANNING BUS COUNTY</w:t>
            </w:r>
          </w:p>
        </w:tc>
        <w:tc>
          <w:tcPr>
            <w:tcW w:w="0" w:type="auto"/>
            <w:vAlign w:val="center"/>
          </w:tcPr>
          <w:p w14:paraId="0051EA82" w14:textId="77777777"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14:paraId="619E2D54" w14:textId="77777777" w:rsidR="00EB0988" w:rsidRPr="005D369B" w:rsidRDefault="00EB0988" w:rsidP="00187990">
            <w:pPr>
              <w:spacing w:before="40" w:after="40"/>
            </w:pPr>
          </w:p>
        </w:tc>
        <w:tc>
          <w:tcPr>
            <w:tcW w:w="2350" w:type="pct"/>
            <w:vAlign w:val="center"/>
          </w:tcPr>
          <w:p w14:paraId="0C3DE0E3" w14:textId="77777777" w:rsidR="00EB0988" w:rsidRPr="005D369B" w:rsidRDefault="00EB0988" w:rsidP="00187990">
            <w:pPr>
              <w:spacing w:before="40" w:after="40"/>
            </w:pPr>
            <w:r w:rsidRPr="005D369B">
              <w:t>The Planning Bus County is provided by the TSP</w:t>
            </w:r>
          </w:p>
        </w:tc>
      </w:tr>
      <w:tr w:rsidR="00EB0988" w:rsidRPr="00EF5DCC" w14:paraId="75E280AA" w14:textId="77777777" w:rsidTr="00643709">
        <w:trPr>
          <w:trHeight w:val="530"/>
        </w:trPr>
        <w:tc>
          <w:tcPr>
            <w:tcW w:w="0" w:type="auto"/>
            <w:vAlign w:val="center"/>
          </w:tcPr>
          <w:p w14:paraId="566A9D29" w14:textId="77777777" w:rsidR="00EB0988" w:rsidRPr="005D369B" w:rsidRDefault="00EB0988" w:rsidP="00187990">
            <w:pPr>
              <w:spacing w:before="40" w:after="40"/>
            </w:pPr>
            <w:r w:rsidRPr="005D369B">
              <w:t>TSP COMMENTS</w:t>
            </w:r>
          </w:p>
        </w:tc>
        <w:tc>
          <w:tcPr>
            <w:tcW w:w="0" w:type="auto"/>
            <w:vAlign w:val="center"/>
          </w:tcPr>
          <w:p w14:paraId="531C0D0D" w14:textId="77777777" w:rsidR="00EB0988" w:rsidRPr="005D369B" w:rsidRDefault="00EB0988" w:rsidP="00187990">
            <w:pPr>
              <w:numPr>
                <w:ilvl w:val="0"/>
                <w:numId w:val="105"/>
              </w:numPr>
              <w:spacing w:before="40" w:after="40"/>
            </w:pPr>
          </w:p>
        </w:tc>
        <w:tc>
          <w:tcPr>
            <w:tcW w:w="755" w:type="pct"/>
            <w:vAlign w:val="center"/>
          </w:tcPr>
          <w:p w14:paraId="762D9FC9" w14:textId="77777777" w:rsidR="00EB0988" w:rsidRPr="005D369B" w:rsidRDefault="00EB0988" w:rsidP="00187990">
            <w:pPr>
              <w:pStyle w:val="ListParagraph"/>
              <w:spacing w:before="40" w:after="40"/>
              <w:ind w:left="360" w:right="50"/>
              <w:contextualSpacing/>
              <w:jc w:val="center"/>
            </w:pPr>
          </w:p>
        </w:tc>
        <w:tc>
          <w:tcPr>
            <w:tcW w:w="2350" w:type="pct"/>
            <w:vAlign w:val="center"/>
          </w:tcPr>
          <w:p w14:paraId="4F57C9B8" w14:textId="77777777" w:rsidR="00EB0988" w:rsidRPr="005D369B" w:rsidRDefault="00EB0988" w:rsidP="00187990">
            <w:pPr>
              <w:spacing w:before="40" w:after="40"/>
            </w:pPr>
            <w:r w:rsidRPr="005D369B">
              <w:t>Section for TSP to provide comments on individual buses.</w:t>
            </w:r>
          </w:p>
        </w:tc>
      </w:tr>
      <w:tr w:rsidR="00EB0988" w:rsidRPr="00EF5DCC" w14:paraId="15F05D74" w14:textId="77777777" w:rsidTr="00643709">
        <w:tc>
          <w:tcPr>
            <w:tcW w:w="0" w:type="auto"/>
            <w:vAlign w:val="center"/>
          </w:tcPr>
          <w:p w14:paraId="0D6EFE62" w14:textId="77777777" w:rsidR="00EB0988" w:rsidRPr="005D369B" w:rsidRDefault="00EB0988" w:rsidP="00187990">
            <w:pPr>
              <w:spacing w:before="40" w:after="40"/>
            </w:pPr>
            <w:r w:rsidRPr="005D369B">
              <w:t>ERCOT COMMENTS</w:t>
            </w:r>
          </w:p>
        </w:tc>
        <w:tc>
          <w:tcPr>
            <w:tcW w:w="0" w:type="auto"/>
            <w:vAlign w:val="center"/>
          </w:tcPr>
          <w:p w14:paraId="7621BC8E" w14:textId="77777777" w:rsidR="00EB0988" w:rsidRPr="005D369B" w:rsidRDefault="00EB0988" w:rsidP="00187990">
            <w:pPr>
              <w:pStyle w:val="ListParagraph"/>
              <w:spacing w:before="40" w:after="40"/>
              <w:ind w:left="0" w:right="50"/>
              <w:contextualSpacing/>
            </w:pPr>
          </w:p>
        </w:tc>
        <w:tc>
          <w:tcPr>
            <w:tcW w:w="755" w:type="pct"/>
            <w:vAlign w:val="center"/>
          </w:tcPr>
          <w:p w14:paraId="074B9451" w14:textId="77777777" w:rsidR="00EB0988" w:rsidRPr="005D369B" w:rsidRDefault="00EB0988" w:rsidP="00187990">
            <w:pPr>
              <w:spacing w:before="40" w:after="40"/>
            </w:pPr>
          </w:p>
        </w:tc>
        <w:tc>
          <w:tcPr>
            <w:tcW w:w="2350" w:type="pct"/>
            <w:vAlign w:val="center"/>
          </w:tcPr>
          <w:p w14:paraId="79859D4C" w14:textId="77777777"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14:paraId="413DF3E5" w14:textId="77777777" w:rsidR="00EB0988" w:rsidRDefault="00EB0988" w:rsidP="00FE2DB8">
      <w:pPr>
        <w:ind w:right="90"/>
        <w:jc w:val="both"/>
        <w:rPr>
          <w:sz w:val="24"/>
        </w:rPr>
      </w:pPr>
    </w:p>
    <w:p w14:paraId="4EBAF915" w14:textId="77777777" w:rsidR="001C5554" w:rsidRDefault="001C5554" w:rsidP="001C5554">
      <w:pPr>
        <w:ind w:right="90"/>
        <w:jc w:val="both"/>
        <w:rPr>
          <w:sz w:val="24"/>
        </w:rPr>
      </w:pPr>
    </w:p>
    <w:p w14:paraId="75F277B0" w14:textId="77777777" w:rsidR="001C5554" w:rsidRDefault="001C5554" w:rsidP="00FE2DB8">
      <w:pPr>
        <w:ind w:right="90"/>
        <w:jc w:val="both"/>
        <w:rPr>
          <w:sz w:val="24"/>
        </w:rPr>
      </w:pPr>
    </w:p>
    <w:p w14:paraId="71E68BB4" w14:textId="3F5D3978" w:rsidR="00B80CCF" w:rsidRDefault="00B80CCF">
      <w:pPr>
        <w:rPr>
          <w:sz w:val="24"/>
          <w:szCs w:val="24"/>
        </w:rPr>
      </w:pPr>
    </w:p>
    <w:p w14:paraId="348A6078" w14:textId="77777777" w:rsidR="000F2DD7" w:rsidRDefault="00F73A8F" w:rsidP="005178ED">
      <w:pPr>
        <w:pStyle w:val="Heading1"/>
        <w:numPr>
          <w:ilvl w:val="0"/>
          <w:numId w:val="0"/>
        </w:numPr>
        <w:spacing w:after="240"/>
        <w:ind w:left="432"/>
        <w:rPr>
          <w:sz w:val="36"/>
        </w:rPr>
      </w:pPr>
      <w:bookmarkStart w:id="597" w:name="_Toc347133001"/>
      <w:bookmarkStart w:id="598" w:name="_Toc125131962"/>
      <w:r w:rsidRPr="00F73A8F">
        <w:rPr>
          <w:caps/>
          <w:sz w:val="24"/>
          <w:u w:val="none"/>
        </w:rPr>
        <w:t>6</w:t>
      </w:r>
      <w:r w:rsidRPr="00F73A8F">
        <w:rPr>
          <w:caps/>
          <w:sz w:val="24"/>
          <w:u w:val="none"/>
        </w:rPr>
        <w:tab/>
      </w:r>
      <w:r w:rsidR="000F2DD7" w:rsidRPr="00F73A8F">
        <w:rPr>
          <w:caps/>
          <w:sz w:val="24"/>
          <w:u w:val="none"/>
        </w:rPr>
        <w:t>APPENDICES</w:t>
      </w:r>
      <w:bookmarkEnd w:id="597"/>
      <w:bookmarkEnd w:id="598"/>
    </w:p>
    <w:p w14:paraId="3BA39A9C" w14:textId="77777777" w:rsidR="000F2DD7" w:rsidRPr="00C52694" w:rsidRDefault="000F2DD7" w:rsidP="008E29EA">
      <w:pPr>
        <w:pStyle w:val="Heading8"/>
      </w:pPr>
      <w:r w:rsidRPr="008E29EA">
        <w:t>Appendix A</w:t>
      </w:r>
    </w:p>
    <w:p w14:paraId="0E6F234C" w14:textId="2AF5D37D" w:rsidR="000F2DD7" w:rsidRDefault="000F2DD7" w:rsidP="00C52694">
      <w:pPr>
        <w:pStyle w:val="Heading8"/>
      </w:pPr>
      <w:r>
        <w:t>Bus/</w:t>
      </w:r>
      <w:r w:rsidR="00FB325E">
        <w:t>Substation/</w:t>
      </w:r>
      <w:r>
        <w:t>Zone</w:t>
      </w:r>
      <w:r w:rsidR="00BE448F">
        <w:t xml:space="preserve"> Range,</w:t>
      </w:r>
      <w:r>
        <w:t xml:space="preserve"> </w:t>
      </w:r>
      <w:r w:rsidR="00BE448F">
        <w:t xml:space="preserve">FACTS Device </w:t>
      </w:r>
      <w:r>
        <w:t>Range</w:t>
      </w:r>
      <w:r w:rsidR="00BE448F">
        <w:t>, and Zone Description</w:t>
      </w:r>
      <w:r>
        <w:t xml:space="preserve"> Table</w:t>
      </w:r>
      <w:r w:rsidR="00BE448F">
        <w:t>s</w:t>
      </w:r>
    </w:p>
    <w:p w14:paraId="58A9DF2B" w14:textId="77777777" w:rsidR="00CB2DF0" w:rsidRDefault="00CB2DF0" w:rsidP="00CB2DF0">
      <w:pPr>
        <w:pStyle w:val="Caption"/>
        <w:keepNext/>
        <w:ind w:left="0" w:firstLine="0"/>
      </w:pPr>
    </w:p>
    <w:tbl>
      <w:tblPr>
        <w:tblW w:w="8786" w:type="dxa"/>
        <w:jc w:val="center"/>
        <w:tblLook w:val="04A0" w:firstRow="1" w:lastRow="0" w:firstColumn="1" w:lastColumn="0" w:noHBand="0" w:noVBand="1"/>
      </w:tblPr>
      <w:tblGrid>
        <w:gridCol w:w="1808"/>
        <w:gridCol w:w="2203"/>
        <w:gridCol w:w="1250"/>
        <w:gridCol w:w="1294"/>
        <w:gridCol w:w="898"/>
        <w:gridCol w:w="1097"/>
        <w:gridCol w:w="236"/>
      </w:tblGrid>
      <w:tr w:rsidR="008D6875" w:rsidRPr="00B465A9" w14:paraId="4CA768B1" w14:textId="77777777" w:rsidTr="00164498">
        <w:trPr>
          <w:gridAfter w:val="1"/>
          <w:wAfter w:w="236" w:type="dxa"/>
          <w:trHeight w:val="780"/>
          <w:tblHeader/>
          <w:jc w:val="center"/>
        </w:trPr>
        <w:tc>
          <w:tcPr>
            <w:tcW w:w="18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4803B7BB" w14:textId="77777777" w:rsidR="00B465A9" w:rsidRPr="00B465A9" w:rsidRDefault="00B465A9" w:rsidP="00B465A9">
            <w:pPr>
              <w:jc w:val="center"/>
              <w:rPr>
                <w:rFonts w:ascii="Arial" w:hAnsi="Arial" w:cs="Arial"/>
                <w:b/>
                <w:bCs/>
              </w:rPr>
            </w:pPr>
            <w:r w:rsidRPr="00B465A9">
              <w:rPr>
                <w:rFonts w:ascii="Arial" w:hAnsi="Arial" w:cs="Arial"/>
                <w:b/>
                <w:bCs/>
              </w:rPr>
              <w:t xml:space="preserve">BUS </w:t>
            </w:r>
            <w:r w:rsidRPr="00B465A9">
              <w:rPr>
                <w:rFonts w:ascii="Arial" w:hAnsi="Arial" w:cs="Arial"/>
                <w:b/>
                <w:bCs/>
                <w:color w:val="FF0000"/>
              </w:rPr>
              <w:t>&amp; SUBSTATION</w:t>
            </w:r>
            <w:r w:rsidRPr="00B465A9">
              <w:rPr>
                <w:rFonts w:ascii="Arial" w:hAnsi="Arial" w:cs="Arial"/>
                <w:b/>
                <w:bCs/>
              </w:rPr>
              <w:t xml:space="preserve"> RANGE</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1AC69AF" w14:textId="77777777" w:rsidR="00B465A9" w:rsidRPr="00B465A9" w:rsidRDefault="00B465A9" w:rsidP="00B465A9">
            <w:pPr>
              <w:jc w:val="center"/>
              <w:rPr>
                <w:rFonts w:ascii="Arial" w:hAnsi="Arial" w:cs="Arial"/>
                <w:b/>
                <w:bCs/>
              </w:rPr>
            </w:pPr>
            <w:r w:rsidRPr="00B465A9">
              <w:rPr>
                <w:rFonts w:ascii="Arial" w:hAnsi="Arial" w:cs="Arial"/>
                <w:b/>
                <w:bCs/>
              </w:rPr>
              <w:t>DSP, OTHER ENTITY, or SUBSYSTEM</w:t>
            </w:r>
          </w:p>
        </w:tc>
        <w:tc>
          <w:tcPr>
            <w:tcW w:w="1250" w:type="dxa"/>
            <w:vMerge w:val="restart"/>
            <w:tcBorders>
              <w:top w:val="single" w:sz="12" w:space="0" w:color="auto"/>
              <w:left w:val="nil"/>
              <w:bottom w:val="single" w:sz="12" w:space="0" w:color="000000"/>
              <w:right w:val="single" w:sz="12" w:space="0" w:color="auto"/>
            </w:tcBorders>
            <w:shd w:val="clear" w:color="auto" w:fill="auto"/>
            <w:vAlign w:val="center"/>
            <w:hideMark/>
          </w:tcPr>
          <w:p w14:paraId="5E5F35DD" w14:textId="77777777" w:rsidR="00B465A9" w:rsidRPr="00B465A9" w:rsidRDefault="00B465A9" w:rsidP="00B465A9">
            <w:pPr>
              <w:jc w:val="center"/>
              <w:rPr>
                <w:rFonts w:ascii="Arial" w:hAnsi="Arial" w:cs="Arial"/>
                <w:b/>
                <w:bCs/>
              </w:rPr>
            </w:pPr>
            <w:r w:rsidRPr="00B465A9">
              <w:rPr>
                <w:rFonts w:ascii="Arial" w:hAnsi="Arial" w:cs="Arial"/>
                <w:b/>
                <w:bCs/>
              </w:rPr>
              <w:t>ACRONYM</w:t>
            </w:r>
          </w:p>
        </w:tc>
        <w:tc>
          <w:tcPr>
            <w:tcW w:w="1294"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14:paraId="05A25095" w14:textId="77777777" w:rsidR="00B465A9" w:rsidRPr="00B465A9" w:rsidRDefault="00B465A9" w:rsidP="00B465A9">
            <w:pPr>
              <w:jc w:val="center"/>
              <w:rPr>
                <w:rFonts w:ascii="Arial" w:hAnsi="Arial" w:cs="Arial"/>
                <w:b/>
                <w:bCs/>
              </w:rPr>
            </w:pPr>
            <w:r w:rsidRPr="00B465A9">
              <w:rPr>
                <w:rFonts w:ascii="Arial" w:hAnsi="Arial" w:cs="Arial"/>
                <w:b/>
                <w:bCs/>
              </w:rPr>
              <w:t>MODELING ENTITY</w:t>
            </w:r>
          </w:p>
        </w:tc>
        <w:tc>
          <w:tcPr>
            <w:tcW w:w="898"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14:paraId="3EFA09D1" w14:textId="77777777" w:rsidR="00B465A9" w:rsidRPr="00B465A9" w:rsidRDefault="00B465A9" w:rsidP="00B465A9">
            <w:pPr>
              <w:jc w:val="center"/>
              <w:rPr>
                <w:rFonts w:ascii="Arial" w:hAnsi="Arial" w:cs="Arial"/>
                <w:b/>
                <w:bCs/>
              </w:rPr>
            </w:pPr>
            <w:r w:rsidRPr="00B465A9">
              <w:rPr>
                <w:rFonts w:ascii="Arial" w:hAnsi="Arial" w:cs="Arial"/>
                <w:b/>
                <w:bCs/>
              </w:rPr>
              <w:t>PSS®E AREA NO</w:t>
            </w:r>
          </w:p>
        </w:tc>
        <w:tc>
          <w:tcPr>
            <w:tcW w:w="1097"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hideMark/>
          </w:tcPr>
          <w:p w14:paraId="19577EC7" w14:textId="77777777" w:rsidR="00B465A9" w:rsidRPr="00B465A9" w:rsidRDefault="00B465A9" w:rsidP="00B465A9">
            <w:pPr>
              <w:jc w:val="center"/>
              <w:rPr>
                <w:rFonts w:ascii="Arial" w:hAnsi="Arial" w:cs="Arial"/>
                <w:b/>
                <w:bCs/>
              </w:rPr>
            </w:pPr>
            <w:r w:rsidRPr="00B465A9">
              <w:rPr>
                <w:rFonts w:ascii="Arial" w:hAnsi="Arial" w:cs="Arial"/>
                <w:b/>
                <w:bCs/>
              </w:rPr>
              <w:t>ZONE RANGE</w:t>
            </w:r>
          </w:p>
        </w:tc>
      </w:tr>
      <w:tr w:rsidR="008D6875" w:rsidRPr="00B465A9" w14:paraId="39BF2148" w14:textId="77777777" w:rsidTr="00164498">
        <w:trPr>
          <w:trHeight w:val="315"/>
          <w:tblHeader/>
          <w:jc w:val="center"/>
        </w:trPr>
        <w:tc>
          <w:tcPr>
            <w:tcW w:w="1808" w:type="dxa"/>
            <w:vMerge/>
            <w:tcBorders>
              <w:top w:val="single" w:sz="8" w:space="0" w:color="auto"/>
              <w:left w:val="single" w:sz="8" w:space="0" w:color="auto"/>
              <w:bottom w:val="single" w:sz="8" w:space="0" w:color="000000"/>
              <w:right w:val="single" w:sz="8" w:space="0" w:color="auto"/>
            </w:tcBorders>
            <w:vAlign w:val="center"/>
            <w:hideMark/>
          </w:tcPr>
          <w:p w14:paraId="4D682451" w14:textId="77777777" w:rsidR="00B465A9" w:rsidRPr="00B465A9" w:rsidRDefault="00B465A9" w:rsidP="00B465A9">
            <w:pPr>
              <w:rPr>
                <w:rFonts w:ascii="Arial" w:hAnsi="Arial" w:cs="Arial"/>
                <w:b/>
                <w:bCs/>
              </w:rPr>
            </w:pPr>
          </w:p>
        </w:tc>
        <w:tc>
          <w:tcPr>
            <w:tcW w:w="2203" w:type="dxa"/>
            <w:vMerge/>
            <w:tcBorders>
              <w:top w:val="single" w:sz="8" w:space="0" w:color="auto"/>
              <w:left w:val="single" w:sz="8" w:space="0" w:color="auto"/>
              <w:bottom w:val="single" w:sz="8" w:space="0" w:color="000000"/>
              <w:right w:val="single" w:sz="8" w:space="0" w:color="000000"/>
            </w:tcBorders>
            <w:vAlign w:val="center"/>
            <w:hideMark/>
          </w:tcPr>
          <w:p w14:paraId="2F462559" w14:textId="77777777" w:rsidR="00B465A9" w:rsidRPr="00B465A9" w:rsidRDefault="00B465A9" w:rsidP="00B465A9">
            <w:pPr>
              <w:rPr>
                <w:rFonts w:ascii="Arial" w:hAnsi="Arial" w:cs="Arial"/>
                <w:b/>
                <w:bCs/>
              </w:rPr>
            </w:pPr>
          </w:p>
        </w:tc>
        <w:tc>
          <w:tcPr>
            <w:tcW w:w="1250" w:type="dxa"/>
            <w:vMerge/>
            <w:tcBorders>
              <w:top w:val="single" w:sz="12" w:space="0" w:color="auto"/>
              <w:left w:val="nil"/>
              <w:bottom w:val="single" w:sz="12" w:space="0" w:color="000000"/>
              <w:right w:val="single" w:sz="12" w:space="0" w:color="auto"/>
            </w:tcBorders>
            <w:vAlign w:val="center"/>
            <w:hideMark/>
          </w:tcPr>
          <w:p w14:paraId="31138CB8" w14:textId="77777777" w:rsidR="00B465A9" w:rsidRPr="00B465A9" w:rsidRDefault="00B465A9" w:rsidP="00B465A9">
            <w:pPr>
              <w:rPr>
                <w:rFonts w:ascii="Arial" w:hAnsi="Arial" w:cs="Arial"/>
                <w:b/>
                <w:bCs/>
              </w:rPr>
            </w:pPr>
          </w:p>
        </w:tc>
        <w:tc>
          <w:tcPr>
            <w:tcW w:w="1294" w:type="dxa"/>
            <w:vMerge/>
            <w:tcBorders>
              <w:top w:val="single" w:sz="12" w:space="0" w:color="auto"/>
              <w:left w:val="single" w:sz="12" w:space="0" w:color="auto"/>
              <w:bottom w:val="single" w:sz="12" w:space="0" w:color="000000"/>
              <w:right w:val="single" w:sz="12" w:space="0" w:color="auto"/>
            </w:tcBorders>
            <w:vAlign w:val="center"/>
            <w:hideMark/>
          </w:tcPr>
          <w:p w14:paraId="560A29F6" w14:textId="77777777" w:rsidR="00B465A9" w:rsidRPr="00B465A9" w:rsidRDefault="00B465A9" w:rsidP="00B465A9">
            <w:pPr>
              <w:rPr>
                <w:rFonts w:ascii="Arial" w:hAnsi="Arial" w:cs="Arial"/>
                <w:b/>
                <w:bCs/>
              </w:rPr>
            </w:pPr>
          </w:p>
        </w:tc>
        <w:tc>
          <w:tcPr>
            <w:tcW w:w="898" w:type="dxa"/>
            <w:vMerge/>
            <w:tcBorders>
              <w:top w:val="single" w:sz="12" w:space="0" w:color="auto"/>
              <w:left w:val="single" w:sz="12" w:space="0" w:color="auto"/>
              <w:bottom w:val="single" w:sz="12" w:space="0" w:color="000000"/>
              <w:right w:val="single" w:sz="12" w:space="0" w:color="auto"/>
            </w:tcBorders>
            <w:vAlign w:val="center"/>
            <w:hideMark/>
          </w:tcPr>
          <w:p w14:paraId="5EF8A845" w14:textId="77777777" w:rsidR="00B465A9" w:rsidRPr="00B465A9" w:rsidRDefault="00B465A9" w:rsidP="00B465A9">
            <w:pPr>
              <w:rPr>
                <w:rFonts w:ascii="Arial" w:hAnsi="Arial" w:cs="Arial"/>
                <w:b/>
                <w:bCs/>
              </w:rPr>
            </w:pPr>
          </w:p>
        </w:tc>
        <w:tc>
          <w:tcPr>
            <w:tcW w:w="1097" w:type="dxa"/>
            <w:vMerge/>
            <w:tcBorders>
              <w:top w:val="single" w:sz="12" w:space="0" w:color="auto"/>
              <w:left w:val="single" w:sz="12" w:space="0" w:color="auto"/>
              <w:bottom w:val="single" w:sz="12" w:space="0" w:color="000000"/>
              <w:right w:val="single" w:sz="12" w:space="0" w:color="auto"/>
            </w:tcBorders>
            <w:vAlign w:val="center"/>
            <w:hideMark/>
          </w:tcPr>
          <w:p w14:paraId="045C3A1C" w14:textId="77777777" w:rsidR="00B465A9" w:rsidRPr="00B465A9" w:rsidRDefault="00B465A9" w:rsidP="00B465A9">
            <w:pPr>
              <w:rPr>
                <w:rFonts w:ascii="Arial" w:hAnsi="Arial" w:cs="Arial"/>
                <w:b/>
                <w:bCs/>
              </w:rPr>
            </w:pPr>
          </w:p>
        </w:tc>
        <w:tc>
          <w:tcPr>
            <w:tcW w:w="236" w:type="dxa"/>
            <w:tcBorders>
              <w:top w:val="nil"/>
              <w:left w:val="nil"/>
              <w:bottom w:val="nil"/>
              <w:right w:val="nil"/>
            </w:tcBorders>
            <w:shd w:val="clear" w:color="auto" w:fill="auto"/>
            <w:noWrap/>
            <w:vAlign w:val="bottom"/>
            <w:hideMark/>
          </w:tcPr>
          <w:p w14:paraId="612DEBE2" w14:textId="77777777" w:rsidR="00B465A9" w:rsidRPr="00B465A9" w:rsidRDefault="00B465A9" w:rsidP="00B465A9">
            <w:pPr>
              <w:jc w:val="center"/>
              <w:rPr>
                <w:rFonts w:ascii="Arial" w:hAnsi="Arial" w:cs="Arial"/>
                <w:b/>
                <w:bCs/>
              </w:rPr>
            </w:pPr>
          </w:p>
        </w:tc>
      </w:tr>
      <w:tr w:rsidR="008D6875" w:rsidRPr="00B465A9" w14:paraId="0DD6AD0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46C9B5F" w14:textId="77777777" w:rsidR="00B465A9" w:rsidRPr="00B465A9" w:rsidRDefault="00B465A9" w:rsidP="00B465A9">
            <w:pPr>
              <w:jc w:val="center"/>
              <w:rPr>
                <w:rFonts w:ascii="Arial" w:hAnsi="Arial" w:cs="Arial"/>
              </w:rPr>
            </w:pPr>
            <w:r w:rsidRPr="00B465A9">
              <w:rPr>
                <w:rFonts w:ascii="Arial" w:hAnsi="Arial" w:cs="Arial"/>
                <w:bCs/>
              </w:rPr>
              <w:t>1 - 799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5919203" w14:textId="77777777" w:rsidR="00B465A9" w:rsidRPr="00B465A9" w:rsidRDefault="00B465A9" w:rsidP="00B465A9">
            <w:pPr>
              <w:jc w:val="center"/>
              <w:rPr>
                <w:rFonts w:ascii="Arial" w:hAnsi="Arial" w:cs="Arial"/>
              </w:rPr>
            </w:pPr>
            <w:r w:rsidRPr="00B465A9">
              <w:rPr>
                <w:rFonts w:ascii="Arial" w:hAnsi="Arial" w:cs="Arial"/>
                <w:bCs/>
              </w:rPr>
              <w:t>BRAZOS ELECTRIC POWER COOPERATIVE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C9B325D" w14:textId="77777777" w:rsidR="00B465A9" w:rsidRPr="00B465A9" w:rsidRDefault="00B465A9" w:rsidP="00B465A9">
            <w:pPr>
              <w:jc w:val="center"/>
              <w:rPr>
                <w:rFonts w:ascii="Arial" w:hAnsi="Arial" w:cs="Arial"/>
              </w:rPr>
            </w:pPr>
            <w:r w:rsidRPr="00B465A9">
              <w:rPr>
                <w:rFonts w:ascii="Arial" w:hAnsi="Arial" w:cs="Arial"/>
                <w:bCs/>
              </w:rPr>
              <w:t>TBREC</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28E7F93F" w14:textId="77777777" w:rsidR="00B465A9" w:rsidRPr="00B465A9" w:rsidRDefault="00B465A9" w:rsidP="00B465A9">
            <w:pPr>
              <w:jc w:val="center"/>
              <w:rPr>
                <w:rFonts w:ascii="Arial" w:hAnsi="Arial" w:cs="Arial"/>
              </w:rPr>
            </w:pPr>
            <w:r w:rsidRPr="00B465A9">
              <w:rPr>
                <w:rFonts w:ascii="Arial" w:hAnsi="Arial" w:cs="Arial"/>
                <w:bCs/>
              </w:rPr>
              <w:t>TBREC</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651A918" w14:textId="77777777" w:rsidR="00B465A9" w:rsidRPr="00B465A9" w:rsidRDefault="00B465A9" w:rsidP="00B465A9">
            <w:pPr>
              <w:jc w:val="center"/>
              <w:rPr>
                <w:rFonts w:ascii="Arial" w:hAnsi="Arial" w:cs="Arial"/>
              </w:rPr>
            </w:pPr>
            <w:r w:rsidRPr="00B465A9">
              <w:rPr>
                <w:rFonts w:ascii="Arial" w:hAnsi="Arial" w:cs="Arial"/>
                <w:bCs/>
              </w:rPr>
              <w:t>11</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65D0FB4C" w14:textId="77777777" w:rsidR="00B465A9" w:rsidRPr="00B465A9" w:rsidRDefault="00B465A9" w:rsidP="00B465A9">
            <w:pPr>
              <w:jc w:val="center"/>
              <w:rPr>
                <w:rFonts w:ascii="Arial" w:hAnsi="Arial" w:cs="Arial"/>
              </w:rPr>
            </w:pPr>
            <w:r w:rsidRPr="00B465A9">
              <w:rPr>
                <w:rFonts w:ascii="Arial" w:hAnsi="Arial" w:cs="Arial"/>
                <w:bCs/>
              </w:rPr>
              <w:t>11,13-73</w:t>
            </w:r>
          </w:p>
        </w:tc>
        <w:tc>
          <w:tcPr>
            <w:tcW w:w="236" w:type="dxa"/>
            <w:vAlign w:val="center"/>
            <w:hideMark/>
          </w:tcPr>
          <w:p w14:paraId="1D457CEF" w14:textId="77777777" w:rsidR="00B465A9" w:rsidRPr="00B465A9" w:rsidRDefault="00B465A9" w:rsidP="00B465A9"/>
        </w:tc>
      </w:tr>
      <w:tr w:rsidR="008D6875" w:rsidRPr="00B465A9" w14:paraId="1C7D496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FB79A1C" w14:textId="77777777" w:rsidR="00B465A9" w:rsidRPr="00B465A9" w:rsidRDefault="00B465A9" w:rsidP="00B465A9">
            <w:pPr>
              <w:jc w:val="center"/>
              <w:rPr>
                <w:rFonts w:ascii="Arial" w:hAnsi="Arial" w:cs="Arial"/>
              </w:rPr>
            </w:pPr>
            <w:r w:rsidRPr="00B465A9">
              <w:rPr>
                <w:rFonts w:ascii="Arial" w:hAnsi="Arial" w:cs="Arial"/>
                <w:bCs/>
              </w:rPr>
              <w:t>33000 - 36999</w:t>
            </w:r>
          </w:p>
        </w:tc>
        <w:tc>
          <w:tcPr>
            <w:tcW w:w="2203" w:type="dxa"/>
            <w:vMerge/>
            <w:tcBorders>
              <w:top w:val="nil"/>
              <w:left w:val="single" w:sz="8" w:space="0" w:color="auto"/>
              <w:bottom w:val="single" w:sz="8" w:space="0" w:color="auto"/>
              <w:right w:val="single" w:sz="8" w:space="0" w:color="auto"/>
            </w:tcBorders>
            <w:vAlign w:val="center"/>
            <w:hideMark/>
          </w:tcPr>
          <w:p w14:paraId="41A01E74"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6BD32C4"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13514EE4"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14C3175"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53122AEC" w14:textId="77777777" w:rsidR="00B465A9" w:rsidRPr="00B465A9" w:rsidRDefault="00B465A9" w:rsidP="00B465A9">
            <w:pPr>
              <w:rPr>
                <w:rFonts w:ascii="Arial" w:hAnsi="Arial" w:cs="Arial"/>
              </w:rPr>
            </w:pPr>
          </w:p>
        </w:tc>
        <w:tc>
          <w:tcPr>
            <w:tcW w:w="236" w:type="dxa"/>
            <w:vAlign w:val="center"/>
            <w:hideMark/>
          </w:tcPr>
          <w:p w14:paraId="7B057C44" w14:textId="77777777" w:rsidR="00B465A9" w:rsidRPr="00B465A9" w:rsidRDefault="00B465A9" w:rsidP="00B465A9"/>
        </w:tc>
      </w:tr>
      <w:tr w:rsidR="008D6875" w:rsidRPr="00B465A9" w14:paraId="3361AF0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FCF5125" w14:textId="77777777" w:rsidR="00B465A9" w:rsidRPr="00B465A9" w:rsidRDefault="00B465A9" w:rsidP="00B465A9">
            <w:pPr>
              <w:jc w:val="center"/>
              <w:rPr>
                <w:rFonts w:ascii="Arial" w:hAnsi="Arial" w:cs="Arial"/>
              </w:rPr>
            </w:pPr>
            <w:r w:rsidRPr="00B465A9">
              <w:rPr>
                <w:rFonts w:ascii="Arial" w:hAnsi="Arial" w:cs="Arial"/>
                <w:bCs/>
              </w:rPr>
              <w:t>800 - 899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F68FE56" w14:textId="77777777" w:rsidR="00B465A9" w:rsidRPr="00B465A9" w:rsidRDefault="00B465A9" w:rsidP="00B465A9">
            <w:pPr>
              <w:jc w:val="center"/>
              <w:rPr>
                <w:rFonts w:ascii="Arial" w:hAnsi="Arial" w:cs="Arial"/>
              </w:rPr>
            </w:pPr>
            <w:r w:rsidRPr="00B465A9">
              <w:rPr>
                <w:rFonts w:ascii="Arial" w:hAnsi="Arial" w:cs="Arial"/>
                <w:bCs/>
              </w:rPr>
              <w:t>GARLAND, CITY OF</w:t>
            </w:r>
          </w:p>
        </w:tc>
        <w:tc>
          <w:tcPr>
            <w:tcW w:w="1250" w:type="dxa"/>
            <w:tcBorders>
              <w:top w:val="nil"/>
              <w:left w:val="nil"/>
              <w:bottom w:val="single" w:sz="8" w:space="0" w:color="auto"/>
              <w:right w:val="single" w:sz="8" w:space="0" w:color="auto"/>
            </w:tcBorders>
            <w:shd w:val="clear" w:color="auto" w:fill="auto"/>
            <w:vAlign w:val="center"/>
            <w:hideMark/>
          </w:tcPr>
          <w:p w14:paraId="09F219DD" w14:textId="77777777" w:rsidR="00B465A9" w:rsidRPr="00B465A9" w:rsidRDefault="00B465A9" w:rsidP="00B465A9">
            <w:pPr>
              <w:jc w:val="center"/>
              <w:rPr>
                <w:rFonts w:ascii="Arial" w:hAnsi="Arial" w:cs="Arial"/>
              </w:rPr>
            </w:pPr>
            <w:r w:rsidRPr="00B465A9">
              <w:rPr>
                <w:rFonts w:ascii="Arial" w:hAnsi="Arial" w:cs="Arial"/>
                <w:bCs/>
              </w:rPr>
              <w:t>TGAR</w:t>
            </w:r>
          </w:p>
        </w:tc>
        <w:tc>
          <w:tcPr>
            <w:tcW w:w="1294" w:type="dxa"/>
            <w:tcBorders>
              <w:top w:val="nil"/>
              <w:left w:val="nil"/>
              <w:bottom w:val="single" w:sz="8" w:space="0" w:color="auto"/>
              <w:right w:val="single" w:sz="8" w:space="0" w:color="auto"/>
            </w:tcBorders>
            <w:shd w:val="clear" w:color="auto" w:fill="auto"/>
            <w:vAlign w:val="center"/>
            <w:hideMark/>
          </w:tcPr>
          <w:p w14:paraId="27D6E6FD" w14:textId="77777777" w:rsidR="00B465A9" w:rsidRPr="00B465A9" w:rsidRDefault="00B465A9" w:rsidP="00B465A9">
            <w:pPr>
              <w:jc w:val="center"/>
              <w:rPr>
                <w:rFonts w:ascii="Arial" w:hAnsi="Arial" w:cs="Arial"/>
              </w:rPr>
            </w:pPr>
            <w:r w:rsidRPr="00B465A9">
              <w:rPr>
                <w:rFonts w:ascii="Arial" w:hAnsi="Arial" w:cs="Arial"/>
                <w:bCs/>
              </w:rPr>
              <w:t>TGAR</w:t>
            </w:r>
          </w:p>
        </w:tc>
        <w:tc>
          <w:tcPr>
            <w:tcW w:w="898" w:type="dxa"/>
            <w:tcBorders>
              <w:top w:val="nil"/>
              <w:left w:val="nil"/>
              <w:bottom w:val="single" w:sz="8" w:space="0" w:color="auto"/>
              <w:right w:val="single" w:sz="8" w:space="0" w:color="auto"/>
            </w:tcBorders>
            <w:shd w:val="clear" w:color="auto" w:fill="auto"/>
            <w:vAlign w:val="center"/>
            <w:hideMark/>
          </w:tcPr>
          <w:p w14:paraId="7A68381F" w14:textId="77777777" w:rsidR="00B465A9" w:rsidRPr="00B465A9" w:rsidRDefault="00B465A9" w:rsidP="00B465A9">
            <w:pPr>
              <w:jc w:val="center"/>
              <w:rPr>
                <w:rFonts w:ascii="Arial" w:hAnsi="Arial" w:cs="Arial"/>
              </w:rPr>
            </w:pPr>
            <w:r w:rsidRPr="00B465A9">
              <w:rPr>
                <w:rFonts w:ascii="Arial" w:hAnsi="Arial" w:cs="Arial"/>
                <w:bCs/>
              </w:rPr>
              <w:t>20</w:t>
            </w:r>
          </w:p>
        </w:tc>
        <w:tc>
          <w:tcPr>
            <w:tcW w:w="1097" w:type="dxa"/>
            <w:tcBorders>
              <w:top w:val="nil"/>
              <w:left w:val="nil"/>
              <w:bottom w:val="single" w:sz="8" w:space="0" w:color="auto"/>
              <w:right w:val="single" w:sz="8" w:space="0" w:color="auto"/>
            </w:tcBorders>
            <w:shd w:val="clear" w:color="auto" w:fill="auto"/>
            <w:vAlign w:val="center"/>
            <w:hideMark/>
          </w:tcPr>
          <w:p w14:paraId="0B3DF0A8" w14:textId="77777777" w:rsidR="00B465A9" w:rsidRPr="00B465A9" w:rsidRDefault="00B465A9" w:rsidP="00B465A9">
            <w:pPr>
              <w:jc w:val="center"/>
              <w:rPr>
                <w:rFonts w:ascii="Arial" w:hAnsi="Arial" w:cs="Arial"/>
              </w:rPr>
            </w:pPr>
            <w:r w:rsidRPr="00B465A9">
              <w:rPr>
                <w:rFonts w:ascii="Arial" w:hAnsi="Arial" w:cs="Arial"/>
                <w:bCs/>
              </w:rPr>
              <w:t>4</w:t>
            </w:r>
          </w:p>
        </w:tc>
        <w:tc>
          <w:tcPr>
            <w:tcW w:w="236" w:type="dxa"/>
            <w:vAlign w:val="center"/>
            <w:hideMark/>
          </w:tcPr>
          <w:p w14:paraId="62460604" w14:textId="77777777" w:rsidR="00B465A9" w:rsidRPr="00B465A9" w:rsidRDefault="00B465A9" w:rsidP="00B465A9"/>
        </w:tc>
      </w:tr>
      <w:tr w:rsidR="008D6875" w:rsidRPr="00B465A9" w14:paraId="25E2CBE5"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5839440" w14:textId="77777777" w:rsidR="00B465A9" w:rsidRPr="00B465A9" w:rsidRDefault="00B465A9" w:rsidP="00B465A9">
            <w:pPr>
              <w:jc w:val="center"/>
              <w:rPr>
                <w:rFonts w:ascii="Arial" w:hAnsi="Arial" w:cs="Arial"/>
              </w:rPr>
            </w:pPr>
            <w:r w:rsidRPr="00B465A9">
              <w:rPr>
                <w:rFonts w:ascii="Arial" w:hAnsi="Arial" w:cs="Arial"/>
                <w:bCs/>
              </w:rPr>
              <w:t>900 - 934</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3DB41C0" w14:textId="77777777" w:rsidR="00B465A9" w:rsidRPr="00B465A9" w:rsidRDefault="00B465A9" w:rsidP="00B465A9">
            <w:pPr>
              <w:jc w:val="center"/>
              <w:rPr>
                <w:rFonts w:ascii="Arial" w:hAnsi="Arial" w:cs="Arial"/>
              </w:rPr>
            </w:pPr>
            <w:r w:rsidRPr="00B465A9">
              <w:rPr>
                <w:rFonts w:ascii="Arial" w:hAnsi="Arial" w:cs="Arial"/>
                <w:bCs/>
              </w:rPr>
              <w:t>DENTON MUNICIPAL UTILITIES, CITY OF</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6D764F2B" w14:textId="77777777" w:rsidR="00B465A9" w:rsidRPr="00B465A9" w:rsidRDefault="00B465A9" w:rsidP="00B465A9">
            <w:pPr>
              <w:jc w:val="center"/>
              <w:rPr>
                <w:rFonts w:ascii="Arial" w:hAnsi="Arial" w:cs="Arial"/>
              </w:rPr>
            </w:pPr>
            <w:r w:rsidRPr="00B465A9">
              <w:rPr>
                <w:rFonts w:ascii="Arial" w:hAnsi="Arial" w:cs="Arial"/>
                <w:bCs/>
              </w:rPr>
              <w:t>TDME</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EC81E74" w14:textId="77777777" w:rsidR="00B465A9" w:rsidRPr="00B465A9" w:rsidRDefault="00B465A9" w:rsidP="00B465A9">
            <w:pPr>
              <w:jc w:val="center"/>
              <w:rPr>
                <w:rFonts w:ascii="Arial" w:hAnsi="Arial" w:cs="Arial"/>
              </w:rPr>
            </w:pPr>
            <w:r w:rsidRPr="00B465A9">
              <w:rPr>
                <w:rFonts w:ascii="Arial" w:hAnsi="Arial" w:cs="Arial"/>
                <w:bCs/>
              </w:rPr>
              <w:t>TDME</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0E452F78" w14:textId="77777777" w:rsidR="00B465A9" w:rsidRPr="00B465A9" w:rsidRDefault="00B465A9" w:rsidP="00B465A9">
            <w:pPr>
              <w:jc w:val="center"/>
              <w:rPr>
                <w:rFonts w:ascii="Arial" w:hAnsi="Arial" w:cs="Arial"/>
              </w:rPr>
            </w:pPr>
            <w:r w:rsidRPr="00B465A9">
              <w:rPr>
                <w:rFonts w:ascii="Arial" w:hAnsi="Arial" w:cs="Arial"/>
                <w:bCs/>
              </w:rPr>
              <w:t>19</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0F3AD4A8" w14:textId="77777777" w:rsidR="00B465A9" w:rsidRPr="00B465A9" w:rsidRDefault="00B465A9" w:rsidP="00B465A9">
            <w:pPr>
              <w:jc w:val="center"/>
              <w:rPr>
                <w:rFonts w:ascii="Arial" w:hAnsi="Arial" w:cs="Arial"/>
              </w:rPr>
            </w:pPr>
            <w:r w:rsidRPr="00B465A9">
              <w:rPr>
                <w:rFonts w:ascii="Arial" w:hAnsi="Arial" w:cs="Arial"/>
                <w:bCs/>
              </w:rPr>
              <w:t>3</w:t>
            </w:r>
          </w:p>
        </w:tc>
        <w:tc>
          <w:tcPr>
            <w:tcW w:w="236" w:type="dxa"/>
            <w:vAlign w:val="center"/>
            <w:hideMark/>
          </w:tcPr>
          <w:p w14:paraId="5EFCDE23" w14:textId="77777777" w:rsidR="00B465A9" w:rsidRPr="00B465A9" w:rsidRDefault="00B465A9" w:rsidP="00B465A9"/>
        </w:tc>
      </w:tr>
      <w:tr w:rsidR="008D6875" w:rsidRPr="00B465A9" w14:paraId="746233BD"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8B4C83E" w14:textId="77777777" w:rsidR="00B465A9" w:rsidRPr="00B465A9" w:rsidRDefault="00B465A9" w:rsidP="00B465A9">
            <w:pPr>
              <w:jc w:val="center"/>
              <w:rPr>
                <w:rFonts w:ascii="Arial" w:hAnsi="Arial" w:cs="Arial"/>
              </w:rPr>
            </w:pPr>
            <w:r w:rsidRPr="00B465A9">
              <w:rPr>
                <w:rFonts w:ascii="Arial" w:hAnsi="Arial" w:cs="Arial"/>
              </w:rPr>
              <w:t>59000 - 59049</w:t>
            </w:r>
          </w:p>
        </w:tc>
        <w:tc>
          <w:tcPr>
            <w:tcW w:w="2203" w:type="dxa"/>
            <w:vMerge/>
            <w:tcBorders>
              <w:top w:val="nil"/>
              <w:left w:val="single" w:sz="8" w:space="0" w:color="auto"/>
              <w:bottom w:val="single" w:sz="8" w:space="0" w:color="auto"/>
              <w:right w:val="single" w:sz="8" w:space="0" w:color="auto"/>
            </w:tcBorders>
            <w:vAlign w:val="center"/>
            <w:hideMark/>
          </w:tcPr>
          <w:p w14:paraId="1A72A0E8"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A93A877"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4DB2C24F"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5DD52BCF"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55FE9F9B" w14:textId="77777777" w:rsidR="00B465A9" w:rsidRPr="00B465A9" w:rsidRDefault="00B465A9" w:rsidP="00B465A9">
            <w:pPr>
              <w:rPr>
                <w:rFonts w:ascii="Arial" w:hAnsi="Arial" w:cs="Arial"/>
              </w:rPr>
            </w:pPr>
          </w:p>
        </w:tc>
        <w:tc>
          <w:tcPr>
            <w:tcW w:w="236" w:type="dxa"/>
            <w:vAlign w:val="center"/>
            <w:hideMark/>
          </w:tcPr>
          <w:p w14:paraId="243DDD5E" w14:textId="77777777" w:rsidR="00B465A9" w:rsidRPr="00B465A9" w:rsidRDefault="00B465A9" w:rsidP="00B465A9"/>
        </w:tc>
      </w:tr>
      <w:tr w:rsidR="008D6875" w:rsidRPr="00B465A9" w14:paraId="11DA80A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667DCA2" w14:textId="77777777" w:rsidR="00B465A9" w:rsidRPr="00B465A9" w:rsidRDefault="00B465A9" w:rsidP="00B465A9">
            <w:pPr>
              <w:jc w:val="center"/>
              <w:rPr>
                <w:rFonts w:ascii="Arial" w:hAnsi="Arial" w:cs="Arial"/>
              </w:rPr>
            </w:pPr>
            <w:r w:rsidRPr="00B465A9">
              <w:rPr>
                <w:rFonts w:ascii="Arial" w:hAnsi="Arial" w:cs="Arial"/>
                <w:bCs/>
              </w:rPr>
              <w:t>935 - 955</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988202D" w14:textId="77777777" w:rsidR="00B465A9" w:rsidRPr="00B465A9" w:rsidRDefault="00B465A9" w:rsidP="00B465A9">
            <w:pPr>
              <w:jc w:val="center"/>
              <w:rPr>
                <w:rFonts w:ascii="Arial" w:hAnsi="Arial" w:cs="Arial"/>
              </w:rPr>
            </w:pPr>
            <w:r w:rsidRPr="00B465A9">
              <w:rPr>
                <w:rFonts w:ascii="Arial" w:hAnsi="Arial" w:cs="Arial"/>
                <w:bCs/>
              </w:rPr>
              <w:t>GREENVILLE ELECTRIC UTILITY SYSTEM</w:t>
            </w:r>
          </w:p>
        </w:tc>
        <w:tc>
          <w:tcPr>
            <w:tcW w:w="1250" w:type="dxa"/>
            <w:tcBorders>
              <w:top w:val="nil"/>
              <w:left w:val="nil"/>
              <w:bottom w:val="single" w:sz="8" w:space="0" w:color="auto"/>
              <w:right w:val="single" w:sz="8" w:space="0" w:color="auto"/>
            </w:tcBorders>
            <w:shd w:val="clear" w:color="auto" w:fill="auto"/>
            <w:vAlign w:val="center"/>
            <w:hideMark/>
          </w:tcPr>
          <w:p w14:paraId="4647126C" w14:textId="77777777" w:rsidR="00B465A9" w:rsidRPr="00B465A9" w:rsidRDefault="00B465A9" w:rsidP="00B465A9">
            <w:pPr>
              <w:jc w:val="center"/>
              <w:rPr>
                <w:rFonts w:ascii="Arial" w:hAnsi="Arial" w:cs="Arial"/>
              </w:rPr>
            </w:pPr>
            <w:r w:rsidRPr="00B465A9">
              <w:rPr>
                <w:rFonts w:ascii="Arial" w:hAnsi="Arial" w:cs="Arial"/>
                <w:bCs/>
              </w:rPr>
              <w:t>TGEUS</w:t>
            </w:r>
          </w:p>
        </w:tc>
        <w:tc>
          <w:tcPr>
            <w:tcW w:w="1294" w:type="dxa"/>
            <w:tcBorders>
              <w:top w:val="nil"/>
              <w:left w:val="nil"/>
              <w:bottom w:val="single" w:sz="8" w:space="0" w:color="auto"/>
              <w:right w:val="single" w:sz="8" w:space="0" w:color="auto"/>
            </w:tcBorders>
            <w:shd w:val="clear" w:color="auto" w:fill="auto"/>
            <w:vAlign w:val="center"/>
            <w:hideMark/>
          </w:tcPr>
          <w:p w14:paraId="2F9A9C4A" w14:textId="77777777" w:rsidR="00B465A9" w:rsidRPr="00B465A9" w:rsidRDefault="00B465A9" w:rsidP="00B465A9">
            <w:pPr>
              <w:jc w:val="center"/>
              <w:rPr>
                <w:rFonts w:ascii="Arial" w:hAnsi="Arial" w:cs="Arial"/>
              </w:rPr>
            </w:pPr>
            <w:r w:rsidRPr="00B465A9">
              <w:rPr>
                <w:rFonts w:ascii="Arial" w:hAnsi="Arial" w:cs="Arial"/>
                <w:bCs/>
              </w:rPr>
              <w:t>TGEUS</w:t>
            </w:r>
          </w:p>
        </w:tc>
        <w:tc>
          <w:tcPr>
            <w:tcW w:w="898" w:type="dxa"/>
            <w:tcBorders>
              <w:top w:val="nil"/>
              <w:left w:val="nil"/>
              <w:bottom w:val="single" w:sz="8" w:space="0" w:color="auto"/>
              <w:right w:val="single" w:sz="8" w:space="0" w:color="auto"/>
            </w:tcBorders>
            <w:shd w:val="clear" w:color="auto" w:fill="auto"/>
            <w:vAlign w:val="center"/>
            <w:hideMark/>
          </w:tcPr>
          <w:p w14:paraId="596AA1AA" w14:textId="77777777" w:rsidR="00B465A9" w:rsidRPr="00B465A9" w:rsidRDefault="00B465A9" w:rsidP="00B465A9">
            <w:pPr>
              <w:jc w:val="center"/>
              <w:rPr>
                <w:rFonts w:ascii="Arial" w:hAnsi="Arial" w:cs="Arial"/>
              </w:rPr>
            </w:pPr>
            <w:r w:rsidRPr="00B465A9">
              <w:rPr>
                <w:rFonts w:ascii="Arial" w:hAnsi="Arial" w:cs="Arial"/>
                <w:bCs/>
              </w:rPr>
              <w:t>21</w:t>
            </w:r>
          </w:p>
        </w:tc>
        <w:tc>
          <w:tcPr>
            <w:tcW w:w="1097" w:type="dxa"/>
            <w:tcBorders>
              <w:top w:val="nil"/>
              <w:left w:val="nil"/>
              <w:bottom w:val="single" w:sz="8" w:space="0" w:color="auto"/>
              <w:right w:val="single" w:sz="8" w:space="0" w:color="auto"/>
            </w:tcBorders>
            <w:shd w:val="clear" w:color="auto" w:fill="auto"/>
            <w:vAlign w:val="center"/>
            <w:hideMark/>
          </w:tcPr>
          <w:p w14:paraId="6AC8EE57" w14:textId="77777777" w:rsidR="00B465A9" w:rsidRPr="00B465A9" w:rsidRDefault="00B465A9" w:rsidP="00B465A9">
            <w:pPr>
              <w:jc w:val="center"/>
              <w:rPr>
                <w:rFonts w:ascii="Arial" w:hAnsi="Arial" w:cs="Arial"/>
              </w:rPr>
            </w:pPr>
            <w:r w:rsidRPr="00B465A9">
              <w:rPr>
                <w:rFonts w:ascii="Arial" w:hAnsi="Arial" w:cs="Arial"/>
                <w:bCs/>
              </w:rPr>
              <w:t>5</w:t>
            </w:r>
          </w:p>
        </w:tc>
        <w:tc>
          <w:tcPr>
            <w:tcW w:w="236" w:type="dxa"/>
            <w:vAlign w:val="center"/>
            <w:hideMark/>
          </w:tcPr>
          <w:p w14:paraId="396C7BEA" w14:textId="77777777" w:rsidR="00B465A9" w:rsidRPr="00B465A9" w:rsidRDefault="00B465A9" w:rsidP="00B465A9"/>
        </w:tc>
      </w:tr>
      <w:tr w:rsidR="008D6875" w:rsidRPr="00B465A9" w14:paraId="4064D59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68716F6" w14:textId="77777777" w:rsidR="00B465A9" w:rsidRPr="00B465A9" w:rsidRDefault="00B465A9" w:rsidP="00B465A9">
            <w:pPr>
              <w:jc w:val="center"/>
              <w:rPr>
                <w:rFonts w:ascii="Arial" w:hAnsi="Arial" w:cs="Arial"/>
              </w:rPr>
            </w:pPr>
            <w:r w:rsidRPr="00B465A9">
              <w:rPr>
                <w:rFonts w:ascii="Arial" w:hAnsi="Arial" w:cs="Arial"/>
                <w:bCs/>
              </w:rPr>
              <w:t>956 - 999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078891FE" w14:textId="77777777" w:rsidR="00B465A9" w:rsidRPr="00B465A9" w:rsidRDefault="00B465A9" w:rsidP="00B465A9">
            <w:pPr>
              <w:jc w:val="center"/>
              <w:rPr>
                <w:rFonts w:ascii="Arial" w:hAnsi="Arial" w:cs="Arial"/>
              </w:rPr>
            </w:pPr>
            <w:r w:rsidRPr="00B465A9">
              <w:rPr>
                <w:rFonts w:ascii="Arial" w:hAnsi="Arial" w:cs="Arial"/>
                <w:bCs/>
              </w:rPr>
              <w:t>TEXAS MUNICIPAL POWER AGENCY</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1D5580B6" w14:textId="77777777" w:rsidR="00B465A9" w:rsidRPr="00B465A9" w:rsidRDefault="00B465A9" w:rsidP="00B465A9">
            <w:pPr>
              <w:jc w:val="center"/>
              <w:rPr>
                <w:rFonts w:ascii="Arial" w:hAnsi="Arial" w:cs="Arial"/>
              </w:rPr>
            </w:pPr>
            <w:r w:rsidRPr="00B465A9">
              <w:rPr>
                <w:rFonts w:ascii="Arial" w:hAnsi="Arial" w:cs="Arial"/>
                <w:bCs/>
              </w:rPr>
              <w:t>TTMPA</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74378BDF" w14:textId="77777777" w:rsidR="00B465A9" w:rsidRPr="00B465A9" w:rsidRDefault="00B465A9" w:rsidP="00B465A9">
            <w:pPr>
              <w:jc w:val="center"/>
              <w:rPr>
                <w:rFonts w:ascii="Arial" w:hAnsi="Arial" w:cs="Arial"/>
              </w:rPr>
            </w:pPr>
            <w:r w:rsidRPr="00B465A9">
              <w:rPr>
                <w:rFonts w:ascii="Arial" w:hAnsi="Arial" w:cs="Arial"/>
                <w:bCs/>
              </w:rPr>
              <w:t>TTMPA</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11FDEE57" w14:textId="77777777" w:rsidR="00B465A9" w:rsidRPr="00B465A9" w:rsidRDefault="00B465A9" w:rsidP="00B465A9">
            <w:pPr>
              <w:jc w:val="center"/>
              <w:rPr>
                <w:rFonts w:ascii="Arial" w:hAnsi="Arial" w:cs="Arial"/>
              </w:rPr>
            </w:pPr>
            <w:r w:rsidRPr="00B465A9">
              <w:rPr>
                <w:rFonts w:ascii="Arial" w:hAnsi="Arial" w:cs="Arial"/>
                <w:bCs/>
              </w:rPr>
              <w:t>12</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5AD2AB0" w14:textId="77777777" w:rsidR="00B465A9" w:rsidRPr="00B465A9" w:rsidRDefault="00B465A9" w:rsidP="00B465A9">
            <w:pPr>
              <w:jc w:val="center"/>
              <w:rPr>
                <w:rFonts w:ascii="Arial" w:hAnsi="Arial" w:cs="Arial"/>
              </w:rPr>
            </w:pPr>
            <w:r w:rsidRPr="00B465A9">
              <w:rPr>
                <w:rFonts w:ascii="Arial" w:hAnsi="Arial" w:cs="Arial"/>
                <w:bCs/>
              </w:rPr>
              <w:t>6</w:t>
            </w:r>
          </w:p>
        </w:tc>
        <w:tc>
          <w:tcPr>
            <w:tcW w:w="236" w:type="dxa"/>
            <w:vAlign w:val="center"/>
            <w:hideMark/>
          </w:tcPr>
          <w:p w14:paraId="6F4B8CC8" w14:textId="77777777" w:rsidR="00B465A9" w:rsidRPr="00B465A9" w:rsidRDefault="00B465A9" w:rsidP="00B465A9"/>
        </w:tc>
      </w:tr>
      <w:tr w:rsidR="008D6875" w:rsidRPr="00B465A9" w14:paraId="643AE9A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7638C5F" w14:textId="77777777" w:rsidR="00B465A9" w:rsidRPr="00B465A9" w:rsidRDefault="00B465A9" w:rsidP="00B465A9">
            <w:pPr>
              <w:jc w:val="center"/>
              <w:rPr>
                <w:rFonts w:ascii="Arial" w:hAnsi="Arial" w:cs="Arial"/>
              </w:rPr>
            </w:pPr>
            <w:r w:rsidRPr="00B465A9">
              <w:rPr>
                <w:rFonts w:ascii="Arial" w:hAnsi="Arial" w:cs="Arial"/>
                <w:bCs/>
              </w:rPr>
              <w:t>9500 - 9699</w:t>
            </w:r>
          </w:p>
        </w:tc>
        <w:tc>
          <w:tcPr>
            <w:tcW w:w="2203" w:type="dxa"/>
            <w:vMerge/>
            <w:tcBorders>
              <w:top w:val="nil"/>
              <w:left w:val="single" w:sz="8" w:space="0" w:color="auto"/>
              <w:bottom w:val="single" w:sz="8" w:space="0" w:color="auto"/>
              <w:right w:val="single" w:sz="8" w:space="0" w:color="auto"/>
            </w:tcBorders>
            <w:vAlign w:val="center"/>
            <w:hideMark/>
          </w:tcPr>
          <w:p w14:paraId="410D1C6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2F06CFD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335F5433"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6B2E091C"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020562E" w14:textId="77777777" w:rsidR="00B465A9" w:rsidRPr="00B465A9" w:rsidRDefault="00B465A9" w:rsidP="00B465A9">
            <w:pPr>
              <w:rPr>
                <w:rFonts w:ascii="Arial" w:hAnsi="Arial" w:cs="Arial"/>
              </w:rPr>
            </w:pPr>
          </w:p>
        </w:tc>
        <w:tc>
          <w:tcPr>
            <w:tcW w:w="236" w:type="dxa"/>
            <w:vAlign w:val="center"/>
            <w:hideMark/>
          </w:tcPr>
          <w:p w14:paraId="539708D6" w14:textId="77777777" w:rsidR="00B465A9" w:rsidRPr="00B465A9" w:rsidRDefault="00B465A9" w:rsidP="00B465A9"/>
        </w:tc>
      </w:tr>
      <w:tr w:rsidR="008D6875" w:rsidRPr="00B465A9" w14:paraId="3B4B45A9"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323C6A6" w14:textId="77777777" w:rsidR="00B465A9" w:rsidRPr="00B465A9" w:rsidRDefault="00B465A9" w:rsidP="00B465A9">
            <w:pPr>
              <w:jc w:val="center"/>
              <w:rPr>
                <w:rFonts w:ascii="Arial" w:hAnsi="Arial" w:cs="Arial"/>
              </w:rPr>
            </w:pPr>
            <w:r w:rsidRPr="00B465A9">
              <w:rPr>
                <w:rFonts w:ascii="Arial" w:hAnsi="Arial" w:cs="Arial"/>
                <w:bCs/>
              </w:rPr>
              <w:t>1000 - 4999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E88B39B" w14:textId="77777777" w:rsidR="00B465A9" w:rsidRPr="00B465A9" w:rsidRDefault="00B465A9" w:rsidP="00B465A9">
            <w:pPr>
              <w:jc w:val="center"/>
              <w:rPr>
                <w:rFonts w:ascii="Arial" w:hAnsi="Arial" w:cs="Arial"/>
              </w:rPr>
            </w:pPr>
            <w:r w:rsidRPr="00B465A9">
              <w:rPr>
                <w:rFonts w:ascii="Arial" w:hAnsi="Arial" w:cs="Arial"/>
                <w:bCs/>
              </w:rPr>
              <w:t>ONCOR</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6D5F3153" w14:textId="77777777" w:rsidR="00B465A9" w:rsidRPr="00B465A9" w:rsidRDefault="00B465A9" w:rsidP="00B465A9">
            <w:pPr>
              <w:jc w:val="center"/>
              <w:rPr>
                <w:rFonts w:ascii="Arial" w:hAnsi="Arial" w:cs="Arial"/>
              </w:rPr>
            </w:pPr>
            <w:r w:rsidRPr="00B465A9">
              <w:rPr>
                <w:rFonts w:ascii="Arial" w:hAnsi="Arial" w:cs="Arial"/>
                <w:bCs/>
              </w:rPr>
              <w:t>TONCOR</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77F42C31" w14:textId="77777777" w:rsidR="00B465A9" w:rsidRPr="00B465A9" w:rsidRDefault="00B465A9" w:rsidP="00B465A9">
            <w:pPr>
              <w:jc w:val="center"/>
              <w:rPr>
                <w:rFonts w:ascii="Arial" w:hAnsi="Arial" w:cs="Arial"/>
              </w:rPr>
            </w:pPr>
            <w:r w:rsidRPr="00B465A9">
              <w:rPr>
                <w:rFonts w:ascii="Arial" w:hAnsi="Arial" w:cs="Arial"/>
                <w:bCs/>
              </w:rPr>
              <w:t>TONCOR</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D505B7E" w14:textId="77777777" w:rsidR="00B465A9" w:rsidRPr="00B465A9" w:rsidRDefault="00B465A9" w:rsidP="00B465A9">
            <w:pPr>
              <w:jc w:val="center"/>
              <w:rPr>
                <w:rFonts w:ascii="Arial" w:hAnsi="Arial" w:cs="Arial"/>
              </w:rPr>
            </w:pPr>
            <w:r w:rsidRPr="00B465A9">
              <w:rPr>
                <w:rFonts w:ascii="Arial" w:hAnsi="Arial" w:cs="Arial"/>
                <w:bCs/>
              </w:rPr>
              <w:t>1</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ED2EF2E" w14:textId="77777777" w:rsidR="00B465A9" w:rsidRPr="00B465A9" w:rsidRDefault="00B465A9" w:rsidP="00B465A9">
            <w:pPr>
              <w:jc w:val="center"/>
              <w:rPr>
                <w:rFonts w:ascii="Arial" w:hAnsi="Arial" w:cs="Arial"/>
              </w:rPr>
            </w:pPr>
            <w:r w:rsidRPr="00B465A9">
              <w:rPr>
                <w:rFonts w:ascii="Arial" w:hAnsi="Arial" w:cs="Arial"/>
                <w:bCs/>
              </w:rPr>
              <w:t>100 - 175</w:t>
            </w:r>
          </w:p>
        </w:tc>
        <w:tc>
          <w:tcPr>
            <w:tcW w:w="236" w:type="dxa"/>
            <w:vAlign w:val="center"/>
            <w:hideMark/>
          </w:tcPr>
          <w:p w14:paraId="3D2E7BAC" w14:textId="77777777" w:rsidR="00B465A9" w:rsidRPr="00B465A9" w:rsidRDefault="00B465A9" w:rsidP="00B465A9"/>
        </w:tc>
      </w:tr>
      <w:tr w:rsidR="008D6875" w:rsidRPr="00B465A9" w14:paraId="23F9843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1BC2582" w14:textId="77777777" w:rsidR="00B465A9" w:rsidRPr="00B465A9" w:rsidRDefault="00B465A9" w:rsidP="00B465A9">
            <w:pPr>
              <w:jc w:val="center"/>
              <w:rPr>
                <w:rFonts w:ascii="Arial" w:hAnsi="Arial" w:cs="Arial"/>
              </w:rPr>
            </w:pPr>
            <w:r w:rsidRPr="00B465A9">
              <w:rPr>
                <w:rFonts w:ascii="Arial" w:hAnsi="Arial" w:cs="Arial"/>
                <w:bCs/>
              </w:rPr>
              <w:t>10000 - 31999</w:t>
            </w:r>
          </w:p>
        </w:tc>
        <w:tc>
          <w:tcPr>
            <w:tcW w:w="2203" w:type="dxa"/>
            <w:vMerge/>
            <w:tcBorders>
              <w:top w:val="nil"/>
              <w:left w:val="single" w:sz="8" w:space="0" w:color="auto"/>
              <w:bottom w:val="single" w:sz="8" w:space="0" w:color="auto"/>
              <w:right w:val="single" w:sz="8" w:space="0" w:color="auto"/>
            </w:tcBorders>
            <w:vAlign w:val="center"/>
            <w:hideMark/>
          </w:tcPr>
          <w:p w14:paraId="39F7C026"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70933610"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A8DEFDC"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237A211"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7B51232A" w14:textId="77777777" w:rsidR="00B465A9" w:rsidRPr="00B465A9" w:rsidRDefault="00B465A9" w:rsidP="00B465A9">
            <w:pPr>
              <w:rPr>
                <w:rFonts w:ascii="Arial" w:hAnsi="Arial" w:cs="Arial"/>
              </w:rPr>
            </w:pPr>
          </w:p>
        </w:tc>
        <w:tc>
          <w:tcPr>
            <w:tcW w:w="236" w:type="dxa"/>
            <w:vAlign w:val="center"/>
            <w:hideMark/>
          </w:tcPr>
          <w:p w14:paraId="72BEFCEA" w14:textId="77777777" w:rsidR="00B465A9" w:rsidRPr="00B465A9" w:rsidRDefault="00B465A9" w:rsidP="00B465A9"/>
        </w:tc>
      </w:tr>
      <w:tr w:rsidR="008D6875" w:rsidRPr="00B465A9" w14:paraId="5E4E0FD5"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650DD8F" w14:textId="77777777" w:rsidR="00B465A9" w:rsidRPr="00B465A9" w:rsidRDefault="00B465A9" w:rsidP="00B465A9">
            <w:pPr>
              <w:jc w:val="center"/>
              <w:rPr>
                <w:rFonts w:ascii="Arial" w:hAnsi="Arial" w:cs="Arial"/>
              </w:rPr>
            </w:pPr>
            <w:r w:rsidRPr="00B465A9">
              <w:rPr>
                <w:rFonts w:ascii="Arial" w:hAnsi="Arial" w:cs="Arial"/>
                <w:bCs/>
              </w:rPr>
              <w:t>5000 - 5499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75092A9" w14:textId="77777777" w:rsidR="00B465A9" w:rsidRPr="00B465A9" w:rsidRDefault="00B465A9" w:rsidP="00B465A9">
            <w:pPr>
              <w:jc w:val="center"/>
              <w:rPr>
                <w:rFonts w:ascii="Arial" w:hAnsi="Arial" w:cs="Arial"/>
              </w:rPr>
            </w:pPr>
            <w:r w:rsidRPr="00B465A9">
              <w:rPr>
                <w:rFonts w:ascii="Arial" w:hAnsi="Arial" w:cs="Arial"/>
                <w:bCs/>
              </w:rPr>
              <w:t xml:space="preserve">CPS ENERGY </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91743D2" w14:textId="77777777" w:rsidR="00B465A9" w:rsidRPr="00B465A9" w:rsidRDefault="00B465A9" w:rsidP="00B465A9">
            <w:pPr>
              <w:jc w:val="center"/>
              <w:rPr>
                <w:rFonts w:ascii="Arial" w:hAnsi="Arial" w:cs="Arial"/>
              </w:rPr>
            </w:pPr>
            <w:r w:rsidRPr="00B465A9">
              <w:rPr>
                <w:rFonts w:ascii="Arial" w:hAnsi="Arial" w:cs="Arial"/>
                <w:bCs/>
              </w:rPr>
              <w:t>TCPSE</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1C91B4BF" w14:textId="77777777" w:rsidR="00B465A9" w:rsidRPr="00B465A9" w:rsidRDefault="00B465A9" w:rsidP="00B465A9">
            <w:pPr>
              <w:jc w:val="center"/>
              <w:rPr>
                <w:rFonts w:ascii="Arial" w:hAnsi="Arial" w:cs="Arial"/>
              </w:rPr>
            </w:pPr>
            <w:r w:rsidRPr="00B465A9">
              <w:rPr>
                <w:rFonts w:ascii="Arial" w:hAnsi="Arial" w:cs="Arial"/>
                <w:bCs/>
              </w:rPr>
              <w:t>TCPSE</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1CCFB49E" w14:textId="77777777" w:rsidR="00B465A9" w:rsidRPr="00B465A9" w:rsidRDefault="00B465A9" w:rsidP="00B465A9">
            <w:pPr>
              <w:jc w:val="center"/>
              <w:rPr>
                <w:rFonts w:ascii="Arial" w:hAnsi="Arial" w:cs="Arial"/>
              </w:rPr>
            </w:pPr>
            <w:r w:rsidRPr="00B465A9">
              <w:rPr>
                <w:rFonts w:ascii="Arial" w:hAnsi="Arial" w:cs="Arial"/>
                <w:bCs/>
              </w:rPr>
              <w:t>5</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6750D1D6" w14:textId="77777777" w:rsidR="00B465A9" w:rsidRPr="00B465A9" w:rsidRDefault="00B465A9" w:rsidP="00B465A9">
            <w:pPr>
              <w:jc w:val="center"/>
              <w:rPr>
                <w:rFonts w:ascii="Arial" w:hAnsi="Arial" w:cs="Arial"/>
              </w:rPr>
            </w:pPr>
            <w:r w:rsidRPr="00B465A9">
              <w:rPr>
                <w:rFonts w:ascii="Arial" w:hAnsi="Arial" w:cs="Arial"/>
                <w:bCs/>
              </w:rPr>
              <w:t>350 - 370</w:t>
            </w:r>
          </w:p>
        </w:tc>
        <w:tc>
          <w:tcPr>
            <w:tcW w:w="236" w:type="dxa"/>
            <w:vAlign w:val="center"/>
            <w:hideMark/>
          </w:tcPr>
          <w:p w14:paraId="228EE0AD" w14:textId="77777777" w:rsidR="00B465A9" w:rsidRPr="00B465A9" w:rsidRDefault="00B465A9" w:rsidP="00B465A9"/>
        </w:tc>
      </w:tr>
      <w:tr w:rsidR="008D6875" w:rsidRPr="00B465A9" w14:paraId="7444F85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3C2470D" w14:textId="77777777" w:rsidR="00B465A9" w:rsidRPr="00B465A9" w:rsidRDefault="00B465A9" w:rsidP="00B465A9">
            <w:pPr>
              <w:jc w:val="center"/>
              <w:rPr>
                <w:rFonts w:ascii="Arial" w:hAnsi="Arial" w:cs="Arial"/>
              </w:rPr>
            </w:pPr>
            <w:r w:rsidRPr="00B465A9">
              <w:rPr>
                <w:rFonts w:ascii="Arial" w:hAnsi="Arial" w:cs="Arial"/>
                <w:bCs/>
              </w:rPr>
              <w:t>50000 - 54999</w:t>
            </w:r>
          </w:p>
        </w:tc>
        <w:tc>
          <w:tcPr>
            <w:tcW w:w="2203" w:type="dxa"/>
            <w:vMerge/>
            <w:tcBorders>
              <w:top w:val="nil"/>
              <w:left w:val="single" w:sz="8" w:space="0" w:color="auto"/>
              <w:bottom w:val="single" w:sz="8" w:space="0" w:color="auto"/>
              <w:right w:val="single" w:sz="8" w:space="0" w:color="auto"/>
            </w:tcBorders>
            <w:vAlign w:val="center"/>
            <w:hideMark/>
          </w:tcPr>
          <w:p w14:paraId="7F2CB468"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7111EF3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8121CEA"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49EC2F6C"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04E42A17" w14:textId="77777777" w:rsidR="00B465A9" w:rsidRPr="00B465A9" w:rsidRDefault="00B465A9" w:rsidP="00B465A9">
            <w:pPr>
              <w:rPr>
                <w:rFonts w:ascii="Arial" w:hAnsi="Arial" w:cs="Arial"/>
              </w:rPr>
            </w:pPr>
          </w:p>
        </w:tc>
        <w:tc>
          <w:tcPr>
            <w:tcW w:w="236" w:type="dxa"/>
            <w:vAlign w:val="center"/>
            <w:hideMark/>
          </w:tcPr>
          <w:p w14:paraId="402F5E64" w14:textId="77777777" w:rsidR="00B465A9" w:rsidRPr="00B465A9" w:rsidRDefault="00B465A9" w:rsidP="00B465A9"/>
        </w:tc>
      </w:tr>
      <w:tr w:rsidR="008D6875" w:rsidRPr="00B465A9" w14:paraId="3812B103"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tcPr>
          <w:p w14:paraId="59DB8C04" w14:textId="77777777" w:rsidR="008D6875" w:rsidRPr="00B465A9" w:rsidRDefault="008D6875" w:rsidP="00B465A9">
            <w:pPr>
              <w:jc w:val="center"/>
              <w:rPr>
                <w:rFonts w:ascii="Arial" w:hAnsi="Arial" w:cs="Arial"/>
                <w:bCs/>
              </w:rPr>
            </w:pPr>
          </w:p>
        </w:tc>
        <w:tc>
          <w:tcPr>
            <w:tcW w:w="2203" w:type="dxa"/>
            <w:tcBorders>
              <w:top w:val="nil"/>
              <w:left w:val="single" w:sz="8" w:space="0" w:color="auto"/>
              <w:bottom w:val="single" w:sz="8" w:space="0" w:color="auto"/>
              <w:right w:val="single" w:sz="8" w:space="0" w:color="auto"/>
            </w:tcBorders>
            <w:vAlign w:val="center"/>
          </w:tcPr>
          <w:p w14:paraId="56974C98" w14:textId="77777777" w:rsidR="008D6875" w:rsidRPr="00B465A9" w:rsidRDefault="008D6875" w:rsidP="00B465A9">
            <w:pPr>
              <w:rPr>
                <w:rFonts w:ascii="Arial" w:hAnsi="Arial" w:cs="Arial"/>
              </w:rPr>
            </w:pPr>
          </w:p>
        </w:tc>
        <w:tc>
          <w:tcPr>
            <w:tcW w:w="1250" w:type="dxa"/>
            <w:tcBorders>
              <w:top w:val="nil"/>
              <w:left w:val="single" w:sz="8" w:space="0" w:color="auto"/>
              <w:bottom w:val="single" w:sz="8" w:space="0" w:color="000000"/>
              <w:right w:val="single" w:sz="8" w:space="0" w:color="auto"/>
            </w:tcBorders>
            <w:vAlign w:val="center"/>
          </w:tcPr>
          <w:p w14:paraId="05624694" w14:textId="77777777" w:rsidR="008D6875" w:rsidRPr="00B465A9" w:rsidRDefault="008D6875" w:rsidP="00B465A9">
            <w:pPr>
              <w:rPr>
                <w:rFonts w:ascii="Arial" w:hAnsi="Arial" w:cs="Arial"/>
              </w:rPr>
            </w:pPr>
          </w:p>
        </w:tc>
        <w:tc>
          <w:tcPr>
            <w:tcW w:w="1294" w:type="dxa"/>
            <w:tcBorders>
              <w:top w:val="nil"/>
              <w:left w:val="single" w:sz="8" w:space="0" w:color="auto"/>
              <w:bottom w:val="single" w:sz="8" w:space="0" w:color="000000"/>
              <w:right w:val="single" w:sz="8" w:space="0" w:color="auto"/>
            </w:tcBorders>
            <w:vAlign w:val="center"/>
          </w:tcPr>
          <w:p w14:paraId="263A49B3" w14:textId="77777777" w:rsidR="008D6875" w:rsidRPr="00B465A9" w:rsidRDefault="008D6875" w:rsidP="00B465A9">
            <w:pPr>
              <w:rPr>
                <w:rFonts w:ascii="Arial" w:hAnsi="Arial" w:cs="Arial"/>
              </w:rPr>
            </w:pPr>
          </w:p>
        </w:tc>
        <w:tc>
          <w:tcPr>
            <w:tcW w:w="898" w:type="dxa"/>
            <w:tcBorders>
              <w:top w:val="nil"/>
              <w:left w:val="single" w:sz="8" w:space="0" w:color="auto"/>
              <w:bottom w:val="single" w:sz="8" w:space="0" w:color="000000"/>
              <w:right w:val="single" w:sz="8" w:space="0" w:color="auto"/>
            </w:tcBorders>
            <w:vAlign w:val="center"/>
          </w:tcPr>
          <w:p w14:paraId="252A18C4" w14:textId="77777777" w:rsidR="008D6875" w:rsidRPr="00B465A9" w:rsidRDefault="008D6875" w:rsidP="00B465A9">
            <w:pPr>
              <w:rPr>
                <w:rFonts w:ascii="Arial" w:hAnsi="Arial" w:cs="Arial"/>
              </w:rPr>
            </w:pPr>
          </w:p>
        </w:tc>
        <w:tc>
          <w:tcPr>
            <w:tcW w:w="1097" w:type="dxa"/>
            <w:tcBorders>
              <w:top w:val="nil"/>
              <w:left w:val="single" w:sz="8" w:space="0" w:color="auto"/>
              <w:bottom w:val="single" w:sz="8" w:space="0" w:color="000000"/>
              <w:right w:val="single" w:sz="8" w:space="0" w:color="auto"/>
            </w:tcBorders>
            <w:vAlign w:val="center"/>
          </w:tcPr>
          <w:p w14:paraId="5B04EEA5" w14:textId="77777777" w:rsidR="008D6875" w:rsidRPr="00B465A9" w:rsidRDefault="008D6875" w:rsidP="00B465A9">
            <w:pPr>
              <w:rPr>
                <w:rFonts w:ascii="Arial" w:hAnsi="Arial" w:cs="Arial"/>
              </w:rPr>
            </w:pPr>
          </w:p>
        </w:tc>
        <w:tc>
          <w:tcPr>
            <w:tcW w:w="236" w:type="dxa"/>
            <w:vAlign w:val="center"/>
          </w:tcPr>
          <w:p w14:paraId="674408CE" w14:textId="77777777" w:rsidR="008D6875" w:rsidRPr="00B465A9" w:rsidRDefault="008D6875" w:rsidP="00B465A9"/>
        </w:tc>
      </w:tr>
      <w:tr w:rsidR="008D6875" w:rsidRPr="00B465A9" w14:paraId="42B79BE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4F835E4" w14:textId="77777777" w:rsidR="00B465A9" w:rsidRPr="00B465A9" w:rsidRDefault="00B465A9" w:rsidP="00B465A9">
            <w:pPr>
              <w:jc w:val="center"/>
              <w:rPr>
                <w:rFonts w:ascii="Arial" w:hAnsi="Arial" w:cs="Arial"/>
              </w:rPr>
            </w:pPr>
            <w:r w:rsidRPr="00B465A9">
              <w:rPr>
                <w:rFonts w:ascii="Arial" w:hAnsi="Arial" w:cs="Arial"/>
                <w:bCs/>
              </w:rPr>
              <w:lastRenderedPageBreak/>
              <w:t>5500 - 5899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138314A" w14:textId="77777777" w:rsidR="00B465A9" w:rsidRPr="00B465A9" w:rsidRDefault="00B465A9" w:rsidP="00B465A9">
            <w:pPr>
              <w:jc w:val="center"/>
              <w:rPr>
                <w:rFonts w:ascii="Arial" w:hAnsi="Arial" w:cs="Arial"/>
              </w:rPr>
            </w:pPr>
            <w:r w:rsidRPr="00B465A9">
              <w:rPr>
                <w:rFonts w:ascii="Arial" w:hAnsi="Arial" w:cs="Arial"/>
                <w:bCs/>
              </w:rPr>
              <w:t>SOUTH TEXAS ELECTRIC COOPERATIVE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3C7A5F8" w14:textId="77777777" w:rsidR="00B465A9" w:rsidRPr="00B465A9" w:rsidRDefault="00B465A9" w:rsidP="00B465A9">
            <w:pPr>
              <w:jc w:val="center"/>
              <w:rPr>
                <w:rFonts w:ascii="Arial" w:hAnsi="Arial" w:cs="Arial"/>
              </w:rPr>
            </w:pPr>
            <w:r w:rsidRPr="00B465A9">
              <w:rPr>
                <w:rFonts w:ascii="Arial" w:hAnsi="Arial" w:cs="Arial"/>
                <w:bCs/>
              </w:rPr>
              <w:t>TSTEC</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0D36FCE1" w14:textId="77777777" w:rsidR="00B465A9" w:rsidRPr="00B465A9" w:rsidRDefault="00B465A9" w:rsidP="00B465A9">
            <w:pPr>
              <w:jc w:val="center"/>
              <w:rPr>
                <w:rFonts w:ascii="Arial" w:hAnsi="Arial" w:cs="Arial"/>
              </w:rPr>
            </w:pPr>
            <w:r w:rsidRPr="00B465A9">
              <w:rPr>
                <w:rFonts w:ascii="Arial" w:hAnsi="Arial" w:cs="Arial"/>
                <w:bCs/>
              </w:rPr>
              <w:t>TSTEC</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118FF8CA" w14:textId="77777777" w:rsidR="00B465A9" w:rsidRPr="00B465A9" w:rsidRDefault="00B465A9" w:rsidP="00B465A9">
            <w:pPr>
              <w:jc w:val="center"/>
              <w:rPr>
                <w:rFonts w:ascii="Arial" w:hAnsi="Arial" w:cs="Arial"/>
              </w:rPr>
            </w:pPr>
            <w:r w:rsidRPr="00B465A9">
              <w:rPr>
                <w:rFonts w:ascii="Arial" w:hAnsi="Arial" w:cs="Arial"/>
                <w:bCs/>
              </w:rPr>
              <w:t>13</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B4827EF" w14:textId="77777777" w:rsidR="00B465A9" w:rsidRPr="00B465A9" w:rsidRDefault="00B465A9" w:rsidP="00B465A9">
            <w:pPr>
              <w:jc w:val="center"/>
              <w:rPr>
                <w:rFonts w:ascii="Arial" w:hAnsi="Arial" w:cs="Arial"/>
              </w:rPr>
            </w:pPr>
            <w:r w:rsidRPr="00B465A9">
              <w:rPr>
                <w:rFonts w:ascii="Arial" w:hAnsi="Arial" w:cs="Arial"/>
                <w:bCs/>
              </w:rPr>
              <w:t>870 - 890</w:t>
            </w:r>
          </w:p>
        </w:tc>
        <w:tc>
          <w:tcPr>
            <w:tcW w:w="236" w:type="dxa"/>
            <w:vAlign w:val="center"/>
            <w:hideMark/>
          </w:tcPr>
          <w:p w14:paraId="7A30F1C2" w14:textId="77777777" w:rsidR="00B465A9" w:rsidRPr="00B465A9" w:rsidRDefault="00B465A9" w:rsidP="00B465A9"/>
        </w:tc>
      </w:tr>
      <w:tr w:rsidR="008D6875" w:rsidRPr="00B465A9" w14:paraId="70A9CBE2"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8E5EE6D" w14:textId="77777777" w:rsidR="00B465A9" w:rsidRPr="00B465A9" w:rsidRDefault="00B465A9" w:rsidP="00B465A9">
            <w:pPr>
              <w:jc w:val="center"/>
              <w:rPr>
                <w:rFonts w:ascii="Arial" w:hAnsi="Arial" w:cs="Arial"/>
              </w:rPr>
            </w:pPr>
            <w:r w:rsidRPr="00B465A9">
              <w:rPr>
                <w:rFonts w:ascii="Arial" w:hAnsi="Arial" w:cs="Arial"/>
                <w:bCs/>
              </w:rPr>
              <w:t>55000 - 58999</w:t>
            </w:r>
          </w:p>
        </w:tc>
        <w:tc>
          <w:tcPr>
            <w:tcW w:w="2203" w:type="dxa"/>
            <w:vMerge/>
            <w:tcBorders>
              <w:top w:val="nil"/>
              <w:left w:val="single" w:sz="8" w:space="0" w:color="auto"/>
              <w:bottom w:val="single" w:sz="8" w:space="0" w:color="auto"/>
              <w:right w:val="single" w:sz="8" w:space="0" w:color="auto"/>
            </w:tcBorders>
            <w:vAlign w:val="center"/>
            <w:hideMark/>
          </w:tcPr>
          <w:p w14:paraId="47F893D4"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264C09C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4E1EED81"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38A5724"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D3DBB6C" w14:textId="77777777" w:rsidR="00B465A9" w:rsidRPr="00B465A9" w:rsidRDefault="00B465A9" w:rsidP="00B465A9">
            <w:pPr>
              <w:rPr>
                <w:rFonts w:ascii="Arial" w:hAnsi="Arial" w:cs="Arial"/>
              </w:rPr>
            </w:pPr>
          </w:p>
        </w:tc>
        <w:tc>
          <w:tcPr>
            <w:tcW w:w="236" w:type="dxa"/>
            <w:vAlign w:val="center"/>
            <w:hideMark/>
          </w:tcPr>
          <w:p w14:paraId="044BF2AF" w14:textId="77777777" w:rsidR="00B465A9" w:rsidRPr="00B465A9" w:rsidRDefault="00B465A9" w:rsidP="00B465A9"/>
        </w:tc>
      </w:tr>
      <w:tr w:rsidR="008D6875" w:rsidRPr="00B465A9" w14:paraId="39D5FBE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CFF92AA" w14:textId="77777777" w:rsidR="00B465A9" w:rsidRPr="00B465A9" w:rsidRDefault="00B465A9" w:rsidP="00B465A9">
            <w:pPr>
              <w:jc w:val="center"/>
              <w:rPr>
                <w:rFonts w:ascii="Arial" w:hAnsi="Arial" w:cs="Arial"/>
              </w:rPr>
            </w:pPr>
            <w:proofErr w:type="gramStart"/>
            <w:r w:rsidRPr="00B465A9">
              <w:rPr>
                <w:rFonts w:ascii="Arial" w:hAnsi="Arial" w:cs="Arial"/>
                <w:bCs/>
              </w:rPr>
              <w:t>In  TSTEC</w:t>
            </w:r>
            <w:proofErr w:type="gramEnd"/>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3AA5D73" w14:textId="77777777" w:rsidR="00B465A9" w:rsidRPr="00B465A9" w:rsidRDefault="00B465A9" w:rsidP="00B465A9">
            <w:pPr>
              <w:jc w:val="center"/>
              <w:rPr>
                <w:rFonts w:ascii="Arial" w:hAnsi="Arial" w:cs="Arial"/>
              </w:rPr>
            </w:pPr>
            <w:r w:rsidRPr="00B465A9">
              <w:rPr>
                <w:rFonts w:ascii="Arial" w:hAnsi="Arial" w:cs="Arial"/>
                <w:bCs/>
              </w:rPr>
              <w:t>SAN BERNARD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29CFC884" w14:textId="77777777" w:rsidR="00B465A9" w:rsidRPr="00B465A9" w:rsidRDefault="00B465A9" w:rsidP="00B465A9">
            <w:pPr>
              <w:jc w:val="center"/>
              <w:rPr>
                <w:rFonts w:ascii="Arial" w:hAnsi="Arial" w:cs="Arial"/>
              </w:rPr>
            </w:pPr>
            <w:r w:rsidRPr="00B465A9">
              <w:rPr>
                <w:rFonts w:ascii="Arial" w:hAnsi="Arial" w:cs="Arial"/>
                <w:bCs/>
              </w:rPr>
              <w:t>TSBEC</w:t>
            </w:r>
          </w:p>
        </w:tc>
        <w:tc>
          <w:tcPr>
            <w:tcW w:w="1294" w:type="dxa"/>
            <w:tcBorders>
              <w:top w:val="nil"/>
              <w:left w:val="nil"/>
              <w:bottom w:val="single" w:sz="8" w:space="0" w:color="auto"/>
              <w:right w:val="single" w:sz="8" w:space="0" w:color="auto"/>
            </w:tcBorders>
            <w:shd w:val="clear" w:color="auto" w:fill="auto"/>
            <w:vAlign w:val="center"/>
            <w:hideMark/>
          </w:tcPr>
          <w:p w14:paraId="234C2B39" w14:textId="77777777" w:rsidR="00B465A9" w:rsidRPr="00B465A9" w:rsidRDefault="00B465A9" w:rsidP="00B465A9">
            <w:pPr>
              <w:jc w:val="center"/>
              <w:rPr>
                <w:rFonts w:ascii="Arial" w:hAnsi="Arial" w:cs="Arial"/>
              </w:rPr>
            </w:pPr>
            <w:r w:rsidRPr="00B465A9">
              <w:rPr>
                <w:rFonts w:ascii="Arial" w:hAnsi="Arial" w:cs="Arial"/>
                <w:bCs/>
              </w:rPr>
              <w:t>TSTEC</w:t>
            </w:r>
          </w:p>
        </w:tc>
        <w:tc>
          <w:tcPr>
            <w:tcW w:w="898" w:type="dxa"/>
            <w:tcBorders>
              <w:top w:val="nil"/>
              <w:left w:val="nil"/>
              <w:bottom w:val="single" w:sz="8" w:space="0" w:color="auto"/>
              <w:right w:val="single" w:sz="8" w:space="0" w:color="auto"/>
            </w:tcBorders>
            <w:shd w:val="clear" w:color="auto" w:fill="auto"/>
            <w:vAlign w:val="center"/>
            <w:hideMark/>
          </w:tcPr>
          <w:p w14:paraId="3C22F72F"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247198DF"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350271D6" w14:textId="77777777" w:rsidR="00B465A9" w:rsidRPr="00B465A9" w:rsidRDefault="00B465A9" w:rsidP="00B465A9"/>
        </w:tc>
      </w:tr>
      <w:tr w:rsidR="008D6875" w:rsidRPr="00B465A9" w14:paraId="7E1E513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12CB81C" w14:textId="77777777" w:rsidR="00B465A9" w:rsidRPr="00B465A9" w:rsidRDefault="00B465A9" w:rsidP="00B465A9">
            <w:pPr>
              <w:jc w:val="center"/>
              <w:rPr>
                <w:rFonts w:ascii="Arial" w:hAnsi="Arial" w:cs="Arial"/>
              </w:rPr>
            </w:pPr>
            <w:r w:rsidRPr="00B465A9">
              <w:rPr>
                <w:rFonts w:ascii="Arial" w:hAnsi="Arial" w:cs="Arial"/>
                <w:bCs/>
              </w:rPr>
              <w:t>5910 - 5919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B9FEE0E" w14:textId="77777777" w:rsidR="00B465A9" w:rsidRPr="00B465A9" w:rsidRDefault="00B465A9" w:rsidP="00B465A9">
            <w:pPr>
              <w:jc w:val="center"/>
              <w:rPr>
                <w:rFonts w:ascii="Arial" w:hAnsi="Arial" w:cs="Arial"/>
              </w:rPr>
            </w:pPr>
            <w:r w:rsidRPr="00B465A9">
              <w:rPr>
                <w:rFonts w:ascii="Arial" w:hAnsi="Arial" w:cs="Arial"/>
                <w:bCs/>
              </w:rPr>
              <w:t>SOUTH TEXAS POWER PLANT</w:t>
            </w:r>
          </w:p>
        </w:tc>
        <w:tc>
          <w:tcPr>
            <w:tcW w:w="1250" w:type="dxa"/>
            <w:tcBorders>
              <w:top w:val="nil"/>
              <w:left w:val="nil"/>
              <w:bottom w:val="single" w:sz="8" w:space="0" w:color="auto"/>
              <w:right w:val="single" w:sz="8" w:space="0" w:color="auto"/>
            </w:tcBorders>
            <w:shd w:val="clear" w:color="auto" w:fill="auto"/>
            <w:vAlign w:val="center"/>
            <w:hideMark/>
          </w:tcPr>
          <w:p w14:paraId="117C476F" w14:textId="77777777" w:rsidR="00B465A9" w:rsidRPr="00B465A9" w:rsidRDefault="00B465A9" w:rsidP="00B465A9">
            <w:pPr>
              <w:jc w:val="center"/>
              <w:rPr>
                <w:rFonts w:ascii="Arial" w:hAnsi="Arial" w:cs="Arial"/>
              </w:rPr>
            </w:pPr>
            <w:r w:rsidRPr="00B465A9">
              <w:rPr>
                <w:rFonts w:ascii="Arial" w:hAnsi="Arial" w:cs="Arial"/>
                <w:bCs/>
              </w:rPr>
              <w:t>TCNPE</w:t>
            </w:r>
          </w:p>
        </w:tc>
        <w:tc>
          <w:tcPr>
            <w:tcW w:w="1294" w:type="dxa"/>
            <w:tcBorders>
              <w:top w:val="nil"/>
              <w:left w:val="nil"/>
              <w:bottom w:val="single" w:sz="8" w:space="0" w:color="auto"/>
              <w:right w:val="single" w:sz="8" w:space="0" w:color="auto"/>
            </w:tcBorders>
            <w:shd w:val="clear" w:color="auto" w:fill="auto"/>
            <w:vAlign w:val="center"/>
            <w:hideMark/>
          </w:tcPr>
          <w:p w14:paraId="67CD3793" w14:textId="77777777" w:rsidR="00B465A9" w:rsidRPr="00B465A9" w:rsidRDefault="00B465A9" w:rsidP="00B465A9">
            <w:pPr>
              <w:jc w:val="center"/>
              <w:rPr>
                <w:rFonts w:ascii="Arial" w:hAnsi="Arial" w:cs="Arial"/>
              </w:rPr>
            </w:pPr>
            <w:r w:rsidRPr="00B465A9">
              <w:rPr>
                <w:rFonts w:ascii="Arial" w:hAnsi="Arial" w:cs="Arial"/>
                <w:bCs/>
              </w:rPr>
              <w:t>TCNPE</w:t>
            </w:r>
          </w:p>
        </w:tc>
        <w:tc>
          <w:tcPr>
            <w:tcW w:w="898" w:type="dxa"/>
            <w:tcBorders>
              <w:top w:val="nil"/>
              <w:left w:val="nil"/>
              <w:bottom w:val="single" w:sz="8" w:space="0" w:color="auto"/>
              <w:right w:val="single" w:sz="8" w:space="0" w:color="auto"/>
            </w:tcBorders>
            <w:shd w:val="clear" w:color="auto" w:fill="auto"/>
            <w:vAlign w:val="center"/>
            <w:hideMark/>
          </w:tcPr>
          <w:p w14:paraId="46DA02D4" w14:textId="77777777" w:rsidR="00B465A9" w:rsidRPr="00B465A9" w:rsidRDefault="00B465A9" w:rsidP="00B465A9">
            <w:pPr>
              <w:jc w:val="center"/>
              <w:rPr>
                <w:rFonts w:ascii="Arial" w:hAnsi="Arial" w:cs="Arial"/>
              </w:rPr>
            </w:pPr>
            <w:r w:rsidRPr="00B465A9">
              <w:rPr>
                <w:rFonts w:ascii="Arial" w:hAnsi="Arial" w:cs="Arial"/>
                <w:bCs/>
              </w:rPr>
              <w:t>10</w:t>
            </w:r>
          </w:p>
        </w:tc>
        <w:tc>
          <w:tcPr>
            <w:tcW w:w="1097" w:type="dxa"/>
            <w:tcBorders>
              <w:top w:val="nil"/>
              <w:left w:val="nil"/>
              <w:bottom w:val="single" w:sz="8" w:space="0" w:color="auto"/>
              <w:right w:val="single" w:sz="8" w:space="0" w:color="auto"/>
            </w:tcBorders>
            <w:shd w:val="clear" w:color="auto" w:fill="auto"/>
            <w:vAlign w:val="center"/>
            <w:hideMark/>
          </w:tcPr>
          <w:p w14:paraId="34AB6598" w14:textId="77777777" w:rsidR="00B465A9" w:rsidRPr="00B465A9" w:rsidRDefault="00B465A9" w:rsidP="00B465A9">
            <w:pPr>
              <w:jc w:val="center"/>
              <w:rPr>
                <w:rFonts w:ascii="Arial" w:hAnsi="Arial" w:cs="Arial"/>
              </w:rPr>
            </w:pPr>
            <w:r w:rsidRPr="00B465A9">
              <w:rPr>
                <w:rFonts w:ascii="Arial" w:hAnsi="Arial" w:cs="Arial"/>
                <w:bCs/>
              </w:rPr>
              <w:t>310</w:t>
            </w:r>
          </w:p>
        </w:tc>
        <w:tc>
          <w:tcPr>
            <w:tcW w:w="236" w:type="dxa"/>
            <w:vAlign w:val="center"/>
            <w:hideMark/>
          </w:tcPr>
          <w:p w14:paraId="2E65453F" w14:textId="77777777" w:rsidR="00B465A9" w:rsidRPr="00B465A9" w:rsidRDefault="00B465A9" w:rsidP="00B465A9"/>
        </w:tc>
      </w:tr>
      <w:tr w:rsidR="008D6875" w:rsidRPr="00B465A9" w14:paraId="31F37BE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C1F5258" w14:textId="77777777" w:rsidR="00B465A9" w:rsidRPr="00B465A9" w:rsidRDefault="00B465A9" w:rsidP="00B465A9">
            <w:pPr>
              <w:jc w:val="center"/>
              <w:rPr>
                <w:rFonts w:ascii="Arial" w:hAnsi="Arial" w:cs="Arial"/>
              </w:rPr>
            </w:pPr>
            <w:r w:rsidRPr="00B465A9">
              <w:rPr>
                <w:rFonts w:ascii="Arial" w:hAnsi="Arial" w:cs="Arial"/>
                <w:bCs/>
              </w:rPr>
              <w:t>5920 - 5929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8A6FB60" w14:textId="77777777" w:rsidR="00B465A9" w:rsidRPr="00B465A9" w:rsidRDefault="00B465A9" w:rsidP="00B465A9">
            <w:pPr>
              <w:jc w:val="center"/>
              <w:rPr>
                <w:rFonts w:ascii="Arial" w:hAnsi="Arial" w:cs="Arial"/>
              </w:rPr>
            </w:pPr>
            <w:r w:rsidRPr="00B465A9">
              <w:rPr>
                <w:rFonts w:ascii="Arial" w:hAnsi="Arial" w:cs="Arial"/>
                <w:bCs/>
              </w:rPr>
              <w:t>EAST HIGH VOLTAGE DC TIE</w:t>
            </w:r>
          </w:p>
        </w:tc>
        <w:tc>
          <w:tcPr>
            <w:tcW w:w="1250" w:type="dxa"/>
            <w:tcBorders>
              <w:top w:val="nil"/>
              <w:left w:val="nil"/>
              <w:bottom w:val="single" w:sz="8" w:space="0" w:color="auto"/>
              <w:right w:val="single" w:sz="8" w:space="0" w:color="auto"/>
            </w:tcBorders>
            <w:shd w:val="clear" w:color="auto" w:fill="auto"/>
            <w:vAlign w:val="center"/>
            <w:hideMark/>
          </w:tcPr>
          <w:p w14:paraId="090639AA" w14:textId="77777777" w:rsidR="00B465A9" w:rsidRPr="00B465A9" w:rsidRDefault="00B465A9" w:rsidP="00B465A9">
            <w:pPr>
              <w:jc w:val="center"/>
              <w:rPr>
                <w:rFonts w:ascii="Arial" w:hAnsi="Arial" w:cs="Arial"/>
              </w:rPr>
            </w:pPr>
            <w:r w:rsidRPr="00B465A9">
              <w:rPr>
                <w:rFonts w:ascii="Arial" w:hAnsi="Arial" w:cs="Arial"/>
                <w:bCs/>
              </w:rPr>
              <w:t> </w:t>
            </w:r>
          </w:p>
        </w:tc>
        <w:tc>
          <w:tcPr>
            <w:tcW w:w="1294" w:type="dxa"/>
            <w:tcBorders>
              <w:top w:val="nil"/>
              <w:left w:val="nil"/>
              <w:bottom w:val="single" w:sz="8" w:space="0" w:color="auto"/>
              <w:right w:val="single" w:sz="8" w:space="0" w:color="auto"/>
            </w:tcBorders>
            <w:shd w:val="clear" w:color="auto" w:fill="auto"/>
            <w:vAlign w:val="center"/>
            <w:hideMark/>
          </w:tcPr>
          <w:p w14:paraId="4EDEF38B" w14:textId="77777777" w:rsidR="00B465A9" w:rsidRPr="00B465A9" w:rsidRDefault="00B465A9" w:rsidP="00B465A9">
            <w:pPr>
              <w:jc w:val="center"/>
              <w:rPr>
                <w:rFonts w:ascii="Arial" w:hAnsi="Arial" w:cs="Arial"/>
              </w:rPr>
            </w:pPr>
            <w:r w:rsidRPr="00B465A9">
              <w:rPr>
                <w:rFonts w:ascii="Arial" w:hAnsi="Arial" w:cs="Arial"/>
                <w:bCs/>
              </w:rPr>
              <w:t>TAEPTC</w:t>
            </w:r>
          </w:p>
        </w:tc>
        <w:tc>
          <w:tcPr>
            <w:tcW w:w="898" w:type="dxa"/>
            <w:tcBorders>
              <w:top w:val="nil"/>
              <w:left w:val="nil"/>
              <w:bottom w:val="single" w:sz="8" w:space="0" w:color="auto"/>
              <w:right w:val="single" w:sz="8" w:space="0" w:color="auto"/>
            </w:tcBorders>
            <w:shd w:val="clear" w:color="auto" w:fill="auto"/>
            <w:vAlign w:val="center"/>
            <w:hideMark/>
          </w:tcPr>
          <w:p w14:paraId="5A31EB98" w14:textId="77777777" w:rsidR="00B465A9" w:rsidRPr="00B465A9" w:rsidRDefault="00B465A9" w:rsidP="00B465A9">
            <w:pPr>
              <w:jc w:val="center"/>
              <w:rPr>
                <w:rFonts w:ascii="Arial" w:hAnsi="Arial" w:cs="Arial"/>
              </w:rPr>
            </w:pPr>
            <w:r w:rsidRPr="00B465A9">
              <w:rPr>
                <w:rFonts w:ascii="Arial" w:hAnsi="Arial" w:cs="Arial"/>
                <w:bCs/>
              </w:rPr>
              <w:t>16</w:t>
            </w:r>
          </w:p>
        </w:tc>
        <w:tc>
          <w:tcPr>
            <w:tcW w:w="1097" w:type="dxa"/>
            <w:tcBorders>
              <w:top w:val="nil"/>
              <w:left w:val="nil"/>
              <w:bottom w:val="single" w:sz="8" w:space="0" w:color="auto"/>
              <w:right w:val="single" w:sz="8" w:space="0" w:color="auto"/>
            </w:tcBorders>
            <w:shd w:val="clear" w:color="auto" w:fill="auto"/>
            <w:vAlign w:val="center"/>
            <w:hideMark/>
          </w:tcPr>
          <w:p w14:paraId="482806BA" w14:textId="77777777" w:rsidR="00B465A9" w:rsidRPr="00B465A9" w:rsidRDefault="00B465A9" w:rsidP="00B465A9">
            <w:pPr>
              <w:jc w:val="center"/>
              <w:rPr>
                <w:rFonts w:ascii="Arial" w:hAnsi="Arial" w:cs="Arial"/>
              </w:rPr>
            </w:pPr>
            <w:r w:rsidRPr="00B465A9">
              <w:rPr>
                <w:rFonts w:ascii="Arial" w:hAnsi="Arial" w:cs="Arial"/>
                <w:bCs/>
              </w:rPr>
              <w:t>200</w:t>
            </w:r>
          </w:p>
        </w:tc>
        <w:tc>
          <w:tcPr>
            <w:tcW w:w="236" w:type="dxa"/>
            <w:vAlign w:val="center"/>
            <w:hideMark/>
          </w:tcPr>
          <w:p w14:paraId="4296E59C" w14:textId="77777777" w:rsidR="00B465A9" w:rsidRPr="00B465A9" w:rsidRDefault="00B465A9" w:rsidP="00B465A9"/>
        </w:tc>
      </w:tr>
      <w:tr w:rsidR="008D6875" w:rsidRPr="00B465A9" w14:paraId="3E21E96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4E5D5F0" w14:textId="77777777" w:rsidR="00B465A9" w:rsidRPr="00B465A9" w:rsidRDefault="00B465A9" w:rsidP="00B465A9">
            <w:pPr>
              <w:jc w:val="center"/>
              <w:rPr>
                <w:rFonts w:ascii="Arial" w:hAnsi="Arial" w:cs="Arial"/>
              </w:rPr>
            </w:pPr>
            <w:r w:rsidRPr="00B465A9">
              <w:rPr>
                <w:rFonts w:ascii="Arial" w:hAnsi="Arial" w:cs="Arial"/>
                <w:bCs/>
              </w:rPr>
              <w:t>5930 - 5989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04D43C8" w14:textId="77777777" w:rsidR="00B465A9" w:rsidRPr="00B465A9" w:rsidRDefault="00B465A9" w:rsidP="00B465A9">
            <w:pPr>
              <w:jc w:val="center"/>
              <w:rPr>
                <w:rFonts w:ascii="Arial" w:hAnsi="Arial" w:cs="Arial"/>
              </w:rPr>
            </w:pPr>
            <w:r w:rsidRPr="00B465A9">
              <w:rPr>
                <w:rFonts w:ascii="Arial" w:hAnsi="Arial" w:cs="Arial"/>
                <w:bCs/>
              </w:rPr>
              <w:t>PUBLIC UTILITY BOARD OF BROWNSVILLE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F2E4991" w14:textId="77777777" w:rsidR="00B465A9" w:rsidRPr="00B465A9" w:rsidRDefault="00B465A9" w:rsidP="00B465A9">
            <w:pPr>
              <w:jc w:val="center"/>
              <w:rPr>
                <w:rFonts w:ascii="Arial" w:hAnsi="Arial" w:cs="Arial"/>
              </w:rPr>
            </w:pPr>
            <w:r w:rsidRPr="00B465A9">
              <w:rPr>
                <w:rFonts w:ascii="Arial" w:hAnsi="Arial" w:cs="Arial"/>
                <w:bCs/>
              </w:rPr>
              <w:t>TBPUB</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7DC90774" w14:textId="77777777" w:rsidR="00B465A9" w:rsidRPr="00B465A9" w:rsidRDefault="00B465A9" w:rsidP="00B465A9">
            <w:pPr>
              <w:jc w:val="center"/>
              <w:rPr>
                <w:rFonts w:ascii="Arial" w:hAnsi="Arial" w:cs="Arial"/>
              </w:rPr>
            </w:pPr>
            <w:r w:rsidRPr="00B465A9">
              <w:rPr>
                <w:rFonts w:ascii="Arial" w:hAnsi="Arial" w:cs="Arial"/>
                <w:bCs/>
              </w:rPr>
              <w:t>TBPUB</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242FEDCB" w14:textId="77777777" w:rsidR="00B465A9" w:rsidRPr="00B465A9" w:rsidRDefault="00B465A9" w:rsidP="00B465A9">
            <w:pPr>
              <w:jc w:val="center"/>
              <w:rPr>
                <w:rFonts w:ascii="Arial" w:hAnsi="Arial" w:cs="Arial"/>
              </w:rPr>
            </w:pPr>
            <w:r w:rsidRPr="00B465A9">
              <w:rPr>
                <w:rFonts w:ascii="Arial" w:hAnsi="Arial" w:cs="Arial"/>
                <w:bCs/>
              </w:rPr>
              <w:t>15</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5DC259F0" w14:textId="77777777" w:rsidR="00B465A9" w:rsidRPr="00B465A9" w:rsidRDefault="00B465A9" w:rsidP="00B465A9">
            <w:pPr>
              <w:jc w:val="center"/>
              <w:rPr>
                <w:rFonts w:ascii="Arial" w:hAnsi="Arial" w:cs="Arial"/>
              </w:rPr>
            </w:pPr>
            <w:r w:rsidRPr="00B465A9">
              <w:rPr>
                <w:rFonts w:ascii="Arial" w:hAnsi="Arial" w:cs="Arial"/>
                <w:bCs/>
              </w:rPr>
              <w:t>800</w:t>
            </w:r>
          </w:p>
        </w:tc>
        <w:tc>
          <w:tcPr>
            <w:tcW w:w="236" w:type="dxa"/>
            <w:vAlign w:val="center"/>
            <w:hideMark/>
          </w:tcPr>
          <w:p w14:paraId="04013A30" w14:textId="77777777" w:rsidR="00B465A9" w:rsidRPr="00B465A9" w:rsidRDefault="00B465A9" w:rsidP="00B465A9"/>
        </w:tc>
      </w:tr>
      <w:tr w:rsidR="008D6875" w:rsidRPr="00B465A9" w14:paraId="35C4E9F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604D7F6" w14:textId="77777777" w:rsidR="00B465A9" w:rsidRPr="00B465A9" w:rsidRDefault="00B465A9" w:rsidP="00B465A9">
            <w:pPr>
              <w:jc w:val="center"/>
              <w:rPr>
                <w:rFonts w:ascii="Arial" w:hAnsi="Arial" w:cs="Arial"/>
              </w:rPr>
            </w:pPr>
            <w:r w:rsidRPr="00B465A9">
              <w:rPr>
                <w:rFonts w:ascii="Arial" w:hAnsi="Arial" w:cs="Arial"/>
                <w:bCs/>
              </w:rPr>
              <w:t>59300 - 59899</w:t>
            </w:r>
          </w:p>
        </w:tc>
        <w:tc>
          <w:tcPr>
            <w:tcW w:w="2203" w:type="dxa"/>
            <w:vMerge/>
            <w:tcBorders>
              <w:top w:val="nil"/>
              <w:left w:val="single" w:sz="8" w:space="0" w:color="auto"/>
              <w:bottom w:val="single" w:sz="8" w:space="0" w:color="auto"/>
              <w:right w:val="single" w:sz="8" w:space="0" w:color="auto"/>
            </w:tcBorders>
            <w:vAlign w:val="center"/>
            <w:hideMark/>
          </w:tcPr>
          <w:p w14:paraId="72DDB847"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EF379AC"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1D8F9B52"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2946587B"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0ABD294C" w14:textId="77777777" w:rsidR="00B465A9" w:rsidRPr="00B465A9" w:rsidRDefault="00B465A9" w:rsidP="00B465A9">
            <w:pPr>
              <w:rPr>
                <w:rFonts w:ascii="Arial" w:hAnsi="Arial" w:cs="Arial"/>
              </w:rPr>
            </w:pPr>
          </w:p>
        </w:tc>
        <w:tc>
          <w:tcPr>
            <w:tcW w:w="236" w:type="dxa"/>
            <w:vAlign w:val="center"/>
            <w:hideMark/>
          </w:tcPr>
          <w:p w14:paraId="15E60E72" w14:textId="77777777" w:rsidR="00B465A9" w:rsidRPr="00B465A9" w:rsidRDefault="00B465A9" w:rsidP="00B465A9"/>
        </w:tc>
      </w:tr>
      <w:tr w:rsidR="008D6875" w:rsidRPr="00B465A9" w14:paraId="0D363BD7"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E510F5C" w14:textId="77777777" w:rsidR="00B465A9" w:rsidRPr="00B465A9" w:rsidRDefault="00B465A9" w:rsidP="00B465A9">
            <w:pPr>
              <w:jc w:val="center"/>
              <w:rPr>
                <w:rFonts w:ascii="Arial" w:hAnsi="Arial" w:cs="Arial"/>
              </w:rPr>
            </w:pPr>
            <w:r w:rsidRPr="00B465A9">
              <w:rPr>
                <w:rFonts w:ascii="Arial" w:hAnsi="Arial" w:cs="Arial"/>
                <w:bCs/>
              </w:rPr>
              <w:t>6000 - 6699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6C719B5" w14:textId="77777777" w:rsidR="00B465A9" w:rsidRPr="00B465A9" w:rsidRDefault="00B465A9" w:rsidP="00B465A9">
            <w:pPr>
              <w:jc w:val="center"/>
              <w:rPr>
                <w:rFonts w:ascii="Arial" w:hAnsi="Arial" w:cs="Arial"/>
              </w:rPr>
            </w:pPr>
            <w:r w:rsidRPr="00B465A9">
              <w:rPr>
                <w:rFonts w:ascii="Arial" w:hAnsi="Arial" w:cs="Arial"/>
                <w:bCs/>
              </w:rPr>
              <w:t>AMERICAN ELECTRIC POWER- TNC</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7F32140F" w14:textId="77777777" w:rsidR="00B465A9" w:rsidRPr="00B465A9" w:rsidRDefault="00B465A9" w:rsidP="00B465A9">
            <w:pPr>
              <w:jc w:val="center"/>
              <w:rPr>
                <w:rFonts w:ascii="Arial" w:hAnsi="Arial" w:cs="Arial"/>
              </w:rPr>
            </w:pPr>
            <w:r w:rsidRPr="00B465A9">
              <w:rPr>
                <w:rFonts w:ascii="Arial" w:hAnsi="Arial" w:cs="Arial"/>
                <w:bCs/>
              </w:rPr>
              <w:t>TAEPTN</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3F388573" w14:textId="77777777" w:rsidR="00B465A9" w:rsidRPr="00B465A9" w:rsidRDefault="00B465A9" w:rsidP="00B465A9">
            <w:pPr>
              <w:jc w:val="center"/>
              <w:rPr>
                <w:rFonts w:ascii="Arial" w:hAnsi="Arial" w:cs="Arial"/>
              </w:rPr>
            </w:pPr>
            <w:r w:rsidRPr="00B465A9">
              <w:rPr>
                <w:rFonts w:ascii="Arial" w:hAnsi="Arial" w:cs="Arial"/>
                <w:bCs/>
              </w:rPr>
              <w:t>TAEPTN</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76646C4F" w14:textId="77777777" w:rsidR="00B465A9" w:rsidRPr="00B465A9" w:rsidRDefault="00B465A9" w:rsidP="00B465A9">
            <w:pPr>
              <w:jc w:val="center"/>
              <w:rPr>
                <w:rFonts w:ascii="Arial" w:hAnsi="Arial" w:cs="Arial"/>
              </w:rPr>
            </w:pPr>
            <w:r w:rsidRPr="00B465A9">
              <w:rPr>
                <w:rFonts w:ascii="Arial" w:hAnsi="Arial" w:cs="Arial"/>
                <w:bCs/>
              </w:rPr>
              <w:t>6</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059C033F" w14:textId="77777777" w:rsidR="00B465A9" w:rsidRPr="00B465A9" w:rsidRDefault="00B465A9" w:rsidP="00B465A9">
            <w:pPr>
              <w:jc w:val="center"/>
              <w:rPr>
                <w:rFonts w:ascii="Arial" w:hAnsi="Arial" w:cs="Arial"/>
              </w:rPr>
            </w:pPr>
            <w:r w:rsidRPr="00B465A9">
              <w:rPr>
                <w:rFonts w:ascii="Arial" w:hAnsi="Arial" w:cs="Arial"/>
                <w:bCs/>
              </w:rPr>
              <w:t>402 - 479</w:t>
            </w:r>
          </w:p>
        </w:tc>
        <w:tc>
          <w:tcPr>
            <w:tcW w:w="236" w:type="dxa"/>
            <w:vAlign w:val="center"/>
            <w:hideMark/>
          </w:tcPr>
          <w:p w14:paraId="4D3534C5" w14:textId="77777777" w:rsidR="00B465A9" w:rsidRPr="00B465A9" w:rsidRDefault="00B465A9" w:rsidP="00B465A9"/>
        </w:tc>
      </w:tr>
      <w:tr w:rsidR="008D6875" w:rsidRPr="00B465A9" w14:paraId="73FEB78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4A26B83" w14:textId="77777777" w:rsidR="00B465A9" w:rsidRPr="00B465A9" w:rsidRDefault="00B465A9" w:rsidP="00B465A9">
            <w:pPr>
              <w:jc w:val="center"/>
              <w:rPr>
                <w:rFonts w:ascii="Arial" w:hAnsi="Arial" w:cs="Arial"/>
              </w:rPr>
            </w:pPr>
            <w:r w:rsidRPr="00B465A9">
              <w:rPr>
                <w:rFonts w:ascii="Arial" w:hAnsi="Arial" w:cs="Arial"/>
                <w:bCs/>
              </w:rPr>
              <w:t>60000 - 67999</w:t>
            </w:r>
          </w:p>
        </w:tc>
        <w:tc>
          <w:tcPr>
            <w:tcW w:w="2203" w:type="dxa"/>
            <w:vMerge/>
            <w:tcBorders>
              <w:top w:val="nil"/>
              <w:left w:val="single" w:sz="8" w:space="0" w:color="auto"/>
              <w:bottom w:val="single" w:sz="8" w:space="0" w:color="auto"/>
              <w:right w:val="single" w:sz="8" w:space="0" w:color="auto"/>
            </w:tcBorders>
            <w:vAlign w:val="center"/>
            <w:hideMark/>
          </w:tcPr>
          <w:p w14:paraId="16037A9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E822828"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024B3657"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A7056BD"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2BC4DCD" w14:textId="77777777" w:rsidR="00B465A9" w:rsidRPr="00B465A9" w:rsidRDefault="00B465A9" w:rsidP="00B465A9">
            <w:pPr>
              <w:rPr>
                <w:rFonts w:ascii="Arial" w:hAnsi="Arial" w:cs="Arial"/>
              </w:rPr>
            </w:pPr>
          </w:p>
        </w:tc>
        <w:tc>
          <w:tcPr>
            <w:tcW w:w="236" w:type="dxa"/>
            <w:vAlign w:val="center"/>
            <w:hideMark/>
          </w:tcPr>
          <w:p w14:paraId="6D01AAB4" w14:textId="77777777" w:rsidR="00B465A9" w:rsidRPr="00B465A9" w:rsidRDefault="00B465A9" w:rsidP="00B465A9"/>
        </w:tc>
      </w:tr>
      <w:tr w:rsidR="008D6875" w:rsidRPr="00B465A9" w14:paraId="11EAF304"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DD44EF4" w14:textId="77777777" w:rsidR="00B465A9" w:rsidRPr="00B465A9" w:rsidRDefault="00B465A9" w:rsidP="00B465A9">
            <w:pPr>
              <w:jc w:val="center"/>
              <w:rPr>
                <w:rFonts w:ascii="Arial" w:hAnsi="Arial" w:cs="Arial"/>
              </w:rPr>
            </w:pPr>
            <w:r w:rsidRPr="00B465A9">
              <w:rPr>
                <w:rFonts w:ascii="Arial" w:hAnsi="Arial" w:cs="Arial"/>
                <w:bCs/>
              </w:rPr>
              <w:t>69000 - 69999</w:t>
            </w:r>
          </w:p>
        </w:tc>
        <w:tc>
          <w:tcPr>
            <w:tcW w:w="2203" w:type="dxa"/>
            <w:vMerge/>
            <w:tcBorders>
              <w:top w:val="nil"/>
              <w:left w:val="single" w:sz="8" w:space="0" w:color="auto"/>
              <w:bottom w:val="single" w:sz="8" w:space="0" w:color="auto"/>
              <w:right w:val="single" w:sz="8" w:space="0" w:color="auto"/>
            </w:tcBorders>
            <w:vAlign w:val="center"/>
            <w:hideMark/>
          </w:tcPr>
          <w:p w14:paraId="24E59912"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72E0462"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B6AE9F5"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2F9E4B59"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6BD6C06" w14:textId="77777777" w:rsidR="00B465A9" w:rsidRPr="00B465A9" w:rsidRDefault="00B465A9" w:rsidP="00B465A9">
            <w:pPr>
              <w:rPr>
                <w:rFonts w:ascii="Arial" w:hAnsi="Arial" w:cs="Arial"/>
              </w:rPr>
            </w:pPr>
          </w:p>
        </w:tc>
        <w:tc>
          <w:tcPr>
            <w:tcW w:w="236" w:type="dxa"/>
            <w:vAlign w:val="center"/>
            <w:hideMark/>
          </w:tcPr>
          <w:p w14:paraId="0BE60217" w14:textId="77777777" w:rsidR="00B465A9" w:rsidRPr="00B465A9" w:rsidRDefault="00B465A9" w:rsidP="00B465A9"/>
        </w:tc>
      </w:tr>
      <w:tr w:rsidR="008D6875" w:rsidRPr="00B465A9" w14:paraId="20FC1047"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D799EF1"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DD3701F" w14:textId="77777777" w:rsidR="00B465A9" w:rsidRPr="00B465A9" w:rsidRDefault="00B465A9" w:rsidP="00B465A9">
            <w:pPr>
              <w:jc w:val="center"/>
              <w:rPr>
                <w:rFonts w:ascii="Arial" w:hAnsi="Arial" w:cs="Arial"/>
              </w:rPr>
            </w:pPr>
            <w:r w:rsidRPr="00B465A9">
              <w:rPr>
                <w:rFonts w:ascii="Arial" w:hAnsi="Arial" w:cs="Arial"/>
                <w:bCs/>
              </w:rPr>
              <w:t>COLEMAN COUNTY ELECTRIC COOP</w:t>
            </w:r>
          </w:p>
        </w:tc>
        <w:tc>
          <w:tcPr>
            <w:tcW w:w="1250" w:type="dxa"/>
            <w:tcBorders>
              <w:top w:val="nil"/>
              <w:left w:val="nil"/>
              <w:bottom w:val="single" w:sz="8" w:space="0" w:color="auto"/>
              <w:right w:val="single" w:sz="8" w:space="0" w:color="auto"/>
            </w:tcBorders>
            <w:shd w:val="clear" w:color="auto" w:fill="auto"/>
            <w:vAlign w:val="center"/>
            <w:hideMark/>
          </w:tcPr>
          <w:p w14:paraId="738136BE" w14:textId="77777777" w:rsidR="00B465A9" w:rsidRPr="00B465A9" w:rsidRDefault="00B465A9" w:rsidP="00B465A9">
            <w:pPr>
              <w:jc w:val="center"/>
              <w:rPr>
                <w:rFonts w:ascii="Arial" w:hAnsi="Arial" w:cs="Arial"/>
              </w:rPr>
            </w:pPr>
            <w:r w:rsidRPr="00B465A9">
              <w:rPr>
                <w:rFonts w:ascii="Arial" w:hAnsi="Arial" w:cs="Arial"/>
                <w:bCs/>
              </w:rPr>
              <w:t>TCOLMN</w:t>
            </w:r>
          </w:p>
        </w:tc>
        <w:tc>
          <w:tcPr>
            <w:tcW w:w="1294" w:type="dxa"/>
            <w:tcBorders>
              <w:top w:val="nil"/>
              <w:left w:val="nil"/>
              <w:bottom w:val="single" w:sz="8" w:space="0" w:color="auto"/>
              <w:right w:val="single" w:sz="8" w:space="0" w:color="auto"/>
            </w:tcBorders>
            <w:shd w:val="clear" w:color="auto" w:fill="auto"/>
            <w:vAlign w:val="center"/>
            <w:hideMark/>
          </w:tcPr>
          <w:p w14:paraId="3F1DFCED"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7C7CEB22"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5F556BCA" w14:textId="77777777" w:rsidR="00B465A9" w:rsidRPr="00B465A9" w:rsidRDefault="00B465A9" w:rsidP="00B465A9">
            <w:pPr>
              <w:jc w:val="center"/>
              <w:rPr>
                <w:rFonts w:ascii="Arial" w:hAnsi="Arial" w:cs="Arial"/>
              </w:rPr>
            </w:pPr>
            <w:r w:rsidRPr="00B465A9">
              <w:rPr>
                <w:rFonts w:ascii="Arial" w:hAnsi="Arial" w:cs="Arial"/>
                <w:bCs/>
              </w:rPr>
              <w:t>181</w:t>
            </w:r>
          </w:p>
        </w:tc>
        <w:tc>
          <w:tcPr>
            <w:tcW w:w="236" w:type="dxa"/>
            <w:vAlign w:val="center"/>
            <w:hideMark/>
          </w:tcPr>
          <w:p w14:paraId="6B1508B6" w14:textId="77777777" w:rsidR="00B465A9" w:rsidRPr="00B465A9" w:rsidRDefault="00B465A9" w:rsidP="00B465A9"/>
        </w:tc>
      </w:tr>
      <w:tr w:rsidR="008D6875" w:rsidRPr="00B465A9" w14:paraId="5EF7325E"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1092579"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6EF56D7" w14:textId="77777777" w:rsidR="00B465A9" w:rsidRPr="00B465A9" w:rsidRDefault="00B465A9" w:rsidP="00B465A9">
            <w:pPr>
              <w:jc w:val="center"/>
              <w:rPr>
                <w:rFonts w:ascii="Arial" w:hAnsi="Arial" w:cs="Arial"/>
              </w:rPr>
            </w:pPr>
            <w:r w:rsidRPr="00B465A9">
              <w:rPr>
                <w:rFonts w:ascii="Arial" w:hAnsi="Arial" w:cs="Arial"/>
                <w:bCs/>
              </w:rPr>
              <w:t>CONCHO VALLEY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6E365AD" w14:textId="77777777" w:rsidR="00B465A9" w:rsidRPr="00B465A9" w:rsidRDefault="00B465A9" w:rsidP="00B465A9">
            <w:pPr>
              <w:jc w:val="center"/>
              <w:rPr>
                <w:rFonts w:ascii="Arial" w:hAnsi="Arial" w:cs="Arial"/>
              </w:rPr>
            </w:pPr>
            <w:r w:rsidRPr="00B465A9">
              <w:rPr>
                <w:rFonts w:ascii="Arial" w:hAnsi="Arial" w:cs="Arial"/>
                <w:bCs/>
              </w:rPr>
              <w:t>TCVEC2</w:t>
            </w:r>
          </w:p>
        </w:tc>
        <w:tc>
          <w:tcPr>
            <w:tcW w:w="1294" w:type="dxa"/>
            <w:tcBorders>
              <w:top w:val="nil"/>
              <w:left w:val="nil"/>
              <w:bottom w:val="single" w:sz="8" w:space="0" w:color="auto"/>
              <w:right w:val="single" w:sz="8" w:space="0" w:color="auto"/>
            </w:tcBorders>
            <w:shd w:val="clear" w:color="auto" w:fill="auto"/>
            <w:vAlign w:val="center"/>
            <w:hideMark/>
          </w:tcPr>
          <w:p w14:paraId="4CC06E8C"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0D5DBC64"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6010FF66" w14:textId="77777777" w:rsidR="00B465A9" w:rsidRPr="00B465A9" w:rsidRDefault="00B465A9" w:rsidP="00B465A9">
            <w:pPr>
              <w:jc w:val="center"/>
              <w:rPr>
                <w:rFonts w:ascii="Arial" w:hAnsi="Arial" w:cs="Arial"/>
              </w:rPr>
            </w:pPr>
            <w:r w:rsidRPr="00B465A9">
              <w:rPr>
                <w:rFonts w:ascii="Arial" w:hAnsi="Arial" w:cs="Arial"/>
                <w:bCs/>
              </w:rPr>
              <w:t>182</w:t>
            </w:r>
          </w:p>
        </w:tc>
        <w:tc>
          <w:tcPr>
            <w:tcW w:w="236" w:type="dxa"/>
            <w:vAlign w:val="center"/>
            <w:hideMark/>
          </w:tcPr>
          <w:p w14:paraId="0722D94E" w14:textId="77777777" w:rsidR="00B465A9" w:rsidRPr="00B465A9" w:rsidRDefault="00B465A9" w:rsidP="00B465A9"/>
        </w:tc>
      </w:tr>
      <w:tr w:rsidR="008D6875" w:rsidRPr="00B465A9" w14:paraId="0092AC8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C54205B"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26A2597" w14:textId="77777777" w:rsidR="00B465A9" w:rsidRPr="00B465A9" w:rsidRDefault="00B465A9" w:rsidP="00B465A9">
            <w:pPr>
              <w:jc w:val="center"/>
              <w:rPr>
                <w:rFonts w:ascii="Arial" w:hAnsi="Arial" w:cs="Arial"/>
              </w:rPr>
            </w:pPr>
            <w:r w:rsidRPr="00B465A9">
              <w:rPr>
                <w:rFonts w:ascii="Arial" w:hAnsi="Arial" w:cs="Arial"/>
                <w:bCs/>
              </w:rPr>
              <w:t>LIGHTHOUSE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4D30E639" w14:textId="77777777" w:rsidR="00B465A9" w:rsidRPr="00B465A9" w:rsidRDefault="00B465A9" w:rsidP="00B465A9">
            <w:pPr>
              <w:jc w:val="center"/>
              <w:rPr>
                <w:rFonts w:ascii="Arial" w:hAnsi="Arial" w:cs="Arial"/>
              </w:rPr>
            </w:pPr>
            <w:r w:rsidRPr="00B465A9">
              <w:rPr>
                <w:rFonts w:ascii="Arial" w:hAnsi="Arial" w:cs="Arial"/>
                <w:bCs/>
              </w:rPr>
              <w:t>TLHEC</w:t>
            </w:r>
          </w:p>
        </w:tc>
        <w:tc>
          <w:tcPr>
            <w:tcW w:w="1294" w:type="dxa"/>
            <w:tcBorders>
              <w:top w:val="nil"/>
              <w:left w:val="nil"/>
              <w:bottom w:val="single" w:sz="8" w:space="0" w:color="auto"/>
              <w:right w:val="single" w:sz="8" w:space="0" w:color="auto"/>
            </w:tcBorders>
            <w:shd w:val="clear" w:color="auto" w:fill="auto"/>
            <w:vAlign w:val="center"/>
            <w:hideMark/>
          </w:tcPr>
          <w:p w14:paraId="67FD06C6"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70F9D39C"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3B380746" w14:textId="77777777" w:rsidR="00B465A9" w:rsidRPr="00B465A9" w:rsidRDefault="00B465A9" w:rsidP="00B465A9">
            <w:pPr>
              <w:jc w:val="center"/>
              <w:rPr>
                <w:rFonts w:ascii="Arial" w:hAnsi="Arial" w:cs="Arial"/>
              </w:rPr>
            </w:pPr>
            <w:r w:rsidRPr="00B465A9">
              <w:rPr>
                <w:rFonts w:ascii="Arial" w:hAnsi="Arial" w:cs="Arial"/>
                <w:bCs/>
              </w:rPr>
              <w:t>183</w:t>
            </w:r>
          </w:p>
        </w:tc>
        <w:tc>
          <w:tcPr>
            <w:tcW w:w="236" w:type="dxa"/>
            <w:vAlign w:val="center"/>
            <w:hideMark/>
          </w:tcPr>
          <w:p w14:paraId="6F7BEF27" w14:textId="77777777" w:rsidR="00B465A9" w:rsidRPr="00B465A9" w:rsidRDefault="00B465A9" w:rsidP="00B465A9"/>
        </w:tc>
      </w:tr>
      <w:tr w:rsidR="008D6875" w:rsidRPr="00B465A9" w14:paraId="101A0DC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5F04B65"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E893191" w14:textId="77777777" w:rsidR="00B465A9" w:rsidRPr="00B465A9" w:rsidRDefault="00B465A9" w:rsidP="00B465A9">
            <w:pPr>
              <w:jc w:val="center"/>
              <w:rPr>
                <w:rFonts w:ascii="Arial" w:hAnsi="Arial" w:cs="Arial"/>
              </w:rPr>
            </w:pPr>
            <w:r w:rsidRPr="00B465A9">
              <w:rPr>
                <w:rFonts w:ascii="Arial" w:hAnsi="Arial" w:cs="Arial"/>
                <w:bCs/>
              </w:rPr>
              <w:t>RIO GRANDE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03F5EC8" w14:textId="77777777" w:rsidR="00B465A9" w:rsidRPr="00B465A9" w:rsidRDefault="00B465A9" w:rsidP="00B465A9">
            <w:pPr>
              <w:jc w:val="center"/>
              <w:rPr>
                <w:rFonts w:ascii="Arial" w:hAnsi="Arial" w:cs="Arial"/>
              </w:rPr>
            </w:pPr>
            <w:r w:rsidRPr="00B465A9">
              <w:rPr>
                <w:rFonts w:ascii="Arial" w:hAnsi="Arial" w:cs="Arial"/>
                <w:bCs/>
              </w:rPr>
              <w:t>TRGEC1</w:t>
            </w:r>
          </w:p>
        </w:tc>
        <w:tc>
          <w:tcPr>
            <w:tcW w:w="1294" w:type="dxa"/>
            <w:tcBorders>
              <w:top w:val="nil"/>
              <w:left w:val="nil"/>
              <w:bottom w:val="single" w:sz="8" w:space="0" w:color="auto"/>
              <w:right w:val="single" w:sz="8" w:space="0" w:color="auto"/>
            </w:tcBorders>
            <w:shd w:val="clear" w:color="auto" w:fill="auto"/>
            <w:vAlign w:val="center"/>
            <w:hideMark/>
          </w:tcPr>
          <w:p w14:paraId="0A23EB63" w14:textId="77777777" w:rsidR="00B465A9" w:rsidRPr="00B465A9" w:rsidRDefault="00B465A9" w:rsidP="00B465A9">
            <w:pPr>
              <w:jc w:val="center"/>
              <w:rPr>
                <w:rFonts w:ascii="Arial" w:hAnsi="Arial" w:cs="Arial"/>
              </w:rPr>
            </w:pPr>
            <w:r w:rsidRPr="00B465A9">
              <w:rPr>
                <w:rFonts w:ascii="Arial" w:hAnsi="Arial" w:cs="Arial"/>
                <w:bCs/>
              </w:rPr>
              <w:t>AEPTN</w:t>
            </w:r>
          </w:p>
        </w:tc>
        <w:tc>
          <w:tcPr>
            <w:tcW w:w="898" w:type="dxa"/>
            <w:tcBorders>
              <w:top w:val="nil"/>
              <w:left w:val="nil"/>
              <w:bottom w:val="single" w:sz="8" w:space="0" w:color="auto"/>
              <w:right w:val="single" w:sz="8" w:space="0" w:color="auto"/>
            </w:tcBorders>
            <w:shd w:val="clear" w:color="auto" w:fill="auto"/>
            <w:vAlign w:val="center"/>
            <w:hideMark/>
          </w:tcPr>
          <w:p w14:paraId="1F09E871"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5A2708B9"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26867A99" w14:textId="77777777" w:rsidR="00B465A9" w:rsidRPr="00B465A9" w:rsidRDefault="00B465A9" w:rsidP="00B465A9"/>
        </w:tc>
      </w:tr>
      <w:tr w:rsidR="008D6875" w:rsidRPr="00B465A9" w14:paraId="3E34BEA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29089F3"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E09219F" w14:textId="77777777" w:rsidR="00B465A9" w:rsidRPr="00B465A9" w:rsidRDefault="00B465A9" w:rsidP="00B465A9">
            <w:pPr>
              <w:jc w:val="center"/>
              <w:rPr>
                <w:rFonts w:ascii="Arial" w:hAnsi="Arial" w:cs="Arial"/>
              </w:rPr>
            </w:pPr>
            <w:r w:rsidRPr="00B465A9">
              <w:rPr>
                <w:rFonts w:ascii="Arial" w:hAnsi="Arial" w:cs="Arial"/>
                <w:bCs/>
              </w:rPr>
              <w:t>SOUTHWEST TEXAS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0F5B8B49" w14:textId="77777777" w:rsidR="00B465A9" w:rsidRPr="00B465A9" w:rsidRDefault="00B465A9" w:rsidP="00B465A9">
            <w:pPr>
              <w:jc w:val="center"/>
              <w:rPr>
                <w:rFonts w:ascii="Arial" w:hAnsi="Arial" w:cs="Arial"/>
              </w:rPr>
            </w:pPr>
            <w:r w:rsidRPr="00B465A9">
              <w:rPr>
                <w:rFonts w:ascii="Arial" w:hAnsi="Arial" w:cs="Arial"/>
                <w:bCs/>
              </w:rPr>
              <w:t>TSWEC1</w:t>
            </w:r>
          </w:p>
        </w:tc>
        <w:tc>
          <w:tcPr>
            <w:tcW w:w="1294" w:type="dxa"/>
            <w:tcBorders>
              <w:top w:val="nil"/>
              <w:left w:val="nil"/>
              <w:bottom w:val="single" w:sz="8" w:space="0" w:color="auto"/>
              <w:right w:val="single" w:sz="8" w:space="0" w:color="auto"/>
            </w:tcBorders>
            <w:shd w:val="clear" w:color="auto" w:fill="auto"/>
            <w:vAlign w:val="center"/>
            <w:hideMark/>
          </w:tcPr>
          <w:p w14:paraId="45FB1DAD"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4DAE4B7D"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3292EBDA" w14:textId="77777777" w:rsidR="00B465A9" w:rsidRPr="00B465A9" w:rsidRDefault="00B465A9" w:rsidP="00B465A9">
            <w:pPr>
              <w:jc w:val="center"/>
              <w:rPr>
                <w:rFonts w:ascii="Arial" w:hAnsi="Arial" w:cs="Arial"/>
              </w:rPr>
            </w:pPr>
            <w:r w:rsidRPr="00B465A9">
              <w:rPr>
                <w:rFonts w:ascii="Arial" w:hAnsi="Arial" w:cs="Arial"/>
                <w:bCs/>
              </w:rPr>
              <w:t>185</w:t>
            </w:r>
          </w:p>
        </w:tc>
        <w:tc>
          <w:tcPr>
            <w:tcW w:w="236" w:type="dxa"/>
            <w:vAlign w:val="center"/>
            <w:hideMark/>
          </w:tcPr>
          <w:p w14:paraId="496EE42F" w14:textId="77777777" w:rsidR="00B465A9" w:rsidRPr="00B465A9" w:rsidRDefault="00B465A9" w:rsidP="00B465A9"/>
        </w:tc>
      </w:tr>
      <w:tr w:rsidR="008D6875" w:rsidRPr="00B465A9" w14:paraId="7C839E05"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88410BA" w14:textId="77777777" w:rsidR="00B465A9" w:rsidRPr="00B465A9" w:rsidRDefault="00B465A9" w:rsidP="00B465A9">
            <w:pPr>
              <w:jc w:val="center"/>
              <w:rPr>
                <w:rFonts w:ascii="Arial" w:hAnsi="Arial" w:cs="Arial"/>
              </w:rPr>
            </w:pPr>
            <w:r w:rsidRPr="00B465A9">
              <w:rPr>
                <w:rFonts w:ascii="Arial" w:hAnsi="Arial" w:cs="Arial"/>
                <w:bCs/>
              </w:rPr>
              <w:t>In TAEPTN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D82582E" w14:textId="77777777" w:rsidR="00B465A9" w:rsidRPr="00B465A9" w:rsidRDefault="00B465A9" w:rsidP="00B465A9">
            <w:pPr>
              <w:jc w:val="center"/>
              <w:rPr>
                <w:rFonts w:ascii="Arial" w:hAnsi="Arial" w:cs="Arial"/>
              </w:rPr>
            </w:pPr>
            <w:r w:rsidRPr="00B465A9">
              <w:rPr>
                <w:rFonts w:ascii="Arial" w:hAnsi="Arial" w:cs="Arial"/>
                <w:bCs/>
              </w:rPr>
              <w:t>TAYLOR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1C7DC7C9" w14:textId="77777777" w:rsidR="00B465A9" w:rsidRPr="00B465A9" w:rsidRDefault="00B465A9" w:rsidP="00B465A9">
            <w:pPr>
              <w:jc w:val="center"/>
              <w:rPr>
                <w:rFonts w:ascii="Arial" w:hAnsi="Arial" w:cs="Arial"/>
              </w:rPr>
            </w:pPr>
            <w:r w:rsidRPr="00B465A9">
              <w:rPr>
                <w:rFonts w:ascii="Arial" w:hAnsi="Arial" w:cs="Arial"/>
                <w:bCs/>
              </w:rPr>
              <w:t>TECX</w:t>
            </w:r>
          </w:p>
        </w:tc>
        <w:tc>
          <w:tcPr>
            <w:tcW w:w="1294" w:type="dxa"/>
            <w:tcBorders>
              <w:top w:val="nil"/>
              <w:left w:val="nil"/>
              <w:bottom w:val="single" w:sz="8" w:space="0" w:color="auto"/>
              <w:right w:val="single" w:sz="8" w:space="0" w:color="auto"/>
            </w:tcBorders>
            <w:shd w:val="clear" w:color="auto" w:fill="auto"/>
            <w:vAlign w:val="center"/>
            <w:hideMark/>
          </w:tcPr>
          <w:p w14:paraId="20663327"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0BC51D70"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240702FE" w14:textId="77777777" w:rsidR="00B465A9" w:rsidRPr="00B465A9" w:rsidRDefault="00B465A9" w:rsidP="00B465A9">
            <w:pPr>
              <w:jc w:val="center"/>
              <w:rPr>
                <w:rFonts w:ascii="Arial" w:hAnsi="Arial" w:cs="Arial"/>
              </w:rPr>
            </w:pPr>
            <w:r w:rsidRPr="00B465A9">
              <w:rPr>
                <w:rFonts w:ascii="Arial" w:hAnsi="Arial" w:cs="Arial"/>
                <w:bCs/>
              </w:rPr>
              <w:t>186</w:t>
            </w:r>
          </w:p>
        </w:tc>
        <w:tc>
          <w:tcPr>
            <w:tcW w:w="236" w:type="dxa"/>
            <w:vAlign w:val="center"/>
            <w:hideMark/>
          </w:tcPr>
          <w:p w14:paraId="3C0A91AE" w14:textId="77777777" w:rsidR="00B465A9" w:rsidRPr="00B465A9" w:rsidRDefault="00B465A9" w:rsidP="00B465A9"/>
        </w:tc>
      </w:tr>
      <w:tr w:rsidR="008D6875" w:rsidRPr="00B465A9" w14:paraId="6E9EF209"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0520F8A" w14:textId="77777777" w:rsidR="00B465A9" w:rsidRPr="00B465A9" w:rsidRDefault="00B465A9" w:rsidP="00B465A9">
            <w:pPr>
              <w:jc w:val="center"/>
              <w:rPr>
                <w:rFonts w:ascii="Arial" w:hAnsi="Arial" w:cs="Arial"/>
              </w:rPr>
            </w:pPr>
            <w:r w:rsidRPr="00B465A9">
              <w:rPr>
                <w:rFonts w:ascii="Arial" w:hAnsi="Arial" w:cs="Arial"/>
                <w:bCs/>
              </w:rPr>
              <w:lastRenderedPageBreak/>
              <w:t>6096 - 6096</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72B065C" w14:textId="77777777" w:rsidR="00B465A9" w:rsidRPr="00B465A9" w:rsidRDefault="00B465A9" w:rsidP="00B465A9">
            <w:pPr>
              <w:jc w:val="center"/>
              <w:rPr>
                <w:rFonts w:ascii="Arial" w:hAnsi="Arial" w:cs="Arial"/>
              </w:rPr>
            </w:pPr>
            <w:r w:rsidRPr="00B465A9">
              <w:rPr>
                <w:rFonts w:ascii="Arial" w:hAnsi="Arial" w:cs="Arial"/>
                <w:bCs/>
              </w:rPr>
              <w:t>NORTH HIGH VOLTAGE DC</w:t>
            </w:r>
          </w:p>
        </w:tc>
        <w:tc>
          <w:tcPr>
            <w:tcW w:w="1250" w:type="dxa"/>
            <w:tcBorders>
              <w:top w:val="nil"/>
              <w:left w:val="nil"/>
              <w:bottom w:val="single" w:sz="8" w:space="0" w:color="auto"/>
              <w:right w:val="single" w:sz="8" w:space="0" w:color="auto"/>
            </w:tcBorders>
            <w:shd w:val="clear" w:color="auto" w:fill="auto"/>
            <w:vAlign w:val="center"/>
            <w:hideMark/>
          </w:tcPr>
          <w:p w14:paraId="589FE078" w14:textId="77777777" w:rsidR="00B465A9" w:rsidRPr="00B465A9" w:rsidRDefault="00B465A9" w:rsidP="00B465A9">
            <w:pPr>
              <w:jc w:val="center"/>
              <w:rPr>
                <w:rFonts w:ascii="Arial" w:hAnsi="Arial" w:cs="Arial"/>
              </w:rPr>
            </w:pPr>
            <w:r w:rsidRPr="00B465A9">
              <w:rPr>
                <w:rFonts w:ascii="Arial" w:hAnsi="Arial" w:cs="Arial"/>
                <w:bCs/>
              </w:rPr>
              <w:t> </w:t>
            </w:r>
          </w:p>
        </w:tc>
        <w:tc>
          <w:tcPr>
            <w:tcW w:w="1294" w:type="dxa"/>
            <w:tcBorders>
              <w:top w:val="nil"/>
              <w:left w:val="nil"/>
              <w:bottom w:val="single" w:sz="8" w:space="0" w:color="auto"/>
              <w:right w:val="single" w:sz="8" w:space="0" w:color="auto"/>
            </w:tcBorders>
            <w:shd w:val="clear" w:color="auto" w:fill="auto"/>
            <w:vAlign w:val="center"/>
            <w:hideMark/>
          </w:tcPr>
          <w:p w14:paraId="08734EC3" w14:textId="77777777" w:rsidR="00B465A9" w:rsidRPr="00B465A9" w:rsidRDefault="00B465A9" w:rsidP="00B465A9">
            <w:pPr>
              <w:jc w:val="center"/>
              <w:rPr>
                <w:rFonts w:ascii="Arial" w:hAnsi="Arial" w:cs="Arial"/>
              </w:rPr>
            </w:pPr>
            <w:r w:rsidRPr="00B465A9">
              <w:rPr>
                <w:rFonts w:ascii="Arial" w:hAnsi="Arial" w:cs="Arial"/>
                <w:bCs/>
              </w:rPr>
              <w:t>AEPTN</w:t>
            </w:r>
          </w:p>
        </w:tc>
        <w:tc>
          <w:tcPr>
            <w:tcW w:w="898" w:type="dxa"/>
            <w:tcBorders>
              <w:top w:val="nil"/>
              <w:left w:val="nil"/>
              <w:bottom w:val="single" w:sz="8" w:space="0" w:color="auto"/>
              <w:right w:val="single" w:sz="8" w:space="0" w:color="auto"/>
            </w:tcBorders>
            <w:shd w:val="clear" w:color="auto" w:fill="auto"/>
            <w:vAlign w:val="center"/>
            <w:hideMark/>
          </w:tcPr>
          <w:p w14:paraId="4AA14949" w14:textId="77777777" w:rsidR="00B465A9" w:rsidRPr="00B465A9" w:rsidRDefault="00B465A9" w:rsidP="00B465A9">
            <w:pPr>
              <w:jc w:val="center"/>
              <w:rPr>
                <w:rFonts w:ascii="Arial" w:hAnsi="Arial" w:cs="Arial"/>
              </w:rPr>
            </w:pPr>
            <w:r w:rsidRPr="00B465A9">
              <w:rPr>
                <w:rFonts w:ascii="Arial" w:hAnsi="Arial" w:cs="Arial"/>
                <w:bCs/>
              </w:rPr>
              <w:t>14</w:t>
            </w:r>
          </w:p>
        </w:tc>
        <w:tc>
          <w:tcPr>
            <w:tcW w:w="1097" w:type="dxa"/>
            <w:tcBorders>
              <w:top w:val="nil"/>
              <w:left w:val="nil"/>
              <w:bottom w:val="single" w:sz="8" w:space="0" w:color="auto"/>
              <w:right w:val="single" w:sz="8" w:space="0" w:color="auto"/>
            </w:tcBorders>
            <w:shd w:val="clear" w:color="auto" w:fill="auto"/>
            <w:vAlign w:val="center"/>
            <w:hideMark/>
          </w:tcPr>
          <w:p w14:paraId="28854312" w14:textId="77777777" w:rsidR="00B465A9" w:rsidRPr="00B465A9" w:rsidRDefault="00B465A9" w:rsidP="00B465A9">
            <w:pPr>
              <w:jc w:val="center"/>
              <w:rPr>
                <w:rFonts w:ascii="Arial" w:hAnsi="Arial" w:cs="Arial"/>
              </w:rPr>
            </w:pPr>
            <w:r w:rsidRPr="00B465A9">
              <w:rPr>
                <w:rFonts w:ascii="Arial" w:hAnsi="Arial" w:cs="Arial"/>
                <w:bCs/>
              </w:rPr>
              <w:t>394</w:t>
            </w:r>
          </w:p>
        </w:tc>
        <w:tc>
          <w:tcPr>
            <w:tcW w:w="236" w:type="dxa"/>
            <w:vAlign w:val="center"/>
            <w:hideMark/>
          </w:tcPr>
          <w:p w14:paraId="1B6AE34E" w14:textId="77777777" w:rsidR="00B465A9" w:rsidRPr="00B465A9" w:rsidRDefault="00B465A9" w:rsidP="00B465A9"/>
        </w:tc>
      </w:tr>
      <w:tr w:rsidR="008D6875" w:rsidRPr="00B465A9" w14:paraId="4B60269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2B84724" w14:textId="77777777" w:rsidR="00B465A9" w:rsidRPr="00B465A9" w:rsidRDefault="00B465A9" w:rsidP="00B465A9">
            <w:pPr>
              <w:jc w:val="center"/>
              <w:rPr>
                <w:rFonts w:ascii="Arial" w:hAnsi="Arial" w:cs="Arial"/>
              </w:rPr>
            </w:pPr>
            <w:r w:rsidRPr="00B465A9">
              <w:rPr>
                <w:rFonts w:ascii="Arial" w:hAnsi="Arial" w:cs="Arial"/>
                <w:bCs/>
              </w:rPr>
              <w:t>6700 - 6749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28E244B" w14:textId="77777777" w:rsidR="00B465A9" w:rsidRPr="00B465A9" w:rsidRDefault="00B465A9" w:rsidP="00B465A9">
            <w:pPr>
              <w:jc w:val="center"/>
              <w:rPr>
                <w:rFonts w:ascii="Arial" w:hAnsi="Arial" w:cs="Arial"/>
              </w:rPr>
            </w:pPr>
            <w:r w:rsidRPr="00B465A9">
              <w:rPr>
                <w:rFonts w:ascii="Arial" w:hAnsi="Arial" w:cs="Arial"/>
                <w:bCs/>
              </w:rPr>
              <w:t>EAST TEXAS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2132085" w14:textId="77777777" w:rsidR="00B465A9" w:rsidRPr="00B465A9" w:rsidRDefault="00B465A9" w:rsidP="00B465A9">
            <w:pPr>
              <w:jc w:val="center"/>
              <w:rPr>
                <w:rFonts w:ascii="Arial" w:hAnsi="Arial" w:cs="Arial"/>
              </w:rPr>
            </w:pPr>
            <w:r w:rsidRPr="00B465A9">
              <w:rPr>
                <w:rFonts w:ascii="Arial" w:hAnsi="Arial" w:cs="Arial"/>
                <w:bCs/>
              </w:rPr>
              <w:t>XETEC</w:t>
            </w:r>
          </w:p>
        </w:tc>
        <w:tc>
          <w:tcPr>
            <w:tcW w:w="1294" w:type="dxa"/>
            <w:tcBorders>
              <w:top w:val="nil"/>
              <w:left w:val="nil"/>
              <w:bottom w:val="single" w:sz="8" w:space="0" w:color="auto"/>
              <w:right w:val="single" w:sz="8" w:space="0" w:color="auto"/>
            </w:tcBorders>
            <w:shd w:val="clear" w:color="auto" w:fill="auto"/>
            <w:vAlign w:val="center"/>
            <w:hideMark/>
          </w:tcPr>
          <w:p w14:paraId="22D36EE7" w14:textId="77777777" w:rsidR="00B465A9" w:rsidRPr="00B465A9" w:rsidRDefault="00B465A9" w:rsidP="00B465A9">
            <w:pPr>
              <w:jc w:val="center"/>
              <w:rPr>
                <w:rFonts w:ascii="Arial" w:hAnsi="Arial" w:cs="Arial"/>
              </w:rPr>
            </w:pPr>
            <w:r w:rsidRPr="00B465A9">
              <w:rPr>
                <w:rFonts w:ascii="Arial" w:hAnsi="Arial" w:cs="Arial"/>
                <w:bCs/>
              </w:rPr>
              <w:t xml:space="preserve">ETECTSP </w:t>
            </w:r>
          </w:p>
        </w:tc>
        <w:tc>
          <w:tcPr>
            <w:tcW w:w="898" w:type="dxa"/>
            <w:tcBorders>
              <w:top w:val="nil"/>
              <w:left w:val="nil"/>
              <w:bottom w:val="single" w:sz="8" w:space="0" w:color="auto"/>
              <w:right w:val="single" w:sz="8" w:space="0" w:color="auto"/>
            </w:tcBorders>
            <w:shd w:val="clear" w:color="auto" w:fill="auto"/>
            <w:vAlign w:val="center"/>
            <w:hideMark/>
          </w:tcPr>
          <w:p w14:paraId="24524C91" w14:textId="77777777" w:rsidR="00B465A9" w:rsidRPr="00B465A9" w:rsidRDefault="00B465A9" w:rsidP="00B465A9">
            <w:pPr>
              <w:jc w:val="center"/>
              <w:rPr>
                <w:rFonts w:ascii="Arial" w:hAnsi="Arial" w:cs="Arial"/>
              </w:rPr>
            </w:pPr>
            <w:r w:rsidRPr="00B465A9">
              <w:rPr>
                <w:rFonts w:ascii="Arial" w:hAnsi="Arial" w:cs="Arial"/>
                <w:bCs/>
              </w:rPr>
              <w:t>3</w:t>
            </w:r>
          </w:p>
        </w:tc>
        <w:tc>
          <w:tcPr>
            <w:tcW w:w="1097" w:type="dxa"/>
            <w:tcBorders>
              <w:top w:val="nil"/>
              <w:left w:val="nil"/>
              <w:bottom w:val="single" w:sz="8" w:space="0" w:color="auto"/>
              <w:right w:val="single" w:sz="8" w:space="0" w:color="auto"/>
            </w:tcBorders>
            <w:shd w:val="clear" w:color="auto" w:fill="auto"/>
            <w:vAlign w:val="center"/>
            <w:hideMark/>
          </w:tcPr>
          <w:p w14:paraId="04501672" w14:textId="77777777" w:rsidR="00B465A9" w:rsidRPr="00B465A9" w:rsidRDefault="00B465A9" w:rsidP="00B465A9">
            <w:pPr>
              <w:jc w:val="center"/>
              <w:rPr>
                <w:rFonts w:ascii="Arial" w:hAnsi="Arial" w:cs="Arial"/>
              </w:rPr>
            </w:pPr>
            <w:r w:rsidRPr="00B465A9">
              <w:rPr>
                <w:rFonts w:ascii="Arial" w:hAnsi="Arial" w:cs="Arial"/>
                <w:bCs/>
              </w:rPr>
              <w:t>177</w:t>
            </w:r>
          </w:p>
        </w:tc>
        <w:tc>
          <w:tcPr>
            <w:tcW w:w="236" w:type="dxa"/>
            <w:vAlign w:val="center"/>
            <w:hideMark/>
          </w:tcPr>
          <w:p w14:paraId="0F79B6A2" w14:textId="77777777" w:rsidR="00B465A9" w:rsidRPr="00B465A9" w:rsidRDefault="00B465A9" w:rsidP="00B465A9"/>
        </w:tc>
      </w:tr>
      <w:tr w:rsidR="008D6875" w:rsidRPr="00B465A9" w14:paraId="20277ED8"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2B4479E" w14:textId="77777777" w:rsidR="00B465A9" w:rsidRPr="00B465A9" w:rsidRDefault="00B465A9" w:rsidP="00B465A9">
            <w:pPr>
              <w:jc w:val="center"/>
              <w:rPr>
                <w:rFonts w:ascii="Arial" w:hAnsi="Arial" w:cs="Arial"/>
              </w:rPr>
            </w:pPr>
            <w:r w:rsidRPr="00B465A9">
              <w:rPr>
                <w:rFonts w:ascii="Arial" w:hAnsi="Arial" w:cs="Arial"/>
                <w:bCs/>
              </w:rPr>
              <w:t>6750 - 6765</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92C420E" w14:textId="77777777" w:rsidR="00B465A9" w:rsidRPr="00B465A9" w:rsidRDefault="00B465A9" w:rsidP="00B465A9">
            <w:pPr>
              <w:jc w:val="center"/>
              <w:rPr>
                <w:rFonts w:ascii="Arial" w:hAnsi="Arial" w:cs="Arial"/>
              </w:rPr>
            </w:pPr>
            <w:r w:rsidRPr="00B465A9">
              <w:rPr>
                <w:rFonts w:ascii="Arial" w:hAnsi="Arial" w:cs="Arial"/>
                <w:bCs/>
              </w:rPr>
              <w:t>LAMAR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51EEDBC4" w14:textId="77777777" w:rsidR="00B465A9" w:rsidRPr="00B465A9" w:rsidRDefault="00B465A9" w:rsidP="00B465A9">
            <w:pPr>
              <w:jc w:val="center"/>
              <w:rPr>
                <w:rFonts w:ascii="Arial" w:hAnsi="Arial" w:cs="Arial"/>
              </w:rPr>
            </w:pPr>
            <w:r w:rsidRPr="00B465A9">
              <w:rPr>
                <w:rFonts w:ascii="Arial" w:hAnsi="Arial" w:cs="Arial"/>
                <w:bCs/>
              </w:rPr>
              <w:t>TLAHOU</w:t>
            </w:r>
          </w:p>
        </w:tc>
        <w:tc>
          <w:tcPr>
            <w:tcW w:w="1294" w:type="dxa"/>
            <w:tcBorders>
              <w:top w:val="nil"/>
              <w:left w:val="nil"/>
              <w:bottom w:val="single" w:sz="8" w:space="0" w:color="auto"/>
              <w:right w:val="single" w:sz="8" w:space="0" w:color="auto"/>
            </w:tcBorders>
            <w:shd w:val="clear" w:color="auto" w:fill="auto"/>
            <w:vAlign w:val="center"/>
            <w:hideMark/>
          </w:tcPr>
          <w:p w14:paraId="5371CF62" w14:textId="77777777" w:rsidR="00B465A9" w:rsidRPr="00B465A9" w:rsidRDefault="00B465A9" w:rsidP="00B465A9">
            <w:pPr>
              <w:jc w:val="center"/>
              <w:rPr>
                <w:rFonts w:ascii="Arial" w:hAnsi="Arial" w:cs="Arial"/>
              </w:rPr>
            </w:pPr>
            <w:r w:rsidRPr="00B465A9">
              <w:rPr>
                <w:rFonts w:ascii="Arial" w:hAnsi="Arial" w:cs="Arial"/>
                <w:bCs/>
              </w:rPr>
              <w:t>TLAMAR</w:t>
            </w:r>
          </w:p>
        </w:tc>
        <w:tc>
          <w:tcPr>
            <w:tcW w:w="898" w:type="dxa"/>
            <w:tcBorders>
              <w:top w:val="nil"/>
              <w:left w:val="nil"/>
              <w:bottom w:val="single" w:sz="8" w:space="0" w:color="auto"/>
              <w:right w:val="single" w:sz="8" w:space="0" w:color="auto"/>
            </w:tcBorders>
            <w:shd w:val="clear" w:color="auto" w:fill="auto"/>
            <w:vAlign w:val="center"/>
            <w:hideMark/>
          </w:tcPr>
          <w:p w14:paraId="502DD2FE" w14:textId="77777777" w:rsidR="00B465A9" w:rsidRPr="00B465A9" w:rsidRDefault="00B465A9" w:rsidP="00B465A9">
            <w:pPr>
              <w:jc w:val="center"/>
              <w:rPr>
                <w:rFonts w:ascii="Arial" w:hAnsi="Arial" w:cs="Arial"/>
              </w:rPr>
            </w:pPr>
            <w:r w:rsidRPr="00B465A9">
              <w:rPr>
                <w:rFonts w:ascii="Arial" w:hAnsi="Arial" w:cs="Arial"/>
                <w:bCs/>
              </w:rPr>
              <w:t>32</w:t>
            </w:r>
          </w:p>
        </w:tc>
        <w:tc>
          <w:tcPr>
            <w:tcW w:w="1097" w:type="dxa"/>
            <w:tcBorders>
              <w:top w:val="nil"/>
              <w:left w:val="nil"/>
              <w:bottom w:val="single" w:sz="8" w:space="0" w:color="auto"/>
              <w:right w:val="single" w:sz="8" w:space="0" w:color="auto"/>
            </w:tcBorders>
            <w:shd w:val="clear" w:color="auto" w:fill="auto"/>
            <w:vAlign w:val="center"/>
            <w:hideMark/>
          </w:tcPr>
          <w:p w14:paraId="090445CD" w14:textId="77777777" w:rsidR="00B465A9" w:rsidRPr="00B465A9" w:rsidRDefault="00B465A9" w:rsidP="00B465A9">
            <w:pPr>
              <w:jc w:val="center"/>
              <w:rPr>
                <w:rFonts w:ascii="Arial" w:hAnsi="Arial" w:cs="Arial"/>
              </w:rPr>
            </w:pPr>
            <w:r w:rsidRPr="00B465A9">
              <w:rPr>
                <w:rFonts w:ascii="Arial" w:hAnsi="Arial" w:cs="Arial"/>
                <w:bCs/>
              </w:rPr>
              <w:t>187</w:t>
            </w:r>
          </w:p>
        </w:tc>
        <w:tc>
          <w:tcPr>
            <w:tcW w:w="236" w:type="dxa"/>
            <w:vAlign w:val="center"/>
            <w:hideMark/>
          </w:tcPr>
          <w:p w14:paraId="03F66FB1" w14:textId="77777777" w:rsidR="00B465A9" w:rsidRPr="00B465A9" w:rsidRDefault="00B465A9" w:rsidP="00B465A9"/>
        </w:tc>
      </w:tr>
      <w:tr w:rsidR="008D6875" w:rsidRPr="00B465A9" w14:paraId="5C623F2E"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639D805" w14:textId="76728230" w:rsidR="00B465A9" w:rsidRPr="00B465A9" w:rsidRDefault="0085173E" w:rsidP="00B465A9">
            <w:pPr>
              <w:jc w:val="center"/>
              <w:rPr>
                <w:rFonts w:ascii="Arial" w:hAnsi="Arial" w:cs="Arial"/>
              </w:rPr>
            </w:pPr>
            <w:r w:rsidRPr="00B465A9">
              <w:rPr>
                <w:rFonts w:ascii="Arial" w:hAnsi="Arial" w:cs="Arial"/>
                <w:bCs/>
              </w:rPr>
              <w:t>6</w:t>
            </w:r>
            <w:r>
              <w:rPr>
                <w:rFonts w:ascii="Arial" w:hAnsi="Arial" w:cs="Arial"/>
                <w:bCs/>
              </w:rPr>
              <w:t>790</w:t>
            </w:r>
            <w:r w:rsidRPr="00B465A9">
              <w:rPr>
                <w:rFonts w:ascii="Arial" w:hAnsi="Arial" w:cs="Arial"/>
                <w:bCs/>
              </w:rPr>
              <w:t xml:space="preserve"> </w:t>
            </w:r>
            <w:r w:rsidR="00B465A9" w:rsidRPr="00B465A9">
              <w:rPr>
                <w:rFonts w:ascii="Arial" w:hAnsi="Arial" w:cs="Arial"/>
                <w:bCs/>
              </w:rPr>
              <w:t>– 6999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14211076" w14:textId="77777777" w:rsidR="00B465A9" w:rsidRPr="00B465A9" w:rsidRDefault="00B465A9" w:rsidP="00B465A9">
            <w:pPr>
              <w:jc w:val="center"/>
              <w:rPr>
                <w:rFonts w:ascii="Arial" w:hAnsi="Arial" w:cs="Arial"/>
              </w:rPr>
            </w:pPr>
            <w:r w:rsidRPr="00B465A9">
              <w:rPr>
                <w:rFonts w:ascii="Arial" w:hAnsi="Arial" w:cs="Arial"/>
                <w:bCs/>
              </w:rPr>
              <w:t>RAYBURN COUNTRY ELECTRIC COOPERATIVE</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3812DC5" w14:textId="77777777" w:rsidR="00B465A9" w:rsidRPr="00B465A9" w:rsidRDefault="00B465A9" w:rsidP="00B465A9">
            <w:pPr>
              <w:jc w:val="center"/>
              <w:rPr>
                <w:rFonts w:ascii="Arial" w:hAnsi="Arial" w:cs="Arial"/>
              </w:rPr>
            </w:pPr>
            <w:r w:rsidRPr="00B465A9">
              <w:rPr>
                <w:rFonts w:ascii="Arial" w:hAnsi="Arial" w:cs="Arial"/>
                <w:bCs/>
              </w:rPr>
              <w:t>TRAYBN</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1DC5D388"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4950D0A3"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C60DAF3"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6ABC7F08" w14:textId="77777777" w:rsidR="00B465A9" w:rsidRPr="00B465A9" w:rsidRDefault="00B465A9" w:rsidP="00B465A9"/>
        </w:tc>
      </w:tr>
      <w:tr w:rsidR="008D6875" w:rsidRPr="00B465A9" w14:paraId="427D8CA3"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01EA96B" w14:textId="77777777" w:rsidR="00B465A9" w:rsidRPr="00B465A9" w:rsidRDefault="00B465A9" w:rsidP="00B465A9">
            <w:pPr>
              <w:jc w:val="center"/>
              <w:rPr>
                <w:rFonts w:ascii="Arial" w:hAnsi="Arial" w:cs="Arial"/>
              </w:rPr>
            </w:pPr>
            <w:r w:rsidRPr="00B465A9">
              <w:rPr>
                <w:rFonts w:ascii="Arial" w:hAnsi="Arial" w:cs="Arial"/>
                <w:bCs/>
              </w:rPr>
              <w:t>7900 - 7999</w:t>
            </w:r>
          </w:p>
        </w:tc>
        <w:tc>
          <w:tcPr>
            <w:tcW w:w="2203" w:type="dxa"/>
            <w:vMerge/>
            <w:tcBorders>
              <w:top w:val="nil"/>
              <w:left w:val="single" w:sz="8" w:space="0" w:color="auto"/>
              <w:bottom w:val="single" w:sz="8" w:space="0" w:color="auto"/>
              <w:right w:val="single" w:sz="8" w:space="0" w:color="auto"/>
            </w:tcBorders>
            <w:vAlign w:val="center"/>
            <w:hideMark/>
          </w:tcPr>
          <w:p w14:paraId="73564250"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4F3AEC1A"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228070CC"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474034C"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1AF557F" w14:textId="77777777" w:rsidR="00B465A9" w:rsidRPr="00B465A9" w:rsidRDefault="00B465A9" w:rsidP="00B465A9">
            <w:pPr>
              <w:rPr>
                <w:rFonts w:ascii="Arial" w:hAnsi="Arial" w:cs="Arial"/>
              </w:rPr>
            </w:pPr>
          </w:p>
        </w:tc>
        <w:tc>
          <w:tcPr>
            <w:tcW w:w="236" w:type="dxa"/>
            <w:vAlign w:val="center"/>
            <w:hideMark/>
          </w:tcPr>
          <w:p w14:paraId="1E6FCFA4" w14:textId="77777777" w:rsidR="00B465A9" w:rsidRPr="00B465A9" w:rsidRDefault="00B465A9" w:rsidP="00B465A9"/>
        </w:tc>
      </w:tr>
      <w:tr w:rsidR="008D6875" w:rsidRPr="00B465A9" w14:paraId="58CCF517"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5891CAF"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81E4CC0" w14:textId="77777777" w:rsidR="00B465A9" w:rsidRPr="00B465A9" w:rsidRDefault="00B465A9" w:rsidP="00B465A9">
            <w:pPr>
              <w:jc w:val="center"/>
              <w:rPr>
                <w:rFonts w:ascii="Arial" w:hAnsi="Arial" w:cs="Arial"/>
              </w:rPr>
            </w:pPr>
            <w:r w:rsidRPr="00B465A9">
              <w:rPr>
                <w:rFonts w:ascii="Arial" w:hAnsi="Arial" w:cs="Arial"/>
                <w:bCs/>
              </w:rPr>
              <w:t>GRAYSON COUNTY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1D734029" w14:textId="77777777" w:rsidR="00B465A9" w:rsidRPr="00B465A9" w:rsidRDefault="00B465A9" w:rsidP="00B465A9">
            <w:pPr>
              <w:jc w:val="center"/>
              <w:rPr>
                <w:rFonts w:ascii="Arial" w:hAnsi="Arial" w:cs="Arial"/>
              </w:rPr>
            </w:pPr>
            <w:r w:rsidRPr="00B465A9">
              <w:rPr>
                <w:rFonts w:ascii="Arial" w:hAnsi="Arial" w:cs="Arial"/>
                <w:bCs/>
              </w:rPr>
              <w:t>TGEC</w:t>
            </w:r>
          </w:p>
        </w:tc>
        <w:tc>
          <w:tcPr>
            <w:tcW w:w="1294" w:type="dxa"/>
            <w:tcBorders>
              <w:top w:val="nil"/>
              <w:left w:val="nil"/>
              <w:bottom w:val="single" w:sz="8" w:space="0" w:color="auto"/>
              <w:right w:val="single" w:sz="8" w:space="0" w:color="auto"/>
            </w:tcBorders>
            <w:shd w:val="clear" w:color="auto" w:fill="auto"/>
            <w:vAlign w:val="center"/>
            <w:hideMark/>
          </w:tcPr>
          <w:p w14:paraId="697139A3"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37BD0CC4"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6A9F79EA"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0315077D" w14:textId="77777777" w:rsidR="00B465A9" w:rsidRPr="00B465A9" w:rsidRDefault="00B465A9" w:rsidP="00B465A9"/>
        </w:tc>
      </w:tr>
      <w:tr w:rsidR="008D6875" w:rsidRPr="00B465A9" w14:paraId="1FFDD0B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9E3536A"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103F51B" w14:textId="77777777" w:rsidR="00B465A9" w:rsidRPr="00B465A9" w:rsidRDefault="00B465A9" w:rsidP="00B465A9">
            <w:pPr>
              <w:jc w:val="center"/>
              <w:rPr>
                <w:rFonts w:ascii="Arial" w:hAnsi="Arial" w:cs="Arial"/>
              </w:rPr>
            </w:pPr>
            <w:r w:rsidRPr="00B465A9">
              <w:rPr>
                <w:rFonts w:ascii="Arial" w:hAnsi="Arial" w:cs="Arial"/>
                <w:bCs/>
              </w:rPr>
              <w:t>FARMERS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7FDEE05A" w14:textId="77777777" w:rsidR="00B465A9" w:rsidRPr="00B465A9" w:rsidRDefault="00B465A9" w:rsidP="00B465A9">
            <w:pPr>
              <w:jc w:val="center"/>
              <w:rPr>
                <w:rFonts w:ascii="Arial" w:hAnsi="Arial" w:cs="Arial"/>
              </w:rPr>
            </w:pPr>
            <w:r w:rsidRPr="00B465A9">
              <w:rPr>
                <w:rFonts w:ascii="Arial" w:hAnsi="Arial" w:cs="Arial"/>
                <w:bCs/>
              </w:rPr>
              <w:t>TFECE</w:t>
            </w:r>
          </w:p>
        </w:tc>
        <w:tc>
          <w:tcPr>
            <w:tcW w:w="1294" w:type="dxa"/>
            <w:tcBorders>
              <w:top w:val="nil"/>
              <w:left w:val="nil"/>
              <w:bottom w:val="single" w:sz="8" w:space="0" w:color="auto"/>
              <w:right w:val="single" w:sz="8" w:space="0" w:color="auto"/>
            </w:tcBorders>
            <w:shd w:val="clear" w:color="auto" w:fill="auto"/>
            <w:vAlign w:val="center"/>
            <w:hideMark/>
          </w:tcPr>
          <w:p w14:paraId="2451CAD8"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70DF748B"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4786DB8D"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1BA18F29" w14:textId="77777777" w:rsidR="00B465A9" w:rsidRPr="00B465A9" w:rsidRDefault="00B465A9" w:rsidP="00B465A9"/>
        </w:tc>
      </w:tr>
      <w:tr w:rsidR="008D6875" w:rsidRPr="00B465A9" w14:paraId="2DAB663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73BE400"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FA6BBB2" w14:textId="77777777" w:rsidR="00B465A9" w:rsidRPr="00B465A9" w:rsidRDefault="00B465A9" w:rsidP="00B465A9">
            <w:pPr>
              <w:jc w:val="center"/>
              <w:rPr>
                <w:rFonts w:ascii="Arial" w:hAnsi="Arial" w:cs="Arial"/>
              </w:rPr>
            </w:pPr>
            <w:r w:rsidRPr="00B465A9">
              <w:rPr>
                <w:rFonts w:ascii="Arial" w:hAnsi="Arial" w:cs="Arial"/>
                <w:bCs/>
              </w:rPr>
              <w:t>TRINITY VALLEY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3A7BAADA" w14:textId="77777777" w:rsidR="00B465A9" w:rsidRPr="00B465A9" w:rsidRDefault="00B465A9" w:rsidP="00B465A9">
            <w:pPr>
              <w:jc w:val="center"/>
              <w:rPr>
                <w:rFonts w:ascii="Arial" w:hAnsi="Arial" w:cs="Arial"/>
              </w:rPr>
            </w:pPr>
            <w:r w:rsidRPr="00B465A9">
              <w:rPr>
                <w:rFonts w:ascii="Arial" w:hAnsi="Arial" w:cs="Arial"/>
                <w:bCs/>
              </w:rPr>
              <w:t>TTRINY</w:t>
            </w:r>
          </w:p>
        </w:tc>
        <w:tc>
          <w:tcPr>
            <w:tcW w:w="1294" w:type="dxa"/>
            <w:tcBorders>
              <w:top w:val="nil"/>
              <w:left w:val="nil"/>
              <w:bottom w:val="single" w:sz="8" w:space="0" w:color="auto"/>
              <w:right w:val="single" w:sz="8" w:space="0" w:color="auto"/>
            </w:tcBorders>
            <w:shd w:val="clear" w:color="auto" w:fill="auto"/>
            <w:vAlign w:val="center"/>
            <w:hideMark/>
          </w:tcPr>
          <w:p w14:paraId="35564B88"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4A9C6E2E"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6E3BC961"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06A972F2" w14:textId="77777777" w:rsidR="00B465A9" w:rsidRPr="00B465A9" w:rsidRDefault="00B465A9" w:rsidP="00B465A9"/>
        </w:tc>
      </w:tr>
      <w:tr w:rsidR="008D6875" w:rsidRPr="00B465A9" w14:paraId="4FFCD76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37C02BA" w14:textId="77777777" w:rsidR="00B465A9" w:rsidRPr="00B465A9" w:rsidRDefault="00B465A9" w:rsidP="00B465A9">
            <w:pPr>
              <w:jc w:val="center"/>
              <w:rPr>
                <w:rFonts w:ascii="Arial" w:hAnsi="Arial" w:cs="Arial"/>
              </w:rPr>
            </w:pPr>
            <w:r w:rsidRPr="00B465A9">
              <w:rPr>
                <w:rFonts w:ascii="Arial" w:hAnsi="Arial" w:cs="Arial"/>
                <w:bCs/>
              </w:rPr>
              <w:t>In TRAYBN</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67815164" w14:textId="77777777" w:rsidR="00B465A9" w:rsidRPr="00B465A9" w:rsidRDefault="00B465A9" w:rsidP="00B465A9">
            <w:pPr>
              <w:jc w:val="center"/>
              <w:rPr>
                <w:rFonts w:ascii="Arial" w:hAnsi="Arial" w:cs="Arial"/>
              </w:rPr>
            </w:pPr>
            <w:r w:rsidRPr="00B465A9">
              <w:rPr>
                <w:rFonts w:ascii="Arial" w:hAnsi="Arial" w:cs="Arial"/>
                <w:bCs/>
              </w:rPr>
              <w:t>FANNIN COUNTY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671C4F87" w14:textId="77777777" w:rsidR="00B465A9" w:rsidRPr="00B465A9" w:rsidRDefault="00B465A9" w:rsidP="00B465A9">
            <w:pPr>
              <w:jc w:val="center"/>
              <w:rPr>
                <w:rFonts w:ascii="Arial" w:hAnsi="Arial" w:cs="Arial"/>
              </w:rPr>
            </w:pPr>
            <w:r w:rsidRPr="00B465A9">
              <w:rPr>
                <w:rFonts w:ascii="Arial" w:hAnsi="Arial" w:cs="Arial"/>
                <w:bCs/>
              </w:rPr>
              <w:t>TFCEC</w:t>
            </w:r>
          </w:p>
        </w:tc>
        <w:tc>
          <w:tcPr>
            <w:tcW w:w="1294" w:type="dxa"/>
            <w:tcBorders>
              <w:top w:val="nil"/>
              <w:left w:val="nil"/>
              <w:bottom w:val="single" w:sz="8" w:space="0" w:color="auto"/>
              <w:right w:val="single" w:sz="8" w:space="0" w:color="auto"/>
            </w:tcBorders>
            <w:shd w:val="clear" w:color="auto" w:fill="auto"/>
            <w:vAlign w:val="center"/>
            <w:hideMark/>
          </w:tcPr>
          <w:p w14:paraId="4423E4F4" w14:textId="77777777" w:rsidR="00B465A9" w:rsidRPr="00B465A9" w:rsidRDefault="00B465A9" w:rsidP="00B465A9">
            <w:pPr>
              <w:jc w:val="center"/>
              <w:rPr>
                <w:rFonts w:ascii="Arial" w:hAnsi="Arial" w:cs="Arial"/>
              </w:rPr>
            </w:pPr>
            <w:r w:rsidRPr="00B465A9">
              <w:rPr>
                <w:rFonts w:ascii="Arial" w:hAnsi="Arial" w:cs="Arial"/>
                <w:bCs/>
              </w:rPr>
              <w:t>TRAYBN</w:t>
            </w:r>
          </w:p>
        </w:tc>
        <w:tc>
          <w:tcPr>
            <w:tcW w:w="898" w:type="dxa"/>
            <w:tcBorders>
              <w:top w:val="nil"/>
              <w:left w:val="nil"/>
              <w:bottom w:val="single" w:sz="8" w:space="0" w:color="auto"/>
              <w:right w:val="single" w:sz="8" w:space="0" w:color="auto"/>
            </w:tcBorders>
            <w:shd w:val="clear" w:color="auto" w:fill="auto"/>
            <w:vAlign w:val="center"/>
            <w:hideMark/>
          </w:tcPr>
          <w:p w14:paraId="30134899" w14:textId="77777777" w:rsidR="00B465A9" w:rsidRPr="00B465A9" w:rsidRDefault="00B465A9" w:rsidP="00B465A9">
            <w:pPr>
              <w:jc w:val="center"/>
              <w:rPr>
                <w:rFonts w:ascii="Arial" w:hAnsi="Arial" w:cs="Arial"/>
              </w:rPr>
            </w:pPr>
            <w:r w:rsidRPr="00B465A9">
              <w:rPr>
                <w:rFonts w:ascii="Arial" w:hAnsi="Arial" w:cs="Arial"/>
                <w:bCs/>
              </w:rPr>
              <w:t>2</w:t>
            </w:r>
          </w:p>
        </w:tc>
        <w:tc>
          <w:tcPr>
            <w:tcW w:w="1097" w:type="dxa"/>
            <w:tcBorders>
              <w:top w:val="nil"/>
              <w:left w:val="nil"/>
              <w:bottom w:val="single" w:sz="8" w:space="0" w:color="auto"/>
              <w:right w:val="single" w:sz="8" w:space="0" w:color="auto"/>
            </w:tcBorders>
            <w:shd w:val="clear" w:color="auto" w:fill="auto"/>
            <w:vAlign w:val="center"/>
            <w:hideMark/>
          </w:tcPr>
          <w:p w14:paraId="6ED4D4E5" w14:textId="77777777" w:rsidR="00B465A9" w:rsidRPr="00B465A9" w:rsidRDefault="00B465A9" w:rsidP="00B465A9">
            <w:pPr>
              <w:jc w:val="center"/>
              <w:rPr>
                <w:rFonts w:ascii="Arial" w:hAnsi="Arial" w:cs="Arial"/>
              </w:rPr>
            </w:pPr>
            <w:r w:rsidRPr="00B465A9">
              <w:rPr>
                <w:rFonts w:ascii="Arial" w:hAnsi="Arial" w:cs="Arial"/>
                <w:bCs/>
              </w:rPr>
              <w:t>178</w:t>
            </w:r>
          </w:p>
        </w:tc>
        <w:tc>
          <w:tcPr>
            <w:tcW w:w="236" w:type="dxa"/>
            <w:vAlign w:val="center"/>
            <w:hideMark/>
          </w:tcPr>
          <w:p w14:paraId="75F841AF" w14:textId="77777777" w:rsidR="00B465A9" w:rsidRPr="00B465A9" w:rsidRDefault="00B465A9" w:rsidP="00B465A9"/>
        </w:tc>
      </w:tr>
      <w:tr w:rsidR="008D6875" w:rsidRPr="00B465A9" w14:paraId="636B9AE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1DF6102" w14:textId="77777777" w:rsidR="00B465A9" w:rsidRPr="00B465A9" w:rsidRDefault="00B465A9" w:rsidP="00B465A9">
            <w:pPr>
              <w:jc w:val="center"/>
              <w:rPr>
                <w:rFonts w:ascii="Arial" w:hAnsi="Arial" w:cs="Arial"/>
              </w:rPr>
            </w:pPr>
            <w:r w:rsidRPr="00B465A9">
              <w:rPr>
                <w:rFonts w:ascii="Arial" w:hAnsi="Arial" w:cs="Arial"/>
                <w:bCs/>
              </w:rPr>
              <w:t>7000 – 7899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199491D" w14:textId="77777777" w:rsidR="00B465A9" w:rsidRPr="00B465A9" w:rsidRDefault="00B465A9" w:rsidP="00B465A9">
            <w:pPr>
              <w:jc w:val="center"/>
              <w:rPr>
                <w:rFonts w:ascii="Arial" w:hAnsi="Arial" w:cs="Arial"/>
              </w:rPr>
            </w:pPr>
            <w:r w:rsidRPr="00B465A9">
              <w:rPr>
                <w:rFonts w:ascii="Arial" w:hAnsi="Arial" w:cs="Arial"/>
                <w:bCs/>
              </w:rPr>
              <w:t>LCRA TRANSMISSION SERVICES CORPORATION</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096D100" w14:textId="77777777" w:rsidR="00B465A9" w:rsidRPr="00B465A9" w:rsidRDefault="00B465A9" w:rsidP="00B465A9">
            <w:pPr>
              <w:jc w:val="center"/>
              <w:rPr>
                <w:rFonts w:ascii="Arial" w:hAnsi="Arial" w:cs="Arial"/>
              </w:rPr>
            </w:pPr>
            <w:r w:rsidRPr="00B465A9">
              <w:rPr>
                <w:rFonts w:ascii="Arial" w:hAnsi="Arial" w:cs="Arial"/>
                <w:bCs/>
              </w:rPr>
              <w:t>TLCRA</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44DCC351"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43DDDDB" w14:textId="77777777" w:rsidR="00B465A9" w:rsidRPr="00B465A9" w:rsidRDefault="00B465A9" w:rsidP="00B465A9">
            <w:pPr>
              <w:jc w:val="center"/>
              <w:rPr>
                <w:rFonts w:ascii="Arial" w:hAnsi="Arial" w:cs="Arial"/>
              </w:rPr>
            </w:pPr>
            <w:r w:rsidRPr="00B465A9">
              <w:rPr>
                <w:rFonts w:ascii="Arial" w:hAnsi="Arial" w:cs="Arial"/>
                <w:bCs/>
              </w:rPr>
              <w:t>7</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3474F5D3" w14:textId="77777777" w:rsidR="00B465A9" w:rsidRPr="00B465A9" w:rsidRDefault="00B465A9" w:rsidP="00B465A9">
            <w:pPr>
              <w:jc w:val="center"/>
              <w:rPr>
                <w:rFonts w:ascii="Arial" w:hAnsi="Arial" w:cs="Arial"/>
              </w:rPr>
            </w:pPr>
            <w:r w:rsidRPr="00B465A9">
              <w:rPr>
                <w:rFonts w:ascii="Arial" w:hAnsi="Arial" w:cs="Arial"/>
                <w:bCs/>
              </w:rPr>
              <w:t>500 - 589</w:t>
            </w:r>
          </w:p>
        </w:tc>
        <w:tc>
          <w:tcPr>
            <w:tcW w:w="236" w:type="dxa"/>
            <w:vAlign w:val="center"/>
            <w:hideMark/>
          </w:tcPr>
          <w:p w14:paraId="06075C46" w14:textId="77777777" w:rsidR="00B465A9" w:rsidRPr="00B465A9" w:rsidRDefault="00B465A9" w:rsidP="00B465A9"/>
        </w:tc>
      </w:tr>
      <w:tr w:rsidR="008D6875" w:rsidRPr="00B465A9" w14:paraId="53F7F5CA"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221A572" w14:textId="77777777" w:rsidR="00B465A9" w:rsidRPr="00B465A9" w:rsidRDefault="00B465A9" w:rsidP="00B465A9">
            <w:pPr>
              <w:jc w:val="center"/>
              <w:rPr>
                <w:rFonts w:ascii="Arial" w:hAnsi="Arial" w:cs="Arial"/>
              </w:rPr>
            </w:pPr>
            <w:r w:rsidRPr="00B465A9">
              <w:rPr>
                <w:rFonts w:ascii="Arial" w:hAnsi="Arial" w:cs="Arial"/>
                <w:bCs/>
              </w:rPr>
              <w:t>71000 - 78999</w:t>
            </w:r>
          </w:p>
        </w:tc>
        <w:tc>
          <w:tcPr>
            <w:tcW w:w="2203" w:type="dxa"/>
            <w:vMerge/>
            <w:tcBorders>
              <w:top w:val="nil"/>
              <w:left w:val="single" w:sz="8" w:space="0" w:color="auto"/>
              <w:bottom w:val="single" w:sz="8" w:space="0" w:color="auto"/>
              <w:right w:val="single" w:sz="8" w:space="0" w:color="auto"/>
            </w:tcBorders>
            <w:vAlign w:val="center"/>
            <w:hideMark/>
          </w:tcPr>
          <w:p w14:paraId="4FD4DBFB"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340816A8"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355A0924"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5A1D8950"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A2996BB" w14:textId="77777777" w:rsidR="00B465A9" w:rsidRPr="00B465A9" w:rsidRDefault="00B465A9" w:rsidP="00B465A9">
            <w:pPr>
              <w:rPr>
                <w:rFonts w:ascii="Arial" w:hAnsi="Arial" w:cs="Arial"/>
              </w:rPr>
            </w:pPr>
          </w:p>
        </w:tc>
        <w:tc>
          <w:tcPr>
            <w:tcW w:w="236" w:type="dxa"/>
            <w:vAlign w:val="center"/>
            <w:hideMark/>
          </w:tcPr>
          <w:p w14:paraId="68886783" w14:textId="77777777" w:rsidR="00B465A9" w:rsidRPr="00B465A9" w:rsidRDefault="00B465A9" w:rsidP="00B465A9"/>
        </w:tc>
      </w:tr>
      <w:tr w:rsidR="008D6875" w:rsidRPr="00B465A9" w14:paraId="5801842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A9D211E" w14:textId="77777777" w:rsidR="00B465A9" w:rsidRPr="00B465A9" w:rsidRDefault="00B465A9" w:rsidP="00B465A9">
            <w:pPr>
              <w:jc w:val="center"/>
              <w:rPr>
                <w:rFonts w:ascii="Arial" w:hAnsi="Arial" w:cs="Arial"/>
              </w:rPr>
            </w:pPr>
            <w:proofErr w:type="gramStart"/>
            <w:r w:rsidRPr="00B465A9">
              <w:rPr>
                <w:rFonts w:ascii="Arial" w:hAnsi="Arial" w:cs="Arial"/>
                <w:bCs/>
              </w:rPr>
              <w:t>In  TLCRA</w:t>
            </w:r>
            <w:proofErr w:type="gramEnd"/>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290C7AD4" w14:textId="77777777" w:rsidR="00B465A9" w:rsidRPr="00B465A9" w:rsidRDefault="00B465A9" w:rsidP="00B465A9">
            <w:pPr>
              <w:jc w:val="center"/>
              <w:rPr>
                <w:rFonts w:ascii="Arial" w:hAnsi="Arial" w:cs="Arial"/>
              </w:rPr>
            </w:pPr>
            <w:r w:rsidRPr="00B465A9">
              <w:rPr>
                <w:rFonts w:ascii="Arial" w:hAnsi="Arial" w:cs="Arial"/>
                <w:bCs/>
              </w:rPr>
              <w:t>BANDERA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5ED0E550" w14:textId="77777777" w:rsidR="00B465A9" w:rsidRPr="00B465A9" w:rsidRDefault="00B465A9" w:rsidP="00B465A9">
            <w:pPr>
              <w:jc w:val="center"/>
              <w:rPr>
                <w:rFonts w:ascii="Arial" w:hAnsi="Arial" w:cs="Arial"/>
              </w:rPr>
            </w:pPr>
            <w:r w:rsidRPr="00B465A9">
              <w:rPr>
                <w:rFonts w:ascii="Arial" w:hAnsi="Arial" w:cs="Arial"/>
                <w:bCs/>
              </w:rPr>
              <w:t>TBDEC</w:t>
            </w:r>
          </w:p>
        </w:tc>
        <w:tc>
          <w:tcPr>
            <w:tcW w:w="1294" w:type="dxa"/>
            <w:tcBorders>
              <w:top w:val="nil"/>
              <w:left w:val="nil"/>
              <w:bottom w:val="single" w:sz="8" w:space="0" w:color="auto"/>
              <w:right w:val="single" w:sz="8" w:space="0" w:color="auto"/>
            </w:tcBorders>
            <w:shd w:val="clear" w:color="auto" w:fill="auto"/>
            <w:vAlign w:val="center"/>
            <w:hideMark/>
          </w:tcPr>
          <w:p w14:paraId="0EFA2726"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2DBCA4AA"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3905C8A7"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2DEF7FAB" w14:textId="77777777" w:rsidR="00B465A9" w:rsidRPr="00B465A9" w:rsidRDefault="00B465A9" w:rsidP="00B465A9"/>
        </w:tc>
      </w:tr>
      <w:tr w:rsidR="008D6875" w:rsidRPr="00B465A9" w14:paraId="08D413B4"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D37E5D8" w14:textId="77777777" w:rsidR="00B465A9" w:rsidRPr="00B465A9" w:rsidRDefault="00B465A9" w:rsidP="00B465A9">
            <w:pPr>
              <w:jc w:val="center"/>
              <w:rPr>
                <w:rFonts w:ascii="Arial" w:hAnsi="Arial" w:cs="Arial"/>
              </w:rPr>
            </w:pPr>
            <w:proofErr w:type="gramStart"/>
            <w:r w:rsidRPr="00B465A9">
              <w:rPr>
                <w:rFonts w:ascii="Arial" w:hAnsi="Arial" w:cs="Arial"/>
                <w:bCs/>
              </w:rPr>
              <w:t>In  TLCRA</w:t>
            </w:r>
            <w:proofErr w:type="gramEnd"/>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4797E36" w14:textId="77777777" w:rsidR="00B465A9" w:rsidRPr="00B465A9" w:rsidRDefault="00B465A9" w:rsidP="00B465A9">
            <w:pPr>
              <w:jc w:val="center"/>
              <w:rPr>
                <w:rFonts w:ascii="Arial" w:hAnsi="Arial" w:cs="Arial"/>
              </w:rPr>
            </w:pPr>
            <w:r w:rsidRPr="00B465A9">
              <w:rPr>
                <w:rFonts w:ascii="Arial" w:hAnsi="Arial" w:cs="Arial"/>
                <w:bCs/>
              </w:rPr>
              <w:t>BLUEBONNET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73EBC949" w14:textId="77777777" w:rsidR="00B465A9" w:rsidRPr="00B465A9" w:rsidRDefault="00B465A9" w:rsidP="00B465A9">
            <w:pPr>
              <w:jc w:val="center"/>
              <w:rPr>
                <w:rFonts w:ascii="Arial" w:hAnsi="Arial" w:cs="Arial"/>
              </w:rPr>
            </w:pPr>
            <w:r w:rsidRPr="00B465A9">
              <w:rPr>
                <w:rFonts w:ascii="Arial" w:hAnsi="Arial" w:cs="Arial"/>
                <w:bCs/>
              </w:rPr>
              <w:t>TBBEC</w:t>
            </w:r>
          </w:p>
        </w:tc>
        <w:tc>
          <w:tcPr>
            <w:tcW w:w="1294" w:type="dxa"/>
            <w:tcBorders>
              <w:top w:val="nil"/>
              <w:left w:val="nil"/>
              <w:bottom w:val="single" w:sz="8" w:space="0" w:color="auto"/>
              <w:right w:val="single" w:sz="8" w:space="0" w:color="auto"/>
            </w:tcBorders>
            <w:shd w:val="clear" w:color="auto" w:fill="auto"/>
            <w:vAlign w:val="center"/>
            <w:hideMark/>
          </w:tcPr>
          <w:p w14:paraId="3795F679"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0F1D4AAA"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71C612E7"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56D01C21" w14:textId="77777777" w:rsidR="00B465A9" w:rsidRPr="00B465A9" w:rsidRDefault="00B465A9" w:rsidP="00B465A9"/>
        </w:tc>
      </w:tr>
      <w:tr w:rsidR="008D6875" w:rsidRPr="00B465A9" w14:paraId="10266D8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B04A194" w14:textId="77777777" w:rsidR="00B465A9" w:rsidRPr="00B465A9" w:rsidRDefault="00B465A9" w:rsidP="00B465A9">
            <w:pPr>
              <w:jc w:val="center"/>
              <w:rPr>
                <w:rFonts w:ascii="Arial" w:hAnsi="Arial" w:cs="Arial"/>
              </w:rPr>
            </w:pPr>
            <w:proofErr w:type="gramStart"/>
            <w:r w:rsidRPr="00B465A9">
              <w:rPr>
                <w:rFonts w:ascii="Arial" w:hAnsi="Arial" w:cs="Arial"/>
                <w:bCs/>
              </w:rPr>
              <w:t>In  TLCRA</w:t>
            </w:r>
            <w:proofErr w:type="gramEnd"/>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BB785A8" w14:textId="77777777" w:rsidR="00B465A9" w:rsidRPr="00B465A9" w:rsidRDefault="00B465A9" w:rsidP="00B465A9">
            <w:pPr>
              <w:jc w:val="center"/>
              <w:rPr>
                <w:rFonts w:ascii="Arial" w:hAnsi="Arial" w:cs="Arial"/>
              </w:rPr>
            </w:pPr>
            <w:r w:rsidRPr="00B465A9">
              <w:rPr>
                <w:rFonts w:ascii="Arial" w:hAnsi="Arial" w:cs="Arial"/>
                <w:bCs/>
              </w:rPr>
              <w:t>CENTRAL TEXAS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1A8F3E2C" w14:textId="77777777" w:rsidR="00B465A9" w:rsidRPr="00B465A9" w:rsidRDefault="00B465A9" w:rsidP="00B465A9">
            <w:pPr>
              <w:jc w:val="center"/>
              <w:rPr>
                <w:rFonts w:ascii="Arial" w:hAnsi="Arial" w:cs="Arial"/>
              </w:rPr>
            </w:pPr>
            <w:r w:rsidRPr="00B465A9">
              <w:rPr>
                <w:rFonts w:ascii="Arial" w:hAnsi="Arial" w:cs="Arial"/>
                <w:bCs/>
              </w:rPr>
              <w:t>TCTEC</w:t>
            </w:r>
          </w:p>
        </w:tc>
        <w:tc>
          <w:tcPr>
            <w:tcW w:w="1294" w:type="dxa"/>
            <w:tcBorders>
              <w:top w:val="nil"/>
              <w:left w:val="nil"/>
              <w:bottom w:val="single" w:sz="8" w:space="0" w:color="auto"/>
              <w:right w:val="single" w:sz="8" w:space="0" w:color="auto"/>
            </w:tcBorders>
            <w:shd w:val="clear" w:color="auto" w:fill="auto"/>
            <w:vAlign w:val="center"/>
            <w:hideMark/>
          </w:tcPr>
          <w:p w14:paraId="0450E40C"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2E494D78"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4D2DB568"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6D953530" w14:textId="77777777" w:rsidR="00B465A9" w:rsidRPr="00B465A9" w:rsidRDefault="00B465A9" w:rsidP="00B465A9"/>
        </w:tc>
      </w:tr>
      <w:tr w:rsidR="008D6875" w:rsidRPr="00B465A9" w14:paraId="1059E03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D45581F" w14:textId="77777777" w:rsidR="00B465A9" w:rsidRPr="00B465A9" w:rsidRDefault="00B465A9" w:rsidP="00B465A9">
            <w:pPr>
              <w:jc w:val="center"/>
              <w:rPr>
                <w:rFonts w:ascii="Arial" w:hAnsi="Arial" w:cs="Arial"/>
              </w:rPr>
            </w:pPr>
            <w:proofErr w:type="gramStart"/>
            <w:r w:rsidRPr="00B465A9">
              <w:rPr>
                <w:rFonts w:ascii="Arial" w:hAnsi="Arial" w:cs="Arial"/>
                <w:bCs/>
              </w:rPr>
              <w:t>In  TLCRA</w:t>
            </w:r>
            <w:proofErr w:type="gramEnd"/>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85262F2" w14:textId="77777777" w:rsidR="00B465A9" w:rsidRPr="00B465A9" w:rsidRDefault="00B465A9" w:rsidP="00B465A9">
            <w:pPr>
              <w:jc w:val="center"/>
              <w:rPr>
                <w:rFonts w:ascii="Arial" w:hAnsi="Arial" w:cs="Arial"/>
              </w:rPr>
            </w:pPr>
            <w:r w:rsidRPr="00B465A9">
              <w:rPr>
                <w:rFonts w:ascii="Arial" w:hAnsi="Arial" w:cs="Arial"/>
                <w:bCs/>
              </w:rPr>
              <w:t>GUADALUPE VALLEY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6BAAB4E7" w14:textId="77777777" w:rsidR="00B465A9" w:rsidRPr="00B465A9" w:rsidRDefault="00B465A9" w:rsidP="00B465A9">
            <w:pPr>
              <w:jc w:val="center"/>
              <w:rPr>
                <w:rFonts w:ascii="Arial" w:hAnsi="Arial" w:cs="Arial"/>
              </w:rPr>
            </w:pPr>
            <w:r w:rsidRPr="00B465A9">
              <w:rPr>
                <w:rFonts w:ascii="Arial" w:hAnsi="Arial" w:cs="Arial"/>
                <w:bCs/>
              </w:rPr>
              <w:t>TGVEC</w:t>
            </w:r>
          </w:p>
        </w:tc>
        <w:tc>
          <w:tcPr>
            <w:tcW w:w="1294" w:type="dxa"/>
            <w:tcBorders>
              <w:top w:val="nil"/>
              <w:left w:val="nil"/>
              <w:bottom w:val="single" w:sz="8" w:space="0" w:color="auto"/>
              <w:right w:val="single" w:sz="8" w:space="0" w:color="auto"/>
            </w:tcBorders>
            <w:shd w:val="clear" w:color="auto" w:fill="auto"/>
            <w:vAlign w:val="center"/>
            <w:hideMark/>
          </w:tcPr>
          <w:p w14:paraId="0EEAFDB4"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68139890"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52D0B2AA"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2B63023E" w14:textId="77777777" w:rsidR="00B465A9" w:rsidRPr="00B465A9" w:rsidRDefault="00B465A9" w:rsidP="00B465A9"/>
        </w:tc>
      </w:tr>
      <w:tr w:rsidR="008D6875" w:rsidRPr="00B465A9" w14:paraId="4DA6880A"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2FC4439" w14:textId="77777777" w:rsidR="00B465A9" w:rsidRPr="00B465A9" w:rsidRDefault="00B465A9" w:rsidP="00B465A9">
            <w:pPr>
              <w:jc w:val="center"/>
              <w:rPr>
                <w:rFonts w:ascii="Arial" w:hAnsi="Arial" w:cs="Arial"/>
              </w:rPr>
            </w:pPr>
            <w:proofErr w:type="gramStart"/>
            <w:r w:rsidRPr="00B465A9">
              <w:rPr>
                <w:rFonts w:ascii="Arial" w:hAnsi="Arial" w:cs="Arial"/>
                <w:bCs/>
              </w:rPr>
              <w:t>In  TLCRA</w:t>
            </w:r>
            <w:proofErr w:type="gramEnd"/>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2D2242A" w14:textId="77777777" w:rsidR="00B465A9" w:rsidRPr="00B465A9" w:rsidRDefault="00B465A9" w:rsidP="00B465A9">
            <w:pPr>
              <w:jc w:val="center"/>
              <w:rPr>
                <w:rFonts w:ascii="Arial" w:hAnsi="Arial" w:cs="Arial"/>
              </w:rPr>
            </w:pPr>
            <w:r w:rsidRPr="00B465A9">
              <w:rPr>
                <w:rFonts w:ascii="Arial" w:hAnsi="Arial" w:cs="Arial"/>
                <w:bCs/>
              </w:rPr>
              <w:t>NEW BRAUNFELS UTILITIES</w:t>
            </w:r>
          </w:p>
        </w:tc>
        <w:tc>
          <w:tcPr>
            <w:tcW w:w="1250" w:type="dxa"/>
            <w:tcBorders>
              <w:top w:val="nil"/>
              <w:left w:val="nil"/>
              <w:bottom w:val="single" w:sz="8" w:space="0" w:color="auto"/>
              <w:right w:val="single" w:sz="8" w:space="0" w:color="auto"/>
            </w:tcBorders>
            <w:shd w:val="clear" w:color="auto" w:fill="auto"/>
            <w:vAlign w:val="center"/>
            <w:hideMark/>
          </w:tcPr>
          <w:p w14:paraId="52C2107C" w14:textId="77777777" w:rsidR="00B465A9" w:rsidRPr="00B465A9" w:rsidRDefault="00B465A9" w:rsidP="00B465A9">
            <w:pPr>
              <w:jc w:val="center"/>
              <w:rPr>
                <w:rFonts w:ascii="Arial" w:hAnsi="Arial" w:cs="Arial"/>
              </w:rPr>
            </w:pPr>
            <w:r w:rsidRPr="00B465A9">
              <w:rPr>
                <w:rFonts w:ascii="Arial" w:hAnsi="Arial" w:cs="Arial"/>
                <w:bCs/>
              </w:rPr>
              <w:t>TNBRUT</w:t>
            </w:r>
          </w:p>
        </w:tc>
        <w:tc>
          <w:tcPr>
            <w:tcW w:w="1294" w:type="dxa"/>
            <w:tcBorders>
              <w:top w:val="nil"/>
              <w:left w:val="nil"/>
              <w:bottom w:val="single" w:sz="8" w:space="0" w:color="auto"/>
              <w:right w:val="single" w:sz="8" w:space="0" w:color="auto"/>
            </w:tcBorders>
            <w:shd w:val="clear" w:color="auto" w:fill="auto"/>
            <w:vAlign w:val="center"/>
            <w:hideMark/>
          </w:tcPr>
          <w:p w14:paraId="79FF4BD9" w14:textId="77777777" w:rsidR="00B465A9" w:rsidRPr="00B465A9" w:rsidRDefault="00B465A9" w:rsidP="00B465A9">
            <w:pPr>
              <w:jc w:val="center"/>
              <w:rPr>
                <w:rFonts w:ascii="Arial" w:hAnsi="Arial" w:cs="Arial"/>
              </w:rPr>
            </w:pPr>
            <w:r w:rsidRPr="00B465A9">
              <w:rPr>
                <w:rFonts w:ascii="Arial" w:hAnsi="Arial" w:cs="Arial"/>
                <w:bCs/>
              </w:rPr>
              <w:t>TLCRA</w:t>
            </w:r>
          </w:p>
        </w:tc>
        <w:tc>
          <w:tcPr>
            <w:tcW w:w="898" w:type="dxa"/>
            <w:tcBorders>
              <w:top w:val="nil"/>
              <w:left w:val="nil"/>
              <w:bottom w:val="single" w:sz="8" w:space="0" w:color="auto"/>
              <w:right w:val="single" w:sz="8" w:space="0" w:color="auto"/>
            </w:tcBorders>
            <w:shd w:val="clear" w:color="auto" w:fill="auto"/>
            <w:vAlign w:val="center"/>
            <w:hideMark/>
          </w:tcPr>
          <w:p w14:paraId="520DBCC4"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740F8BA2"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136CBD4A" w14:textId="77777777" w:rsidR="00B465A9" w:rsidRPr="00B465A9" w:rsidRDefault="00B465A9" w:rsidP="00B465A9"/>
        </w:tc>
      </w:tr>
      <w:tr w:rsidR="008D6875" w:rsidRPr="00B465A9" w14:paraId="3832B17C"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8BDBE67" w14:textId="77777777" w:rsidR="00B465A9" w:rsidRPr="00B465A9" w:rsidRDefault="00B465A9" w:rsidP="00B465A9">
            <w:pPr>
              <w:jc w:val="center"/>
              <w:rPr>
                <w:rFonts w:ascii="Arial" w:hAnsi="Arial" w:cs="Arial"/>
              </w:rPr>
            </w:pPr>
            <w:r w:rsidRPr="00B465A9">
              <w:rPr>
                <w:rFonts w:ascii="Arial" w:hAnsi="Arial" w:cs="Arial"/>
                <w:bCs/>
              </w:rPr>
              <w:lastRenderedPageBreak/>
              <w:t>8000 – 8999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23E35EE" w14:textId="77777777" w:rsidR="00B465A9" w:rsidRPr="00B465A9" w:rsidRDefault="00B465A9" w:rsidP="00B465A9">
            <w:pPr>
              <w:jc w:val="center"/>
              <w:rPr>
                <w:rFonts w:ascii="Arial" w:hAnsi="Arial" w:cs="Arial"/>
              </w:rPr>
            </w:pPr>
            <w:r w:rsidRPr="00B465A9">
              <w:rPr>
                <w:rFonts w:ascii="Arial" w:hAnsi="Arial" w:cs="Arial"/>
                <w:bCs/>
              </w:rPr>
              <w:t>AMERICAN ELECTRIC POWER - TCC</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57A7D45C" w14:textId="77777777" w:rsidR="00B465A9" w:rsidRPr="00B465A9" w:rsidRDefault="00B465A9" w:rsidP="00B465A9">
            <w:pPr>
              <w:jc w:val="center"/>
              <w:rPr>
                <w:rFonts w:ascii="Arial" w:hAnsi="Arial" w:cs="Arial"/>
              </w:rPr>
            </w:pPr>
            <w:r w:rsidRPr="00B465A9">
              <w:rPr>
                <w:rFonts w:ascii="Arial" w:hAnsi="Arial" w:cs="Arial"/>
                <w:bCs/>
              </w:rPr>
              <w:t>TAEPTC</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5C8AB2A6" w14:textId="77777777" w:rsidR="00B465A9" w:rsidRPr="00B465A9" w:rsidRDefault="00B465A9" w:rsidP="00B465A9">
            <w:pPr>
              <w:jc w:val="center"/>
              <w:rPr>
                <w:rFonts w:ascii="Arial" w:hAnsi="Arial" w:cs="Arial"/>
              </w:rPr>
            </w:pPr>
            <w:r w:rsidRPr="00B465A9">
              <w:rPr>
                <w:rFonts w:ascii="Arial" w:hAnsi="Arial" w:cs="Arial"/>
                <w:bCs/>
              </w:rPr>
              <w:t>TAEPTC</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4FF4735A" w14:textId="77777777" w:rsidR="00B465A9" w:rsidRPr="00B465A9" w:rsidRDefault="00B465A9" w:rsidP="00B465A9">
            <w:pPr>
              <w:jc w:val="center"/>
              <w:rPr>
                <w:rFonts w:ascii="Arial" w:hAnsi="Arial" w:cs="Arial"/>
              </w:rPr>
            </w:pPr>
            <w:r w:rsidRPr="00B465A9">
              <w:rPr>
                <w:rFonts w:ascii="Arial" w:hAnsi="Arial" w:cs="Arial"/>
                <w:bCs/>
              </w:rPr>
              <w:t>8</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6FFA36DC" w14:textId="77777777" w:rsidR="00B465A9" w:rsidRPr="00B465A9" w:rsidRDefault="00B465A9" w:rsidP="00B465A9">
            <w:pPr>
              <w:jc w:val="center"/>
              <w:rPr>
                <w:rFonts w:ascii="Arial" w:hAnsi="Arial" w:cs="Arial"/>
              </w:rPr>
            </w:pPr>
            <w:r w:rsidRPr="00B465A9">
              <w:rPr>
                <w:rFonts w:ascii="Arial" w:hAnsi="Arial" w:cs="Arial"/>
                <w:bCs/>
              </w:rPr>
              <w:t>610 - 662</w:t>
            </w:r>
          </w:p>
        </w:tc>
        <w:tc>
          <w:tcPr>
            <w:tcW w:w="236" w:type="dxa"/>
            <w:vAlign w:val="center"/>
            <w:hideMark/>
          </w:tcPr>
          <w:p w14:paraId="6D1776BA" w14:textId="77777777" w:rsidR="00B465A9" w:rsidRPr="00B465A9" w:rsidRDefault="00B465A9" w:rsidP="00B465A9"/>
        </w:tc>
      </w:tr>
      <w:tr w:rsidR="008D6875" w:rsidRPr="00B465A9" w14:paraId="3975A407"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BCFBBE4" w14:textId="77777777" w:rsidR="00B465A9" w:rsidRPr="00B465A9" w:rsidRDefault="00B465A9" w:rsidP="00B465A9">
            <w:pPr>
              <w:jc w:val="center"/>
              <w:rPr>
                <w:rFonts w:ascii="Arial" w:hAnsi="Arial" w:cs="Arial"/>
              </w:rPr>
            </w:pPr>
            <w:r w:rsidRPr="00B465A9">
              <w:rPr>
                <w:rFonts w:ascii="Arial" w:hAnsi="Arial" w:cs="Arial"/>
                <w:bCs/>
              </w:rPr>
              <w:t>80000 - 89999</w:t>
            </w:r>
          </w:p>
        </w:tc>
        <w:tc>
          <w:tcPr>
            <w:tcW w:w="2203" w:type="dxa"/>
            <w:vMerge/>
            <w:tcBorders>
              <w:top w:val="nil"/>
              <w:left w:val="single" w:sz="8" w:space="0" w:color="auto"/>
              <w:bottom w:val="single" w:sz="8" w:space="0" w:color="auto"/>
              <w:right w:val="single" w:sz="8" w:space="0" w:color="auto"/>
            </w:tcBorders>
            <w:vAlign w:val="center"/>
            <w:hideMark/>
          </w:tcPr>
          <w:p w14:paraId="3B67C52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702A91B"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5C1E3F08"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0F650806"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1F19A28" w14:textId="77777777" w:rsidR="00B465A9" w:rsidRPr="00B465A9" w:rsidRDefault="00B465A9" w:rsidP="00B465A9">
            <w:pPr>
              <w:rPr>
                <w:rFonts w:ascii="Arial" w:hAnsi="Arial" w:cs="Arial"/>
              </w:rPr>
            </w:pPr>
          </w:p>
        </w:tc>
        <w:tc>
          <w:tcPr>
            <w:tcW w:w="236" w:type="dxa"/>
            <w:vAlign w:val="center"/>
            <w:hideMark/>
          </w:tcPr>
          <w:p w14:paraId="1CB3D16A" w14:textId="77777777" w:rsidR="00B465A9" w:rsidRPr="00B465A9" w:rsidRDefault="00B465A9" w:rsidP="00B465A9"/>
        </w:tc>
      </w:tr>
      <w:tr w:rsidR="008D6875" w:rsidRPr="00B465A9" w14:paraId="4DE7279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122762F" w14:textId="77777777" w:rsidR="00B465A9" w:rsidRPr="00B465A9" w:rsidRDefault="00B465A9" w:rsidP="00B465A9">
            <w:pPr>
              <w:jc w:val="center"/>
              <w:rPr>
                <w:rFonts w:ascii="Arial" w:hAnsi="Arial" w:cs="Arial"/>
              </w:rPr>
            </w:pPr>
            <w:r w:rsidRPr="00B465A9">
              <w:rPr>
                <w:rFonts w:ascii="Arial" w:hAnsi="Arial" w:cs="Arial"/>
                <w:bCs/>
              </w:rPr>
              <w:t>In TAEPTC</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521CDA84" w14:textId="77777777" w:rsidR="00B465A9" w:rsidRPr="00B465A9" w:rsidRDefault="00B465A9" w:rsidP="00B465A9">
            <w:pPr>
              <w:jc w:val="center"/>
              <w:rPr>
                <w:rFonts w:ascii="Arial" w:hAnsi="Arial" w:cs="Arial"/>
              </w:rPr>
            </w:pPr>
            <w:r w:rsidRPr="00B465A9">
              <w:rPr>
                <w:rFonts w:ascii="Arial" w:hAnsi="Arial" w:cs="Arial"/>
                <w:bCs/>
              </w:rPr>
              <w:t>LA COMISIÓN FEDERAL DE ELECTRICIDAD</w:t>
            </w:r>
          </w:p>
        </w:tc>
        <w:tc>
          <w:tcPr>
            <w:tcW w:w="1250" w:type="dxa"/>
            <w:tcBorders>
              <w:top w:val="nil"/>
              <w:left w:val="nil"/>
              <w:bottom w:val="single" w:sz="8" w:space="0" w:color="auto"/>
              <w:right w:val="single" w:sz="8" w:space="0" w:color="auto"/>
            </w:tcBorders>
            <w:shd w:val="clear" w:color="auto" w:fill="auto"/>
            <w:vAlign w:val="center"/>
            <w:hideMark/>
          </w:tcPr>
          <w:p w14:paraId="37F7D418" w14:textId="77777777" w:rsidR="00B465A9" w:rsidRPr="00B465A9" w:rsidRDefault="00B465A9" w:rsidP="00B465A9">
            <w:pPr>
              <w:jc w:val="center"/>
              <w:rPr>
                <w:rFonts w:ascii="Arial" w:hAnsi="Arial" w:cs="Arial"/>
              </w:rPr>
            </w:pPr>
            <w:r w:rsidRPr="00B465A9">
              <w:rPr>
                <w:rFonts w:ascii="Arial" w:hAnsi="Arial" w:cs="Arial"/>
                <w:bCs/>
              </w:rPr>
              <w:t>CFE</w:t>
            </w:r>
          </w:p>
        </w:tc>
        <w:tc>
          <w:tcPr>
            <w:tcW w:w="1294" w:type="dxa"/>
            <w:tcBorders>
              <w:top w:val="nil"/>
              <w:left w:val="nil"/>
              <w:bottom w:val="single" w:sz="8" w:space="0" w:color="auto"/>
              <w:right w:val="single" w:sz="8" w:space="0" w:color="auto"/>
            </w:tcBorders>
            <w:shd w:val="clear" w:color="auto" w:fill="auto"/>
            <w:vAlign w:val="center"/>
            <w:hideMark/>
          </w:tcPr>
          <w:p w14:paraId="399063E7" w14:textId="77777777" w:rsidR="00B465A9" w:rsidRPr="00B465A9" w:rsidRDefault="00B465A9" w:rsidP="00B465A9">
            <w:pPr>
              <w:jc w:val="center"/>
              <w:rPr>
                <w:rFonts w:ascii="Arial" w:hAnsi="Arial" w:cs="Arial"/>
              </w:rPr>
            </w:pPr>
            <w:r w:rsidRPr="00B465A9">
              <w:rPr>
                <w:rFonts w:ascii="Arial" w:hAnsi="Arial" w:cs="Arial"/>
                <w:bCs/>
              </w:rPr>
              <w:t>TAEPTC</w:t>
            </w:r>
          </w:p>
        </w:tc>
        <w:tc>
          <w:tcPr>
            <w:tcW w:w="898" w:type="dxa"/>
            <w:tcBorders>
              <w:top w:val="nil"/>
              <w:left w:val="nil"/>
              <w:bottom w:val="single" w:sz="8" w:space="0" w:color="auto"/>
              <w:right w:val="single" w:sz="8" w:space="0" w:color="auto"/>
            </w:tcBorders>
            <w:shd w:val="clear" w:color="auto" w:fill="auto"/>
            <w:vAlign w:val="center"/>
            <w:hideMark/>
          </w:tcPr>
          <w:p w14:paraId="73555DD2" w14:textId="77777777" w:rsidR="00B465A9" w:rsidRPr="00B465A9" w:rsidRDefault="00B465A9" w:rsidP="00B465A9">
            <w:pPr>
              <w:jc w:val="center"/>
              <w:rPr>
                <w:rFonts w:ascii="Arial" w:hAnsi="Arial" w:cs="Arial"/>
              </w:rPr>
            </w:pPr>
            <w:r w:rsidRPr="00B465A9">
              <w:rPr>
                <w:rFonts w:ascii="Arial" w:hAnsi="Arial" w:cs="Arial"/>
                <w:bCs/>
              </w:rPr>
              <w:t>24</w:t>
            </w:r>
          </w:p>
        </w:tc>
        <w:tc>
          <w:tcPr>
            <w:tcW w:w="1097" w:type="dxa"/>
            <w:tcBorders>
              <w:top w:val="nil"/>
              <w:left w:val="nil"/>
              <w:bottom w:val="single" w:sz="8" w:space="0" w:color="auto"/>
              <w:right w:val="single" w:sz="8" w:space="0" w:color="auto"/>
            </w:tcBorders>
            <w:shd w:val="clear" w:color="auto" w:fill="auto"/>
            <w:vAlign w:val="center"/>
            <w:hideMark/>
          </w:tcPr>
          <w:p w14:paraId="2CFD3761" w14:textId="77777777" w:rsidR="00B465A9" w:rsidRPr="00B465A9" w:rsidRDefault="00B465A9" w:rsidP="00B465A9">
            <w:pPr>
              <w:jc w:val="center"/>
              <w:rPr>
                <w:rFonts w:ascii="Arial" w:hAnsi="Arial" w:cs="Arial"/>
              </w:rPr>
            </w:pPr>
            <w:r w:rsidRPr="00B465A9">
              <w:rPr>
                <w:rFonts w:ascii="Arial" w:hAnsi="Arial" w:cs="Arial"/>
                <w:bCs/>
              </w:rPr>
              <w:t>612</w:t>
            </w:r>
          </w:p>
        </w:tc>
        <w:tc>
          <w:tcPr>
            <w:tcW w:w="236" w:type="dxa"/>
            <w:vAlign w:val="center"/>
            <w:hideMark/>
          </w:tcPr>
          <w:p w14:paraId="094241E8" w14:textId="77777777" w:rsidR="00B465A9" w:rsidRPr="00B465A9" w:rsidRDefault="00B465A9" w:rsidP="00B465A9"/>
        </w:tc>
      </w:tr>
      <w:tr w:rsidR="008D6875" w:rsidRPr="00B465A9" w14:paraId="77A5F89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7E5A7B0" w14:textId="77777777" w:rsidR="00B465A9" w:rsidRPr="00B465A9" w:rsidRDefault="00B465A9" w:rsidP="00B465A9">
            <w:pPr>
              <w:jc w:val="center"/>
              <w:rPr>
                <w:rFonts w:ascii="Arial" w:hAnsi="Arial" w:cs="Arial"/>
              </w:rPr>
            </w:pPr>
            <w:r w:rsidRPr="00B465A9">
              <w:rPr>
                <w:rFonts w:ascii="Arial" w:hAnsi="Arial" w:cs="Arial"/>
                <w:bCs/>
              </w:rPr>
              <w:t>In TAEPTC</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05EE5C1" w14:textId="77777777" w:rsidR="00B465A9" w:rsidRPr="00B465A9" w:rsidRDefault="00B465A9" w:rsidP="00B465A9">
            <w:pPr>
              <w:jc w:val="center"/>
              <w:rPr>
                <w:rFonts w:ascii="Arial" w:hAnsi="Arial" w:cs="Arial"/>
              </w:rPr>
            </w:pPr>
            <w:r w:rsidRPr="00B465A9">
              <w:rPr>
                <w:rFonts w:ascii="Arial" w:hAnsi="Arial" w:cs="Arial"/>
                <w:bCs/>
              </w:rPr>
              <w:t>RIO GRANDE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53A0D648" w14:textId="77777777" w:rsidR="00B465A9" w:rsidRPr="00B465A9" w:rsidRDefault="00B465A9" w:rsidP="00B465A9">
            <w:pPr>
              <w:jc w:val="center"/>
              <w:rPr>
                <w:rFonts w:ascii="Arial" w:hAnsi="Arial" w:cs="Arial"/>
              </w:rPr>
            </w:pPr>
            <w:r w:rsidRPr="00B465A9">
              <w:rPr>
                <w:rFonts w:ascii="Arial" w:hAnsi="Arial" w:cs="Arial"/>
                <w:bCs/>
              </w:rPr>
              <w:t>TRGEC2</w:t>
            </w:r>
          </w:p>
        </w:tc>
        <w:tc>
          <w:tcPr>
            <w:tcW w:w="1294" w:type="dxa"/>
            <w:tcBorders>
              <w:top w:val="nil"/>
              <w:left w:val="nil"/>
              <w:bottom w:val="single" w:sz="8" w:space="0" w:color="auto"/>
              <w:right w:val="single" w:sz="8" w:space="0" w:color="auto"/>
            </w:tcBorders>
            <w:shd w:val="clear" w:color="auto" w:fill="auto"/>
            <w:vAlign w:val="center"/>
            <w:hideMark/>
          </w:tcPr>
          <w:p w14:paraId="5C4978B3" w14:textId="77777777" w:rsidR="00B465A9" w:rsidRPr="00B465A9" w:rsidRDefault="00B465A9" w:rsidP="00B465A9">
            <w:pPr>
              <w:jc w:val="center"/>
              <w:rPr>
                <w:rFonts w:ascii="Arial" w:hAnsi="Arial" w:cs="Arial"/>
              </w:rPr>
            </w:pPr>
            <w:r w:rsidRPr="00B465A9">
              <w:rPr>
                <w:rFonts w:ascii="Arial" w:hAnsi="Arial" w:cs="Arial"/>
                <w:bCs/>
              </w:rPr>
              <w:t>TRGEC2</w:t>
            </w:r>
          </w:p>
        </w:tc>
        <w:tc>
          <w:tcPr>
            <w:tcW w:w="898" w:type="dxa"/>
            <w:tcBorders>
              <w:top w:val="nil"/>
              <w:left w:val="nil"/>
              <w:bottom w:val="single" w:sz="8" w:space="0" w:color="auto"/>
              <w:right w:val="single" w:sz="8" w:space="0" w:color="auto"/>
            </w:tcBorders>
            <w:shd w:val="clear" w:color="auto" w:fill="auto"/>
            <w:vAlign w:val="center"/>
            <w:hideMark/>
          </w:tcPr>
          <w:p w14:paraId="09A84C83" w14:textId="77777777" w:rsidR="00B465A9" w:rsidRPr="00B465A9" w:rsidRDefault="00B465A9" w:rsidP="00B465A9">
            <w:pPr>
              <w:jc w:val="center"/>
              <w:rPr>
                <w:rFonts w:ascii="Arial" w:hAnsi="Arial" w:cs="Arial"/>
              </w:rPr>
            </w:pPr>
            <w:r w:rsidRPr="00B465A9">
              <w:rPr>
                <w:rFonts w:ascii="Arial" w:hAnsi="Arial" w:cs="Arial"/>
                <w:bCs/>
              </w:rPr>
              <w:t> </w:t>
            </w:r>
          </w:p>
        </w:tc>
        <w:tc>
          <w:tcPr>
            <w:tcW w:w="1097" w:type="dxa"/>
            <w:tcBorders>
              <w:top w:val="nil"/>
              <w:left w:val="nil"/>
              <w:bottom w:val="single" w:sz="8" w:space="0" w:color="auto"/>
              <w:right w:val="single" w:sz="8" w:space="0" w:color="auto"/>
            </w:tcBorders>
            <w:shd w:val="clear" w:color="auto" w:fill="auto"/>
            <w:vAlign w:val="center"/>
            <w:hideMark/>
          </w:tcPr>
          <w:p w14:paraId="188BFD22" w14:textId="77777777" w:rsidR="00B465A9" w:rsidRPr="00B465A9" w:rsidRDefault="00B465A9" w:rsidP="00B465A9">
            <w:pPr>
              <w:jc w:val="center"/>
              <w:rPr>
                <w:rFonts w:ascii="Arial" w:hAnsi="Arial" w:cs="Arial"/>
              </w:rPr>
            </w:pPr>
            <w:r w:rsidRPr="00B465A9">
              <w:rPr>
                <w:rFonts w:ascii="Arial" w:hAnsi="Arial" w:cs="Arial"/>
                <w:bCs/>
              </w:rPr>
              <w:t> </w:t>
            </w:r>
          </w:p>
        </w:tc>
        <w:tc>
          <w:tcPr>
            <w:tcW w:w="236" w:type="dxa"/>
            <w:vAlign w:val="center"/>
            <w:hideMark/>
          </w:tcPr>
          <w:p w14:paraId="4D7AB607" w14:textId="77777777" w:rsidR="00B465A9" w:rsidRPr="00B465A9" w:rsidRDefault="00B465A9" w:rsidP="00B465A9"/>
        </w:tc>
      </w:tr>
      <w:tr w:rsidR="008D6875" w:rsidRPr="00B465A9" w14:paraId="2F5407F4"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53FA994" w14:textId="77777777" w:rsidR="00B465A9" w:rsidRPr="00B465A9" w:rsidRDefault="00B465A9" w:rsidP="00B465A9">
            <w:pPr>
              <w:jc w:val="center"/>
              <w:rPr>
                <w:rFonts w:ascii="Arial" w:hAnsi="Arial" w:cs="Arial"/>
              </w:rPr>
            </w:pPr>
            <w:r w:rsidRPr="00B465A9">
              <w:rPr>
                <w:rFonts w:ascii="Arial" w:hAnsi="Arial" w:cs="Arial"/>
                <w:bCs/>
              </w:rPr>
              <w:t>9000 – 9399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659670F" w14:textId="77777777" w:rsidR="00B465A9" w:rsidRPr="00B465A9" w:rsidRDefault="00B465A9" w:rsidP="00B465A9">
            <w:pPr>
              <w:jc w:val="center"/>
              <w:rPr>
                <w:rFonts w:ascii="Arial" w:hAnsi="Arial" w:cs="Arial"/>
              </w:rPr>
            </w:pPr>
            <w:r w:rsidRPr="00B465A9">
              <w:rPr>
                <w:rFonts w:ascii="Arial" w:hAnsi="Arial" w:cs="Arial"/>
                <w:bCs/>
              </w:rPr>
              <w:t>AUSTIN ENERGY</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0ED3918E" w14:textId="77777777" w:rsidR="00B465A9" w:rsidRPr="00B465A9" w:rsidRDefault="00B465A9" w:rsidP="00B465A9">
            <w:pPr>
              <w:jc w:val="center"/>
              <w:rPr>
                <w:rFonts w:ascii="Arial" w:hAnsi="Arial" w:cs="Arial"/>
              </w:rPr>
            </w:pPr>
            <w:r w:rsidRPr="00B465A9">
              <w:rPr>
                <w:rFonts w:ascii="Arial" w:hAnsi="Arial" w:cs="Arial"/>
                <w:bCs/>
              </w:rPr>
              <w:t>TAEN</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583A5A9" w14:textId="77777777" w:rsidR="00B465A9" w:rsidRPr="00B465A9" w:rsidRDefault="00B465A9" w:rsidP="00B465A9">
            <w:pPr>
              <w:jc w:val="center"/>
              <w:rPr>
                <w:rFonts w:ascii="Arial" w:hAnsi="Arial" w:cs="Arial"/>
              </w:rPr>
            </w:pPr>
            <w:r w:rsidRPr="00B465A9">
              <w:rPr>
                <w:rFonts w:ascii="Arial" w:hAnsi="Arial" w:cs="Arial"/>
                <w:bCs/>
              </w:rPr>
              <w:t>TAEN</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067743A0" w14:textId="77777777" w:rsidR="00B465A9" w:rsidRPr="00B465A9" w:rsidRDefault="00B465A9" w:rsidP="00B465A9">
            <w:pPr>
              <w:jc w:val="center"/>
              <w:rPr>
                <w:rFonts w:ascii="Arial" w:hAnsi="Arial" w:cs="Arial"/>
              </w:rPr>
            </w:pPr>
            <w:r w:rsidRPr="00B465A9">
              <w:rPr>
                <w:rFonts w:ascii="Arial" w:hAnsi="Arial" w:cs="Arial"/>
                <w:bCs/>
              </w:rPr>
              <w:t>9</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286A14F0" w14:textId="77777777" w:rsidR="00B465A9" w:rsidRPr="00B465A9" w:rsidRDefault="00B465A9" w:rsidP="00B465A9">
            <w:pPr>
              <w:jc w:val="center"/>
              <w:rPr>
                <w:rFonts w:ascii="Arial" w:hAnsi="Arial" w:cs="Arial"/>
              </w:rPr>
            </w:pPr>
            <w:r w:rsidRPr="00B465A9">
              <w:rPr>
                <w:rFonts w:ascii="Arial" w:hAnsi="Arial" w:cs="Arial"/>
                <w:bCs/>
              </w:rPr>
              <w:t>691 - 712</w:t>
            </w:r>
          </w:p>
        </w:tc>
        <w:tc>
          <w:tcPr>
            <w:tcW w:w="236" w:type="dxa"/>
            <w:vAlign w:val="center"/>
            <w:hideMark/>
          </w:tcPr>
          <w:p w14:paraId="08B1FD6E" w14:textId="77777777" w:rsidR="00B465A9" w:rsidRPr="00B465A9" w:rsidRDefault="00B465A9" w:rsidP="00B465A9"/>
        </w:tc>
      </w:tr>
      <w:tr w:rsidR="008D6875" w:rsidRPr="00B465A9" w14:paraId="45A72757"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5C1EED0" w14:textId="77777777" w:rsidR="00B465A9" w:rsidRPr="00B465A9" w:rsidRDefault="00B465A9" w:rsidP="00B465A9">
            <w:pPr>
              <w:jc w:val="center"/>
              <w:rPr>
                <w:rFonts w:ascii="Arial" w:hAnsi="Arial" w:cs="Arial"/>
              </w:rPr>
            </w:pPr>
            <w:r w:rsidRPr="00B465A9">
              <w:rPr>
                <w:rFonts w:ascii="Arial" w:hAnsi="Arial" w:cs="Arial"/>
                <w:bCs/>
              </w:rPr>
              <w:t>90000 - 93999</w:t>
            </w:r>
          </w:p>
        </w:tc>
        <w:tc>
          <w:tcPr>
            <w:tcW w:w="2203" w:type="dxa"/>
            <w:vMerge/>
            <w:tcBorders>
              <w:top w:val="nil"/>
              <w:left w:val="single" w:sz="8" w:space="0" w:color="auto"/>
              <w:bottom w:val="single" w:sz="8" w:space="0" w:color="auto"/>
              <w:right w:val="single" w:sz="8" w:space="0" w:color="auto"/>
            </w:tcBorders>
            <w:vAlign w:val="center"/>
            <w:hideMark/>
          </w:tcPr>
          <w:p w14:paraId="3BF36CDE"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04A4492F"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2D983CF5"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44675546"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4B3F4934" w14:textId="77777777" w:rsidR="00B465A9" w:rsidRPr="00B465A9" w:rsidRDefault="00B465A9" w:rsidP="00B465A9">
            <w:pPr>
              <w:rPr>
                <w:rFonts w:ascii="Arial" w:hAnsi="Arial" w:cs="Arial"/>
              </w:rPr>
            </w:pPr>
          </w:p>
        </w:tc>
        <w:tc>
          <w:tcPr>
            <w:tcW w:w="236" w:type="dxa"/>
            <w:vAlign w:val="center"/>
            <w:hideMark/>
          </w:tcPr>
          <w:p w14:paraId="55E82382" w14:textId="77777777" w:rsidR="00B465A9" w:rsidRPr="00B465A9" w:rsidRDefault="00B465A9" w:rsidP="00B465A9"/>
        </w:tc>
      </w:tr>
      <w:tr w:rsidR="008D6875" w:rsidRPr="00B465A9" w14:paraId="134A5166"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89D0AC6" w14:textId="77777777" w:rsidR="00B465A9" w:rsidRPr="00B465A9" w:rsidRDefault="00B465A9" w:rsidP="00B465A9">
            <w:pPr>
              <w:jc w:val="center"/>
              <w:rPr>
                <w:rFonts w:ascii="Arial" w:hAnsi="Arial" w:cs="Arial"/>
              </w:rPr>
            </w:pPr>
            <w:r w:rsidRPr="00B465A9">
              <w:rPr>
                <w:rFonts w:ascii="Arial" w:hAnsi="Arial" w:cs="Arial"/>
                <w:bCs/>
              </w:rPr>
              <w:t>9400 - 9490</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BB3236B" w14:textId="77777777" w:rsidR="00B465A9" w:rsidRPr="00B465A9" w:rsidRDefault="00B465A9" w:rsidP="00B465A9">
            <w:pPr>
              <w:jc w:val="center"/>
              <w:rPr>
                <w:rFonts w:ascii="Arial" w:hAnsi="Arial" w:cs="Arial"/>
              </w:rPr>
            </w:pPr>
            <w:r w:rsidRPr="00B465A9">
              <w:rPr>
                <w:rFonts w:ascii="Arial" w:hAnsi="Arial" w:cs="Arial"/>
                <w:bCs/>
              </w:rPr>
              <w:t>GOLDENSPREAD ELECTRIC COOP</w:t>
            </w:r>
          </w:p>
        </w:tc>
        <w:tc>
          <w:tcPr>
            <w:tcW w:w="1250" w:type="dxa"/>
            <w:tcBorders>
              <w:top w:val="nil"/>
              <w:left w:val="nil"/>
              <w:bottom w:val="single" w:sz="8" w:space="0" w:color="auto"/>
              <w:right w:val="single" w:sz="8" w:space="0" w:color="auto"/>
            </w:tcBorders>
            <w:shd w:val="clear" w:color="auto" w:fill="auto"/>
            <w:vAlign w:val="center"/>
            <w:hideMark/>
          </w:tcPr>
          <w:p w14:paraId="2262C9BE" w14:textId="77777777" w:rsidR="00B465A9" w:rsidRPr="00B465A9" w:rsidRDefault="00B465A9" w:rsidP="00B465A9">
            <w:pPr>
              <w:jc w:val="center"/>
              <w:rPr>
                <w:rFonts w:ascii="Arial" w:hAnsi="Arial" w:cs="Arial"/>
              </w:rPr>
            </w:pPr>
            <w:r w:rsidRPr="00B465A9">
              <w:rPr>
                <w:rFonts w:ascii="Arial" w:hAnsi="Arial" w:cs="Arial"/>
                <w:bCs/>
              </w:rPr>
              <w:t>TGSEC</w:t>
            </w:r>
          </w:p>
        </w:tc>
        <w:tc>
          <w:tcPr>
            <w:tcW w:w="1294" w:type="dxa"/>
            <w:tcBorders>
              <w:top w:val="nil"/>
              <w:left w:val="nil"/>
              <w:bottom w:val="single" w:sz="8" w:space="0" w:color="auto"/>
              <w:right w:val="single" w:sz="8" w:space="0" w:color="auto"/>
            </w:tcBorders>
            <w:shd w:val="clear" w:color="auto" w:fill="auto"/>
            <w:vAlign w:val="center"/>
            <w:hideMark/>
          </w:tcPr>
          <w:p w14:paraId="42E239E4" w14:textId="77777777" w:rsidR="00B465A9" w:rsidRPr="00B465A9" w:rsidRDefault="00B465A9" w:rsidP="00B465A9">
            <w:pPr>
              <w:jc w:val="center"/>
              <w:rPr>
                <w:rFonts w:ascii="Arial" w:hAnsi="Arial" w:cs="Arial"/>
              </w:rPr>
            </w:pPr>
            <w:r w:rsidRPr="00B465A9">
              <w:rPr>
                <w:rFonts w:ascii="Arial" w:hAnsi="Arial" w:cs="Arial"/>
                <w:bCs/>
              </w:rPr>
              <w:t>TGSEC</w:t>
            </w:r>
          </w:p>
        </w:tc>
        <w:tc>
          <w:tcPr>
            <w:tcW w:w="898" w:type="dxa"/>
            <w:tcBorders>
              <w:top w:val="nil"/>
              <w:left w:val="nil"/>
              <w:bottom w:val="single" w:sz="8" w:space="0" w:color="auto"/>
              <w:right w:val="single" w:sz="8" w:space="0" w:color="auto"/>
            </w:tcBorders>
            <w:shd w:val="clear" w:color="auto" w:fill="auto"/>
            <w:vAlign w:val="center"/>
            <w:hideMark/>
          </w:tcPr>
          <w:p w14:paraId="7BD3BEAF" w14:textId="77777777" w:rsidR="00B465A9" w:rsidRPr="00B465A9" w:rsidRDefault="00B465A9" w:rsidP="00B465A9">
            <w:pPr>
              <w:jc w:val="center"/>
              <w:rPr>
                <w:rFonts w:ascii="Arial" w:hAnsi="Arial" w:cs="Arial"/>
              </w:rPr>
            </w:pPr>
            <w:r w:rsidRPr="00B465A9">
              <w:rPr>
                <w:rFonts w:ascii="Arial" w:hAnsi="Arial" w:cs="Arial"/>
                <w:bCs/>
              </w:rPr>
              <w:t>25</w:t>
            </w:r>
          </w:p>
        </w:tc>
        <w:tc>
          <w:tcPr>
            <w:tcW w:w="1097" w:type="dxa"/>
            <w:tcBorders>
              <w:top w:val="nil"/>
              <w:left w:val="nil"/>
              <w:bottom w:val="single" w:sz="8" w:space="0" w:color="auto"/>
              <w:right w:val="single" w:sz="8" w:space="0" w:color="auto"/>
            </w:tcBorders>
            <w:shd w:val="clear" w:color="auto" w:fill="auto"/>
            <w:vAlign w:val="center"/>
            <w:hideMark/>
          </w:tcPr>
          <w:p w14:paraId="05473E22" w14:textId="77777777" w:rsidR="00B465A9" w:rsidRPr="00B465A9" w:rsidRDefault="00B465A9" w:rsidP="00B465A9">
            <w:pPr>
              <w:jc w:val="center"/>
              <w:rPr>
                <w:rFonts w:ascii="Arial" w:hAnsi="Arial" w:cs="Arial"/>
              </w:rPr>
            </w:pPr>
            <w:r w:rsidRPr="00B465A9">
              <w:rPr>
                <w:rFonts w:ascii="Arial" w:hAnsi="Arial" w:cs="Arial"/>
                <w:bCs/>
              </w:rPr>
              <w:t>179 - 186</w:t>
            </w:r>
          </w:p>
        </w:tc>
        <w:tc>
          <w:tcPr>
            <w:tcW w:w="236" w:type="dxa"/>
            <w:vAlign w:val="center"/>
            <w:hideMark/>
          </w:tcPr>
          <w:p w14:paraId="192749E3" w14:textId="77777777" w:rsidR="00B465A9" w:rsidRPr="00B465A9" w:rsidRDefault="00B465A9" w:rsidP="00B465A9"/>
        </w:tc>
      </w:tr>
      <w:tr w:rsidR="008D6875" w:rsidRPr="00B465A9" w14:paraId="7B46E8A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52177EB" w14:textId="77777777" w:rsidR="00B465A9" w:rsidRPr="00B465A9" w:rsidRDefault="00B465A9" w:rsidP="00B465A9">
            <w:pPr>
              <w:jc w:val="center"/>
              <w:rPr>
                <w:rFonts w:ascii="Arial" w:hAnsi="Arial" w:cs="Arial"/>
              </w:rPr>
            </w:pPr>
            <w:r w:rsidRPr="00B465A9">
              <w:rPr>
                <w:rFonts w:ascii="Arial" w:hAnsi="Arial" w:cs="Arial"/>
                <w:bCs/>
              </w:rPr>
              <w:t>9491 - 9499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0023F40" w14:textId="77777777" w:rsidR="00B465A9" w:rsidRPr="00B465A9" w:rsidRDefault="00B465A9" w:rsidP="00B465A9">
            <w:pPr>
              <w:jc w:val="center"/>
              <w:rPr>
                <w:rFonts w:ascii="Arial" w:hAnsi="Arial" w:cs="Arial"/>
              </w:rPr>
            </w:pPr>
            <w:r w:rsidRPr="00B465A9">
              <w:rPr>
                <w:rFonts w:ascii="Arial" w:hAnsi="Arial" w:cs="Arial"/>
                <w:bCs/>
              </w:rPr>
              <w:t>GOLDSMITH, CITY OF</w:t>
            </w:r>
          </w:p>
        </w:tc>
        <w:tc>
          <w:tcPr>
            <w:tcW w:w="1250" w:type="dxa"/>
            <w:tcBorders>
              <w:top w:val="nil"/>
              <w:left w:val="nil"/>
              <w:bottom w:val="single" w:sz="8" w:space="0" w:color="auto"/>
              <w:right w:val="single" w:sz="8" w:space="0" w:color="auto"/>
            </w:tcBorders>
            <w:shd w:val="clear" w:color="auto" w:fill="auto"/>
            <w:vAlign w:val="center"/>
            <w:hideMark/>
          </w:tcPr>
          <w:p w14:paraId="41413BAA" w14:textId="77777777" w:rsidR="00B465A9" w:rsidRPr="00B465A9" w:rsidRDefault="00B465A9" w:rsidP="00B465A9">
            <w:pPr>
              <w:jc w:val="center"/>
              <w:rPr>
                <w:rFonts w:ascii="Arial" w:hAnsi="Arial" w:cs="Arial"/>
              </w:rPr>
            </w:pPr>
            <w:r w:rsidRPr="00B465A9">
              <w:rPr>
                <w:rFonts w:ascii="Arial" w:hAnsi="Arial" w:cs="Arial"/>
                <w:bCs/>
              </w:rPr>
              <w:t>TGOLDS</w:t>
            </w:r>
          </w:p>
        </w:tc>
        <w:tc>
          <w:tcPr>
            <w:tcW w:w="1294" w:type="dxa"/>
            <w:tcBorders>
              <w:top w:val="nil"/>
              <w:left w:val="nil"/>
              <w:bottom w:val="single" w:sz="8" w:space="0" w:color="auto"/>
              <w:right w:val="single" w:sz="8" w:space="0" w:color="auto"/>
            </w:tcBorders>
            <w:shd w:val="clear" w:color="auto" w:fill="auto"/>
            <w:vAlign w:val="center"/>
            <w:hideMark/>
          </w:tcPr>
          <w:p w14:paraId="7E9AB22F" w14:textId="77777777" w:rsidR="00B465A9" w:rsidRPr="00B465A9" w:rsidRDefault="00B465A9" w:rsidP="00B465A9">
            <w:pPr>
              <w:jc w:val="center"/>
              <w:rPr>
                <w:rFonts w:ascii="Arial" w:hAnsi="Arial" w:cs="Arial"/>
              </w:rPr>
            </w:pPr>
            <w:r w:rsidRPr="00B465A9">
              <w:rPr>
                <w:rFonts w:ascii="Arial" w:hAnsi="Arial" w:cs="Arial"/>
                <w:bCs/>
              </w:rPr>
              <w:t>TGOLDS</w:t>
            </w:r>
          </w:p>
        </w:tc>
        <w:tc>
          <w:tcPr>
            <w:tcW w:w="898" w:type="dxa"/>
            <w:tcBorders>
              <w:top w:val="nil"/>
              <w:left w:val="nil"/>
              <w:bottom w:val="single" w:sz="8" w:space="0" w:color="auto"/>
              <w:right w:val="single" w:sz="8" w:space="0" w:color="auto"/>
            </w:tcBorders>
            <w:shd w:val="clear" w:color="auto" w:fill="auto"/>
            <w:vAlign w:val="center"/>
            <w:hideMark/>
          </w:tcPr>
          <w:p w14:paraId="0FB2B594" w14:textId="77777777" w:rsidR="00B465A9" w:rsidRPr="00B465A9" w:rsidRDefault="00B465A9" w:rsidP="00B465A9">
            <w:pPr>
              <w:jc w:val="center"/>
              <w:rPr>
                <w:rFonts w:ascii="Arial" w:hAnsi="Arial" w:cs="Arial"/>
              </w:rPr>
            </w:pPr>
            <w:r w:rsidRPr="00B465A9">
              <w:rPr>
                <w:rFonts w:ascii="Arial" w:hAnsi="Arial" w:cs="Arial"/>
                <w:bCs/>
              </w:rPr>
              <w:t>26</w:t>
            </w:r>
          </w:p>
        </w:tc>
        <w:tc>
          <w:tcPr>
            <w:tcW w:w="1097" w:type="dxa"/>
            <w:tcBorders>
              <w:top w:val="nil"/>
              <w:left w:val="nil"/>
              <w:bottom w:val="single" w:sz="8" w:space="0" w:color="auto"/>
              <w:right w:val="single" w:sz="8" w:space="0" w:color="auto"/>
            </w:tcBorders>
            <w:shd w:val="clear" w:color="auto" w:fill="auto"/>
            <w:vAlign w:val="center"/>
            <w:hideMark/>
          </w:tcPr>
          <w:p w14:paraId="55ECB605" w14:textId="77777777" w:rsidR="00B465A9" w:rsidRPr="00B465A9" w:rsidRDefault="00B465A9" w:rsidP="00B465A9">
            <w:pPr>
              <w:jc w:val="center"/>
              <w:rPr>
                <w:rFonts w:ascii="Arial" w:hAnsi="Arial" w:cs="Arial"/>
              </w:rPr>
            </w:pPr>
            <w:r w:rsidRPr="00B465A9">
              <w:rPr>
                <w:rFonts w:ascii="Arial" w:hAnsi="Arial" w:cs="Arial"/>
                <w:bCs/>
              </w:rPr>
              <w:t>190</w:t>
            </w:r>
          </w:p>
        </w:tc>
        <w:tc>
          <w:tcPr>
            <w:tcW w:w="236" w:type="dxa"/>
            <w:vAlign w:val="center"/>
            <w:hideMark/>
          </w:tcPr>
          <w:p w14:paraId="750FD40D" w14:textId="77777777" w:rsidR="00B465A9" w:rsidRPr="00B465A9" w:rsidRDefault="00B465A9" w:rsidP="00B465A9"/>
        </w:tc>
      </w:tr>
      <w:tr w:rsidR="008D6875" w:rsidRPr="00B465A9" w14:paraId="129DC6EA"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A598C6A" w14:textId="77777777" w:rsidR="00B465A9" w:rsidRPr="00B465A9" w:rsidRDefault="00B465A9" w:rsidP="00B465A9">
            <w:pPr>
              <w:jc w:val="center"/>
              <w:rPr>
                <w:rFonts w:ascii="Arial" w:hAnsi="Arial" w:cs="Arial"/>
              </w:rPr>
            </w:pPr>
            <w:r w:rsidRPr="00B465A9">
              <w:rPr>
                <w:rFonts w:ascii="Arial" w:hAnsi="Arial" w:cs="Arial"/>
                <w:bCs/>
              </w:rPr>
              <w:t>9700 – 9999</w:t>
            </w:r>
          </w:p>
        </w:tc>
        <w:tc>
          <w:tcPr>
            <w:tcW w:w="2203" w:type="dxa"/>
            <w:vMerge w:val="restart"/>
            <w:tcBorders>
              <w:top w:val="single" w:sz="8" w:space="0" w:color="auto"/>
              <w:left w:val="single" w:sz="8" w:space="0" w:color="auto"/>
              <w:bottom w:val="nil"/>
              <w:right w:val="single" w:sz="8" w:space="0" w:color="000000"/>
            </w:tcBorders>
            <w:shd w:val="clear" w:color="auto" w:fill="auto"/>
            <w:vAlign w:val="center"/>
            <w:hideMark/>
          </w:tcPr>
          <w:p w14:paraId="086CAEAE" w14:textId="77777777" w:rsidR="00B465A9" w:rsidRPr="00B465A9" w:rsidRDefault="00B465A9" w:rsidP="00B465A9">
            <w:pPr>
              <w:jc w:val="center"/>
              <w:rPr>
                <w:rFonts w:ascii="Arial" w:hAnsi="Arial" w:cs="Arial"/>
              </w:rPr>
            </w:pPr>
            <w:r w:rsidRPr="00B465A9">
              <w:rPr>
                <w:rFonts w:ascii="Arial" w:hAnsi="Arial" w:cs="Arial"/>
                <w:bCs/>
              </w:rPr>
              <w:t>ELECTRIC RELIABILITY COUNCIL OF TEXAS</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4C75F977" w14:textId="77777777" w:rsidR="00B465A9" w:rsidRPr="00B465A9" w:rsidRDefault="00B465A9" w:rsidP="00B465A9">
            <w:pPr>
              <w:jc w:val="center"/>
              <w:rPr>
                <w:rFonts w:ascii="Arial" w:hAnsi="Arial" w:cs="Arial"/>
              </w:rPr>
            </w:pPr>
            <w:r w:rsidRPr="00B465A9">
              <w:rPr>
                <w:rFonts w:ascii="Arial" w:hAnsi="Arial" w:cs="Arial"/>
                <w:bCs/>
              </w:rPr>
              <w:t>TERCOT</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4F0232B" w14:textId="77777777" w:rsidR="00B465A9" w:rsidRPr="00B465A9" w:rsidRDefault="00B465A9" w:rsidP="00B465A9">
            <w:pPr>
              <w:jc w:val="center"/>
              <w:rPr>
                <w:rFonts w:ascii="Arial" w:hAnsi="Arial" w:cs="Arial"/>
              </w:rPr>
            </w:pPr>
            <w:r w:rsidRPr="00B465A9">
              <w:rPr>
                <w:rFonts w:ascii="Arial" w:hAnsi="Arial" w:cs="Arial"/>
                <w:bCs/>
              </w:rPr>
              <w:t>TERCOT</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6B8219C3" w14:textId="77777777" w:rsidR="00B465A9" w:rsidRPr="00B465A9" w:rsidRDefault="00B465A9" w:rsidP="00B465A9">
            <w:pPr>
              <w:jc w:val="center"/>
              <w:rPr>
                <w:rFonts w:ascii="Arial" w:hAnsi="Arial" w:cs="Arial"/>
              </w:rPr>
            </w:pPr>
            <w:r w:rsidRPr="00B465A9">
              <w:rPr>
                <w:rFonts w:ascii="Arial" w:hAnsi="Arial" w:cs="Arial"/>
                <w:bCs/>
              </w:rPr>
              <w:t>900 - 999</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79233251" w14:textId="77777777" w:rsidR="00B465A9" w:rsidRPr="00B465A9" w:rsidRDefault="00B465A9" w:rsidP="00B465A9">
            <w:pPr>
              <w:jc w:val="center"/>
              <w:rPr>
                <w:rFonts w:ascii="Arial" w:hAnsi="Arial" w:cs="Arial"/>
              </w:rPr>
            </w:pPr>
            <w:r w:rsidRPr="00B465A9">
              <w:rPr>
                <w:rFonts w:ascii="Arial" w:hAnsi="Arial" w:cs="Arial"/>
                <w:bCs/>
              </w:rPr>
              <w:t>900 - 1199</w:t>
            </w:r>
          </w:p>
        </w:tc>
        <w:tc>
          <w:tcPr>
            <w:tcW w:w="236" w:type="dxa"/>
            <w:vAlign w:val="center"/>
            <w:hideMark/>
          </w:tcPr>
          <w:p w14:paraId="564E3D98" w14:textId="77777777" w:rsidR="00B465A9" w:rsidRPr="00B465A9" w:rsidRDefault="00B465A9" w:rsidP="00B465A9"/>
        </w:tc>
      </w:tr>
      <w:tr w:rsidR="008D6875" w:rsidRPr="00B465A9" w14:paraId="56BCCC7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9E4B88D" w14:textId="77777777" w:rsidR="00B465A9" w:rsidRPr="00B465A9" w:rsidRDefault="00B465A9" w:rsidP="00B465A9">
            <w:pPr>
              <w:jc w:val="center"/>
              <w:rPr>
                <w:rFonts w:ascii="Arial" w:hAnsi="Arial" w:cs="Arial"/>
              </w:rPr>
            </w:pPr>
            <w:r w:rsidRPr="00B465A9">
              <w:rPr>
                <w:rFonts w:ascii="Arial" w:hAnsi="Arial" w:cs="Arial"/>
                <w:bCs/>
              </w:rPr>
              <w:t>94000 – 99999</w:t>
            </w:r>
          </w:p>
        </w:tc>
        <w:tc>
          <w:tcPr>
            <w:tcW w:w="2203" w:type="dxa"/>
            <w:vMerge/>
            <w:tcBorders>
              <w:top w:val="nil"/>
              <w:left w:val="single" w:sz="8" w:space="0" w:color="auto"/>
              <w:bottom w:val="single" w:sz="8" w:space="0" w:color="auto"/>
              <w:right w:val="single" w:sz="8" w:space="0" w:color="auto"/>
            </w:tcBorders>
            <w:vAlign w:val="center"/>
            <w:hideMark/>
          </w:tcPr>
          <w:p w14:paraId="6688E63E"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2CF5BD61"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6A6EF872"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E3E0ED2"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DCB6D39" w14:textId="77777777" w:rsidR="00B465A9" w:rsidRPr="00B465A9" w:rsidRDefault="00B465A9" w:rsidP="00B465A9">
            <w:pPr>
              <w:rPr>
                <w:rFonts w:ascii="Arial" w:hAnsi="Arial" w:cs="Arial"/>
              </w:rPr>
            </w:pPr>
          </w:p>
        </w:tc>
        <w:tc>
          <w:tcPr>
            <w:tcW w:w="236" w:type="dxa"/>
            <w:vAlign w:val="center"/>
            <w:hideMark/>
          </w:tcPr>
          <w:p w14:paraId="302A02DE" w14:textId="77777777" w:rsidR="00B465A9" w:rsidRPr="00B465A9" w:rsidRDefault="00B465A9" w:rsidP="00B465A9"/>
        </w:tc>
      </w:tr>
      <w:tr w:rsidR="008D6875" w:rsidRPr="00B465A9" w14:paraId="7DE0A341"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3FE19C7" w14:textId="77777777" w:rsidR="00B465A9" w:rsidRPr="00B465A9" w:rsidRDefault="00B465A9" w:rsidP="00B465A9">
            <w:pPr>
              <w:jc w:val="center"/>
              <w:rPr>
                <w:rFonts w:ascii="Arial" w:hAnsi="Arial" w:cs="Arial"/>
              </w:rPr>
            </w:pPr>
            <w:r w:rsidRPr="00B465A9">
              <w:rPr>
                <w:rFonts w:ascii="Arial" w:hAnsi="Arial" w:cs="Arial"/>
                <w:bCs/>
              </w:rPr>
              <w:t>100000 - 199999</w:t>
            </w:r>
          </w:p>
        </w:tc>
        <w:tc>
          <w:tcPr>
            <w:tcW w:w="2203" w:type="dxa"/>
            <w:vMerge/>
            <w:tcBorders>
              <w:top w:val="nil"/>
              <w:left w:val="single" w:sz="8" w:space="0" w:color="auto"/>
              <w:bottom w:val="single" w:sz="8" w:space="0" w:color="auto"/>
              <w:right w:val="single" w:sz="8" w:space="0" w:color="auto"/>
            </w:tcBorders>
            <w:vAlign w:val="center"/>
            <w:hideMark/>
          </w:tcPr>
          <w:p w14:paraId="662FA183"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4C53FD99"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4D34BCB5"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7B385BB2"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3C22A3BD" w14:textId="77777777" w:rsidR="00B465A9" w:rsidRPr="00B465A9" w:rsidRDefault="00B465A9" w:rsidP="00B465A9">
            <w:pPr>
              <w:rPr>
                <w:rFonts w:ascii="Arial" w:hAnsi="Arial" w:cs="Arial"/>
              </w:rPr>
            </w:pPr>
          </w:p>
        </w:tc>
        <w:tc>
          <w:tcPr>
            <w:tcW w:w="236" w:type="dxa"/>
            <w:vAlign w:val="center"/>
            <w:hideMark/>
          </w:tcPr>
          <w:p w14:paraId="17F06F0A" w14:textId="77777777" w:rsidR="00B465A9" w:rsidRPr="00B465A9" w:rsidRDefault="00B465A9" w:rsidP="00B465A9"/>
        </w:tc>
      </w:tr>
      <w:tr w:rsidR="008D6875" w:rsidRPr="00B465A9" w14:paraId="0D60ABB2"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DE3DF8A" w14:textId="77777777" w:rsidR="00B465A9" w:rsidRPr="00B465A9" w:rsidRDefault="00B465A9" w:rsidP="00B465A9">
            <w:pPr>
              <w:jc w:val="center"/>
              <w:rPr>
                <w:rFonts w:ascii="Arial" w:hAnsi="Arial" w:cs="Arial"/>
                <w:color w:val="FF0000"/>
              </w:rPr>
            </w:pPr>
            <w:r w:rsidRPr="00B465A9">
              <w:rPr>
                <w:rFonts w:ascii="Arial" w:hAnsi="Arial" w:cs="Arial"/>
                <w:bCs/>
                <w:color w:val="FF0000"/>
              </w:rPr>
              <w:t>600000 - 699999</w:t>
            </w:r>
          </w:p>
        </w:tc>
        <w:tc>
          <w:tcPr>
            <w:tcW w:w="2203" w:type="dxa"/>
            <w:vMerge/>
            <w:tcBorders>
              <w:top w:val="nil"/>
              <w:left w:val="single" w:sz="8" w:space="0" w:color="auto"/>
              <w:bottom w:val="single" w:sz="8" w:space="0" w:color="auto"/>
              <w:right w:val="single" w:sz="8" w:space="0" w:color="auto"/>
            </w:tcBorders>
            <w:vAlign w:val="center"/>
            <w:hideMark/>
          </w:tcPr>
          <w:p w14:paraId="1A036C67"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106278E6"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2CC4BBFD"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126CA7BD"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6D6BB46E" w14:textId="77777777" w:rsidR="00B465A9" w:rsidRPr="00B465A9" w:rsidRDefault="00B465A9" w:rsidP="00B465A9">
            <w:pPr>
              <w:rPr>
                <w:rFonts w:ascii="Arial" w:hAnsi="Arial" w:cs="Arial"/>
              </w:rPr>
            </w:pPr>
          </w:p>
        </w:tc>
        <w:tc>
          <w:tcPr>
            <w:tcW w:w="236" w:type="dxa"/>
            <w:vAlign w:val="center"/>
            <w:hideMark/>
          </w:tcPr>
          <w:p w14:paraId="57F5D7B2" w14:textId="77777777" w:rsidR="00B465A9" w:rsidRPr="00B465A9" w:rsidRDefault="00B465A9" w:rsidP="00B465A9"/>
        </w:tc>
      </w:tr>
      <w:tr w:rsidR="008D6875" w:rsidRPr="00B465A9" w14:paraId="6CA3F63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0A791F2" w14:textId="77777777" w:rsidR="00B465A9" w:rsidRPr="00B465A9" w:rsidRDefault="00B465A9" w:rsidP="00B465A9">
            <w:pPr>
              <w:jc w:val="center"/>
              <w:rPr>
                <w:rFonts w:ascii="Arial" w:hAnsi="Arial" w:cs="Arial"/>
                <w:color w:val="FF0000"/>
              </w:rPr>
            </w:pPr>
            <w:r w:rsidRPr="00B465A9">
              <w:rPr>
                <w:rFonts w:ascii="Arial" w:hAnsi="Arial" w:cs="Arial"/>
                <w:bCs/>
                <w:color w:val="FF0000"/>
              </w:rPr>
              <w:t>700000 - 799999</w:t>
            </w:r>
          </w:p>
        </w:tc>
        <w:tc>
          <w:tcPr>
            <w:tcW w:w="2203" w:type="dxa"/>
            <w:vMerge/>
            <w:tcBorders>
              <w:top w:val="nil"/>
              <w:left w:val="single" w:sz="8" w:space="0" w:color="auto"/>
              <w:bottom w:val="single" w:sz="8" w:space="0" w:color="auto"/>
              <w:right w:val="single" w:sz="8" w:space="0" w:color="auto"/>
            </w:tcBorders>
            <w:vAlign w:val="center"/>
            <w:hideMark/>
          </w:tcPr>
          <w:p w14:paraId="4796D94A" w14:textId="77777777" w:rsidR="00B465A9" w:rsidRPr="00B465A9" w:rsidRDefault="00B465A9" w:rsidP="00B465A9">
            <w:pPr>
              <w:rPr>
                <w:rFonts w:ascii="Arial" w:hAnsi="Arial" w:cs="Arial"/>
              </w:rPr>
            </w:pPr>
          </w:p>
        </w:tc>
        <w:tc>
          <w:tcPr>
            <w:tcW w:w="1250" w:type="dxa"/>
            <w:vMerge/>
            <w:tcBorders>
              <w:top w:val="nil"/>
              <w:left w:val="single" w:sz="8" w:space="0" w:color="auto"/>
              <w:bottom w:val="single" w:sz="8" w:space="0" w:color="000000"/>
              <w:right w:val="single" w:sz="8" w:space="0" w:color="auto"/>
            </w:tcBorders>
            <w:vAlign w:val="center"/>
            <w:hideMark/>
          </w:tcPr>
          <w:p w14:paraId="011AC6B3" w14:textId="77777777" w:rsidR="00B465A9" w:rsidRPr="00B465A9" w:rsidRDefault="00B465A9" w:rsidP="00B465A9">
            <w:pPr>
              <w:rPr>
                <w:rFonts w:ascii="Arial" w:hAnsi="Arial" w:cs="Arial"/>
              </w:rPr>
            </w:pPr>
          </w:p>
        </w:tc>
        <w:tc>
          <w:tcPr>
            <w:tcW w:w="1294" w:type="dxa"/>
            <w:vMerge/>
            <w:tcBorders>
              <w:top w:val="nil"/>
              <w:left w:val="single" w:sz="8" w:space="0" w:color="auto"/>
              <w:bottom w:val="single" w:sz="8" w:space="0" w:color="000000"/>
              <w:right w:val="single" w:sz="8" w:space="0" w:color="auto"/>
            </w:tcBorders>
            <w:vAlign w:val="center"/>
            <w:hideMark/>
          </w:tcPr>
          <w:p w14:paraId="7B457A32" w14:textId="77777777" w:rsidR="00B465A9" w:rsidRPr="00B465A9" w:rsidRDefault="00B465A9" w:rsidP="00B465A9">
            <w:pPr>
              <w:rPr>
                <w:rFonts w:ascii="Arial" w:hAnsi="Arial" w:cs="Arial"/>
              </w:rPr>
            </w:pPr>
          </w:p>
        </w:tc>
        <w:tc>
          <w:tcPr>
            <w:tcW w:w="898" w:type="dxa"/>
            <w:vMerge/>
            <w:tcBorders>
              <w:top w:val="nil"/>
              <w:left w:val="single" w:sz="8" w:space="0" w:color="auto"/>
              <w:bottom w:val="single" w:sz="8" w:space="0" w:color="000000"/>
              <w:right w:val="single" w:sz="8" w:space="0" w:color="auto"/>
            </w:tcBorders>
            <w:vAlign w:val="center"/>
            <w:hideMark/>
          </w:tcPr>
          <w:p w14:paraId="336DC0B5" w14:textId="77777777" w:rsidR="00B465A9" w:rsidRPr="00B465A9" w:rsidRDefault="00B465A9" w:rsidP="00B465A9">
            <w:pPr>
              <w:rPr>
                <w:rFonts w:ascii="Arial" w:hAnsi="Arial" w:cs="Arial"/>
              </w:rPr>
            </w:pPr>
          </w:p>
        </w:tc>
        <w:tc>
          <w:tcPr>
            <w:tcW w:w="1097" w:type="dxa"/>
            <w:vMerge/>
            <w:tcBorders>
              <w:top w:val="nil"/>
              <w:left w:val="single" w:sz="8" w:space="0" w:color="auto"/>
              <w:bottom w:val="single" w:sz="8" w:space="0" w:color="000000"/>
              <w:right w:val="single" w:sz="8" w:space="0" w:color="auto"/>
            </w:tcBorders>
            <w:vAlign w:val="center"/>
            <w:hideMark/>
          </w:tcPr>
          <w:p w14:paraId="1486BE64" w14:textId="77777777" w:rsidR="00B465A9" w:rsidRPr="00B465A9" w:rsidRDefault="00B465A9" w:rsidP="00B465A9">
            <w:pPr>
              <w:rPr>
                <w:rFonts w:ascii="Arial" w:hAnsi="Arial" w:cs="Arial"/>
              </w:rPr>
            </w:pPr>
          </w:p>
        </w:tc>
        <w:tc>
          <w:tcPr>
            <w:tcW w:w="236" w:type="dxa"/>
            <w:vAlign w:val="center"/>
            <w:hideMark/>
          </w:tcPr>
          <w:p w14:paraId="1042C59E" w14:textId="77777777" w:rsidR="00B465A9" w:rsidRPr="00B465A9" w:rsidRDefault="00B465A9" w:rsidP="00B465A9"/>
        </w:tc>
      </w:tr>
      <w:tr w:rsidR="008D6875" w:rsidRPr="00B465A9" w14:paraId="3AF5751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6929A88B" w14:textId="77777777" w:rsidR="00B465A9" w:rsidRPr="00B465A9" w:rsidRDefault="00B465A9" w:rsidP="00B465A9">
            <w:pPr>
              <w:jc w:val="center"/>
              <w:rPr>
                <w:rFonts w:ascii="Arial" w:hAnsi="Arial" w:cs="Arial"/>
              </w:rPr>
            </w:pPr>
            <w:r w:rsidRPr="00B465A9">
              <w:rPr>
                <w:rFonts w:ascii="Arial" w:hAnsi="Arial" w:cs="Arial"/>
                <w:bCs/>
              </w:rPr>
              <w:t>32000 - 32049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E33D367" w14:textId="77777777" w:rsidR="00B465A9" w:rsidRPr="00B465A9" w:rsidRDefault="00B465A9" w:rsidP="00B465A9">
            <w:pPr>
              <w:jc w:val="center"/>
              <w:rPr>
                <w:rFonts w:ascii="Arial" w:hAnsi="Arial" w:cs="Arial"/>
              </w:rPr>
            </w:pPr>
            <w:r w:rsidRPr="00B465A9">
              <w:rPr>
                <w:rFonts w:ascii="Arial" w:hAnsi="Arial" w:cs="Arial"/>
                <w:bCs/>
              </w:rPr>
              <w:t>COLLEGE STATION, CITY OF</w:t>
            </w:r>
          </w:p>
        </w:tc>
        <w:tc>
          <w:tcPr>
            <w:tcW w:w="1250" w:type="dxa"/>
            <w:tcBorders>
              <w:top w:val="nil"/>
              <w:left w:val="nil"/>
              <w:bottom w:val="single" w:sz="8" w:space="0" w:color="auto"/>
              <w:right w:val="single" w:sz="8" w:space="0" w:color="auto"/>
            </w:tcBorders>
            <w:shd w:val="clear" w:color="auto" w:fill="auto"/>
            <w:vAlign w:val="center"/>
            <w:hideMark/>
          </w:tcPr>
          <w:p w14:paraId="254220BD" w14:textId="77777777" w:rsidR="00B465A9" w:rsidRPr="00B465A9" w:rsidRDefault="00B465A9" w:rsidP="00B465A9">
            <w:pPr>
              <w:jc w:val="center"/>
              <w:rPr>
                <w:rFonts w:ascii="Arial" w:hAnsi="Arial" w:cs="Arial"/>
              </w:rPr>
            </w:pPr>
            <w:r w:rsidRPr="00B465A9">
              <w:rPr>
                <w:rFonts w:ascii="Arial" w:hAnsi="Arial" w:cs="Arial"/>
                <w:bCs/>
              </w:rPr>
              <w:t>TCOLGS</w:t>
            </w:r>
          </w:p>
        </w:tc>
        <w:tc>
          <w:tcPr>
            <w:tcW w:w="1294" w:type="dxa"/>
            <w:tcBorders>
              <w:top w:val="nil"/>
              <w:left w:val="nil"/>
              <w:bottom w:val="single" w:sz="8" w:space="0" w:color="auto"/>
              <w:right w:val="single" w:sz="8" w:space="0" w:color="auto"/>
            </w:tcBorders>
            <w:shd w:val="clear" w:color="auto" w:fill="auto"/>
            <w:vAlign w:val="center"/>
            <w:hideMark/>
          </w:tcPr>
          <w:p w14:paraId="74EEB21F" w14:textId="77777777" w:rsidR="00B465A9" w:rsidRPr="00B465A9" w:rsidRDefault="00B465A9" w:rsidP="00B465A9">
            <w:pPr>
              <w:jc w:val="center"/>
              <w:rPr>
                <w:rFonts w:ascii="Arial" w:hAnsi="Arial" w:cs="Arial"/>
              </w:rPr>
            </w:pPr>
            <w:r w:rsidRPr="00B465A9">
              <w:rPr>
                <w:rFonts w:ascii="Arial" w:hAnsi="Arial" w:cs="Arial"/>
                <w:bCs/>
              </w:rPr>
              <w:t>TCOLGS</w:t>
            </w:r>
          </w:p>
        </w:tc>
        <w:tc>
          <w:tcPr>
            <w:tcW w:w="898" w:type="dxa"/>
            <w:tcBorders>
              <w:top w:val="nil"/>
              <w:left w:val="nil"/>
              <w:bottom w:val="single" w:sz="8" w:space="0" w:color="auto"/>
              <w:right w:val="single" w:sz="8" w:space="0" w:color="auto"/>
            </w:tcBorders>
            <w:shd w:val="clear" w:color="auto" w:fill="auto"/>
            <w:vAlign w:val="center"/>
            <w:hideMark/>
          </w:tcPr>
          <w:p w14:paraId="043449B3" w14:textId="77777777" w:rsidR="00B465A9" w:rsidRPr="00B465A9" w:rsidRDefault="00B465A9" w:rsidP="00B465A9">
            <w:pPr>
              <w:jc w:val="center"/>
              <w:rPr>
                <w:rFonts w:ascii="Arial" w:hAnsi="Arial" w:cs="Arial"/>
              </w:rPr>
            </w:pPr>
            <w:r w:rsidRPr="00B465A9">
              <w:rPr>
                <w:rFonts w:ascii="Arial" w:hAnsi="Arial" w:cs="Arial"/>
                <w:bCs/>
              </w:rPr>
              <w:t>23</w:t>
            </w:r>
          </w:p>
        </w:tc>
        <w:tc>
          <w:tcPr>
            <w:tcW w:w="1097" w:type="dxa"/>
            <w:tcBorders>
              <w:top w:val="nil"/>
              <w:left w:val="nil"/>
              <w:bottom w:val="single" w:sz="8" w:space="0" w:color="auto"/>
              <w:right w:val="single" w:sz="8" w:space="0" w:color="auto"/>
            </w:tcBorders>
            <w:shd w:val="clear" w:color="auto" w:fill="auto"/>
            <w:vAlign w:val="center"/>
            <w:hideMark/>
          </w:tcPr>
          <w:p w14:paraId="64FC0402" w14:textId="77777777" w:rsidR="00B465A9" w:rsidRPr="00B465A9" w:rsidRDefault="00B465A9" w:rsidP="00B465A9">
            <w:pPr>
              <w:jc w:val="center"/>
              <w:rPr>
                <w:rFonts w:ascii="Arial" w:hAnsi="Arial" w:cs="Arial"/>
              </w:rPr>
            </w:pPr>
            <w:r w:rsidRPr="00B465A9">
              <w:rPr>
                <w:rFonts w:ascii="Arial" w:hAnsi="Arial" w:cs="Arial"/>
                <w:bCs/>
              </w:rPr>
              <w:t>199</w:t>
            </w:r>
          </w:p>
        </w:tc>
        <w:tc>
          <w:tcPr>
            <w:tcW w:w="236" w:type="dxa"/>
            <w:vAlign w:val="center"/>
            <w:hideMark/>
          </w:tcPr>
          <w:p w14:paraId="3332B278" w14:textId="77777777" w:rsidR="00B465A9" w:rsidRPr="00B465A9" w:rsidRDefault="00B465A9" w:rsidP="00B465A9"/>
        </w:tc>
      </w:tr>
      <w:tr w:rsidR="008D6875" w:rsidRPr="00B465A9" w14:paraId="0ADEF40B"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599E8D7" w14:textId="77777777" w:rsidR="00B465A9" w:rsidRPr="00B465A9" w:rsidRDefault="00B465A9" w:rsidP="00B465A9">
            <w:pPr>
              <w:jc w:val="center"/>
              <w:rPr>
                <w:rFonts w:ascii="Arial" w:hAnsi="Arial" w:cs="Arial"/>
              </w:rPr>
            </w:pPr>
            <w:r w:rsidRPr="00B465A9">
              <w:rPr>
                <w:rFonts w:ascii="Arial" w:hAnsi="Arial" w:cs="Arial"/>
                <w:bCs/>
              </w:rPr>
              <w:t>32050 - 32999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2C86791E" w14:textId="77777777" w:rsidR="00B465A9" w:rsidRPr="00B465A9" w:rsidRDefault="00B465A9" w:rsidP="00B465A9">
            <w:pPr>
              <w:jc w:val="center"/>
              <w:rPr>
                <w:rFonts w:ascii="Arial" w:hAnsi="Arial" w:cs="Arial"/>
              </w:rPr>
            </w:pPr>
            <w:r w:rsidRPr="00B465A9">
              <w:rPr>
                <w:rFonts w:ascii="Arial" w:hAnsi="Arial" w:cs="Arial"/>
                <w:bCs/>
              </w:rPr>
              <w:t>BRYAN, CITY OF</w:t>
            </w:r>
          </w:p>
        </w:tc>
        <w:tc>
          <w:tcPr>
            <w:tcW w:w="1250" w:type="dxa"/>
            <w:tcBorders>
              <w:top w:val="nil"/>
              <w:left w:val="nil"/>
              <w:bottom w:val="single" w:sz="8" w:space="0" w:color="auto"/>
              <w:right w:val="single" w:sz="8" w:space="0" w:color="auto"/>
            </w:tcBorders>
            <w:shd w:val="clear" w:color="auto" w:fill="auto"/>
            <w:vAlign w:val="center"/>
            <w:hideMark/>
          </w:tcPr>
          <w:p w14:paraId="3DE134DD" w14:textId="77777777" w:rsidR="00B465A9" w:rsidRPr="00B465A9" w:rsidRDefault="00B465A9" w:rsidP="00B465A9">
            <w:pPr>
              <w:jc w:val="center"/>
              <w:rPr>
                <w:rFonts w:ascii="Arial" w:hAnsi="Arial" w:cs="Arial"/>
              </w:rPr>
            </w:pPr>
            <w:r w:rsidRPr="00B465A9">
              <w:rPr>
                <w:rFonts w:ascii="Arial" w:hAnsi="Arial" w:cs="Arial"/>
                <w:bCs/>
              </w:rPr>
              <w:t>TBTU</w:t>
            </w:r>
          </w:p>
        </w:tc>
        <w:tc>
          <w:tcPr>
            <w:tcW w:w="1294" w:type="dxa"/>
            <w:tcBorders>
              <w:top w:val="nil"/>
              <w:left w:val="nil"/>
              <w:bottom w:val="single" w:sz="8" w:space="0" w:color="auto"/>
              <w:right w:val="single" w:sz="8" w:space="0" w:color="auto"/>
            </w:tcBorders>
            <w:shd w:val="clear" w:color="auto" w:fill="auto"/>
            <w:vAlign w:val="center"/>
            <w:hideMark/>
          </w:tcPr>
          <w:p w14:paraId="03B5C846" w14:textId="77777777" w:rsidR="00B465A9" w:rsidRPr="00B465A9" w:rsidRDefault="00B465A9" w:rsidP="00B465A9">
            <w:pPr>
              <w:jc w:val="center"/>
              <w:rPr>
                <w:rFonts w:ascii="Arial" w:hAnsi="Arial" w:cs="Arial"/>
              </w:rPr>
            </w:pPr>
            <w:r w:rsidRPr="00B465A9">
              <w:rPr>
                <w:rFonts w:ascii="Arial" w:hAnsi="Arial" w:cs="Arial"/>
                <w:bCs/>
              </w:rPr>
              <w:t>TBTU</w:t>
            </w:r>
          </w:p>
        </w:tc>
        <w:tc>
          <w:tcPr>
            <w:tcW w:w="898" w:type="dxa"/>
            <w:tcBorders>
              <w:top w:val="nil"/>
              <w:left w:val="nil"/>
              <w:bottom w:val="single" w:sz="8" w:space="0" w:color="auto"/>
              <w:right w:val="single" w:sz="8" w:space="0" w:color="auto"/>
            </w:tcBorders>
            <w:shd w:val="clear" w:color="auto" w:fill="auto"/>
            <w:vAlign w:val="center"/>
            <w:hideMark/>
          </w:tcPr>
          <w:p w14:paraId="6FD0CB91" w14:textId="77777777" w:rsidR="00B465A9" w:rsidRPr="00B465A9" w:rsidRDefault="00B465A9" w:rsidP="00B465A9">
            <w:pPr>
              <w:jc w:val="center"/>
              <w:rPr>
                <w:rFonts w:ascii="Arial" w:hAnsi="Arial" w:cs="Arial"/>
              </w:rPr>
            </w:pPr>
            <w:r w:rsidRPr="00B465A9">
              <w:rPr>
                <w:rFonts w:ascii="Arial" w:hAnsi="Arial" w:cs="Arial"/>
                <w:bCs/>
              </w:rPr>
              <w:t>22</w:t>
            </w:r>
          </w:p>
        </w:tc>
        <w:tc>
          <w:tcPr>
            <w:tcW w:w="1097" w:type="dxa"/>
            <w:tcBorders>
              <w:top w:val="nil"/>
              <w:left w:val="nil"/>
              <w:bottom w:val="single" w:sz="8" w:space="0" w:color="auto"/>
              <w:right w:val="single" w:sz="8" w:space="0" w:color="auto"/>
            </w:tcBorders>
            <w:shd w:val="clear" w:color="auto" w:fill="auto"/>
            <w:vAlign w:val="center"/>
            <w:hideMark/>
          </w:tcPr>
          <w:p w14:paraId="381E64F9" w14:textId="77777777" w:rsidR="00B465A9" w:rsidRPr="00B465A9" w:rsidRDefault="00B465A9" w:rsidP="00B465A9">
            <w:pPr>
              <w:jc w:val="center"/>
              <w:rPr>
                <w:rFonts w:ascii="Arial" w:hAnsi="Arial" w:cs="Arial"/>
              </w:rPr>
            </w:pPr>
            <w:r w:rsidRPr="00B465A9">
              <w:rPr>
                <w:rFonts w:ascii="Arial" w:hAnsi="Arial" w:cs="Arial"/>
                <w:bCs/>
              </w:rPr>
              <w:t>2</w:t>
            </w:r>
          </w:p>
        </w:tc>
        <w:tc>
          <w:tcPr>
            <w:tcW w:w="236" w:type="dxa"/>
            <w:vAlign w:val="center"/>
            <w:hideMark/>
          </w:tcPr>
          <w:p w14:paraId="0114827F" w14:textId="77777777" w:rsidR="00B465A9" w:rsidRPr="00B465A9" w:rsidRDefault="00B465A9" w:rsidP="00B465A9"/>
        </w:tc>
      </w:tr>
      <w:tr w:rsidR="008D6875" w:rsidRPr="00B465A9" w14:paraId="1E29F61A"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2644FC6D" w14:textId="77777777" w:rsidR="00B465A9" w:rsidRPr="00B465A9" w:rsidRDefault="00B465A9" w:rsidP="00B465A9">
            <w:pPr>
              <w:jc w:val="center"/>
              <w:rPr>
                <w:rFonts w:ascii="Arial" w:hAnsi="Arial" w:cs="Arial"/>
              </w:rPr>
            </w:pPr>
            <w:r w:rsidRPr="00B465A9">
              <w:rPr>
                <w:rFonts w:ascii="Arial" w:hAnsi="Arial" w:cs="Arial"/>
                <w:bCs/>
              </w:rPr>
              <w:t>37000 - 39999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3F94A9F1" w14:textId="77777777" w:rsidR="00B465A9" w:rsidRPr="00B465A9" w:rsidRDefault="00B465A9" w:rsidP="00B465A9">
            <w:pPr>
              <w:jc w:val="center"/>
              <w:rPr>
                <w:rFonts w:ascii="Arial" w:hAnsi="Arial" w:cs="Arial"/>
              </w:rPr>
            </w:pPr>
            <w:r w:rsidRPr="00B465A9">
              <w:rPr>
                <w:rFonts w:ascii="Arial" w:hAnsi="Arial" w:cs="Arial"/>
                <w:bCs/>
              </w:rPr>
              <w:t>TEXAS NEW MEXICO POWER COMPANY</w:t>
            </w:r>
          </w:p>
        </w:tc>
        <w:tc>
          <w:tcPr>
            <w:tcW w:w="1250" w:type="dxa"/>
            <w:tcBorders>
              <w:top w:val="nil"/>
              <w:left w:val="nil"/>
              <w:bottom w:val="single" w:sz="8" w:space="0" w:color="auto"/>
              <w:right w:val="single" w:sz="8" w:space="0" w:color="auto"/>
            </w:tcBorders>
            <w:shd w:val="clear" w:color="auto" w:fill="auto"/>
            <w:vAlign w:val="center"/>
            <w:hideMark/>
          </w:tcPr>
          <w:p w14:paraId="4548578F" w14:textId="77777777" w:rsidR="00B465A9" w:rsidRPr="00B465A9" w:rsidRDefault="00B465A9" w:rsidP="00B465A9">
            <w:pPr>
              <w:jc w:val="center"/>
              <w:rPr>
                <w:rFonts w:ascii="Arial" w:hAnsi="Arial" w:cs="Arial"/>
              </w:rPr>
            </w:pPr>
            <w:r w:rsidRPr="00B465A9">
              <w:rPr>
                <w:rFonts w:ascii="Arial" w:hAnsi="Arial" w:cs="Arial"/>
                <w:bCs/>
              </w:rPr>
              <w:t>TTNMP</w:t>
            </w:r>
          </w:p>
        </w:tc>
        <w:tc>
          <w:tcPr>
            <w:tcW w:w="1294" w:type="dxa"/>
            <w:tcBorders>
              <w:top w:val="nil"/>
              <w:left w:val="nil"/>
              <w:bottom w:val="single" w:sz="8" w:space="0" w:color="auto"/>
              <w:right w:val="single" w:sz="8" w:space="0" w:color="auto"/>
            </w:tcBorders>
            <w:shd w:val="clear" w:color="auto" w:fill="auto"/>
            <w:vAlign w:val="center"/>
            <w:hideMark/>
          </w:tcPr>
          <w:p w14:paraId="0353D262" w14:textId="77777777" w:rsidR="00B465A9" w:rsidRPr="00B465A9" w:rsidRDefault="00B465A9" w:rsidP="00B465A9">
            <w:pPr>
              <w:jc w:val="center"/>
              <w:rPr>
                <w:rFonts w:ascii="Arial" w:hAnsi="Arial" w:cs="Arial"/>
              </w:rPr>
            </w:pPr>
            <w:r w:rsidRPr="00B465A9">
              <w:rPr>
                <w:rFonts w:ascii="Arial" w:hAnsi="Arial" w:cs="Arial"/>
                <w:bCs/>
              </w:rPr>
              <w:t>TTNMP</w:t>
            </w:r>
          </w:p>
        </w:tc>
        <w:tc>
          <w:tcPr>
            <w:tcW w:w="898" w:type="dxa"/>
            <w:tcBorders>
              <w:top w:val="nil"/>
              <w:left w:val="nil"/>
              <w:bottom w:val="single" w:sz="8" w:space="0" w:color="auto"/>
              <w:right w:val="single" w:sz="8" w:space="0" w:color="auto"/>
            </w:tcBorders>
            <w:shd w:val="clear" w:color="auto" w:fill="auto"/>
            <w:vAlign w:val="center"/>
            <w:hideMark/>
          </w:tcPr>
          <w:p w14:paraId="41BAAD61" w14:textId="77777777" w:rsidR="00B465A9" w:rsidRPr="00B465A9" w:rsidRDefault="00B465A9" w:rsidP="00B465A9">
            <w:pPr>
              <w:jc w:val="center"/>
              <w:rPr>
                <w:rFonts w:ascii="Arial" w:hAnsi="Arial" w:cs="Arial"/>
              </w:rPr>
            </w:pPr>
            <w:r w:rsidRPr="00B465A9">
              <w:rPr>
                <w:rFonts w:ascii="Arial" w:hAnsi="Arial" w:cs="Arial"/>
                <w:bCs/>
              </w:rPr>
              <w:t>17</w:t>
            </w:r>
          </w:p>
        </w:tc>
        <w:tc>
          <w:tcPr>
            <w:tcW w:w="1097" w:type="dxa"/>
            <w:tcBorders>
              <w:top w:val="nil"/>
              <w:left w:val="nil"/>
              <w:bottom w:val="single" w:sz="8" w:space="0" w:color="auto"/>
              <w:right w:val="single" w:sz="8" w:space="0" w:color="auto"/>
            </w:tcBorders>
            <w:shd w:val="clear" w:color="auto" w:fill="auto"/>
            <w:vAlign w:val="center"/>
            <w:hideMark/>
          </w:tcPr>
          <w:p w14:paraId="319A296C" w14:textId="77777777" w:rsidR="00B465A9" w:rsidRPr="00B465A9" w:rsidRDefault="00B465A9" w:rsidP="00B465A9">
            <w:pPr>
              <w:jc w:val="center"/>
              <w:rPr>
                <w:rFonts w:ascii="Arial" w:hAnsi="Arial" w:cs="Arial"/>
              </w:rPr>
            </w:pPr>
            <w:r w:rsidRPr="00B465A9">
              <w:rPr>
                <w:rFonts w:ascii="Arial" w:hAnsi="Arial" w:cs="Arial"/>
                <w:bCs/>
              </w:rPr>
              <w:t>220 - 240</w:t>
            </w:r>
          </w:p>
        </w:tc>
        <w:tc>
          <w:tcPr>
            <w:tcW w:w="236" w:type="dxa"/>
            <w:vAlign w:val="center"/>
            <w:hideMark/>
          </w:tcPr>
          <w:p w14:paraId="0233F426" w14:textId="77777777" w:rsidR="00B465A9" w:rsidRPr="00B465A9" w:rsidRDefault="00B465A9" w:rsidP="00B465A9"/>
        </w:tc>
      </w:tr>
      <w:tr w:rsidR="008D6875" w:rsidRPr="00B465A9" w14:paraId="4BC4FA5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AD301F0" w14:textId="77777777" w:rsidR="00B465A9" w:rsidRPr="00B465A9" w:rsidRDefault="00B465A9" w:rsidP="00B465A9">
            <w:pPr>
              <w:jc w:val="center"/>
              <w:rPr>
                <w:rFonts w:ascii="Arial" w:hAnsi="Arial" w:cs="Arial"/>
              </w:rPr>
            </w:pPr>
            <w:r w:rsidRPr="00B465A9">
              <w:rPr>
                <w:rFonts w:ascii="Arial" w:hAnsi="Arial" w:cs="Arial"/>
                <w:bCs/>
              </w:rPr>
              <w:lastRenderedPageBreak/>
              <w:t>40000 - 49999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BFE3167" w14:textId="77777777" w:rsidR="00B465A9" w:rsidRPr="00B465A9" w:rsidRDefault="00B465A9" w:rsidP="00B465A9">
            <w:pPr>
              <w:jc w:val="center"/>
              <w:rPr>
                <w:rFonts w:ascii="Arial" w:hAnsi="Arial" w:cs="Arial"/>
              </w:rPr>
            </w:pPr>
            <w:r w:rsidRPr="00B465A9">
              <w:rPr>
                <w:rFonts w:ascii="Arial" w:hAnsi="Arial" w:cs="Arial"/>
                <w:bCs/>
              </w:rPr>
              <w:t>CENTERPOINT</w:t>
            </w:r>
          </w:p>
        </w:tc>
        <w:tc>
          <w:tcPr>
            <w:tcW w:w="1250" w:type="dxa"/>
            <w:tcBorders>
              <w:top w:val="nil"/>
              <w:left w:val="nil"/>
              <w:bottom w:val="single" w:sz="8" w:space="0" w:color="auto"/>
              <w:right w:val="single" w:sz="8" w:space="0" w:color="auto"/>
            </w:tcBorders>
            <w:shd w:val="clear" w:color="auto" w:fill="auto"/>
            <w:vAlign w:val="center"/>
            <w:hideMark/>
          </w:tcPr>
          <w:p w14:paraId="01B9EE66" w14:textId="77777777" w:rsidR="00B465A9" w:rsidRPr="00B465A9" w:rsidRDefault="00B465A9" w:rsidP="00B465A9">
            <w:pPr>
              <w:jc w:val="center"/>
              <w:rPr>
                <w:rFonts w:ascii="Arial" w:hAnsi="Arial" w:cs="Arial"/>
              </w:rPr>
            </w:pPr>
            <w:r w:rsidRPr="00B465A9">
              <w:rPr>
                <w:rFonts w:ascii="Arial" w:hAnsi="Arial" w:cs="Arial"/>
                <w:bCs/>
              </w:rPr>
              <w:t>TCNPE</w:t>
            </w:r>
          </w:p>
        </w:tc>
        <w:tc>
          <w:tcPr>
            <w:tcW w:w="1294" w:type="dxa"/>
            <w:tcBorders>
              <w:top w:val="nil"/>
              <w:left w:val="nil"/>
              <w:bottom w:val="single" w:sz="8" w:space="0" w:color="auto"/>
              <w:right w:val="single" w:sz="8" w:space="0" w:color="auto"/>
            </w:tcBorders>
            <w:shd w:val="clear" w:color="auto" w:fill="auto"/>
            <w:vAlign w:val="center"/>
            <w:hideMark/>
          </w:tcPr>
          <w:p w14:paraId="54FB7873" w14:textId="77777777" w:rsidR="00B465A9" w:rsidRPr="00B465A9" w:rsidRDefault="00B465A9" w:rsidP="00B465A9">
            <w:pPr>
              <w:jc w:val="center"/>
              <w:rPr>
                <w:rFonts w:ascii="Arial" w:hAnsi="Arial" w:cs="Arial"/>
              </w:rPr>
            </w:pPr>
            <w:r w:rsidRPr="00B465A9">
              <w:rPr>
                <w:rFonts w:ascii="Arial" w:hAnsi="Arial" w:cs="Arial"/>
                <w:bCs/>
              </w:rPr>
              <w:t>TCNPE</w:t>
            </w:r>
          </w:p>
        </w:tc>
        <w:tc>
          <w:tcPr>
            <w:tcW w:w="898" w:type="dxa"/>
            <w:tcBorders>
              <w:top w:val="nil"/>
              <w:left w:val="nil"/>
              <w:bottom w:val="single" w:sz="8" w:space="0" w:color="auto"/>
              <w:right w:val="single" w:sz="8" w:space="0" w:color="auto"/>
            </w:tcBorders>
            <w:shd w:val="clear" w:color="auto" w:fill="auto"/>
            <w:vAlign w:val="center"/>
            <w:hideMark/>
          </w:tcPr>
          <w:p w14:paraId="4E48B2DD" w14:textId="77777777" w:rsidR="00B465A9" w:rsidRPr="00B465A9" w:rsidRDefault="00B465A9" w:rsidP="00B465A9">
            <w:pPr>
              <w:jc w:val="center"/>
              <w:rPr>
                <w:rFonts w:ascii="Arial" w:hAnsi="Arial" w:cs="Arial"/>
              </w:rPr>
            </w:pPr>
            <w:r w:rsidRPr="00B465A9">
              <w:rPr>
                <w:rFonts w:ascii="Arial" w:hAnsi="Arial" w:cs="Arial"/>
                <w:bCs/>
              </w:rPr>
              <w:t>4</w:t>
            </w:r>
          </w:p>
        </w:tc>
        <w:tc>
          <w:tcPr>
            <w:tcW w:w="1097" w:type="dxa"/>
            <w:tcBorders>
              <w:top w:val="nil"/>
              <w:left w:val="nil"/>
              <w:bottom w:val="single" w:sz="8" w:space="0" w:color="auto"/>
              <w:right w:val="single" w:sz="8" w:space="0" w:color="auto"/>
            </w:tcBorders>
            <w:shd w:val="clear" w:color="auto" w:fill="auto"/>
            <w:vAlign w:val="center"/>
            <w:hideMark/>
          </w:tcPr>
          <w:p w14:paraId="5602A605" w14:textId="77777777" w:rsidR="00B465A9" w:rsidRPr="00B465A9" w:rsidRDefault="00B465A9" w:rsidP="00B465A9">
            <w:pPr>
              <w:jc w:val="center"/>
              <w:rPr>
                <w:rFonts w:ascii="Arial" w:hAnsi="Arial" w:cs="Arial"/>
              </w:rPr>
            </w:pPr>
            <w:r w:rsidRPr="00B465A9">
              <w:rPr>
                <w:rFonts w:ascii="Arial" w:hAnsi="Arial" w:cs="Arial"/>
                <w:bCs/>
              </w:rPr>
              <w:t>260 - 320</w:t>
            </w:r>
          </w:p>
        </w:tc>
        <w:tc>
          <w:tcPr>
            <w:tcW w:w="236" w:type="dxa"/>
            <w:vAlign w:val="center"/>
            <w:hideMark/>
          </w:tcPr>
          <w:p w14:paraId="3EA7F093" w14:textId="77777777" w:rsidR="00B465A9" w:rsidRPr="00B465A9" w:rsidRDefault="00B465A9" w:rsidP="00B465A9"/>
        </w:tc>
      </w:tr>
      <w:tr w:rsidR="008D6875" w:rsidRPr="00B465A9" w14:paraId="2E9CF860"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EC3B0C4" w14:textId="77777777" w:rsidR="00B465A9" w:rsidRPr="00B465A9" w:rsidRDefault="00B465A9" w:rsidP="00B465A9">
            <w:pPr>
              <w:jc w:val="center"/>
              <w:rPr>
                <w:rFonts w:ascii="Arial" w:hAnsi="Arial" w:cs="Arial"/>
              </w:rPr>
            </w:pPr>
            <w:r w:rsidRPr="00B465A9">
              <w:rPr>
                <w:rFonts w:ascii="Arial" w:hAnsi="Arial" w:cs="Arial"/>
                <w:bCs/>
              </w:rPr>
              <w:t>59100 - 59199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14614A03" w14:textId="77777777" w:rsidR="00B465A9" w:rsidRPr="00B465A9" w:rsidRDefault="00B465A9" w:rsidP="00B465A9">
            <w:pPr>
              <w:jc w:val="center"/>
              <w:rPr>
                <w:rFonts w:ascii="Arial" w:hAnsi="Arial" w:cs="Arial"/>
              </w:rPr>
            </w:pPr>
            <w:r w:rsidRPr="00B465A9">
              <w:rPr>
                <w:rFonts w:ascii="Arial" w:hAnsi="Arial" w:cs="Arial"/>
                <w:bCs/>
              </w:rPr>
              <w:t>LUBBOCK POWER &amp; LIGHT</w:t>
            </w:r>
          </w:p>
        </w:tc>
        <w:tc>
          <w:tcPr>
            <w:tcW w:w="1250" w:type="dxa"/>
            <w:tcBorders>
              <w:top w:val="nil"/>
              <w:left w:val="nil"/>
              <w:bottom w:val="single" w:sz="8" w:space="0" w:color="auto"/>
              <w:right w:val="single" w:sz="8" w:space="0" w:color="auto"/>
            </w:tcBorders>
            <w:shd w:val="clear" w:color="auto" w:fill="auto"/>
            <w:vAlign w:val="center"/>
            <w:hideMark/>
          </w:tcPr>
          <w:p w14:paraId="736123C3" w14:textId="77777777" w:rsidR="00B465A9" w:rsidRPr="00B465A9" w:rsidRDefault="00B465A9" w:rsidP="00B465A9">
            <w:pPr>
              <w:jc w:val="center"/>
              <w:rPr>
                <w:rFonts w:ascii="Arial" w:hAnsi="Arial" w:cs="Arial"/>
              </w:rPr>
            </w:pPr>
            <w:r w:rsidRPr="00B465A9">
              <w:rPr>
                <w:rFonts w:ascii="Arial" w:hAnsi="Arial" w:cs="Arial"/>
                <w:bCs/>
              </w:rPr>
              <w:t>TLPL</w:t>
            </w:r>
          </w:p>
        </w:tc>
        <w:tc>
          <w:tcPr>
            <w:tcW w:w="1294" w:type="dxa"/>
            <w:tcBorders>
              <w:top w:val="nil"/>
              <w:left w:val="nil"/>
              <w:bottom w:val="single" w:sz="8" w:space="0" w:color="auto"/>
              <w:right w:val="single" w:sz="8" w:space="0" w:color="auto"/>
            </w:tcBorders>
            <w:shd w:val="clear" w:color="auto" w:fill="auto"/>
            <w:vAlign w:val="center"/>
            <w:hideMark/>
          </w:tcPr>
          <w:p w14:paraId="70A5E566" w14:textId="77777777" w:rsidR="00B465A9" w:rsidRPr="00B465A9" w:rsidRDefault="00B465A9" w:rsidP="00B465A9">
            <w:pPr>
              <w:jc w:val="center"/>
              <w:rPr>
                <w:rFonts w:ascii="Arial" w:hAnsi="Arial" w:cs="Arial"/>
              </w:rPr>
            </w:pPr>
            <w:r w:rsidRPr="00B465A9">
              <w:rPr>
                <w:rFonts w:ascii="Arial" w:hAnsi="Arial" w:cs="Arial"/>
                <w:bCs/>
              </w:rPr>
              <w:t>TLPL</w:t>
            </w:r>
          </w:p>
        </w:tc>
        <w:tc>
          <w:tcPr>
            <w:tcW w:w="898" w:type="dxa"/>
            <w:tcBorders>
              <w:top w:val="nil"/>
              <w:left w:val="nil"/>
              <w:bottom w:val="single" w:sz="8" w:space="0" w:color="auto"/>
              <w:right w:val="single" w:sz="8" w:space="0" w:color="auto"/>
            </w:tcBorders>
            <w:shd w:val="clear" w:color="auto" w:fill="auto"/>
            <w:vAlign w:val="center"/>
            <w:hideMark/>
          </w:tcPr>
          <w:p w14:paraId="275E7A1C" w14:textId="77777777" w:rsidR="00B465A9" w:rsidRPr="00B465A9" w:rsidRDefault="00B465A9" w:rsidP="00B465A9">
            <w:pPr>
              <w:jc w:val="center"/>
              <w:rPr>
                <w:rFonts w:ascii="Arial" w:hAnsi="Arial" w:cs="Arial"/>
              </w:rPr>
            </w:pPr>
            <w:r w:rsidRPr="00B465A9">
              <w:rPr>
                <w:rFonts w:ascii="Arial" w:hAnsi="Arial" w:cs="Arial"/>
                <w:bCs/>
              </w:rPr>
              <w:t>31</w:t>
            </w:r>
          </w:p>
        </w:tc>
        <w:tc>
          <w:tcPr>
            <w:tcW w:w="1097" w:type="dxa"/>
            <w:tcBorders>
              <w:top w:val="nil"/>
              <w:left w:val="nil"/>
              <w:bottom w:val="single" w:sz="8" w:space="0" w:color="auto"/>
              <w:right w:val="single" w:sz="8" w:space="0" w:color="auto"/>
            </w:tcBorders>
            <w:shd w:val="clear" w:color="auto" w:fill="auto"/>
            <w:vAlign w:val="center"/>
            <w:hideMark/>
          </w:tcPr>
          <w:p w14:paraId="6E7F47FB" w14:textId="77777777" w:rsidR="00B465A9" w:rsidRPr="00B465A9" w:rsidRDefault="00B465A9" w:rsidP="00B465A9">
            <w:pPr>
              <w:jc w:val="center"/>
              <w:rPr>
                <w:rFonts w:ascii="Arial" w:hAnsi="Arial" w:cs="Arial"/>
              </w:rPr>
            </w:pPr>
            <w:r w:rsidRPr="00B465A9">
              <w:rPr>
                <w:rFonts w:ascii="Arial" w:hAnsi="Arial" w:cs="Arial"/>
                <w:bCs/>
              </w:rPr>
              <w:t>12</w:t>
            </w:r>
          </w:p>
        </w:tc>
        <w:tc>
          <w:tcPr>
            <w:tcW w:w="236" w:type="dxa"/>
            <w:vAlign w:val="center"/>
            <w:hideMark/>
          </w:tcPr>
          <w:p w14:paraId="23F950C9" w14:textId="77777777" w:rsidR="00B465A9" w:rsidRPr="00B465A9" w:rsidRDefault="00B465A9" w:rsidP="00B465A9"/>
        </w:tc>
      </w:tr>
      <w:tr w:rsidR="008D6875" w:rsidRPr="00B465A9" w14:paraId="7B71B51F"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6F14E0B" w14:textId="77777777" w:rsidR="00B465A9" w:rsidRPr="00B465A9" w:rsidRDefault="00B465A9" w:rsidP="00B465A9">
            <w:pPr>
              <w:jc w:val="center"/>
              <w:rPr>
                <w:rFonts w:ascii="Arial" w:hAnsi="Arial" w:cs="Arial"/>
              </w:rPr>
            </w:pPr>
            <w:r w:rsidRPr="00B465A9">
              <w:rPr>
                <w:rFonts w:ascii="Arial" w:hAnsi="Arial" w:cs="Arial"/>
                <w:bCs/>
              </w:rPr>
              <w:t>59900 - 59999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024BEDAB" w14:textId="77777777" w:rsidR="00B465A9" w:rsidRPr="00B465A9" w:rsidRDefault="00B465A9" w:rsidP="00B465A9">
            <w:pPr>
              <w:jc w:val="center"/>
              <w:rPr>
                <w:rFonts w:ascii="Arial" w:hAnsi="Arial" w:cs="Arial"/>
              </w:rPr>
            </w:pPr>
            <w:r w:rsidRPr="00B465A9">
              <w:rPr>
                <w:rFonts w:ascii="Arial" w:hAnsi="Arial" w:cs="Arial"/>
                <w:bCs/>
              </w:rPr>
              <w:t>WIND ENERGY TRANSMISSION TEXAS</w:t>
            </w:r>
          </w:p>
        </w:tc>
        <w:tc>
          <w:tcPr>
            <w:tcW w:w="1250" w:type="dxa"/>
            <w:tcBorders>
              <w:top w:val="nil"/>
              <w:left w:val="nil"/>
              <w:bottom w:val="single" w:sz="8" w:space="0" w:color="auto"/>
              <w:right w:val="single" w:sz="8" w:space="0" w:color="auto"/>
            </w:tcBorders>
            <w:shd w:val="clear" w:color="auto" w:fill="auto"/>
            <w:vAlign w:val="center"/>
            <w:hideMark/>
          </w:tcPr>
          <w:p w14:paraId="35E95B4A" w14:textId="77777777" w:rsidR="00B465A9" w:rsidRPr="00B465A9" w:rsidRDefault="00B465A9" w:rsidP="00B465A9">
            <w:pPr>
              <w:jc w:val="center"/>
              <w:rPr>
                <w:rFonts w:ascii="Arial" w:hAnsi="Arial" w:cs="Arial"/>
              </w:rPr>
            </w:pPr>
            <w:r w:rsidRPr="00B465A9">
              <w:rPr>
                <w:rFonts w:ascii="Arial" w:hAnsi="Arial" w:cs="Arial"/>
                <w:bCs/>
              </w:rPr>
              <w:t>WETT</w:t>
            </w:r>
          </w:p>
        </w:tc>
        <w:tc>
          <w:tcPr>
            <w:tcW w:w="1294" w:type="dxa"/>
            <w:tcBorders>
              <w:top w:val="nil"/>
              <w:left w:val="nil"/>
              <w:bottom w:val="single" w:sz="8" w:space="0" w:color="auto"/>
              <w:right w:val="single" w:sz="8" w:space="0" w:color="auto"/>
            </w:tcBorders>
            <w:shd w:val="clear" w:color="auto" w:fill="auto"/>
            <w:vAlign w:val="center"/>
            <w:hideMark/>
          </w:tcPr>
          <w:p w14:paraId="545FF921" w14:textId="77777777" w:rsidR="00B465A9" w:rsidRPr="00B465A9" w:rsidRDefault="00B465A9" w:rsidP="00B465A9">
            <w:pPr>
              <w:jc w:val="center"/>
              <w:rPr>
                <w:rFonts w:ascii="Arial" w:hAnsi="Arial" w:cs="Arial"/>
              </w:rPr>
            </w:pPr>
            <w:r w:rsidRPr="00B465A9">
              <w:rPr>
                <w:rFonts w:ascii="Arial" w:hAnsi="Arial" w:cs="Arial"/>
                <w:bCs/>
              </w:rPr>
              <w:t>WETT</w:t>
            </w:r>
          </w:p>
        </w:tc>
        <w:tc>
          <w:tcPr>
            <w:tcW w:w="898" w:type="dxa"/>
            <w:tcBorders>
              <w:top w:val="nil"/>
              <w:left w:val="nil"/>
              <w:bottom w:val="single" w:sz="8" w:space="0" w:color="auto"/>
              <w:right w:val="single" w:sz="8" w:space="0" w:color="auto"/>
            </w:tcBorders>
            <w:shd w:val="clear" w:color="auto" w:fill="auto"/>
            <w:vAlign w:val="center"/>
            <w:hideMark/>
          </w:tcPr>
          <w:p w14:paraId="00E55044" w14:textId="77777777" w:rsidR="00B465A9" w:rsidRPr="00B465A9" w:rsidRDefault="00B465A9" w:rsidP="00B465A9">
            <w:pPr>
              <w:jc w:val="center"/>
              <w:rPr>
                <w:rFonts w:ascii="Arial" w:hAnsi="Arial" w:cs="Arial"/>
              </w:rPr>
            </w:pPr>
            <w:r w:rsidRPr="00B465A9">
              <w:rPr>
                <w:rFonts w:ascii="Arial" w:hAnsi="Arial" w:cs="Arial"/>
                <w:bCs/>
              </w:rPr>
              <w:t>29</w:t>
            </w:r>
          </w:p>
        </w:tc>
        <w:tc>
          <w:tcPr>
            <w:tcW w:w="1097" w:type="dxa"/>
            <w:tcBorders>
              <w:top w:val="nil"/>
              <w:left w:val="nil"/>
              <w:bottom w:val="single" w:sz="8" w:space="0" w:color="auto"/>
              <w:right w:val="single" w:sz="8" w:space="0" w:color="auto"/>
            </w:tcBorders>
            <w:shd w:val="clear" w:color="auto" w:fill="auto"/>
            <w:vAlign w:val="center"/>
            <w:hideMark/>
          </w:tcPr>
          <w:p w14:paraId="7844FC0B" w14:textId="77777777" w:rsidR="00B465A9" w:rsidRPr="00B465A9" w:rsidRDefault="00B465A9" w:rsidP="00D17CDD">
            <w:pPr>
              <w:jc w:val="center"/>
              <w:rPr>
                <w:rFonts w:ascii="Arial" w:hAnsi="Arial" w:cs="Arial"/>
              </w:rPr>
            </w:pPr>
            <w:r w:rsidRPr="00B465A9">
              <w:rPr>
                <w:rFonts w:ascii="Arial" w:hAnsi="Arial" w:cs="Arial"/>
                <w:bCs/>
              </w:rPr>
              <w:t>590 - 609</w:t>
            </w:r>
          </w:p>
        </w:tc>
        <w:tc>
          <w:tcPr>
            <w:tcW w:w="236" w:type="dxa"/>
            <w:vAlign w:val="center"/>
            <w:hideMark/>
          </w:tcPr>
          <w:p w14:paraId="09862CCF" w14:textId="77777777" w:rsidR="00B465A9" w:rsidRPr="00B465A9" w:rsidRDefault="00B465A9" w:rsidP="00B465A9"/>
        </w:tc>
      </w:tr>
      <w:tr w:rsidR="008D6875" w:rsidRPr="00B465A9" w14:paraId="40204288"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543E61BE" w14:textId="77777777" w:rsidR="00B465A9" w:rsidRPr="00B465A9" w:rsidRDefault="00B465A9" w:rsidP="00B465A9">
            <w:pPr>
              <w:jc w:val="center"/>
              <w:rPr>
                <w:rFonts w:ascii="Arial" w:hAnsi="Arial" w:cs="Arial"/>
              </w:rPr>
            </w:pPr>
            <w:r w:rsidRPr="00B465A9">
              <w:rPr>
                <w:rFonts w:ascii="Arial" w:hAnsi="Arial" w:cs="Arial"/>
                <w:bCs/>
              </w:rPr>
              <w:t>68000 - 68999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8389D0C" w14:textId="77777777" w:rsidR="00B465A9" w:rsidRPr="00B465A9" w:rsidRDefault="00B465A9" w:rsidP="00B465A9">
            <w:pPr>
              <w:jc w:val="center"/>
              <w:rPr>
                <w:rFonts w:ascii="Arial" w:hAnsi="Arial" w:cs="Arial"/>
              </w:rPr>
            </w:pPr>
            <w:r w:rsidRPr="00B465A9">
              <w:rPr>
                <w:rFonts w:ascii="Arial" w:hAnsi="Arial" w:cs="Arial"/>
                <w:bCs/>
              </w:rPr>
              <w:t>LONE STAR TRANSMISSION</w:t>
            </w:r>
          </w:p>
        </w:tc>
        <w:tc>
          <w:tcPr>
            <w:tcW w:w="1250" w:type="dxa"/>
            <w:tcBorders>
              <w:top w:val="nil"/>
              <w:left w:val="nil"/>
              <w:bottom w:val="single" w:sz="8" w:space="0" w:color="auto"/>
              <w:right w:val="single" w:sz="8" w:space="0" w:color="auto"/>
            </w:tcBorders>
            <w:shd w:val="clear" w:color="auto" w:fill="auto"/>
            <w:vAlign w:val="center"/>
            <w:hideMark/>
          </w:tcPr>
          <w:p w14:paraId="2EEDCC32" w14:textId="77777777" w:rsidR="00B465A9" w:rsidRPr="00B465A9" w:rsidRDefault="00B465A9" w:rsidP="00B465A9">
            <w:pPr>
              <w:jc w:val="center"/>
              <w:rPr>
                <w:rFonts w:ascii="Arial" w:hAnsi="Arial" w:cs="Arial"/>
              </w:rPr>
            </w:pPr>
            <w:r w:rsidRPr="00B465A9">
              <w:rPr>
                <w:rFonts w:ascii="Arial" w:hAnsi="Arial" w:cs="Arial"/>
                <w:bCs/>
              </w:rPr>
              <w:t>TLSTR</w:t>
            </w:r>
          </w:p>
        </w:tc>
        <w:tc>
          <w:tcPr>
            <w:tcW w:w="1294" w:type="dxa"/>
            <w:tcBorders>
              <w:top w:val="nil"/>
              <w:left w:val="nil"/>
              <w:bottom w:val="single" w:sz="8" w:space="0" w:color="auto"/>
              <w:right w:val="single" w:sz="8" w:space="0" w:color="auto"/>
            </w:tcBorders>
            <w:shd w:val="clear" w:color="auto" w:fill="auto"/>
            <w:vAlign w:val="center"/>
            <w:hideMark/>
          </w:tcPr>
          <w:p w14:paraId="73BF774C" w14:textId="77777777" w:rsidR="00B465A9" w:rsidRPr="00B465A9" w:rsidRDefault="00B465A9" w:rsidP="00B465A9">
            <w:pPr>
              <w:jc w:val="center"/>
              <w:rPr>
                <w:rFonts w:ascii="Arial" w:hAnsi="Arial" w:cs="Arial"/>
              </w:rPr>
            </w:pPr>
            <w:r w:rsidRPr="00B465A9">
              <w:rPr>
                <w:rFonts w:ascii="Arial" w:hAnsi="Arial" w:cs="Arial"/>
                <w:bCs/>
              </w:rPr>
              <w:t>TLSTR</w:t>
            </w:r>
          </w:p>
        </w:tc>
        <w:tc>
          <w:tcPr>
            <w:tcW w:w="898" w:type="dxa"/>
            <w:tcBorders>
              <w:top w:val="nil"/>
              <w:left w:val="nil"/>
              <w:bottom w:val="single" w:sz="8" w:space="0" w:color="auto"/>
              <w:right w:val="single" w:sz="8" w:space="0" w:color="auto"/>
            </w:tcBorders>
            <w:shd w:val="clear" w:color="auto" w:fill="auto"/>
            <w:vAlign w:val="center"/>
            <w:hideMark/>
          </w:tcPr>
          <w:p w14:paraId="13509659" w14:textId="77777777" w:rsidR="00B465A9" w:rsidRPr="00B465A9" w:rsidRDefault="00B465A9" w:rsidP="00B465A9">
            <w:pPr>
              <w:jc w:val="center"/>
              <w:rPr>
                <w:rFonts w:ascii="Arial" w:hAnsi="Arial" w:cs="Arial"/>
              </w:rPr>
            </w:pPr>
            <w:r w:rsidRPr="00B465A9">
              <w:rPr>
                <w:rFonts w:ascii="Arial" w:hAnsi="Arial" w:cs="Arial"/>
                <w:bCs/>
              </w:rPr>
              <w:t>27</w:t>
            </w:r>
          </w:p>
        </w:tc>
        <w:tc>
          <w:tcPr>
            <w:tcW w:w="1097" w:type="dxa"/>
            <w:tcBorders>
              <w:top w:val="nil"/>
              <w:left w:val="nil"/>
              <w:bottom w:val="single" w:sz="8" w:space="0" w:color="auto"/>
              <w:right w:val="single" w:sz="8" w:space="0" w:color="auto"/>
            </w:tcBorders>
            <w:shd w:val="clear" w:color="auto" w:fill="auto"/>
            <w:vAlign w:val="center"/>
            <w:hideMark/>
          </w:tcPr>
          <w:p w14:paraId="15A49200" w14:textId="77777777" w:rsidR="00B465A9" w:rsidRPr="00B465A9" w:rsidRDefault="00B465A9" w:rsidP="00B465A9">
            <w:pPr>
              <w:jc w:val="center"/>
              <w:rPr>
                <w:rFonts w:ascii="Arial" w:hAnsi="Arial" w:cs="Arial"/>
              </w:rPr>
            </w:pPr>
            <w:r w:rsidRPr="00B465A9">
              <w:rPr>
                <w:rFonts w:ascii="Arial" w:hAnsi="Arial" w:cs="Arial"/>
                <w:bCs/>
              </w:rPr>
              <w:t>670 - 689</w:t>
            </w:r>
          </w:p>
        </w:tc>
        <w:tc>
          <w:tcPr>
            <w:tcW w:w="236" w:type="dxa"/>
            <w:vAlign w:val="center"/>
            <w:hideMark/>
          </w:tcPr>
          <w:p w14:paraId="6581D048" w14:textId="77777777" w:rsidR="00B465A9" w:rsidRPr="00B465A9" w:rsidRDefault="00B465A9" w:rsidP="00B465A9"/>
        </w:tc>
      </w:tr>
      <w:tr w:rsidR="008D6875" w:rsidRPr="00B465A9" w14:paraId="5937C493"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0A53638" w14:textId="77777777" w:rsidR="00B465A9" w:rsidRPr="00B465A9" w:rsidRDefault="00B465A9" w:rsidP="00B465A9">
            <w:pPr>
              <w:jc w:val="center"/>
              <w:rPr>
                <w:rFonts w:ascii="Arial" w:hAnsi="Arial" w:cs="Arial"/>
              </w:rPr>
            </w:pPr>
            <w:r w:rsidRPr="00B465A9">
              <w:rPr>
                <w:rFonts w:ascii="Arial" w:hAnsi="Arial" w:cs="Arial"/>
                <w:bCs/>
              </w:rPr>
              <w:t>70000 - 70999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4D1DE1E0" w14:textId="77777777" w:rsidR="00B465A9" w:rsidRPr="00B465A9" w:rsidRDefault="00B465A9" w:rsidP="00B465A9">
            <w:pPr>
              <w:jc w:val="center"/>
              <w:rPr>
                <w:rFonts w:ascii="Arial" w:hAnsi="Arial" w:cs="Arial"/>
              </w:rPr>
            </w:pPr>
            <w:r w:rsidRPr="00B465A9">
              <w:rPr>
                <w:rFonts w:ascii="Arial" w:hAnsi="Arial" w:cs="Arial"/>
                <w:bCs/>
              </w:rPr>
              <w:t>PEDERNALES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0E6F3EEC" w14:textId="77777777" w:rsidR="00B465A9" w:rsidRPr="00B465A9" w:rsidRDefault="00B465A9" w:rsidP="00B465A9">
            <w:pPr>
              <w:jc w:val="center"/>
              <w:rPr>
                <w:rFonts w:ascii="Arial" w:hAnsi="Arial" w:cs="Arial"/>
              </w:rPr>
            </w:pPr>
            <w:r w:rsidRPr="00B465A9">
              <w:rPr>
                <w:rFonts w:ascii="Arial" w:hAnsi="Arial" w:cs="Arial"/>
                <w:bCs/>
              </w:rPr>
              <w:t>TPDEC0</w:t>
            </w:r>
          </w:p>
        </w:tc>
        <w:tc>
          <w:tcPr>
            <w:tcW w:w="1294" w:type="dxa"/>
            <w:tcBorders>
              <w:top w:val="nil"/>
              <w:left w:val="nil"/>
              <w:bottom w:val="single" w:sz="8" w:space="0" w:color="auto"/>
              <w:right w:val="single" w:sz="8" w:space="0" w:color="auto"/>
            </w:tcBorders>
            <w:shd w:val="clear" w:color="auto" w:fill="auto"/>
            <w:vAlign w:val="center"/>
            <w:hideMark/>
          </w:tcPr>
          <w:p w14:paraId="5CCD9077" w14:textId="77777777" w:rsidR="00B465A9" w:rsidRPr="00B465A9" w:rsidRDefault="00B465A9" w:rsidP="00B465A9">
            <w:pPr>
              <w:jc w:val="center"/>
              <w:rPr>
                <w:rFonts w:ascii="Arial" w:hAnsi="Arial" w:cs="Arial"/>
              </w:rPr>
            </w:pPr>
            <w:r w:rsidRPr="00B465A9">
              <w:rPr>
                <w:rFonts w:ascii="Arial" w:hAnsi="Arial" w:cs="Arial"/>
                <w:bCs/>
              </w:rPr>
              <w:t>TPDEC0</w:t>
            </w:r>
          </w:p>
        </w:tc>
        <w:tc>
          <w:tcPr>
            <w:tcW w:w="898" w:type="dxa"/>
            <w:tcBorders>
              <w:top w:val="nil"/>
              <w:left w:val="nil"/>
              <w:bottom w:val="single" w:sz="8" w:space="0" w:color="auto"/>
              <w:right w:val="single" w:sz="8" w:space="0" w:color="auto"/>
            </w:tcBorders>
            <w:shd w:val="clear" w:color="auto" w:fill="auto"/>
            <w:vAlign w:val="center"/>
            <w:hideMark/>
          </w:tcPr>
          <w:p w14:paraId="552C0FED" w14:textId="77777777" w:rsidR="00B465A9" w:rsidRPr="00B465A9" w:rsidRDefault="00B465A9" w:rsidP="00B465A9">
            <w:pPr>
              <w:jc w:val="center"/>
              <w:rPr>
                <w:rFonts w:ascii="Arial" w:hAnsi="Arial" w:cs="Arial"/>
              </w:rPr>
            </w:pPr>
            <w:r w:rsidRPr="00B465A9">
              <w:rPr>
                <w:rFonts w:ascii="Arial" w:hAnsi="Arial" w:cs="Arial"/>
                <w:bCs/>
              </w:rPr>
              <w:t>33</w:t>
            </w:r>
          </w:p>
        </w:tc>
        <w:tc>
          <w:tcPr>
            <w:tcW w:w="1097" w:type="dxa"/>
            <w:tcBorders>
              <w:top w:val="nil"/>
              <w:left w:val="nil"/>
              <w:bottom w:val="single" w:sz="8" w:space="0" w:color="auto"/>
              <w:right w:val="single" w:sz="8" w:space="0" w:color="auto"/>
            </w:tcBorders>
            <w:shd w:val="clear" w:color="auto" w:fill="auto"/>
            <w:vAlign w:val="center"/>
            <w:hideMark/>
          </w:tcPr>
          <w:p w14:paraId="166BEA1E" w14:textId="77777777" w:rsidR="00B465A9" w:rsidRPr="00B465A9" w:rsidRDefault="00B465A9" w:rsidP="00B465A9">
            <w:pPr>
              <w:jc w:val="center"/>
              <w:rPr>
                <w:rFonts w:ascii="Arial" w:hAnsi="Arial" w:cs="Arial"/>
              </w:rPr>
            </w:pPr>
            <w:r w:rsidRPr="00B465A9">
              <w:rPr>
                <w:rFonts w:ascii="Arial" w:hAnsi="Arial" w:cs="Arial"/>
                <w:bCs/>
              </w:rPr>
              <w:t>241-250</w:t>
            </w:r>
          </w:p>
        </w:tc>
        <w:tc>
          <w:tcPr>
            <w:tcW w:w="236" w:type="dxa"/>
            <w:vAlign w:val="center"/>
            <w:hideMark/>
          </w:tcPr>
          <w:p w14:paraId="45012D68" w14:textId="77777777" w:rsidR="00B465A9" w:rsidRPr="00B465A9" w:rsidRDefault="00B465A9" w:rsidP="00B465A9"/>
        </w:tc>
      </w:tr>
      <w:tr w:rsidR="008D6875" w:rsidRPr="00B465A9" w14:paraId="78149F56"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B7D146B" w14:textId="77777777" w:rsidR="00B465A9" w:rsidRPr="00B465A9" w:rsidRDefault="00B465A9" w:rsidP="00B465A9">
            <w:pPr>
              <w:jc w:val="center"/>
              <w:rPr>
                <w:rFonts w:ascii="Arial" w:hAnsi="Arial" w:cs="Arial"/>
              </w:rPr>
            </w:pPr>
            <w:r w:rsidRPr="00B465A9">
              <w:rPr>
                <w:rFonts w:ascii="Arial" w:hAnsi="Arial" w:cs="Arial"/>
                <w:bCs/>
              </w:rPr>
              <w:t>79000 - 79499</w:t>
            </w:r>
          </w:p>
        </w:tc>
        <w:tc>
          <w:tcPr>
            <w:tcW w:w="2203" w:type="dxa"/>
            <w:tcBorders>
              <w:top w:val="nil"/>
              <w:left w:val="nil"/>
              <w:bottom w:val="single" w:sz="8" w:space="0" w:color="auto"/>
              <w:right w:val="single" w:sz="8" w:space="0" w:color="000000"/>
            </w:tcBorders>
            <w:shd w:val="clear" w:color="auto" w:fill="auto"/>
            <w:vAlign w:val="center"/>
            <w:hideMark/>
          </w:tcPr>
          <w:p w14:paraId="18851E9F" w14:textId="77777777" w:rsidR="00B465A9" w:rsidRPr="00B465A9" w:rsidRDefault="00B465A9" w:rsidP="00B465A9">
            <w:pPr>
              <w:jc w:val="center"/>
              <w:rPr>
                <w:rFonts w:ascii="Arial" w:hAnsi="Arial" w:cs="Arial"/>
              </w:rPr>
            </w:pPr>
            <w:r w:rsidRPr="00B465A9">
              <w:rPr>
                <w:rFonts w:ascii="Arial" w:hAnsi="Arial" w:cs="Arial"/>
                <w:bCs/>
              </w:rPr>
              <w:t>CROSS TEXAS TRANSMISSION</w:t>
            </w:r>
          </w:p>
        </w:tc>
        <w:tc>
          <w:tcPr>
            <w:tcW w:w="1250" w:type="dxa"/>
            <w:tcBorders>
              <w:top w:val="nil"/>
              <w:left w:val="nil"/>
              <w:bottom w:val="single" w:sz="8" w:space="0" w:color="auto"/>
              <w:right w:val="single" w:sz="8" w:space="0" w:color="auto"/>
            </w:tcBorders>
            <w:shd w:val="clear" w:color="auto" w:fill="auto"/>
            <w:vAlign w:val="center"/>
            <w:hideMark/>
          </w:tcPr>
          <w:p w14:paraId="45F473C2" w14:textId="77777777" w:rsidR="00B465A9" w:rsidRPr="00B465A9" w:rsidRDefault="00B465A9" w:rsidP="00B465A9">
            <w:pPr>
              <w:jc w:val="center"/>
              <w:rPr>
                <w:rFonts w:ascii="Arial" w:hAnsi="Arial" w:cs="Arial"/>
              </w:rPr>
            </w:pPr>
            <w:r w:rsidRPr="00B465A9">
              <w:rPr>
                <w:rFonts w:ascii="Arial" w:hAnsi="Arial" w:cs="Arial"/>
                <w:bCs/>
              </w:rPr>
              <w:t>TCROS</w:t>
            </w:r>
          </w:p>
        </w:tc>
        <w:tc>
          <w:tcPr>
            <w:tcW w:w="1294" w:type="dxa"/>
            <w:tcBorders>
              <w:top w:val="nil"/>
              <w:left w:val="nil"/>
              <w:bottom w:val="single" w:sz="8" w:space="0" w:color="auto"/>
              <w:right w:val="single" w:sz="8" w:space="0" w:color="auto"/>
            </w:tcBorders>
            <w:shd w:val="clear" w:color="auto" w:fill="auto"/>
            <w:vAlign w:val="center"/>
            <w:hideMark/>
          </w:tcPr>
          <w:p w14:paraId="4E09A395" w14:textId="77777777" w:rsidR="00B465A9" w:rsidRPr="00B465A9" w:rsidRDefault="00B465A9" w:rsidP="00B465A9">
            <w:pPr>
              <w:jc w:val="center"/>
              <w:rPr>
                <w:rFonts w:ascii="Arial" w:hAnsi="Arial" w:cs="Arial"/>
              </w:rPr>
            </w:pPr>
            <w:r w:rsidRPr="00B465A9">
              <w:rPr>
                <w:rFonts w:ascii="Arial" w:hAnsi="Arial" w:cs="Arial"/>
                <w:bCs/>
              </w:rPr>
              <w:t>TCROS</w:t>
            </w:r>
          </w:p>
        </w:tc>
        <w:tc>
          <w:tcPr>
            <w:tcW w:w="898" w:type="dxa"/>
            <w:tcBorders>
              <w:top w:val="nil"/>
              <w:left w:val="nil"/>
              <w:bottom w:val="single" w:sz="8" w:space="0" w:color="auto"/>
              <w:right w:val="single" w:sz="8" w:space="0" w:color="auto"/>
            </w:tcBorders>
            <w:shd w:val="clear" w:color="auto" w:fill="auto"/>
            <w:vAlign w:val="center"/>
            <w:hideMark/>
          </w:tcPr>
          <w:p w14:paraId="62D55741" w14:textId="77777777" w:rsidR="00B465A9" w:rsidRPr="00B465A9" w:rsidRDefault="00B465A9" w:rsidP="00B465A9">
            <w:pPr>
              <w:jc w:val="center"/>
              <w:rPr>
                <w:rFonts w:ascii="Arial" w:hAnsi="Arial" w:cs="Arial"/>
              </w:rPr>
            </w:pPr>
            <w:r w:rsidRPr="00B465A9">
              <w:rPr>
                <w:rFonts w:ascii="Arial" w:hAnsi="Arial" w:cs="Arial"/>
                <w:bCs/>
              </w:rPr>
              <w:t>30</w:t>
            </w:r>
          </w:p>
        </w:tc>
        <w:tc>
          <w:tcPr>
            <w:tcW w:w="1097" w:type="dxa"/>
            <w:tcBorders>
              <w:top w:val="nil"/>
              <w:left w:val="nil"/>
              <w:bottom w:val="single" w:sz="8" w:space="0" w:color="auto"/>
              <w:right w:val="single" w:sz="8" w:space="0" w:color="auto"/>
            </w:tcBorders>
            <w:shd w:val="clear" w:color="auto" w:fill="auto"/>
            <w:vAlign w:val="center"/>
            <w:hideMark/>
          </w:tcPr>
          <w:p w14:paraId="2D81476F" w14:textId="77777777" w:rsidR="00B465A9" w:rsidRPr="00B465A9" w:rsidRDefault="00B465A9" w:rsidP="00B465A9">
            <w:pPr>
              <w:jc w:val="center"/>
              <w:rPr>
                <w:rFonts w:ascii="Arial" w:hAnsi="Arial" w:cs="Arial"/>
              </w:rPr>
            </w:pPr>
            <w:r w:rsidRPr="00B465A9">
              <w:rPr>
                <w:rFonts w:ascii="Arial" w:hAnsi="Arial" w:cs="Arial"/>
                <w:bCs/>
              </w:rPr>
              <w:t>790 - 799</w:t>
            </w:r>
          </w:p>
        </w:tc>
        <w:tc>
          <w:tcPr>
            <w:tcW w:w="236" w:type="dxa"/>
            <w:vAlign w:val="center"/>
            <w:hideMark/>
          </w:tcPr>
          <w:p w14:paraId="539E399A" w14:textId="77777777" w:rsidR="00B465A9" w:rsidRPr="00B465A9" w:rsidRDefault="00B465A9" w:rsidP="00B465A9"/>
        </w:tc>
      </w:tr>
      <w:tr w:rsidR="008D6875" w:rsidRPr="00B465A9" w14:paraId="6A8E7222"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A3190A4" w14:textId="77777777" w:rsidR="00B465A9" w:rsidRPr="00B465A9" w:rsidRDefault="00B465A9" w:rsidP="00B465A9">
            <w:pPr>
              <w:jc w:val="center"/>
              <w:rPr>
                <w:rFonts w:ascii="Arial" w:hAnsi="Arial" w:cs="Arial"/>
              </w:rPr>
            </w:pPr>
            <w:r w:rsidRPr="00B465A9">
              <w:rPr>
                <w:rFonts w:ascii="Arial" w:hAnsi="Arial" w:cs="Arial"/>
                <w:bCs/>
              </w:rPr>
              <w:t>79500 - 79699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6A86BAB8" w14:textId="77777777" w:rsidR="00B465A9" w:rsidRPr="00B465A9" w:rsidRDefault="00B465A9" w:rsidP="00B465A9">
            <w:pPr>
              <w:jc w:val="center"/>
              <w:rPr>
                <w:rFonts w:ascii="Arial" w:hAnsi="Arial" w:cs="Arial"/>
              </w:rPr>
            </w:pPr>
            <w:r w:rsidRPr="00B465A9">
              <w:rPr>
                <w:rFonts w:ascii="Arial" w:hAnsi="Arial" w:cs="Arial"/>
                <w:bCs/>
              </w:rPr>
              <w:t>SHARYLAND</w:t>
            </w:r>
          </w:p>
        </w:tc>
        <w:tc>
          <w:tcPr>
            <w:tcW w:w="1250" w:type="dxa"/>
            <w:tcBorders>
              <w:top w:val="nil"/>
              <w:left w:val="nil"/>
              <w:bottom w:val="single" w:sz="8" w:space="0" w:color="auto"/>
              <w:right w:val="single" w:sz="8" w:space="0" w:color="auto"/>
            </w:tcBorders>
            <w:shd w:val="clear" w:color="auto" w:fill="auto"/>
            <w:vAlign w:val="center"/>
            <w:hideMark/>
          </w:tcPr>
          <w:p w14:paraId="4DB60833" w14:textId="77777777" w:rsidR="00B465A9" w:rsidRPr="00B465A9" w:rsidRDefault="00B465A9" w:rsidP="00B465A9">
            <w:pPr>
              <w:jc w:val="center"/>
              <w:rPr>
                <w:rFonts w:ascii="Arial" w:hAnsi="Arial" w:cs="Arial"/>
              </w:rPr>
            </w:pPr>
            <w:r w:rsidRPr="00B465A9">
              <w:rPr>
                <w:rFonts w:ascii="Arial" w:hAnsi="Arial" w:cs="Arial"/>
                <w:bCs/>
              </w:rPr>
              <w:t>TSLND1</w:t>
            </w:r>
          </w:p>
        </w:tc>
        <w:tc>
          <w:tcPr>
            <w:tcW w:w="1294" w:type="dxa"/>
            <w:tcBorders>
              <w:top w:val="nil"/>
              <w:left w:val="nil"/>
              <w:bottom w:val="single" w:sz="8" w:space="0" w:color="auto"/>
              <w:right w:val="single" w:sz="8" w:space="0" w:color="auto"/>
            </w:tcBorders>
            <w:shd w:val="clear" w:color="auto" w:fill="auto"/>
            <w:vAlign w:val="center"/>
            <w:hideMark/>
          </w:tcPr>
          <w:p w14:paraId="5B6560D2" w14:textId="77777777" w:rsidR="00B465A9" w:rsidRPr="00B465A9" w:rsidRDefault="00B465A9" w:rsidP="00B465A9">
            <w:pPr>
              <w:jc w:val="center"/>
              <w:rPr>
                <w:rFonts w:ascii="Arial" w:hAnsi="Arial" w:cs="Arial"/>
              </w:rPr>
            </w:pPr>
            <w:r w:rsidRPr="00B465A9">
              <w:rPr>
                <w:rFonts w:ascii="Arial" w:hAnsi="Arial" w:cs="Arial"/>
                <w:bCs/>
              </w:rPr>
              <w:t>TSLND1</w:t>
            </w:r>
          </w:p>
        </w:tc>
        <w:tc>
          <w:tcPr>
            <w:tcW w:w="898" w:type="dxa"/>
            <w:tcBorders>
              <w:top w:val="nil"/>
              <w:left w:val="nil"/>
              <w:bottom w:val="single" w:sz="8" w:space="0" w:color="auto"/>
              <w:right w:val="single" w:sz="8" w:space="0" w:color="auto"/>
            </w:tcBorders>
            <w:shd w:val="clear" w:color="auto" w:fill="auto"/>
            <w:vAlign w:val="center"/>
            <w:hideMark/>
          </w:tcPr>
          <w:p w14:paraId="5B403F64" w14:textId="77777777" w:rsidR="00B465A9" w:rsidRPr="00B465A9" w:rsidRDefault="00B465A9" w:rsidP="00B465A9">
            <w:pPr>
              <w:jc w:val="center"/>
              <w:rPr>
                <w:rFonts w:ascii="Arial" w:hAnsi="Arial" w:cs="Arial"/>
              </w:rPr>
            </w:pPr>
            <w:r w:rsidRPr="00B465A9">
              <w:rPr>
                <w:rFonts w:ascii="Arial" w:hAnsi="Arial" w:cs="Arial"/>
                <w:bCs/>
              </w:rPr>
              <w:t>18</w:t>
            </w:r>
          </w:p>
        </w:tc>
        <w:tc>
          <w:tcPr>
            <w:tcW w:w="1097" w:type="dxa"/>
            <w:tcBorders>
              <w:top w:val="nil"/>
              <w:left w:val="nil"/>
              <w:bottom w:val="single" w:sz="8" w:space="0" w:color="auto"/>
              <w:right w:val="single" w:sz="8" w:space="0" w:color="auto"/>
            </w:tcBorders>
            <w:shd w:val="clear" w:color="auto" w:fill="auto"/>
            <w:vAlign w:val="center"/>
            <w:hideMark/>
          </w:tcPr>
          <w:p w14:paraId="4ACCB6C5" w14:textId="77777777" w:rsidR="00B465A9" w:rsidRPr="00B465A9" w:rsidRDefault="00B465A9" w:rsidP="00B465A9">
            <w:pPr>
              <w:jc w:val="center"/>
              <w:rPr>
                <w:rFonts w:ascii="Arial" w:hAnsi="Arial" w:cs="Arial"/>
              </w:rPr>
            </w:pPr>
            <w:r w:rsidRPr="00B465A9">
              <w:rPr>
                <w:rFonts w:ascii="Arial" w:hAnsi="Arial" w:cs="Arial"/>
                <w:bCs/>
              </w:rPr>
              <w:t>820 - 829</w:t>
            </w:r>
          </w:p>
        </w:tc>
        <w:tc>
          <w:tcPr>
            <w:tcW w:w="236" w:type="dxa"/>
            <w:vAlign w:val="center"/>
            <w:hideMark/>
          </w:tcPr>
          <w:p w14:paraId="2A8C7C6F" w14:textId="77777777" w:rsidR="00B465A9" w:rsidRPr="00B465A9" w:rsidRDefault="00B465A9" w:rsidP="00B465A9"/>
        </w:tc>
      </w:tr>
      <w:tr w:rsidR="008D6875" w:rsidRPr="00B465A9" w14:paraId="7583088D"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5BD6AF3" w14:textId="75565A53" w:rsidR="00B465A9" w:rsidRPr="00B465A9" w:rsidRDefault="00B465A9" w:rsidP="00B465A9">
            <w:pPr>
              <w:jc w:val="center"/>
              <w:rPr>
                <w:rFonts w:ascii="Arial" w:hAnsi="Arial" w:cs="Arial"/>
                <w:color w:val="FF0000"/>
              </w:rPr>
            </w:pPr>
            <w:r w:rsidRPr="00B465A9">
              <w:rPr>
                <w:rFonts w:ascii="Arial" w:hAnsi="Arial" w:cs="Arial"/>
                <w:color w:val="FF0000"/>
              </w:rPr>
              <w:t> </w:t>
            </w:r>
            <w:r w:rsidR="004B2823">
              <w:rPr>
                <w:sz w:val="22"/>
                <w:szCs w:val="22"/>
              </w:rPr>
              <w:t>79700</w:t>
            </w:r>
            <w:r w:rsidR="004846ED">
              <w:rPr>
                <w:rFonts w:ascii="Arial" w:hAnsi="Arial" w:cs="Arial"/>
                <w:color w:val="FF0000"/>
              </w:rPr>
              <w:t xml:space="preserve"> - </w:t>
            </w:r>
            <w:r w:rsidR="004B2823">
              <w:rPr>
                <w:rFonts w:ascii="Arial" w:hAnsi="Arial" w:cs="Arial"/>
                <w:color w:val="FF0000"/>
              </w:rPr>
              <w:t>79999</w:t>
            </w:r>
          </w:p>
        </w:tc>
        <w:tc>
          <w:tcPr>
            <w:tcW w:w="2203" w:type="dxa"/>
            <w:tcBorders>
              <w:top w:val="single" w:sz="8" w:space="0" w:color="auto"/>
              <w:left w:val="nil"/>
              <w:bottom w:val="single" w:sz="8" w:space="0" w:color="auto"/>
              <w:right w:val="single" w:sz="8" w:space="0" w:color="000000"/>
            </w:tcBorders>
            <w:shd w:val="clear" w:color="auto" w:fill="auto"/>
            <w:vAlign w:val="center"/>
            <w:hideMark/>
          </w:tcPr>
          <w:p w14:paraId="7EBCDBFE" w14:textId="77777777" w:rsidR="00B465A9" w:rsidRPr="00B465A9" w:rsidRDefault="00B465A9" w:rsidP="00B465A9">
            <w:pPr>
              <w:jc w:val="center"/>
              <w:rPr>
                <w:rFonts w:ascii="Arial" w:hAnsi="Arial" w:cs="Arial"/>
                <w:color w:val="FF0000"/>
              </w:rPr>
            </w:pPr>
            <w:r w:rsidRPr="00B465A9">
              <w:rPr>
                <w:rFonts w:ascii="Arial" w:hAnsi="Arial" w:cs="Arial"/>
                <w:color w:val="FF0000"/>
              </w:rPr>
              <w:t>TRI-COUNTY ELECTRIC COOPERATIVE</w:t>
            </w:r>
          </w:p>
        </w:tc>
        <w:tc>
          <w:tcPr>
            <w:tcW w:w="1250" w:type="dxa"/>
            <w:tcBorders>
              <w:top w:val="nil"/>
              <w:left w:val="nil"/>
              <w:bottom w:val="single" w:sz="8" w:space="0" w:color="auto"/>
              <w:right w:val="single" w:sz="8" w:space="0" w:color="auto"/>
            </w:tcBorders>
            <w:shd w:val="clear" w:color="auto" w:fill="auto"/>
            <w:vAlign w:val="center"/>
            <w:hideMark/>
          </w:tcPr>
          <w:p w14:paraId="2E5098E2"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1294" w:type="dxa"/>
            <w:tcBorders>
              <w:top w:val="nil"/>
              <w:left w:val="nil"/>
              <w:bottom w:val="single" w:sz="8" w:space="0" w:color="auto"/>
              <w:right w:val="single" w:sz="8" w:space="0" w:color="auto"/>
            </w:tcBorders>
            <w:shd w:val="clear" w:color="auto" w:fill="auto"/>
            <w:vAlign w:val="center"/>
            <w:hideMark/>
          </w:tcPr>
          <w:p w14:paraId="6505E872"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898" w:type="dxa"/>
            <w:tcBorders>
              <w:top w:val="nil"/>
              <w:left w:val="nil"/>
              <w:bottom w:val="single" w:sz="8" w:space="0" w:color="auto"/>
              <w:right w:val="single" w:sz="8" w:space="0" w:color="auto"/>
            </w:tcBorders>
            <w:shd w:val="clear" w:color="auto" w:fill="auto"/>
            <w:vAlign w:val="center"/>
            <w:hideMark/>
          </w:tcPr>
          <w:p w14:paraId="2EB34F28" w14:textId="77777777" w:rsidR="00B465A9" w:rsidRPr="00B465A9" w:rsidRDefault="00B465A9" w:rsidP="00B465A9">
            <w:pPr>
              <w:jc w:val="center"/>
              <w:rPr>
                <w:rFonts w:ascii="Arial" w:hAnsi="Arial" w:cs="Arial"/>
                <w:color w:val="FF0000"/>
              </w:rPr>
            </w:pPr>
            <w:r w:rsidRPr="00B465A9">
              <w:rPr>
                <w:rFonts w:ascii="Arial" w:hAnsi="Arial" w:cs="Arial"/>
                <w:color w:val="FF0000"/>
              </w:rPr>
              <w:t>28</w:t>
            </w:r>
          </w:p>
        </w:tc>
        <w:tc>
          <w:tcPr>
            <w:tcW w:w="1097" w:type="dxa"/>
            <w:tcBorders>
              <w:top w:val="nil"/>
              <w:left w:val="nil"/>
              <w:bottom w:val="single" w:sz="8" w:space="0" w:color="auto"/>
              <w:right w:val="single" w:sz="8" w:space="0" w:color="auto"/>
            </w:tcBorders>
            <w:shd w:val="clear" w:color="auto" w:fill="auto"/>
            <w:vAlign w:val="center"/>
            <w:hideMark/>
          </w:tcPr>
          <w:p w14:paraId="2FF08108" w14:textId="48C32DA2" w:rsidR="00B465A9" w:rsidRPr="00B465A9" w:rsidRDefault="00AB4DA8" w:rsidP="00B465A9">
            <w:pPr>
              <w:jc w:val="center"/>
              <w:rPr>
                <w:rFonts w:ascii="Arial" w:hAnsi="Arial" w:cs="Arial"/>
                <w:color w:val="FF0000"/>
              </w:rPr>
            </w:pPr>
            <w:r>
              <w:rPr>
                <w:rFonts w:ascii="Arial" w:hAnsi="Arial" w:cs="Arial"/>
                <w:color w:val="FF0000"/>
              </w:rPr>
              <w:t>2000+</w:t>
            </w:r>
          </w:p>
        </w:tc>
        <w:tc>
          <w:tcPr>
            <w:tcW w:w="236" w:type="dxa"/>
            <w:vAlign w:val="center"/>
            <w:hideMark/>
          </w:tcPr>
          <w:p w14:paraId="3892DF08" w14:textId="77777777" w:rsidR="00B465A9" w:rsidRPr="00B465A9" w:rsidRDefault="00B465A9" w:rsidP="00B465A9"/>
        </w:tc>
      </w:tr>
      <w:tr w:rsidR="008D6875" w:rsidRPr="00B465A9" w14:paraId="424C89A7"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EEBF079" w14:textId="77777777" w:rsidR="00B465A9" w:rsidRPr="00B465A9" w:rsidRDefault="00B465A9" w:rsidP="00B465A9">
            <w:pPr>
              <w:jc w:val="center"/>
              <w:rPr>
                <w:rFonts w:ascii="Arial" w:hAnsi="Arial" w:cs="Arial"/>
                <w:color w:val="FF0000"/>
              </w:rPr>
            </w:pPr>
            <w:r w:rsidRPr="00B465A9">
              <w:rPr>
                <w:rFonts w:ascii="Arial" w:hAnsi="Arial" w:cs="Arial"/>
                <w:color w:val="FF0000"/>
              </w:rPr>
              <w:t>5900 - 5909</w:t>
            </w:r>
          </w:p>
        </w:tc>
        <w:tc>
          <w:tcPr>
            <w:tcW w:w="220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C75377B" w14:textId="77777777" w:rsidR="00B465A9" w:rsidRPr="00B465A9" w:rsidRDefault="00B465A9" w:rsidP="00B465A9">
            <w:pPr>
              <w:jc w:val="center"/>
              <w:rPr>
                <w:rFonts w:ascii="Arial" w:hAnsi="Arial" w:cs="Arial"/>
                <w:color w:val="FF0000"/>
              </w:rPr>
            </w:pPr>
            <w:r w:rsidRPr="00B465A9">
              <w:rPr>
                <w:rFonts w:ascii="Arial" w:hAnsi="Arial" w:cs="Arial"/>
                <w:bCs/>
                <w:color w:val="FF0000"/>
              </w:rPr>
              <w:t>UNASSIGNED</w:t>
            </w:r>
          </w:p>
        </w:tc>
        <w:tc>
          <w:tcPr>
            <w:tcW w:w="1250" w:type="dxa"/>
            <w:vMerge w:val="restart"/>
            <w:tcBorders>
              <w:top w:val="nil"/>
              <w:left w:val="single" w:sz="8" w:space="0" w:color="auto"/>
              <w:bottom w:val="single" w:sz="8" w:space="0" w:color="000000"/>
              <w:right w:val="single" w:sz="8" w:space="0" w:color="auto"/>
            </w:tcBorders>
            <w:shd w:val="clear" w:color="auto" w:fill="auto"/>
            <w:vAlign w:val="center"/>
            <w:hideMark/>
          </w:tcPr>
          <w:p w14:paraId="37DE6E9B"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1294" w:type="dxa"/>
            <w:vMerge w:val="restart"/>
            <w:tcBorders>
              <w:top w:val="nil"/>
              <w:left w:val="single" w:sz="8" w:space="0" w:color="auto"/>
              <w:bottom w:val="single" w:sz="8" w:space="0" w:color="000000"/>
              <w:right w:val="single" w:sz="8" w:space="0" w:color="auto"/>
            </w:tcBorders>
            <w:shd w:val="clear" w:color="auto" w:fill="auto"/>
            <w:vAlign w:val="center"/>
            <w:hideMark/>
          </w:tcPr>
          <w:p w14:paraId="6B461323"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898" w:type="dxa"/>
            <w:vMerge w:val="restart"/>
            <w:tcBorders>
              <w:top w:val="nil"/>
              <w:left w:val="single" w:sz="8" w:space="0" w:color="auto"/>
              <w:bottom w:val="single" w:sz="8" w:space="0" w:color="000000"/>
              <w:right w:val="single" w:sz="8" w:space="0" w:color="auto"/>
            </w:tcBorders>
            <w:shd w:val="clear" w:color="auto" w:fill="auto"/>
            <w:vAlign w:val="center"/>
            <w:hideMark/>
          </w:tcPr>
          <w:p w14:paraId="7A5915F4" w14:textId="77777777" w:rsidR="00B465A9" w:rsidRPr="00B465A9" w:rsidRDefault="00B465A9" w:rsidP="00B465A9">
            <w:pPr>
              <w:jc w:val="center"/>
              <w:rPr>
                <w:rFonts w:ascii="Arial" w:hAnsi="Arial" w:cs="Arial"/>
                <w:color w:val="FF0000"/>
              </w:rPr>
            </w:pPr>
            <w:r w:rsidRPr="00B465A9">
              <w:rPr>
                <w:rFonts w:ascii="Arial" w:hAnsi="Arial" w:cs="Arial"/>
                <w:bCs/>
                <w:color w:val="FF0000"/>
              </w:rPr>
              <w:t>1200</w:t>
            </w:r>
          </w:p>
        </w:tc>
        <w:tc>
          <w:tcPr>
            <w:tcW w:w="1097" w:type="dxa"/>
            <w:vMerge w:val="restart"/>
            <w:tcBorders>
              <w:top w:val="nil"/>
              <w:left w:val="single" w:sz="8" w:space="0" w:color="auto"/>
              <w:bottom w:val="single" w:sz="8" w:space="0" w:color="000000"/>
              <w:right w:val="single" w:sz="8" w:space="0" w:color="auto"/>
            </w:tcBorders>
            <w:shd w:val="clear" w:color="auto" w:fill="auto"/>
            <w:vAlign w:val="center"/>
            <w:hideMark/>
          </w:tcPr>
          <w:p w14:paraId="46AC35BD" w14:textId="77777777" w:rsidR="00B465A9" w:rsidRPr="00B465A9" w:rsidRDefault="00B465A9" w:rsidP="00B465A9">
            <w:pPr>
              <w:jc w:val="center"/>
              <w:rPr>
                <w:rFonts w:ascii="Arial" w:hAnsi="Arial" w:cs="Arial"/>
                <w:color w:val="FF0000"/>
              </w:rPr>
            </w:pPr>
            <w:r w:rsidRPr="00B465A9">
              <w:rPr>
                <w:rFonts w:ascii="Arial" w:hAnsi="Arial" w:cs="Arial"/>
                <w:color w:val="FF0000"/>
              </w:rPr>
              <w:t> </w:t>
            </w:r>
          </w:p>
        </w:tc>
        <w:tc>
          <w:tcPr>
            <w:tcW w:w="236" w:type="dxa"/>
            <w:vAlign w:val="center"/>
            <w:hideMark/>
          </w:tcPr>
          <w:p w14:paraId="5796767D" w14:textId="77777777" w:rsidR="00B465A9" w:rsidRPr="00B465A9" w:rsidRDefault="00B465A9" w:rsidP="00B465A9"/>
        </w:tc>
      </w:tr>
      <w:tr w:rsidR="008D6875" w:rsidRPr="00B465A9" w14:paraId="671DA539"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0D49A942" w14:textId="77777777" w:rsidR="00B465A9" w:rsidRPr="00B465A9" w:rsidRDefault="00B465A9" w:rsidP="00B465A9">
            <w:pPr>
              <w:jc w:val="center"/>
              <w:rPr>
                <w:rFonts w:ascii="Arial" w:hAnsi="Arial" w:cs="Arial"/>
                <w:color w:val="FF0000"/>
              </w:rPr>
            </w:pPr>
            <w:r w:rsidRPr="00B465A9">
              <w:rPr>
                <w:rFonts w:ascii="Arial" w:hAnsi="Arial" w:cs="Arial"/>
                <w:color w:val="FF0000"/>
              </w:rPr>
              <w:t>5990 - 5999</w:t>
            </w:r>
          </w:p>
        </w:tc>
        <w:tc>
          <w:tcPr>
            <w:tcW w:w="2203" w:type="dxa"/>
            <w:vMerge/>
            <w:tcBorders>
              <w:top w:val="nil"/>
              <w:left w:val="single" w:sz="8" w:space="0" w:color="auto"/>
              <w:bottom w:val="single" w:sz="8" w:space="0" w:color="auto"/>
              <w:right w:val="single" w:sz="8" w:space="0" w:color="auto"/>
            </w:tcBorders>
            <w:vAlign w:val="center"/>
            <w:hideMark/>
          </w:tcPr>
          <w:p w14:paraId="5DEEF76E"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3397287A"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48F8B147"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07B5CC49"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646AB7AD" w14:textId="77777777" w:rsidR="00B465A9" w:rsidRPr="00B465A9" w:rsidRDefault="00B465A9" w:rsidP="00B465A9">
            <w:pPr>
              <w:rPr>
                <w:rFonts w:ascii="Arial" w:hAnsi="Arial" w:cs="Arial"/>
                <w:color w:val="FF0000"/>
              </w:rPr>
            </w:pPr>
          </w:p>
        </w:tc>
        <w:tc>
          <w:tcPr>
            <w:tcW w:w="236" w:type="dxa"/>
            <w:vAlign w:val="center"/>
            <w:hideMark/>
          </w:tcPr>
          <w:p w14:paraId="6D1559A9" w14:textId="77777777" w:rsidR="00B465A9" w:rsidRPr="00B465A9" w:rsidRDefault="00B465A9" w:rsidP="00B465A9"/>
        </w:tc>
      </w:tr>
      <w:tr w:rsidR="008D6875" w:rsidRPr="00B465A9" w14:paraId="5753FFCF"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7586D38" w14:textId="21F96439" w:rsidR="00B465A9" w:rsidRPr="00B465A9" w:rsidRDefault="00B465A9" w:rsidP="00B465A9">
            <w:pPr>
              <w:jc w:val="center"/>
              <w:rPr>
                <w:rFonts w:ascii="Arial" w:hAnsi="Arial" w:cs="Arial"/>
                <w:color w:val="FF0000"/>
              </w:rPr>
            </w:pPr>
            <w:r w:rsidRPr="00B465A9">
              <w:rPr>
                <w:rFonts w:ascii="Arial" w:hAnsi="Arial" w:cs="Arial"/>
                <w:color w:val="FF0000"/>
              </w:rPr>
              <w:t xml:space="preserve">6766 - </w:t>
            </w:r>
            <w:r w:rsidR="00242BA6" w:rsidRPr="00B465A9">
              <w:rPr>
                <w:rFonts w:ascii="Arial" w:hAnsi="Arial" w:cs="Arial"/>
                <w:color w:val="FF0000"/>
              </w:rPr>
              <w:t>6</w:t>
            </w:r>
            <w:r w:rsidR="00242BA6">
              <w:rPr>
                <w:rFonts w:ascii="Arial" w:hAnsi="Arial" w:cs="Arial"/>
                <w:color w:val="FF0000"/>
              </w:rPr>
              <w:t>789</w:t>
            </w:r>
          </w:p>
        </w:tc>
        <w:tc>
          <w:tcPr>
            <w:tcW w:w="2203" w:type="dxa"/>
            <w:vMerge/>
            <w:tcBorders>
              <w:top w:val="nil"/>
              <w:left w:val="single" w:sz="8" w:space="0" w:color="auto"/>
              <w:bottom w:val="single" w:sz="8" w:space="0" w:color="auto"/>
              <w:right w:val="single" w:sz="8" w:space="0" w:color="auto"/>
            </w:tcBorders>
            <w:vAlign w:val="center"/>
            <w:hideMark/>
          </w:tcPr>
          <w:p w14:paraId="166304AB"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6FB6C964"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52590726"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3C742687"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4EF6EE32" w14:textId="77777777" w:rsidR="00B465A9" w:rsidRPr="00B465A9" w:rsidRDefault="00B465A9" w:rsidP="00B465A9">
            <w:pPr>
              <w:rPr>
                <w:rFonts w:ascii="Arial" w:hAnsi="Arial" w:cs="Arial"/>
                <w:color w:val="FF0000"/>
              </w:rPr>
            </w:pPr>
          </w:p>
        </w:tc>
        <w:tc>
          <w:tcPr>
            <w:tcW w:w="236" w:type="dxa"/>
            <w:vAlign w:val="center"/>
            <w:hideMark/>
          </w:tcPr>
          <w:p w14:paraId="721CD63E" w14:textId="77777777" w:rsidR="00B465A9" w:rsidRPr="00B465A9" w:rsidRDefault="00B465A9" w:rsidP="00B465A9"/>
        </w:tc>
      </w:tr>
      <w:tr w:rsidR="008D6875" w:rsidRPr="00B465A9" w14:paraId="7CC21F32"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4C8988A2" w14:textId="77777777" w:rsidR="00B465A9" w:rsidRPr="00B465A9" w:rsidRDefault="00B465A9" w:rsidP="00B465A9">
            <w:pPr>
              <w:jc w:val="center"/>
              <w:rPr>
                <w:rFonts w:ascii="Arial" w:hAnsi="Arial" w:cs="Arial"/>
                <w:color w:val="FF0000"/>
              </w:rPr>
            </w:pPr>
            <w:r w:rsidRPr="00B465A9">
              <w:rPr>
                <w:rFonts w:ascii="Arial" w:hAnsi="Arial" w:cs="Arial"/>
                <w:color w:val="FF0000"/>
              </w:rPr>
              <w:t>7900 - 7999</w:t>
            </w:r>
          </w:p>
        </w:tc>
        <w:tc>
          <w:tcPr>
            <w:tcW w:w="2203" w:type="dxa"/>
            <w:vMerge/>
            <w:tcBorders>
              <w:top w:val="nil"/>
              <w:left w:val="single" w:sz="8" w:space="0" w:color="auto"/>
              <w:bottom w:val="single" w:sz="8" w:space="0" w:color="auto"/>
              <w:right w:val="single" w:sz="8" w:space="0" w:color="auto"/>
            </w:tcBorders>
            <w:vAlign w:val="center"/>
            <w:hideMark/>
          </w:tcPr>
          <w:p w14:paraId="534B7FEC"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12776F1B"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0AEE27A4"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6D738755"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041BB009" w14:textId="77777777" w:rsidR="00B465A9" w:rsidRPr="00B465A9" w:rsidRDefault="00B465A9" w:rsidP="00B465A9">
            <w:pPr>
              <w:rPr>
                <w:rFonts w:ascii="Arial" w:hAnsi="Arial" w:cs="Arial"/>
                <w:color w:val="FF0000"/>
              </w:rPr>
            </w:pPr>
          </w:p>
        </w:tc>
        <w:tc>
          <w:tcPr>
            <w:tcW w:w="236" w:type="dxa"/>
            <w:vAlign w:val="center"/>
            <w:hideMark/>
          </w:tcPr>
          <w:p w14:paraId="353CE8F7" w14:textId="77777777" w:rsidR="00B465A9" w:rsidRPr="00B465A9" w:rsidRDefault="00B465A9" w:rsidP="00B465A9"/>
        </w:tc>
      </w:tr>
      <w:tr w:rsidR="008D6875" w:rsidRPr="00B465A9" w14:paraId="3262DC5E" w14:textId="77777777" w:rsidTr="00164498">
        <w:trPr>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3E33CEB4" w14:textId="77777777" w:rsidR="00B465A9" w:rsidRPr="00B465A9" w:rsidRDefault="00B465A9" w:rsidP="00B465A9">
            <w:pPr>
              <w:jc w:val="center"/>
              <w:rPr>
                <w:rFonts w:ascii="Arial" w:hAnsi="Arial" w:cs="Arial"/>
                <w:color w:val="FF0000"/>
              </w:rPr>
            </w:pPr>
            <w:r w:rsidRPr="00B465A9">
              <w:rPr>
                <w:rFonts w:ascii="Arial" w:hAnsi="Arial" w:cs="Arial"/>
                <w:color w:val="FF0000"/>
              </w:rPr>
              <w:t>59000 - 59099</w:t>
            </w:r>
          </w:p>
        </w:tc>
        <w:tc>
          <w:tcPr>
            <w:tcW w:w="2203" w:type="dxa"/>
            <w:vMerge/>
            <w:tcBorders>
              <w:top w:val="nil"/>
              <w:left w:val="single" w:sz="8" w:space="0" w:color="auto"/>
              <w:bottom w:val="single" w:sz="8" w:space="0" w:color="auto"/>
              <w:right w:val="single" w:sz="8" w:space="0" w:color="auto"/>
            </w:tcBorders>
            <w:vAlign w:val="center"/>
            <w:hideMark/>
          </w:tcPr>
          <w:p w14:paraId="648DADE0"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2A544617"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7E11A06A"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05440E54"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1EE65DE5" w14:textId="77777777" w:rsidR="00B465A9" w:rsidRPr="00B465A9" w:rsidRDefault="00B465A9" w:rsidP="00B465A9">
            <w:pPr>
              <w:rPr>
                <w:rFonts w:ascii="Arial" w:hAnsi="Arial" w:cs="Arial"/>
                <w:color w:val="FF0000"/>
              </w:rPr>
            </w:pPr>
          </w:p>
        </w:tc>
        <w:tc>
          <w:tcPr>
            <w:tcW w:w="236" w:type="dxa"/>
            <w:vAlign w:val="center"/>
            <w:hideMark/>
          </w:tcPr>
          <w:p w14:paraId="06ACE892" w14:textId="77777777" w:rsidR="00B465A9" w:rsidRPr="00B465A9" w:rsidRDefault="00B465A9" w:rsidP="00B465A9"/>
        </w:tc>
      </w:tr>
      <w:tr w:rsidR="008D6875" w:rsidRPr="00B465A9" w14:paraId="01E04CCD"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7AE79F8B" w14:textId="77777777" w:rsidR="00B465A9" w:rsidRPr="00B465A9" w:rsidRDefault="00B465A9" w:rsidP="00B465A9">
            <w:pPr>
              <w:jc w:val="center"/>
              <w:rPr>
                <w:rFonts w:ascii="Arial" w:hAnsi="Arial" w:cs="Arial"/>
                <w:color w:val="FF0000"/>
              </w:rPr>
            </w:pPr>
            <w:r w:rsidRPr="00B465A9">
              <w:rPr>
                <w:rFonts w:ascii="Arial" w:hAnsi="Arial" w:cs="Arial"/>
                <w:bCs/>
                <w:color w:val="FF0000"/>
              </w:rPr>
              <w:t>200000 - 599999</w:t>
            </w:r>
          </w:p>
        </w:tc>
        <w:tc>
          <w:tcPr>
            <w:tcW w:w="2203" w:type="dxa"/>
            <w:vMerge/>
            <w:tcBorders>
              <w:top w:val="nil"/>
              <w:left w:val="single" w:sz="8" w:space="0" w:color="auto"/>
              <w:bottom w:val="single" w:sz="8" w:space="0" w:color="auto"/>
              <w:right w:val="single" w:sz="8" w:space="0" w:color="auto"/>
            </w:tcBorders>
            <w:vAlign w:val="center"/>
            <w:hideMark/>
          </w:tcPr>
          <w:p w14:paraId="22E099E0"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1D7BE77D"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356C7A55"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1D9DD324"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4AB9D1C3" w14:textId="77777777" w:rsidR="00B465A9" w:rsidRPr="00B465A9" w:rsidRDefault="00B465A9" w:rsidP="00B465A9">
            <w:pPr>
              <w:rPr>
                <w:rFonts w:ascii="Arial" w:hAnsi="Arial" w:cs="Arial"/>
                <w:color w:val="FF0000"/>
              </w:rPr>
            </w:pPr>
          </w:p>
        </w:tc>
        <w:tc>
          <w:tcPr>
            <w:tcW w:w="236" w:type="dxa"/>
            <w:vAlign w:val="center"/>
            <w:hideMark/>
          </w:tcPr>
          <w:p w14:paraId="55B0FCD5" w14:textId="77777777" w:rsidR="00B465A9" w:rsidRPr="00B465A9" w:rsidRDefault="00B465A9" w:rsidP="00B465A9"/>
        </w:tc>
      </w:tr>
      <w:tr w:rsidR="008D6875" w:rsidRPr="00B465A9" w14:paraId="1DA2AF0E" w14:textId="77777777" w:rsidTr="00164498">
        <w:trPr>
          <w:cantSplit/>
          <w:trHeight w:val="765"/>
          <w:jc w:val="center"/>
        </w:trPr>
        <w:tc>
          <w:tcPr>
            <w:tcW w:w="1808" w:type="dxa"/>
            <w:tcBorders>
              <w:top w:val="nil"/>
              <w:left w:val="single" w:sz="8" w:space="0" w:color="auto"/>
              <w:bottom w:val="single" w:sz="8" w:space="0" w:color="auto"/>
              <w:right w:val="single" w:sz="8" w:space="0" w:color="auto"/>
            </w:tcBorders>
            <w:shd w:val="clear" w:color="auto" w:fill="auto"/>
            <w:vAlign w:val="center"/>
            <w:hideMark/>
          </w:tcPr>
          <w:p w14:paraId="14EF0AA6" w14:textId="77777777" w:rsidR="00B465A9" w:rsidRPr="00B465A9" w:rsidRDefault="00B465A9" w:rsidP="00B465A9">
            <w:pPr>
              <w:jc w:val="center"/>
              <w:rPr>
                <w:rFonts w:ascii="Arial" w:hAnsi="Arial" w:cs="Arial"/>
                <w:color w:val="FF0000"/>
              </w:rPr>
            </w:pPr>
            <w:r w:rsidRPr="00B465A9">
              <w:rPr>
                <w:rFonts w:ascii="Arial" w:hAnsi="Arial" w:cs="Arial"/>
                <w:bCs/>
                <w:color w:val="FF0000"/>
              </w:rPr>
              <w:t>800000 - 999999</w:t>
            </w:r>
          </w:p>
        </w:tc>
        <w:tc>
          <w:tcPr>
            <w:tcW w:w="2203" w:type="dxa"/>
            <w:vMerge/>
            <w:tcBorders>
              <w:top w:val="nil"/>
              <w:left w:val="single" w:sz="8" w:space="0" w:color="auto"/>
              <w:bottom w:val="single" w:sz="8" w:space="0" w:color="auto"/>
              <w:right w:val="single" w:sz="8" w:space="0" w:color="auto"/>
            </w:tcBorders>
            <w:vAlign w:val="center"/>
            <w:hideMark/>
          </w:tcPr>
          <w:p w14:paraId="3178424C" w14:textId="77777777" w:rsidR="00B465A9" w:rsidRPr="00B465A9" w:rsidRDefault="00B465A9" w:rsidP="00B465A9">
            <w:pPr>
              <w:rPr>
                <w:rFonts w:ascii="Arial" w:hAnsi="Arial" w:cs="Arial"/>
                <w:color w:val="FF0000"/>
              </w:rPr>
            </w:pPr>
          </w:p>
        </w:tc>
        <w:tc>
          <w:tcPr>
            <w:tcW w:w="1250" w:type="dxa"/>
            <w:vMerge/>
            <w:tcBorders>
              <w:top w:val="nil"/>
              <w:left w:val="single" w:sz="8" w:space="0" w:color="auto"/>
              <w:bottom w:val="single" w:sz="8" w:space="0" w:color="000000"/>
              <w:right w:val="single" w:sz="8" w:space="0" w:color="auto"/>
            </w:tcBorders>
            <w:vAlign w:val="center"/>
            <w:hideMark/>
          </w:tcPr>
          <w:p w14:paraId="6D942CBB" w14:textId="77777777" w:rsidR="00B465A9" w:rsidRPr="00B465A9" w:rsidRDefault="00B465A9" w:rsidP="00B465A9">
            <w:pPr>
              <w:rPr>
                <w:rFonts w:ascii="Arial" w:hAnsi="Arial" w:cs="Arial"/>
                <w:color w:val="FF0000"/>
              </w:rPr>
            </w:pPr>
          </w:p>
        </w:tc>
        <w:tc>
          <w:tcPr>
            <w:tcW w:w="1294" w:type="dxa"/>
            <w:vMerge/>
            <w:tcBorders>
              <w:top w:val="nil"/>
              <w:left w:val="single" w:sz="8" w:space="0" w:color="auto"/>
              <w:bottom w:val="single" w:sz="8" w:space="0" w:color="000000"/>
              <w:right w:val="single" w:sz="8" w:space="0" w:color="auto"/>
            </w:tcBorders>
            <w:vAlign w:val="center"/>
            <w:hideMark/>
          </w:tcPr>
          <w:p w14:paraId="6884FAF1" w14:textId="77777777" w:rsidR="00B465A9" w:rsidRPr="00B465A9" w:rsidRDefault="00B465A9" w:rsidP="00B465A9">
            <w:pPr>
              <w:rPr>
                <w:rFonts w:ascii="Arial" w:hAnsi="Arial" w:cs="Arial"/>
                <w:color w:val="FF0000"/>
              </w:rPr>
            </w:pPr>
          </w:p>
        </w:tc>
        <w:tc>
          <w:tcPr>
            <w:tcW w:w="898" w:type="dxa"/>
            <w:vMerge/>
            <w:tcBorders>
              <w:top w:val="nil"/>
              <w:left w:val="single" w:sz="8" w:space="0" w:color="auto"/>
              <w:bottom w:val="single" w:sz="8" w:space="0" w:color="000000"/>
              <w:right w:val="single" w:sz="8" w:space="0" w:color="auto"/>
            </w:tcBorders>
            <w:vAlign w:val="center"/>
            <w:hideMark/>
          </w:tcPr>
          <w:p w14:paraId="509BD6E0" w14:textId="77777777" w:rsidR="00B465A9" w:rsidRPr="00B465A9" w:rsidRDefault="00B465A9" w:rsidP="00B465A9">
            <w:pPr>
              <w:rPr>
                <w:rFonts w:ascii="Arial" w:hAnsi="Arial" w:cs="Arial"/>
                <w:color w:val="FF0000"/>
              </w:rPr>
            </w:pPr>
          </w:p>
        </w:tc>
        <w:tc>
          <w:tcPr>
            <w:tcW w:w="1097" w:type="dxa"/>
            <w:vMerge/>
            <w:tcBorders>
              <w:top w:val="nil"/>
              <w:left w:val="single" w:sz="8" w:space="0" w:color="auto"/>
              <w:bottom w:val="single" w:sz="8" w:space="0" w:color="000000"/>
              <w:right w:val="single" w:sz="8" w:space="0" w:color="auto"/>
            </w:tcBorders>
            <w:vAlign w:val="center"/>
            <w:hideMark/>
          </w:tcPr>
          <w:p w14:paraId="058F3BBA" w14:textId="77777777" w:rsidR="00B465A9" w:rsidRPr="00B465A9" w:rsidRDefault="00B465A9" w:rsidP="00B465A9">
            <w:pPr>
              <w:rPr>
                <w:rFonts w:ascii="Arial" w:hAnsi="Arial" w:cs="Arial"/>
                <w:color w:val="FF0000"/>
              </w:rPr>
            </w:pPr>
          </w:p>
        </w:tc>
        <w:tc>
          <w:tcPr>
            <w:tcW w:w="236" w:type="dxa"/>
            <w:vAlign w:val="center"/>
            <w:hideMark/>
          </w:tcPr>
          <w:p w14:paraId="62F2F4B5" w14:textId="77777777" w:rsidR="00B465A9" w:rsidRPr="00B465A9" w:rsidRDefault="00B465A9" w:rsidP="00B465A9"/>
        </w:tc>
      </w:tr>
    </w:tbl>
    <w:p w14:paraId="6F938124" w14:textId="77777777" w:rsidR="000F2DD7" w:rsidRDefault="000F2DD7"/>
    <w:p w14:paraId="08CE37CB" w14:textId="798AAECE" w:rsidR="00A854E4" w:rsidRDefault="00A854E4"/>
    <w:p w14:paraId="586117D9" w14:textId="77777777" w:rsidR="0077164C" w:rsidRDefault="0077164C"/>
    <w:p w14:paraId="6A3F2802" w14:textId="77777777" w:rsidR="000F2DD7" w:rsidRDefault="000F2DD7">
      <w:pPr>
        <w:jc w:val="center"/>
        <w:rPr>
          <w:b/>
          <w:bCs/>
          <w:color w:val="000000"/>
          <w:sz w:val="28"/>
        </w:rPr>
      </w:pPr>
      <w:r>
        <w:rPr>
          <w:b/>
          <w:bCs/>
          <w:color w:val="000000"/>
          <w:sz w:val="28"/>
        </w:rPr>
        <w:lastRenderedPageBreak/>
        <w:t>FACTS Device ID Range Table</w:t>
      </w:r>
    </w:p>
    <w:p w14:paraId="13EEB696" w14:textId="77777777"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14:paraId="40A07221" w14:textId="7777777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14:paraId="47DF5482" w14:textId="77777777"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14:paraId="5DB9EC05" w14:textId="77777777"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14:paraId="3AF934E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66472E8F" w14:textId="77777777"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53D2043B" w14:textId="77777777"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14:paraId="54292058"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05708514" w14:textId="77777777"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48ADF1FC" w14:textId="77777777"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14:paraId="7DBF6C5C"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48CABAF7" w14:textId="77777777"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24737E42"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52DDE716"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33AD0314" w14:textId="77777777"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0F5BE146" w14:textId="77777777" w:rsidR="000F2DD7" w:rsidRDefault="001275AA">
            <w:pPr>
              <w:jc w:val="center"/>
              <w:rPr>
                <w:rFonts w:ascii="Arial" w:eastAsia="Arial Unicode MS" w:hAnsi="Arial" w:cs="Arial"/>
                <w:color w:val="000000"/>
              </w:rPr>
            </w:pPr>
            <w:r>
              <w:rPr>
                <w:rFonts w:ascii="Arial" w:hAnsi="Arial" w:cs="Arial"/>
                <w:color w:val="000000"/>
              </w:rPr>
              <w:t>ONCOR</w:t>
            </w:r>
          </w:p>
        </w:tc>
      </w:tr>
      <w:tr w:rsidR="000F2DD7" w14:paraId="20779EAF"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5F71AB9" w14:textId="77777777"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13C8FBFC" w14:textId="77777777"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14:paraId="4DF375D9" w14:textId="7777777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14:paraId="280F5287" w14:textId="77777777"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14:paraId="6EDDCC4C" w14:textId="77777777"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14:paraId="5620637A" w14:textId="7777777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14:paraId="0FFCD196" w14:textId="77777777"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14:paraId="71013378" w14:textId="77777777" w:rsidR="000F2DD7" w:rsidRDefault="000F2DD7">
            <w:pPr>
              <w:jc w:val="center"/>
              <w:rPr>
                <w:rFonts w:ascii="Arial" w:eastAsia="Arial Unicode MS" w:hAnsi="Arial" w:cs="Arial"/>
                <w:color w:val="000000"/>
              </w:rPr>
            </w:pPr>
            <w:proofErr w:type="spellStart"/>
            <w:r>
              <w:rPr>
                <w:rFonts w:ascii="Arial" w:hAnsi="Arial" w:cs="Arial"/>
                <w:color w:val="000000"/>
              </w:rPr>
              <w:t>Centerpoint</w:t>
            </w:r>
            <w:proofErr w:type="spellEnd"/>
            <w:r>
              <w:rPr>
                <w:rFonts w:ascii="Arial" w:hAnsi="Arial" w:cs="Arial"/>
                <w:color w:val="000000"/>
              </w:rPr>
              <w:t xml:space="preserve"> Energy</w:t>
            </w:r>
          </w:p>
        </w:tc>
      </w:tr>
    </w:tbl>
    <w:p w14:paraId="339513EA" w14:textId="77777777" w:rsidR="000F2DD7" w:rsidRDefault="000F2DD7">
      <w:pPr>
        <w:rPr>
          <w:color w:val="000000"/>
        </w:rPr>
      </w:pPr>
    </w:p>
    <w:p w14:paraId="7929D49E" w14:textId="77777777" w:rsidR="000F2DD7" w:rsidRDefault="000F2DD7">
      <w:pPr>
        <w:rPr>
          <w:color w:val="000000"/>
        </w:rPr>
        <w:sectPr w:rsidR="000F2DD7" w:rsidSect="00626359">
          <w:headerReference w:type="default" r:id="rId40"/>
          <w:footerReference w:type="first" r:id="rId41"/>
          <w:pgSz w:w="12240" w:h="15840" w:code="1"/>
          <w:pgMar w:top="720" w:right="1080" w:bottom="720" w:left="1080" w:header="0" w:footer="1008" w:gutter="0"/>
          <w:paperSrc w:first="15" w:other="15"/>
          <w:cols w:space="720"/>
          <w:noEndnote/>
        </w:sectPr>
      </w:pPr>
    </w:p>
    <w:p w14:paraId="54CE9EB8" w14:textId="77777777" w:rsidR="000F2DD7" w:rsidRDefault="000F2DD7" w:rsidP="005B5B71">
      <w:pPr>
        <w:ind w:right="-967"/>
        <w:jc w:val="center"/>
        <w:rPr>
          <w:b/>
          <w:bCs/>
          <w:color w:val="000000"/>
          <w:sz w:val="28"/>
          <w:szCs w:val="28"/>
        </w:rPr>
      </w:pPr>
      <w:r>
        <w:rPr>
          <w:b/>
          <w:bCs/>
          <w:color w:val="000000"/>
          <w:sz w:val="28"/>
          <w:szCs w:val="28"/>
        </w:rPr>
        <w:lastRenderedPageBreak/>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14:paraId="15ABD349" w14:textId="77777777"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14:paraId="7BD55435" w14:textId="77777777"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2697"/>
        <w:gridCol w:w="6295"/>
      </w:tblGrid>
      <w:tr w:rsidR="005B5B71" w:rsidRPr="00CB0F48" w14:paraId="6F910628" w14:textId="77777777" w:rsidTr="00164498">
        <w:trPr>
          <w:cantSplit/>
          <w:tblHeader/>
        </w:trPr>
        <w:tc>
          <w:tcPr>
            <w:tcW w:w="1071" w:type="dxa"/>
            <w:tcBorders>
              <w:top w:val="single" w:sz="12" w:space="0" w:color="auto"/>
              <w:left w:val="single" w:sz="12" w:space="0" w:color="auto"/>
              <w:bottom w:val="single" w:sz="12" w:space="0" w:color="auto"/>
              <w:right w:val="single" w:sz="12" w:space="0" w:color="auto"/>
            </w:tcBorders>
            <w:vAlign w:val="center"/>
          </w:tcPr>
          <w:p w14:paraId="420C7A67" w14:textId="77777777" w:rsidR="005B5B71" w:rsidRPr="00CB0F48" w:rsidRDefault="005B5B71" w:rsidP="00CB0F48">
            <w:pPr>
              <w:jc w:val="center"/>
              <w:rPr>
                <w:rFonts w:ascii="Arial" w:hAnsi="Arial" w:cs="Arial"/>
                <w:b/>
              </w:rPr>
            </w:pPr>
            <w:r w:rsidRPr="00CB0F48">
              <w:rPr>
                <w:rFonts w:ascii="Arial" w:hAnsi="Arial" w:cs="Arial"/>
                <w:b/>
              </w:rPr>
              <w:t>Zone #</w:t>
            </w:r>
          </w:p>
        </w:tc>
        <w:tc>
          <w:tcPr>
            <w:tcW w:w="2523" w:type="dxa"/>
            <w:tcBorders>
              <w:top w:val="single" w:sz="12" w:space="0" w:color="auto"/>
              <w:left w:val="single" w:sz="12" w:space="0" w:color="auto"/>
              <w:bottom w:val="single" w:sz="12" w:space="0" w:color="auto"/>
              <w:right w:val="single" w:sz="12" w:space="0" w:color="auto"/>
            </w:tcBorders>
            <w:vAlign w:val="center"/>
          </w:tcPr>
          <w:p w14:paraId="73C092B6" w14:textId="77777777" w:rsidR="005B5B71" w:rsidRPr="00CB0F48" w:rsidRDefault="005B5B71" w:rsidP="00CB0F48">
            <w:pPr>
              <w:jc w:val="center"/>
              <w:rPr>
                <w:rFonts w:ascii="Arial" w:hAnsi="Arial" w:cs="Arial"/>
                <w:b/>
              </w:rPr>
            </w:pPr>
            <w:r w:rsidRPr="00CB0F48">
              <w:rPr>
                <w:rFonts w:ascii="Arial" w:hAnsi="Arial" w:cs="Arial"/>
                <w:b/>
              </w:rPr>
              <w:t>Zone Name</w:t>
            </w:r>
          </w:p>
        </w:tc>
        <w:tc>
          <w:tcPr>
            <w:tcW w:w="6456" w:type="dxa"/>
            <w:tcBorders>
              <w:top w:val="single" w:sz="12" w:space="0" w:color="auto"/>
              <w:left w:val="single" w:sz="12" w:space="0" w:color="auto"/>
              <w:bottom w:val="single" w:sz="12" w:space="0" w:color="auto"/>
              <w:right w:val="single" w:sz="12" w:space="0" w:color="auto"/>
            </w:tcBorders>
            <w:vAlign w:val="center"/>
          </w:tcPr>
          <w:p w14:paraId="3DC95364" w14:textId="77777777"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14:paraId="466113DD" w14:textId="77777777" w:rsidTr="00164498">
        <w:trPr>
          <w:cantSplit/>
        </w:trPr>
        <w:tc>
          <w:tcPr>
            <w:tcW w:w="1071" w:type="dxa"/>
            <w:tcBorders>
              <w:top w:val="single" w:sz="12" w:space="0" w:color="auto"/>
            </w:tcBorders>
          </w:tcPr>
          <w:p w14:paraId="29A61CC7" w14:textId="77777777"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23" w:type="dxa"/>
            <w:tcBorders>
              <w:top w:val="single" w:sz="12" w:space="0" w:color="auto"/>
            </w:tcBorders>
            <w:vAlign w:val="center"/>
          </w:tcPr>
          <w:p w14:paraId="64AAB5AA"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456" w:type="dxa"/>
            <w:tcBorders>
              <w:top w:val="single" w:sz="12" w:space="0" w:color="auto"/>
            </w:tcBorders>
            <w:vAlign w:val="center"/>
          </w:tcPr>
          <w:p w14:paraId="04081D84" w14:textId="77777777"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14:paraId="087E7C85" w14:textId="77777777" w:rsidTr="00164498">
        <w:trPr>
          <w:cantSplit/>
        </w:trPr>
        <w:tc>
          <w:tcPr>
            <w:tcW w:w="1071" w:type="dxa"/>
          </w:tcPr>
          <w:p w14:paraId="1543E6FF"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23" w:type="dxa"/>
            <w:vAlign w:val="center"/>
          </w:tcPr>
          <w:p w14:paraId="690172B7" w14:textId="77777777"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456" w:type="dxa"/>
            <w:vAlign w:val="center"/>
          </w:tcPr>
          <w:p w14:paraId="779ACB84" w14:textId="77777777"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14:paraId="0716982A" w14:textId="77777777" w:rsidTr="00164498">
        <w:trPr>
          <w:cantSplit/>
        </w:trPr>
        <w:tc>
          <w:tcPr>
            <w:tcW w:w="1071" w:type="dxa"/>
          </w:tcPr>
          <w:p w14:paraId="777BADA4"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23" w:type="dxa"/>
            <w:vAlign w:val="center"/>
          </w:tcPr>
          <w:p w14:paraId="5EC156AD" w14:textId="77777777"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456" w:type="dxa"/>
            <w:vAlign w:val="center"/>
          </w:tcPr>
          <w:p w14:paraId="3A270C7B" w14:textId="77777777"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14:paraId="2417BA37" w14:textId="77777777" w:rsidTr="00164498">
        <w:trPr>
          <w:cantSplit/>
        </w:trPr>
        <w:tc>
          <w:tcPr>
            <w:tcW w:w="1071" w:type="dxa"/>
          </w:tcPr>
          <w:p w14:paraId="08D82FB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23" w:type="dxa"/>
            <w:vAlign w:val="center"/>
          </w:tcPr>
          <w:p w14:paraId="68AA6820" w14:textId="77777777"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456" w:type="dxa"/>
            <w:vAlign w:val="center"/>
          </w:tcPr>
          <w:p w14:paraId="6C6970C2" w14:textId="77777777"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3D67D076" w14:textId="77777777" w:rsidTr="00164498">
        <w:trPr>
          <w:cantSplit/>
        </w:trPr>
        <w:tc>
          <w:tcPr>
            <w:tcW w:w="1071" w:type="dxa"/>
          </w:tcPr>
          <w:p w14:paraId="3D4F8DA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23" w:type="dxa"/>
            <w:vAlign w:val="center"/>
          </w:tcPr>
          <w:p w14:paraId="2FF9DF97" w14:textId="77777777"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456" w:type="dxa"/>
            <w:vAlign w:val="center"/>
          </w:tcPr>
          <w:p w14:paraId="200365DF" w14:textId="77777777"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14:paraId="42DAEE8C" w14:textId="77777777" w:rsidTr="00164498">
        <w:trPr>
          <w:cantSplit/>
        </w:trPr>
        <w:tc>
          <w:tcPr>
            <w:tcW w:w="1071" w:type="dxa"/>
          </w:tcPr>
          <w:p w14:paraId="52B51E66"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23" w:type="dxa"/>
            <w:vAlign w:val="center"/>
          </w:tcPr>
          <w:p w14:paraId="095C1F9A" w14:textId="77777777"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456" w:type="dxa"/>
            <w:vAlign w:val="center"/>
          </w:tcPr>
          <w:p w14:paraId="2E3503AE" w14:textId="77777777"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5C3659" w:rsidRPr="00CB0F48" w14:paraId="67F6B115" w14:textId="77777777" w:rsidTr="00164498">
        <w:trPr>
          <w:cantSplit/>
        </w:trPr>
        <w:tc>
          <w:tcPr>
            <w:tcW w:w="1071" w:type="dxa"/>
          </w:tcPr>
          <w:p w14:paraId="194C9EC2" w14:textId="7DF45981" w:rsidR="005C3659" w:rsidRPr="00EB0988" w:rsidRDefault="005C3659" w:rsidP="00CB0F48">
            <w:pPr>
              <w:jc w:val="center"/>
              <w:rPr>
                <w:rFonts w:ascii="Arial" w:hAnsi="Arial" w:cs="Arial"/>
                <w:sz w:val="18"/>
                <w:szCs w:val="18"/>
              </w:rPr>
            </w:pPr>
            <w:r>
              <w:rPr>
                <w:rFonts w:ascii="Arial" w:hAnsi="Arial" w:cs="Arial"/>
                <w:sz w:val="18"/>
                <w:szCs w:val="18"/>
              </w:rPr>
              <w:t>7</w:t>
            </w:r>
          </w:p>
        </w:tc>
        <w:tc>
          <w:tcPr>
            <w:tcW w:w="2523" w:type="dxa"/>
            <w:vAlign w:val="center"/>
          </w:tcPr>
          <w:p w14:paraId="2B73388B" w14:textId="63889EEC" w:rsidR="005C3659" w:rsidRPr="00EB0988" w:rsidRDefault="005C3659" w:rsidP="006F6ACE">
            <w:pPr>
              <w:rPr>
                <w:rFonts w:ascii="Arial" w:hAnsi="Arial" w:cs="Arial"/>
                <w:sz w:val="18"/>
                <w:szCs w:val="18"/>
              </w:rPr>
            </w:pPr>
            <w:r>
              <w:rPr>
                <w:rFonts w:ascii="Arial" w:hAnsi="Arial" w:cs="Arial"/>
                <w:sz w:val="18"/>
                <w:szCs w:val="18"/>
              </w:rPr>
              <w:t>GARLAND</w:t>
            </w:r>
            <w:r w:rsidR="00967DAE">
              <w:rPr>
                <w:rFonts w:ascii="Arial" w:hAnsi="Arial" w:cs="Arial"/>
                <w:sz w:val="18"/>
                <w:szCs w:val="18"/>
              </w:rPr>
              <w:t>-WEST</w:t>
            </w:r>
          </w:p>
        </w:tc>
        <w:tc>
          <w:tcPr>
            <w:tcW w:w="6456" w:type="dxa"/>
            <w:vAlign w:val="center"/>
          </w:tcPr>
          <w:p w14:paraId="7E4CEB95" w14:textId="40DD277D" w:rsidR="005C3659" w:rsidRPr="00EB0988" w:rsidRDefault="005C3659" w:rsidP="006F6ACE">
            <w:pPr>
              <w:rPr>
                <w:rFonts w:ascii="Arial" w:hAnsi="Arial" w:cs="Arial"/>
                <w:sz w:val="18"/>
                <w:szCs w:val="18"/>
              </w:rPr>
            </w:pPr>
            <w:r w:rsidRPr="00EB0988">
              <w:rPr>
                <w:rFonts w:ascii="Arial" w:hAnsi="Arial" w:cs="Arial"/>
                <w:sz w:val="18"/>
                <w:szCs w:val="18"/>
              </w:rPr>
              <w:t>Garland Power and Light</w:t>
            </w:r>
          </w:p>
        </w:tc>
      </w:tr>
      <w:tr w:rsidR="004F26A0" w:rsidRPr="00CB0F48" w14:paraId="25926569" w14:textId="77777777" w:rsidTr="00164498">
        <w:trPr>
          <w:cantSplit/>
        </w:trPr>
        <w:tc>
          <w:tcPr>
            <w:tcW w:w="1071" w:type="dxa"/>
          </w:tcPr>
          <w:p w14:paraId="63FE3D82" w14:textId="77777777"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23" w:type="dxa"/>
            <w:vAlign w:val="center"/>
          </w:tcPr>
          <w:p w14:paraId="2B8A9D76" w14:textId="77777777"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456" w:type="dxa"/>
            <w:vAlign w:val="center"/>
          </w:tcPr>
          <w:p w14:paraId="7FC78DA8" w14:textId="77777777"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14:paraId="7098685D" w14:textId="77777777" w:rsidTr="00164498">
        <w:trPr>
          <w:cantSplit/>
        </w:trPr>
        <w:tc>
          <w:tcPr>
            <w:tcW w:w="1071" w:type="dxa"/>
          </w:tcPr>
          <w:p w14:paraId="7C493EE3" w14:textId="77777777" w:rsidR="00547530" w:rsidRPr="00EB0988" w:rsidRDefault="00547530" w:rsidP="00CB0F48">
            <w:pPr>
              <w:jc w:val="center"/>
              <w:rPr>
                <w:rFonts w:ascii="Arial" w:hAnsi="Arial" w:cs="Arial"/>
                <w:sz w:val="18"/>
                <w:szCs w:val="18"/>
              </w:rPr>
            </w:pPr>
            <w:r>
              <w:rPr>
                <w:rFonts w:ascii="Arial" w:hAnsi="Arial" w:cs="Arial"/>
                <w:sz w:val="18"/>
                <w:szCs w:val="18"/>
              </w:rPr>
              <w:t>12</w:t>
            </w:r>
          </w:p>
        </w:tc>
        <w:tc>
          <w:tcPr>
            <w:tcW w:w="2523" w:type="dxa"/>
            <w:vAlign w:val="center"/>
          </w:tcPr>
          <w:p w14:paraId="20FE9130" w14:textId="77777777" w:rsidR="00547530" w:rsidRPr="00EB0988" w:rsidRDefault="00547530" w:rsidP="006F6ACE">
            <w:pPr>
              <w:rPr>
                <w:rFonts w:ascii="Arial" w:hAnsi="Arial" w:cs="Arial"/>
                <w:sz w:val="18"/>
                <w:szCs w:val="18"/>
              </w:rPr>
            </w:pPr>
            <w:r>
              <w:rPr>
                <w:rFonts w:ascii="Arial" w:hAnsi="Arial" w:cs="Arial"/>
                <w:sz w:val="18"/>
                <w:szCs w:val="18"/>
              </w:rPr>
              <w:t>LUBBOCK</w:t>
            </w:r>
          </w:p>
        </w:tc>
        <w:tc>
          <w:tcPr>
            <w:tcW w:w="6456" w:type="dxa"/>
            <w:vAlign w:val="center"/>
          </w:tcPr>
          <w:p w14:paraId="6114A8B1" w14:textId="77777777" w:rsidR="00547530" w:rsidRPr="00EB0988" w:rsidRDefault="00547530" w:rsidP="006F6ACE">
            <w:pPr>
              <w:rPr>
                <w:rFonts w:ascii="Arial" w:hAnsi="Arial" w:cs="Arial"/>
                <w:sz w:val="18"/>
                <w:szCs w:val="18"/>
              </w:rPr>
            </w:pPr>
            <w:r>
              <w:rPr>
                <w:rFonts w:ascii="Arial" w:hAnsi="Arial" w:cs="Arial"/>
                <w:sz w:val="18"/>
                <w:szCs w:val="18"/>
              </w:rPr>
              <w:t>Lubbock Power &amp; Light</w:t>
            </w:r>
          </w:p>
        </w:tc>
      </w:tr>
      <w:tr w:rsidR="000957B5" w:rsidRPr="00917746" w14:paraId="5750C016" w14:textId="77777777" w:rsidTr="00164498">
        <w:trPr>
          <w:cantSplit/>
        </w:trPr>
        <w:tc>
          <w:tcPr>
            <w:tcW w:w="1071" w:type="dxa"/>
          </w:tcPr>
          <w:p w14:paraId="21E89E5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13</w:t>
            </w:r>
          </w:p>
        </w:tc>
        <w:tc>
          <w:tcPr>
            <w:tcW w:w="2523" w:type="dxa"/>
            <w:vAlign w:val="bottom"/>
          </w:tcPr>
          <w:p w14:paraId="741022E2"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BEPC_Archer</w:t>
            </w:r>
            <w:proofErr w:type="spellEnd"/>
          </w:p>
        </w:tc>
        <w:tc>
          <w:tcPr>
            <w:tcW w:w="6456" w:type="dxa"/>
            <w:vAlign w:val="bottom"/>
          </w:tcPr>
          <w:p w14:paraId="2A1734C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Archer County</w:t>
            </w:r>
          </w:p>
        </w:tc>
      </w:tr>
      <w:tr w:rsidR="000957B5" w:rsidRPr="00917746" w14:paraId="2A72149D" w14:textId="77777777" w:rsidTr="00164498">
        <w:trPr>
          <w:cantSplit/>
        </w:trPr>
        <w:tc>
          <w:tcPr>
            <w:tcW w:w="1071" w:type="dxa"/>
          </w:tcPr>
          <w:p w14:paraId="4FE5E74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14</w:t>
            </w:r>
          </w:p>
        </w:tc>
        <w:tc>
          <w:tcPr>
            <w:tcW w:w="2523" w:type="dxa"/>
            <w:vAlign w:val="bottom"/>
          </w:tcPr>
          <w:p w14:paraId="41E58B9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BEPC_Atascosa</w:t>
            </w:r>
            <w:proofErr w:type="spellEnd"/>
          </w:p>
        </w:tc>
        <w:tc>
          <w:tcPr>
            <w:tcW w:w="6456" w:type="dxa"/>
            <w:vAlign w:val="bottom"/>
          </w:tcPr>
          <w:p w14:paraId="1E291E0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Atascosa County</w:t>
            </w:r>
          </w:p>
        </w:tc>
      </w:tr>
      <w:tr w:rsidR="000957B5" w:rsidRPr="00917746" w14:paraId="73657849" w14:textId="77777777" w:rsidTr="00164498">
        <w:trPr>
          <w:cantSplit/>
        </w:trPr>
        <w:tc>
          <w:tcPr>
            <w:tcW w:w="1071" w:type="dxa"/>
          </w:tcPr>
          <w:p w14:paraId="758DA09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15</w:t>
            </w:r>
          </w:p>
        </w:tc>
        <w:tc>
          <w:tcPr>
            <w:tcW w:w="2523" w:type="dxa"/>
            <w:vAlign w:val="bottom"/>
          </w:tcPr>
          <w:p w14:paraId="55571E6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BEPC_Baylor</w:t>
            </w:r>
            <w:proofErr w:type="spellEnd"/>
          </w:p>
        </w:tc>
        <w:tc>
          <w:tcPr>
            <w:tcW w:w="6456" w:type="dxa"/>
            <w:vAlign w:val="bottom"/>
          </w:tcPr>
          <w:p w14:paraId="0A36CD0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Baylor County</w:t>
            </w:r>
          </w:p>
        </w:tc>
      </w:tr>
      <w:tr w:rsidR="000957B5" w:rsidRPr="00917746" w14:paraId="049EFFF7" w14:textId="77777777" w:rsidTr="00164498">
        <w:trPr>
          <w:cantSplit/>
        </w:trPr>
        <w:tc>
          <w:tcPr>
            <w:tcW w:w="1071" w:type="dxa"/>
          </w:tcPr>
          <w:p w14:paraId="16C47F6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16</w:t>
            </w:r>
          </w:p>
        </w:tc>
        <w:tc>
          <w:tcPr>
            <w:tcW w:w="2523" w:type="dxa"/>
            <w:vAlign w:val="bottom"/>
          </w:tcPr>
          <w:p w14:paraId="0B5982F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BEPC_Bell</w:t>
            </w:r>
            <w:proofErr w:type="spellEnd"/>
          </w:p>
        </w:tc>
        <w:tc>
          <w:tcPr>
            <w:tcW w:w="6456" w:type="dxa"/>
            <w:vAlign w:val="bottom"/>
          </w:tcPr>
          <w:p w14:paraId="0403108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Bell County</w:t>
            </w:r>
          </w:p>
        </w:tc>
      </w:tr>
      <w:tr w:rsidR="000957B5" w:rsidRPr="00917746" w14:paraId="7B3D7945" w14:textId="77777777" w:rsidTr="00164498">
        <w:trPr>
          <w:cantSplit/>
        </w:trPr>
        <w:tc>
          <w:tcPr>
            <w:tcW w:w="1071" w:type="dxa"/>
          </w:tcPr>
          <w:p w14:paraId="62CE5B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17</w:t>
            </w:r>
          </w:p>
        </w:tc>
        <w:tc>
          <w:tcPr>
            <w:tcW w:w="2523" w:type="dxa"/>
            <w:vAlign w:val="bottom"/>
          </w:tcPr>
          <w:p w14:paraId="218CD33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BEPC_Bosque</w:t>
            </w:r>
            <w:proofErr w:type="spellEnd"/>
          </w:p>
        </w:tc>
        <w:tc>
          <w:tcPr>
            <w:tcW w:w="6456" w:type="dxa"/>
            <w:vAlign w:val="bottom"/>
          </w:tcPr>
          <w:p w14:paraId="3290E2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Bosque County</w:t>
            </w:r>
          </w:p>
        </w:tc>
      </w:tr>
      <w:tr w:rsidR="000957B5" w:rsidRPr="00917746" w14:paraId="09FFC525" w14:textId="77777777" w:rsidTr="00164498">
        <w:trPr>
          <w:cantSplit/>
        </w:trPr>
        <w:tc>
          <w:tcPr>
            <w:tcW w:w="1071" w:type="dxa"/>
          </w:tcPr>
          <w:p w14:paraId="006236C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18</w:t>
            </w:r>
          </w:p>
        </w:tc>
        <w:tc>
          <w:tcPr>
            <w:tcW w:w="2523" w:type="dxa"/>
            <w:vAlign w:val="bottom"/>
          </w:tcPr>
          <w:p w14:paraId="52DBC9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BEPC_Brazos</w:t>
            </w:r>
            <w:proofErr w:type="spellEnd"/>
          </w:p>
        </w:tc>
        <w:tc>
          <w:tcPr>
            <w:tcW w:w="6456" w:type="dxa"/>
            <w:vAlign w:val="bottom"/>
          </w:tcPr>
          <w:p w14:paraId="54DBA96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Brazos County</w:t>
            </w:r>
          </w:p>
        </w:tc>
      </w:tr>
      <w:tr w:rsidR="000957B5" w:rsidRPr="00917746" w14:paraId="391863FC" w14:textId="77777777" w:rsidTr="00164498">
        <w:trPr>
          <w:cantSplit/>
        </w:trPr>
        <w:tc>
          <w:tcPr>
            <w:tcW w:w="1071" w:type="dxa"/>
          </w:tcPr>
          <w:p w14:paraId="343ACA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19</w:t>
            </w:r>
          </w:p>
        </w:tc>
        <w:tc>
          <w:tcPr>
            <w:tcW w:w="2523" w:type="dxa"/>
            <w:vAlign w:val="bottom"/>
          </w:tcPr>
          <w:p w14:paraId="4E6FA5B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BEPC_Brown</w:t>
            </w:r>
            <w:proofErr w:type="spellEnd"/>
          </w:p>
        </w:tc>
        <w:tc>
          <w:tcPr>
            <w:tcW w:w="6456" w:type="dxa"/>
            <w:vAlign w:val="bottom"/>
          </w:tcPr>
          <w:p w14:paraId="2C36459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Brown County</w:t>
            </w:r>
          </w:p>
        </w:tc>
      </w:tr>
      <w:tr w:rsidR="000957B5" w:rsidRPr="00917746" w14:paraId="63D7F752" w14:textId="77777777" w:rsidTr="00164498">
        <w:trPr>
          <w:cantSplit/>
        </w:trPr>
        <w:tc>
          <w:tcPr>
            <w:tcW w:w="1071" w:type="dxa"/>
          </w:tcPr>
          <w:p w14:paraId="77C081E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20</w:t>
            </w:r>
          </w:p>
        </w:tc>
        <w:tc>
          <w:tcPr>
            <w:tcW w:w="2523" w:type="dxa"/>
            <w:vAlign w:val="bottom"/>
          </w:tcPr>
          <w:p w14:paraId="2F436B9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BEPC_Childress</w:t>
            </w:r>
            <w:proofErr w:type="spellEnd"/>
          </w:p>
        </w:tc>
        <w:tc>
          <w:tcPr>
            <w:tcW w:w="6456" w:type="dxa"/>
            <w:vAlign w:val="bottom"/>
          </w:tcPr>
          <w:p w14:paraId="4882FAAF"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Childress County</w:t>
            </w:r>
          </w:p>
        </w:tc>
      </w:tr>
      <w:tr w:rsidR="000957B5" w:rsidRPr="00917746" w14:paraId="034D516E" w14:textId="77777777" w:rsidTr="00164498">
        <w:trPr>
          <w:cantSplit/>
        </w:trPr>
        <w:tc>
          <w:tcPr>
            <w:tcW w:w="1071" w:type="dxa"/>
          </w:tcPr>
          <w:p w14:paraId="6F37E64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21</w:t>
            </w:r>
          </w:p>
        </w:tc>
        <w:tc>
          <w:tcPr>
            <w:tcW w:w="2523" w:type="dxa"/>
            <w:vAlign w:val="bottom"/>
          </w:tcPr>
          <w:p w14:paraId="4E89CAF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BEPC_Clay</w:t>
            </w:r>
            <w:proofErr w:type="spellEnd"/>
          </w:p>
        </w:tc>
        <w:tc>
          <w:tcPr>
            <w:tcW w:w="6456" w:type="dxa"/>
            <w:vAlign w:val="bottom"/>
          </w:tcPr>
          <w:p w14:paraId="173C67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Clay County</w:t>
            </w:r>
          </w:p>
        </w:tc>
      </w:tr>
      <w:tr w:rsidR="000957B5" w:rsidRPr="00917746" w14:paraId="3C6A7E11" w14:textId="77777777" w:rsidTr="00164498">
        <w:trPr>
          <w:cantSplit/>
        </w:trPr>
        <w:tc>
          <w:tcPr>
            <w:tcW w:w="1071" w:type="dxa"/>
          </w:tcPr>
          <w:p w14:paraId="4839A6C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22</w:t>
            </w:r>
          </w:p>
        </w:tc>
        <w:tc>
          <w:tcPr>
            <w:tcW w:w="2523" w:type="dxa"/>
            <w:vAlign w:val="bottom"/>
          </w:tcPr>
          <w:p w14:paraId="66BFF48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BEPC_Collin</w:t>
            </w:r>
            <w:proofErr w:type="spellEnd"/>
          </w:p>
        </w:tc>
        <w:tc>
          <w:tcPr>
            <w:tcW w:w="6456" w:type="dxa"/>
            <w:vAlign w:val="bottom"/>
          </w:tcPr>
          <w:p w14:paraId="6D143CB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Collin County</w:t>
            </w:r>
          </w:p>
        </w:tc>
      </w:tr>
      <w:tr w:rsidR="000957B5" w:rsidRPr="00917746" w14:paraId="02525677" w14:textId="77777777" w:rsidTr="00164498">
        <w:trPr>
          <w:cantSplit/>
        </w:trPr>
        <w:tc>
          <w:tcPr>
            <w:tcW w:w="1071" w:type="dxa"/>
          </w:tcPr>
          <w:p w14:paraId="5C732B9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23</w:t>
            </w:r>
          </w:p>
        </w:tc>
        <w:tc>
          <w:tcPr>
            <w:tcW w:w="2523" w:type="dxa"/>
            <w:vAlign w:val="bottom"/>
          </w:tcPr>
          <w:p w14:paraId="495B27E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BEPC_Comanche</w:t>
            </w:r>
            <w:proofErr w:type="spellEnd"/>
          </w:p>
        </w:tc>
        <w:tc>
          <w:tcPr>
            <w:tcW w:w="6456" w:type="dxa"/>
            <w:vAlign w:val="bottom"/>
          </w:tcPr>
          <w:p w14:paraId="491694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Comanche County</w:t>
            </w:r>
          </w:p>
        </w:tc>
      </w:tr>
      <w:tr w:rsidR="000957B5" w:rsidRPr="00917746" w14:paraId="610C707E" w14:textId="77777777" w:rsidTr="00164498">
        <w:trPr>
          <w:cantSplit/>
        </w:trPr>
        <w:tc>
          <w:tcPr>
            <w:tcW w:w="1071" w:type="dxa"/>
          </w:tcPr>
          <w:p w14:paraId="2BCBCDC0"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24</w:t>
            </w:r>
          </w:p>
        </w:tc>
        <w:tc>
          <w:tcPr>
            <w:tcW w:w="2523" w:type="dxa"/>
            <w:vAlign w:val="bottom"/>
          </w:tcPr>
          <w:p w14:paraId="44A1134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BEPC_Cooke</w:t>
            </w:r>
            <w:proofErr w:type="spellEnd"/>
          </w:p>
        </w:tc>
        <w:tc>
          <w:tcPr>
            <w:tcW w:w="6456" w:type="dxa"/>
            <w:vAlign w:val="bottom"/>
          </w:tcPr>
          <w:p w14:paraId="726D2AB6"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Cooke County</w:t>
            </w:r>
          </w:p>
        </w:tc>
      </w:tr>
      <w:tr w:rsidR="000957B5" w:rsidRPr="00917746" w14:paraId="11296082" w14:textId="77777777" w:rsidTr="00164498">
        <w:trPr>
          <w:cantSplit/>
        </w:trPr>
        <w:tc>
          <w:tcPr>
            <w:tcW w:w="1071" w:type="dxa"/>
          </w:tcPr>
          <w:p w14:paraId="35446CA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25</w:t>
            </w:r>
          </w:p>
        </w:tc>
        <w:tc>
          <w:tcPr>
            <w:tcW w:w="2523" w:type="dxa"/>
            <w:vAlign w:val="bottom"/>
          </w:tcPr>
          <w:p w14:paraId="1D0975E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BEPC_Coryell</w:t>
            </w:r>
            <w:proofErr w:type="spellEnd"/>
          </w:p>
        </w:tc>
        <w:tc>
          <w:tcPr>
            <w:tcW w:w="6456" w:type="dxa"/>
            <w:vAlign w:val="bottom"/>
          </w:tcPr>
          <w:p w14:paraId="0EFCBE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Coryell County</w:t>
            </w:r>
          </w:p>
        </w:tc>
      </w:tr>
      <w:tr w:rsidR="000957B5" w:rsidRPr="00917746" w14:paraId="641DE935" w14:textId="77777777" w:rsidTr="00164498">
        <w:trPr>
          <w:cantSplit/>
        </w:trPr>
        <w:tc>
          <w:tcPr>
            <w:tcW w:w="1071" w:type="dxa"/>
          </w:tcPr>
          <w:p w14:paraId="7B681C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26</w:t>
            </w:r>
          </w:p>
        </w:tc>
        <w:tc>
          <w:tcPr>
            <w:tcW w:w="2523" w:type="dxa"/>
            <w:vAlign w:val="bottom"/>
          </w:tcPr>
          <w:p w14:paraId="64088A0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BEPC_Cottle</w:t>
            </w:r>
            <w:proofErr w:type="spellEnd"/>
          </w:p>
        </w:tc>
        <w:tc>
          <w:tcPr>
            <w:tcW w:w="6456" w:type="dxa"/>
            <w:vAlign w:val="bottom"/>
          </w:tcPr>
          <w:p w14:paraId="36A49CB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Cottle County</w:t>
            </w:r>
          </w:p>
        </w:tc>
      </w:tr>
      <w:tr w:rsidR="000957B5" w:rsidRPr="00917746" w14:paraId="74E92A7B" w14:textId="77777777" w:rsidTr="00164498">
        <w:trPr>
          <w:cantSplit/>
        </w:trPr>
        <w:tc>
          <w:tcPr>
            <w:tcW w:w="1071" w:type="dxa"/>
          </w:tcPr>
          <w:p w14:paraId="6A887B5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27</w:t>
            </w:r>
          </w:p>
        </w:tc>
        <w:tc>
          <w:tcPr>
            <w:tcW w:w="2523" w:type="dxa"/>
            <w:vAlign w:val="bottom"/>
          </w:tcPr>
          <w:p w14:paraId="10F046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BEPC_Crosby</w:t>
            </w:r>
            <w:proofErr w:type="spellEnd"/>
          </w:p>
        </w:tc>
        <w:tc>
          <w:tcPr>
            <w:tcW w:w="6456" w:type="dxa"/>
            <w:vAlign w:val="bottom"/>
          </w:tcPr>
          <w:p w14:paraId="6CE0535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Crosby County</w:t>
            </w:r>
          </w:p>
        </w:tc>
      </w:tr>
      <w:tr w:rsidR="000957B5" w:rsidRPr="00917746" w14:paraId="05C72424" w14:textId="77777777" w:rsidTr="00164498">
        <w:trPr>
          <w:cantSplit/>
        </w:trPr>
        <w:tc>
          <w:tcPr>
            <w:tcW w:w="1071" w:type="dxa"/>
          </w:tcPr>
          <w:p w14:paraId="300FABC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28</w:t>
            </w:r>
          </w:p>
        </w:tc>
        <w:tc>
          <w:tcPr>
            <w:tcW w:w="2523" w:type="dxa"/>
            <w:vAlign w:val="bottom"/>
          </w:tcPr>
          <w:p w14:paraId="643E4F0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BEPC_Dallas</w:t>
            </w:r>
            <w:proofErr w:type="spellEnd"/>
          </w:p>
        </w:tc>
        <w:tc>
          <w:tcPr>
            <w:tcW w:w="6456" w:type="dxa"/>
            <w:vAlign w:val="bottom"/>
          </w:tcPr>
          <w:p w14:paraId="4569C56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Dallas County</w:t>
            </w:r>
          </w:p>
        </w:tc>
      </w:tr>
      <w:tr w:rsidR="000957B5" w:rsidRPr="00917746" w14:paraId="7A3A8E68" w14:textId="77777777" w:rsidTr="00164498">
        <w:trPr>
          <w:cantSplit/>
        </w:trPr>
        <w:tc>
          <w:tcPr>
            <w:tcW w:w="1071" w:type="dxa"/>
          </w:tcPr>
          <w:p w14:paraId="43C2282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29</w:t>
            </w:r>
          </w:p>
        </w:tc>
        <w:tc>
          <w:tcPr>
            <w:tcW w:w="2523" w:type="dxa"/>
            <w:vAlign w:val="bottom"/>
          </w:tcPr>
          <w:p w14:paraId="0A8A7CE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BEPC_Denton</w:t>
            </w:r>
            <w:proofErr w:type="spellEnd"/>
          </w:p>
        </w:tc>
        <w:tc>
          <w:tcPr>
            <w:tcW w:w="6456" w:type="dxa"/>
            <w:vAlign w:val="bottom"/>
          </w:tcPr>
          <w:p w14:paraId="7DE5F6D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Denton County</w:t>
            </w:r>
          </w:p>
        </w:tc>
      </w:tr>
      <w:tr w:rsidR="000957B5" w:rsidRPr="00917746" w14:paraId="7E9386AE" w14:textId="77777777" w:rsidTr="00164498">
        <w:trPr>
          <w:cantSplit/>
        </w:trPr>
        <w:tc>
          <w:tcPr>
            <w:tcW w:w="1071" w:type="dxa"/>
          </w:tcPr>
          <w:p w14:paraId="33762D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30</w:t>
            </w:r>
          </w:p>
        </w:tc>
        <w:tc>
          <w:tcPr>
            <w:tcW w:w="2523" w:type="dxa"/>
            <w:vAlign w:val="bottom"/>
          </w:tcPr>
          <w:p w14:paraId="57CCF0E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BEPC_Dickens</w:t>
            </w:r>
            <w:proofErr w:type="spellEnd"/>
          </w:p>
        </w:tc>
        <w:tc>
          <w:tcPr>
            <w:tcW w:w="6456" w:type="dxa"/>
            <w:vAlign w:val="bottom"/>
          </w:tcPr>
          <w:p w14:paraId="6C43C2C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Dickens County</w:t>
            </w:r>
          </w:p>
        </w:tc>
      </w:tr>
      <w:tr w:rsidR="000957B5" w:rsidRPr="00917746" w14:paraId="70767732" w14:textId="77777777" w:rsidTr="00164498">
        <w:trPr>
          <w:cantSplit/>
        </w:trPr>
        <w:tc>
          <w:tcPr>
            <w:tcW w:w="1071" w:type="dxa"/>
          </w:tcPr>
          <w:p w14:paraId="7CA2CB4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31</w:t>
            </w:r>
          </w:p>
        </w:tc>
        <w:tc>
          <w:tcPr>
            <w:tcW w:w="2523" w:type="dxa"/>
            <w:vAlign w:val="bottom"/>
          </w:tcPr>
          <w:p w14:paraId="0C5E403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BEPC_Eastland</w:t>
            </w:r>
            <w:proofErr w:type="spellEnd"/>
          </w:p>
        </w:tc>
        <w:tc>
          <w:tcPr>
            <w:tcW w:w="6456" w:type="dxa"/>
            <w:vAlign w:val="bottom"/>
          </w:tcPr>
          <w:p w14:paraId="16D1249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Eastland County</w:t>
            </w:r>
          </w:p>
        </w:tc>
      </w:tr>
      <w:tr w:rsidR="000957B5" w:rsidRPr="00917746" w14:paraId="61D057E7" w14:textId="77777777" w:rsidTr="00164498">
        <w:trPr>
          <w:cantSplit/>
        </w:trPr>
        <w:tc>
          <w:tcPr>
            <w:tcW w:w="1071" w:type="dxa"/>
          </w:tcPr>
          <w:p w14:paraId="0BC7A30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32</w:t>
            </w:r>
          </w:p>
        </w:tc>
        <w:tc>
          <w:tcPr>
            <w:tcW w:w="2523" w:type="dxa"/>
            <w:vAlign w:val="bottom"/>
          </w:tcPr>
          <w:p w14:paraId="04C68370"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BEPC_Ellis</w:t>
            </w:r>
            <w:proofErr w:type="spellEnd"/>
          </w:p>
        </w:tc>
        <w:tc>
          <w:tcPr>
            <w:tcW w:w="6456" w:type="dxa"/>
            <w:vAlign w:val="bottom"/>
          </w:tcPr>
          <w:p w14:paraId="4EAD1A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Ellis County</w:t>
            </w:r>
          </w:p>
        </w:tc>
      </w:tr>
      <w:tr w:rsidR="000957B5" w:rsidRPr="00917746" w14:paraId="4B5BD930" w14:textId="77777777" w:rsidTr="00164498">
        <w:trPr>
          <w:cantSplit/>
        </w:trPr>
        <w:tc>
          <w:tcPr>
            <w:tcW w:w="1071" w:type="dxa"/>
          </w:tcPr>
          <w:p w14:paraId="10C912A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33</w:t>
            </w:r>
          </w:p>
        </w:tc>
        <w:tc>
          <w:tcPr>
            <w:tcW w:w="2523" w:type="dxa"/>
            <w:vAlign w:val="bottom"/>
          </w:tcPr>
          <w:p w14:paraId="0CDE8E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BEPC_Erath</w:t>
            </w:r>
            <w:proofErr w:type="spellEnd"/>
          </w:p>
        </w:tc>
        <w:tc>
          <w:tcPr>
            <w:tcW w:w="6456" w:type="dxa"/>
            <w:vAlign w:val="bottom"/>
          </w:tcPr>
          <w:p w14:paraId="5105174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Erath County</w:t>
            </w:r>
          </w:p>
        </w:tc>
      </w:tr>
      <w:tr w:rsidR="000957B5" w:rsidRPr="00917746" w14:paraId="6F28E865" w14:textId="77777777" w:rsidTr="00164498">
        <w:trPr>
          <w:cantSplit/>
        </w:trPr>
        <w:tc>
          <w:tcPr>
            <w:tcW w:w="1071" w:type="dxa"/>
          </w:tcPr>
          <w:p w14:paraId="1DA7D5B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34</w:t>
            </w:r>
          </w:p>
        </w:tc>
        <w:tc>
          <w:tcPr>
            <w:tcW w:w="2523" w:type="dxa"/>
            <w:vAlign w:val="bottom"/>
          </w:tcPr>
          <w:p w14:paraId="4ABE8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BEPC_Falls</w:t>
            </w:r>
            <w:proofErr w:type="spellEnd"/>
          </w:p>
        </w:tc>
        <w:tc>
          <w:tcPr>
            <w:tcW w:w="6456" w:type="dxa"/>
            <w:vAlign w:val="bottom"/>
          </w:tcPr>
          <w:p w14:paraId="0A68BD0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Falls County</w:t>
            </w:r>
          </w:p>
        </w:tc>
      </w:tr>
      <w:tr w:rsidR="000957B5" w:rsidRPr="00917746" w14:paraId="1E5611DB" w14:textId="77777777" w:rsidTr="00164498">
        <w:trPr>
          <w:cantSplit/>
        </w:trPr>
        <w:tc>
          <w:tcPr>
            <w:tcW w:w="1071" w:type="dxa"/>
          </w:tcPr>
          <w:p w14:paraId="0F685A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35</w:t>
            </w:r>
          </w:p>
        </w:tc>
        <w:tc>
          <w:tcPr>
            <w:tcW w:w="2523" w:type="dxa"/>
            <w:vAlign w:val="bottom"/>
          </w:tcPr>
          <w:p w14:paraId="3169E11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BEPC_Foard</w:t>
            </w:r>
            <w:proofErr w:type="spellEnd"/>
          </w:p>
        </w:tc>
        <w:tc>
          <w:tcPr>
            <w:tcW w:w="6456" w:type="dxa"/>
            <w:vAlign w:val="bottom"/>
          </w:tcPr>
          <w:p w14:paraId="45EC892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Foard County</w:t>
            </w:r>
          </w:p>
        </w:tc>
      </w:tr>
      <w:tr w:rsidR="000957B5" w:rsidRPr="00917746" w14:paraId="4BDD8930" w14:textId="77777777" w:rsidTr="00164498">
        <w:trPr>
          <w:cantSplit/>
        </w:trPr>
        <w:tc>
          <w:tcPr>
            <w:tcW w:w="1071" w:type="dxa"/>
          </w:tcPr>
          <w:p w14:paraId="66F7C7F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36</w:t>
            </w:r>
          </w:p>
        </w:tc>
        <w:tc>
          <w:tcPr>
            <w:tcW w:w="2523" w:type="dxa"/>
            <w:vAlign w:val="bottom"/>
          </w:tcPr>
          <w:p w14:paraId="4AC00F0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BEPC_Freestone</w:t>
            </w:r>
            <w:proofErr w:type="spellEnd"/>
          </w:p>
        </w:tc>
        <w:tc>
          <w:tcPr>
            <w:tcW w:w="6456" w:type="dxa"/>
            <w:vAlign w:val="bottom"/>
          </w:tcPr>
          <w:p w14:paraId="450E2CE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Freestone County</w:t>
            </w:r>
          </w:p>
        </w:tc>
      </w:tr>
      <w:tr w:rsidR="000957B5" w:rsidRPr="00917746" w14:paraId="1AA3799E" w14:textId="77777777" w:rsidTr="00164498">
        <w:trPr>
          <w:cantSplit/>
        </w:trPr>
        <w:tc>
          <w:tcPr>
            <w:tcW w:w="1071" w:type="dxa"/>
          </w:tcPr>
          <w:p w14:paraId="0CE4C62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37</w:t>
            </w:r>
          </w:p>
        </w:tc>
        <w:tc>
          <w:tcPr>
            <w:tcW w:w="2523" w:type="dxa"/>
            <w:vAlign w:val="bottom"/>
          </w:tcPr>
          <w:p w14:paraId="3F92F6E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BEPC_Grayson</w:t>
            </w:r>
            <w:proofErr w:type="spellEnd"/>
          </w:p>
        </w:tc>
        <w:tc>
          <w:tcPr>
            <w:tcW w:w="6456" w:type="dxa"/>
            <w:vAlign w:val="bottom"/>
          </w:tcPr>
          <w:p w14:paraId="0417A86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Grayson County</w:t>
            </w:r>
          </w:p>
        </w:tc>
      </w:tr>
      <w:tr w:rsidR="000957B5" w:rsidRPr="00917746" w14:paraId="7236FB9C" w14:textId="77777777" w:rsidTr="00164498">
        <w:trPr>
          <w:cantSplit/>
        </w:trPr>
        <w:tc>
          <w:tcPr>
            <w:tcW w:w="1071" w:type="dxa"/>
          </w:tcPr>
          <w:p w14:paraId="0C7D56D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38</w:t>
            </w:r>
          </w:p>
        </w:tc>
        <w:tc>
          <w:tcPr>
            <w:tcW w:w="2523" w:type="dxa"/>
            <w:vAlign w:val="bottom"/>
          </w:tcPr>
          <w:p w14:paraId="3F79A25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BEPC_Grimes</w:t>
            </w:r>
            <w:proofErr w:type="spellEnd"/>
          </w:p>
        </w:tc>
        <w:tc>
          <w:tcPr>
            <w:tcW w:w="6456" w:type="dxa"/>
            <w:vAlign w:val="bottom"/>
          </w:tcPr>
          <w:p w14:paraId="3856BA5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Grimes County</w:t>
            </w:r>
          </w:p>
        </w:tc>
      </w:tr>
      <w:tr w:rsidR="000957B5" w:rsidRPr="00917746" w14:paraId="2D8420C8" w14:textId="77777777" w:rsidTr="00164498">
        <w:trPr>
          <w:cantSplit/>
        </w:trPr>
        <w:tc>
          <w:tcPr>
            <w:tcW w:w="1071" w:type="dxa"/>
          </w:tcPr>
          <w:p w14:paraId="425F7A5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39</w:t>
            </w:r>
          </w:p>
        </w:tc>
        <w:tc>
          <w:tcPr>
            <w:tcW w:w="2523" w:type="dxa"/>
            <w:vAlign w:val="bottom"/>
          </w:tcPr>
          <w:p w14:paraId="63E65B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BEPC_Guadalupe</w:t>
            </w:r>
            <w:proofErr w:type="spellEnd"/>
          </w:p>
        </w:tc>
        <w:tc>
          <w:tcPr>
            <w:tcW w:w="6456" w:type="dxa"/>
            <w:vAlign w:val="bottom"/>
          </w:tcPr>
          <w:p w14:paraId="17442D2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Guadalupe County</w:t>
            </w:r>
          </w:p>
        </w:tc>
      </w:tr>
      <w:tr w:rsidR="000957B5" w:rsidRPr="00917746" w14:paraId="729A3DFF" w14:textId="77777777" w:rsidTr="00164498">
        <w:trPr>
          <w:cantSplit/>
        </w:trPr>
        <w:tc>
          <w:tcPr>
            <w:tcW w:w="1071" w:type="dxa"/>
          </w:tcPr>
          <w:p w14:paraId="40EA71A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40</w:t>
            </w:r>
          </w:p>
        </w:tc>
        <w:tc>
          <w:tcPr>
            <w:tcW w:w="2523" w:type="dxa"/>
            <w:vAlign w:val="bottom"/>
          </w:tcPr>
          <w:p w14:paraId="7D17A5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BEPC_Hamilton</w:t>
            </w:r>
            <w:proofErr w:type="spellEnd"/>
          </w:p>
        </w:tc>
        <w:tc>
          <w:tcPr>
            <w:tcW w:w="6456" w:type="dxa"/>
            <w:vAlign w:val="bottom"/>
          </w:tcPr>
          <w:p w14:paraId="0F2AA8CB"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Hamilton County</w:t>
            </w:r>
          </w:p>
        </w:tc>
      </w:tr>
      <w:tr w:rsidR="000957B5" w:rsidRPr="00917746" w14:paraId="4D22D757" w14:textId="77777777" w:rsidTr="00164498">
        <w:trPr>
          <w:cantSplit/>
        </w:trPr>
        <w:tc>
          <w:tcPr>
            <w:tcW w:w="1071" w:type="dxa"/>
          </w:tcPr>
          <w:p w14:paraId="2249601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41</w:t>
            </w:r>
          </w:p>
        </w:tc>
        <w:tc>
          <w:tcPr>
            <w:tcW w:w="2523" w:type="dxa"/>
            <w:vAlign w:val="bottom"/>
          </w:tcPr>
          <w:p w14:paraId="73F72C8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BEPC_Hardeman</w:t>
            </w:r>
            <w:proofErr w:type="spellEnd"/>
          </w:p>
        </w:tc>
        <w:tc>
          <w:tcPr>
            <w:tcW w:w="6456" w:type="dxa"/>
            <w:vAlign w:val="bottom"/>
          </w:tcPr>
          <w:p w14:paraId="6C74851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Hardeman County</w:t>
            </w:r>
          </w:p>
        </w:tc>
      </w:tr>
      <w:tr w:rsidR="000957B5" w:rsidRPr="00917746" w14:paraId="10EEE924" w14:textId="77777777" w:rsidTr="00164498">
        <w:trPr>
          <w:cantSplit/>
        </w:trPr>
        <w:tc>
          <w:tcPr>
            <w:tcW w:w="1071" w:type="dxa"/>
          </w:tcPr>
          <w:p w14:paraId="4CABF48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42</w:t>
            </w:r>
          </w:p>
        </w:tc>
        <w:tc>
          <w:tcPr>
            <w:tcW w:w="2523" w:type="dxa"/>
            <w:vAlign w:val="bottom"/>
          </w:tcPr>
          <w:p w14:paraId="7BD1BE27"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BEPC_Haskell</w:t>
            </w:r>
            <w:proofErr w:type="spellEnd"/>
          </w:p>
        </w:tc>
        <w:tc>
          <w:tcPr>
            <w:tcW w:w="6456" w:type="dxa"/>
            <w:vAlign w:val="bottom"/>
          </w:tcPr>
          <w:p w14:paraId="3878E4D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Haskell County</w:t>
            </w:r>
          </w:p>
        </w:tc>
      </w:tr>
      <w:tr w:rsidR="000957B5" w:rsidRPr="00917746" w14:paraId="051CE848" w14:textId="77777777" w:rsidTr="00164498">
        <w:trPr>
          <w:cantSplit/>
        </w:trPr>
        <w:tc>
          <w:tcPr>
            <w:tcW w:w="1071" w:type="dxa"/>
          </w:tcPr>
          <w:p w14:paraId="3872BAEF"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43</w:t>
            </w:r>
          </w:p>
        </w:tc>
        <w:tc>
          <w:tcPr>
            <w:tcW w:w="2523" w:type="dxa"/>
            <w:vAlign w:val="bottom"/>
          </w:tcPr>
          <w:p w14:paraId="247A26C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BEPC_Hill</w:t>
            </w:r>
            <w:proofErr w:type="spellEnd"/>
          </w:p>
        </w:tc>
        <w:tc>
          <w:tcPr>
            <w:tcW w:w="6456" w:type="dxa"/>
            <w:vAlign w:val="bottom"/>
          </w:tcPr>
          <w:p w14:paraId="7D2EBD3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Hill County</w:t>
            </w:r>
          </w:p>
        </w:tc>
      </w:tr>
      <w:tr w:rsidR="000957B5" w:rsidRPr="00917746" w14:paraId="290037F3" w14:textId="77777777" w:rsidTr="00164498">
        <w:trPr>
          <w:cantSplit/>
        </w:trPr>
        <w:tc>
          <w:tcPr>
            <w:tcW w:w="1071" w:type="dxa"/>
          </w:tcPr>
          <w:p w14:paraId="4107BFCA"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44</w:t>
            </w:r>
          </w:p>
        </w:tc>
        <w:tc>
          <w:tcPr>
            <w:tcW w:w="2523" w:type="dxa"/>
            <w:vAlign w:val="bottom"/>
          </w:tcPr>
          <w:p w14:paraId="6155739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BEPC_Hood</w:t>
            </w:r>
            <w:proofErr w:type="spellEnd"/>
          </w:p>
        </w:tc>
        <w:tc>
          <w:tcPr>
            <w:tcW w:w="6456" w:type="dxa"/>
            <w:vAlign w:val="bottom"/>
          </w:tcPr>
          <w:p w14:paraId="26410F99"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Hood County</w:t>
            </w:r>
          </w:p>
        </w:tc>
      </w:tr>
      <w:tr w:rsidR="000957B5" w:rsidRPr="00917746" w14:paraId="79C9B1B1" w14:textId="77777777" w:rsidTr="00164498">
        <w:trPr>
          <w:cantSplit/>
        </w:trPr>
        <w:tc>
          <w:tcPr>
            <w:tcW w:w="1071" w:type="dxa"/>
          </w:tcPr>
          <w:p w14:paraId="086F372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45</w:t>
            </w:r>
          </w:p>
        </w:tc>
        <w:tc>
          <w:tcPr>
            <w:tcW w:w="2523" w:type="dxa"/>
            <w:vAlign w:val="bottom"/>
          </w:tcPr>
          <w:p w14:paraId="2DA4814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BEPC_Jack</w:t>
            </w:r>
            <w:proofErr w:type="spellEnd"/>
          </w:p>
        </w:tc>
        <w:tc>
          <w:tcPr>
            <w:tcW w:w="6456" w:type="dxa"/>
            <w:vAlign w:val="bottom"/>
          </w:tcPr>
          <w:p w14:paraId="1B00690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Jack County</w:t>
            </w:r>
          </w:p>
        </w:tc>
      </w:tr>
      <w:tr w:rsidR="000957B5" w:rsidRPr="00917746" w14:paraId="16536CE9" w14:textId="77777777" w:rsidTr="00164498">
        <w:trPr>
          <w:cantSplit/>
        </w:trPr>
        <w:tc>
          <w:tcPr>
            <w:tcW w:w="1071" w:type="dxa"/>
          </w:tcPr>
          <w:p w14:paraId="49B2BB1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46</w:t>
            </w:r>
          </w:p>
        </w:tc>
        <w:tc>
          <w:tcPr>
            <w:tcW w:w="2523" w:type="dxa"/>
            <w:vAlign w:val="bottom"/>
          </w:tcPr>
          <w:p w14:paraId="68BFB7C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BEPC_Johnson</w:t>
            </w:r>
            <w:proofErr w:type="spellEnd"/>
          </w:p>
        </w:tc>
        <w:tc>
          <w:tcPr>
            <w:tcW w:w="6456" w:type="dxa"/>
            <w:vAlign w:val="bottom"/>
          </w:tcPr>
          <w:p w14:paraId="1DF9E1A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Johnson County</w:t>
            </w:r>
          </w:p>
        </w:tc>
      </w:tr>
      <w:tr w:rsidR="000957B5" w:rsidRPr="00917746" w14:paraId="637EE135" w14:textId="77777777" w:rsidTr="00164498">
        <w:trPr>
          <w:cantSplit/>
        </w:trPr>
        <w:tc>
          <w:tcPr>
            <w:tcW w:w="1071" w:type="dxa"/>
          </w:tcPr>
          <w:p w14:paraId="1985EFE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47</w:t>
            </w:r>
          </w:p>
        </w:tc>
        <w:tc>
          <w:tcPr>
            <w:tcW w:w="2523" w:type="dxa"/>
            <w:vAlign w:val="bottom"/>
          </w:tcPr>
          <w:p w14:paraId="4252234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BEPC_Kent</w:t>
            </w:r>
            <w:proofErr w:type="spellEnd"/>
          </w:p>
        </w:tc>
        <w:tc>
          <w:tcPr>
            <w:tcW w:w="6456" w:type="dxa"/>
            <w:vAlign w:val="bottom"/>
          </w:tcPr>
          <w:p w14:paraId="6421106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Kent County</w:t>
            </w:r>
          </w:p>
        </w:tc>
      </w:tr>
      <w:tr w:rsidR="000957B5" w:rsidRPr="00917746" w14:paraId="198C3393" w14:textId="77777777" w:rsidTr="00164498">
        <w:trPr>
          <w:cantSplit/>
        </w:trPr>
        <w:tc>
          <w:tcPr>
            <w:tcW w:w="1071" w:type="dxa"/>
          </w:tcPr>
          <w:p w14:paraId="1592AB6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48</w:t>
            </w:r>
          </w:p>
        </w:tc>
        <w:tc>
          <w:tcPr>
            <w:tcW w:w="2523" w:type="dxa"/>
            <w:vAlign w:val="bottom"/>
          </w:tcPr>
          <w:p w14:paraId="36C5B57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BEPC_King</w:t>
            </w:r>
            <w:proofErr w:type="spellEnd"/>
          </w:p>
        </w:tc>
        <w:tc>
          <w:tcPr>
            <w:tcW w:w="6456" w:type="dxa"/>
            <w:vAlign w:val="bottom"/>
          </w:tcPr>
          <w:p w14:paraId="59CFF238"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King County</w:t>
            </w:r>
          </w:p>
        </w:tc>
      </w:tr>
      <w:tr w:rsidR="000957B5" w:rsidRPr="00917746" w14:paraId="54CBE628" w14:textId="77777777" w:rsidTr="00164498">
        <w:trPr>
          <w:cantSplit/>
        </w:trPr>
        <w:tc>
          <w:tcPr>
            <w:tcW w:w="1071" w:type="dxa"/>
          </w:tcPr>
          <w:p w14:paraId="32A351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49</w:t>
            </w:r>
          </w:p>
        </w:tc>
        <w:tc>
          <w:tcPr>
            <w:tcW w:w="2523" w:type="dxa"/>
            <w:vAlign w:val="bottom"/>
          </w:tcPr>
          <w:p w14:paraId="3E6AAC28"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BEPC_Knox</w:t>
            </w:r>
            <w:proofErr w:type="spellEnd"/>
          </w:p>
        </w:tc>
        <w:tc>
          <w:tcPr>
            <w:tcW w:w="6456" w:type="dxa"/>
            <w:vAlign w:val="bottom"/>
          </w:tcPr>
          <w:p w14:paraId="1D5B5B5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Knox County</w:t>
            </w:r>
          </w:p>
        </w:tc>
      </w:tr>
      <w:tr w:rsidR="000957B5" w:rsidRPr="00917746" w14:paraId="61972340" w14:textId="77777777" w:rsidTr="00164498">
        <w:trPr>
          <w:cantSplit/>
        </w:trPr>
        <w:tc>
          <w:tcPr>
            <w:tcW w:w="1071" w:type="dxa"/>
          </w:tcPr>
          <w:p w14:paraId="2D49664C"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50</w:t>
            </w:r>
          </w:p>
        </w:tc>
        <w:tc>
          <w:tcPr>
            <w:tcW w:w="2523" w:type="dxa"/>
            <w:vAlign w:val="bottom"/>
          </w:tcPr>
          <w:p w14:paraId="73E63C4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BEPC_Lampasas</w:t>
            </w:r>
            <w:proofErr w:type="spellEnd"/>
          </w:p>
        </w:tc>
        <w:tc>
          <w:tcPr>
            <w:tcW w:w="6456" w:type="dxa"/>
            <w:vAlign w:val="bottom"/>
          </w:tcPr>
          <w:p w14:paraId="62A4A69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Lampasas County</w:t>
            </w:r>
          </w:p>
        </w:tc>
      </w:tr>
      <w:tr w:rsidR="000957B5" w:rsidRPr="00917746" w14:paraId="53001725" w14:textId="77777777" w:rsidTr="00164498">
        <w:trPr>
          <w:cantSplit/>
        </w:trPr>
        <w:tc>
          <w:tcPr>
            <w:tcW w:w="1071" w:type="dxa"/>
          </w:tcPr>
          <w:p w14:paraId="7E3043E2"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51</w:t>
            </w:r>
          </w:p>
        </w:tc>
        <w:tc>
          <w:tcPr>
            <w:tcW w:w="2523" w:type="dxa"/>
            <w:vAlign w:val="bottom"/>
          </w:tcPr>
          <w:p w14:paraId="1CA93C0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BEPC_Leon</w:t>
            </w:r>
            <w:proofErr w:type="spellEnd"/>
          </w:p>
        </w:tc>
        <w:tc>
          <w:tcPr>
            <w:tcW w:w="6456" w:type="dxa"/>
            <w:vAlign w:val="bottom"/>
          </w:tcPr>
          <w:p w14:paraId="2371777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Leon County</w:t>
            </w:r>
          </w:p>
        </w:tc>
      </w:tr>
      <w:tr w:rsidR="000957B5" w:rsidRPr="00917746" w14:paraId="5AE06DAB" w14:textId="77777777" w:rsidTr="00164498">
        <w:trPr>
          <w:cantSplit/>
        </w:trPr>
        <w:tc>
          <w:tcPr>
            <w:tcW w:w="1071" w:type="dxa"/>
          </w:tcPr>
          <w:p w14:paraId="4584D24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52</w:t>
            </w:r>
          </w:p>
        </w:tc>
        <w:tc>
          <w:tcPr>
            <w:tcW w:w="2523" w:type="dxa"/>
            <w:vAlign w:val="bottom"/>
          </w:tcPr>
          <w:p w14:paraId="13833CC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BEPC_Limestone</w:t>
            </w:r>
            <w:proofErr w:type="spellEnd"/>
          </w:p>
        </w:tc>
        <w:tc>
          <w:tcPr>
            <w:tcW w:w="6456" w:type="dxa"/>
            <w:vAlign w:val="bottom"/>
          </w:tcPr>
          <w:p w14:paraId="2CBFF32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Limestone County</w:t>
            </w:r>
          </w:p>
        </w:tc>
      </w:tr>
      <w:tr w:rsidR="000957B5" w:rsidRPr="00917746" w14:paraId="0FE2089A" w14:textId="77777777" w:rsidTr="00164498">
        <w:trPr>
          <w:cantSplit/>
        </w:trPr>
        <w:tc>
          <w:tcPr>
            <w:tcW w:w="1071" w:type="dxa"/>
          </w:tcPr>
          <w:p w14:paraId="6EDC2A0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53</w:t>
            </w:r>
          </w:p>
        </w:tc>
        <w:tc>
          <w:tcPr>
            <w:tcW w:w="2523" w:type="dxa"/>
            <w:vAlign w:val="bottom"/>
          </w:tcPr>
          <w:p w14:paraId="0F45913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BEPC_Madison</w:t>
            </w:r>
            <w:proofErr w:type="spellEnd"/>
          </w:p>
        </w:tc>
        <w:tc>
          <w:tcPr>
            <w:tcW w:w="6456" w:type="dxa"/>
            <w:vAlign w:val="bottom"/>
          </w:tcPr>
          <w:p w14:paraId="7AE0747E"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Madison County</w:t>
            </w:r>
          </w:p>
        </w:tc>
      </w:tr>
      <w:tr w:rsidR="000957B5" w:rsidRPr="00917746" w14:paraId="231E97DD" w14:textId="77777777" w:rsidTr="00164498">
        <w:trPr>
          <w:cantSplit/>
        </w:trPr>
        <w:tc>
          <w:tcPr>
            <w:tcW w:w="1071" w:type="dxa"/>
          </w:tcPr>
          <w:p w14:paraId="6D70B51D"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54</w:t>
            </w:r>
          </w:p>
        </w:tc>
        <w:tc>
          <w:tcPr>
            <w:tcW w:w="2523" w:type="dxa"/>
            <w:vAlign w:val="bottom"/>
          </w:tcPr>
          <w:p w14:paraId="17E10A1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BEPC_McLennan</w:t>
            </w:r>
            <w:proofErr w:type="spellEnd"/>
          </w:p>
        </w:tc>
        <w:tc>
          <w:tcPr>
            <w:tcW w:w="6456" w:type="dxa"/>
            <w:vAlign w:val="bottom"/>
          </w:tcPr>
          <w:p w14:paraId="2F4C7483"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McLennan County</w:t>
            </w:r>
          </w:p>
        </w:tc>
      </w:tr>
      <w:tr w:rsidR="000957B5" w:rsidRPr="00917746" w14:paraId="75C4C13B" w14:textId="77777777" w:rsidTr="00164498">
        <w:trPr>
          <w:cantSplit/>
        </w:trPr>
        <w:tc>
          <w:tcPr>
            <w:tcW w:w="1071" w:type="dxa"/>
          </w:tcPr>
          <w:p w14:paraId="67B4BDB1"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55</w:t>
            </w:r>
          </w:p>
        </w:tc>
        <w:tc>
          <w:tcPr>
            <w:tcW w:w="2523" w:type="dxa"/>
            <w:vAlign w:val="bottom"/>
          </w:tcPr>
          <w:p w14:paraId="1BDE294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BEPC_Milam</w:t>
            </w:r>
            <w:proofErr w:type="spellEnd"/>
          </w:p>
        </w:tc>
        <w:tc>
          <w:tcPr>
            <w:tcW w:w="6456" w:type="dxa"/>
            <w:vAlign w:val="bottom"/>
          </w:tcPr>
          <w:p w14:paraId="34E2A445"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Milam County</w:t>
            </w:r>
          </w:p>
        </w:tc>
      </w:tr>
      <w:tr w:rsidR="000957B5" w:rsidRPr="00917746" w14:paraId="6BAF98E9" w14:textId="77777777" w:rsidTr="00164498">
        <w:trPr>
          <w:cantSplit/>
        </w:trPr>
        <w:tc>
          <w:tcPr>
            <w:tcW w:w="1071" w:type="dxa"/>
          </w:tcPr>
          <w:p w14:paraId="1835F0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56</w:t>
            </w:r>
          </w:p>
        </w:tc>
        <w:tc>
          <w:tcPr>
            <w:tcW w:w="2523" w:type="dxa"/>
            <w:vAlign w:val="bottom"/>
          </w:tcPr>
          <w:p w14:paraId="68502A7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BEPC_Mills</w:t>
            </w:r>
            <w:proofErr w:type="spellEnd"/>
          </w:p>
        </w:tc>
        <w:tc>
          <w:tcPr>
            <w:tcW w:w="6456" w:type="dxa"/>
            <w:vAlign w:val="bottom"/>
          </w:tcPr>
          <w:p w14:paraId="6679DA1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Mills County</w:t>
            </w:r>
          </w:p>
        </w:tc>
      </w:tr>
      <w:tr w:rsidR="000957B5" w:rsidRPr="00917746" w14:paraId="3F6FF22C" w14:textId="77777777" w:rsidTr="00164498">
        <w:trPr>
          <w:cantSplit/>
        </w:trPr>
        <w:tc>
          <w:tcPr>
            <w:tcW w:w="1071" w:type="dxa"/>
          </w:tcPr>
          <w:p w14:paraId="4A8A219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57</w:t>
            </w:r>
          </w:p>
        </w:tc>
        <w:tc>
          <w:tcPr>
            <w:tcW w:w="2523" w:type="dxa"/>
            <w:vAlign w:val="bottom"/>
          </w:tcPr>
          <w:p w14:paraId="3036D2DB"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BEPC_Montague</w:t>
            </w:r>
            <w:proofErr w:type="spellEnd"/>
          </w:p>
        </w:tc>
        <w:tc>
          <w:tcPr>
            <w:tcW w:w="6456" w:type="dxa"/>
            <w:vAlign w:val="bottom"/>
          </w:tcPr>
          <w:p w14:paraId="4243D5D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Montague County</w:t>
            </w:r>
          </w:p>
        </w:tc>
      </w:tr>
      <w:tr w:rsidR="000957B5" w:rsidRPr="00917746" w14:paraId="3FA504D3" w14:textId="77777777" w:rsidTr="00164498">
        <w:trPr>
          <w:cantSplit/>
        </w:trPr>
        <w:tc>
          <w:tcPr>
            <w:tcW w:w="1071" w:type="dxa"/>
          </w:tcPr>
          <w:p w14:paraId="44AA63F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58</w:t>
            </w:r>
          </w:p>
        </w:tc>
        <w:tc>
          <w:tcPr>
            <w:tcW w:w="2523" w:type="dxa"/>
            <w:vAlign w:val="bottom"/>
          </w:tcPr>
          <w:p w14:paraId="57CAD13A"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BEPC_Montgomery</w:t>
            </w:r>
            <w:proofErr w:type="spellEnd"/>
          </w:p>
        </w:tc>
        <w:tc>
          <w:tcPr>
            <w:tcW w:w="6456" w:type="dxa"/>
            <w:vAlign w:val="bottom"/>
          </w:tcPr>
          <w:p w14:paraId="1AC982A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Montgomery County</w:t>
            </w:r>
          </w:p>
        </w:tc>
      </w:tr>
      <w:tr w:rsidR="000957B5" w:rsidRPr="00917746" w14:paraId="386C7355" w14:textId="77777777" w:rsidTr="00164498">
        <w:trPr>
          <w:cantSplit/>
        </w:trPr>
        <w:tc>
          <w:tcPr>
            <w:tcW w:w="1071" w:type="dxa"/>
          </w:tcPr>
          <w:p w14:paraId="38B6DE2E"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59</w:t>
            </w:r>
          </w:p>
        </w:tc>
        <w:tc>
          <w:tcPr>
            <w:tcW w:w="2523" w:type="dxa"/>
            <w:vAlign w:val="bottom"/>
          </w:tcPr>
          <w:p w14:paraId="5A76682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BEPC_Navarro</w:t>
            </w:r>
            <w:proofErr w:type="spellEnd"/>
          </w:p>
        </w:tc>
        <w:tc>
          <w:tcPr>
            <w:tcW w:w="6456" w:type="dxa"/>
            <w:vAlign w:val="bottom"/>
          </w:tcPr>
          <w:p w14:paraId="0B8640B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Navarro County</w:t>
            </w:r>
          </w:p>
        </w:tc>
      </w:tr>
      <w:tr w:rsidR="000957B5" w:rsidRPr="00917746" w14:paraId="603A7194" w14:textId="77777777" w:rsidTr="00164498">
        <w:trPr>
          <w:cantSplit/>
        </w:trPr>
        <w:tc>
          <w:tcPr>
            <w:tcW w:w="1071" w:type="dxa"/>
          </w:tcPr>
          <w:p w14:paraId="33916417"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60</w:t>
            </w:r>
          </w:p>
        </w:tc>
        <w:tc>
          <w:tcPr>
            <w:tcW w:w="2523" w:type="dxa"/>
            <w:vAlign w:val="bottom"/>
          </w:tcPr>
          <w:p w14:paraId="6BB9828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BEPC_Palo</w:t>
            </w:r>
            <w:proofErr w:type="spellEnd"/>
            <w:r w:rsidRPr="00917746">
              <w:rPr>
                <w:rFonts w:ascii="Arial" w:hAnsi="Arial" w:cs="Arial"/>
                <w:sz w:val="18"/>
                <w:szCs w:val="18"/>
              </w:rPr>
              <w:t xml:space="preserve"> Pinto</w:t>
            </w:r>
          </w:p>
        </w:tc>
        <w:tc>
          <w:tcPr>
            <w:tcW w:w="6456" w:type="dxa"/>
            <w:vAlign w:val="bottom"/>
          </w:tcPr>
          <w:p w14:paraId="46D1230D"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Palo Pinto County</w:t>
            </w:r>
          </w:p>
        </w:tc>
      </w:tr>
      <w:tr w:rsidR="000957B5" w:rsidRPr="00917746" w14:paraId="3E3EBEB4" w14:textId="77777777" w:rsidTr="00164498">
        <w:trPr>
          <w:cantSplit/>
        </w:trPr>
        <w:tc>
          <w:tcPr>
            <w:tcW w:w="1071" w:type="dxa"/>
          </w:tcPr>
          <w:p w14:paraId="3D241C0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lastRenderedPageBreak/>
              <w:t>61</w:t>
            </w:r>
          </w:p>
        </w:tc>
        <w:tc>
          <w:tcPr>
            <w:tcW w:w="2523" w:type="dxa"/>
            <w:vAlign w:val="bottom"/>
          </w:tcPr>
          <w:p w14:paraId="2D53E32E"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BEPC_Parker</w:t>
            </w:r>
            <w:proofErr w:type="spellEnd"/>
          </w:p>
        </w:tc>
        <w:tc>
          <w:tcPr>
            <w:tcW w:w="6456" w:type="dxa"/>
            <w:vAlign w:val="bottom"/>
          </w:tcPr>
          <w:p w14:paraId="063F1CC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Parker County</w:t>
            </w:r>
          </w:p>
        </w:tc>
      </w:tr>
      <w:tr w:rsidR="000957B5" w:rsidRPr="00917746" w14:paraId="27D19282" w14:textId="77777777" w:rsidTr="00164498">
        <w:trPr>
          <w:cantSplit/>
        </w:trPr>
        <w:tc>
          <w:tcPr>
            <w:tcW w:w="1071" w:type="dxa"/>
          </w:tcPr>
          <w:p w14:paraId="0826C7C6" w14:textId="77777777" w:rsidR="000957B5" w:rsidRPr="00917746" w:rsidRDefault="000957B5" w:rsidP="003F69D2">
            <w:pPr>
              <w:jc w:val="center"/>
              <w:rPr>
                <w:rFonts w:ascii="Arial" w:hAnsi="Arial" w:cs="Arial"/>
                <w:color w:val="000000"/>
                <w:sz w:val="18"/>
                <w:szCs w:val="18"/>
              </w:rPr>
            </w:pPr>
            <w:bookmarkStart w:id="599" w:name="_Hlk158379817"/>
            <w:r w:rsidRPr="00917746">
              <w:rPr>
                <w:rFonts w:ascii="Arial" w:hAnsi="Arial" w:cs="Arial"/>
                <w:color w:val="000000"/>
                <w:sz w:val="18"/>
                <w:szCs w:val="18"/>
              </w:rPr>
              <w:t>62</w:t>
            </w:r>
          </w:p>
        </w:tc>
        <w:tc>
          <w:tcPr>
            <w:tcW w:w="2523" w:type="dxa"/>
            <w:vAlign w:val="bottom"/>
          </w:tcPr>
          <w:p w14:paraId="52CABC3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BEPC_Robertson</w:t>
            </w:r>
            <w:proofErr w:type="spellEnd"/>
          </w:p>
        </w:tc>
        <w:tc>
          <w:tcPr>
            <w:tcW w:w="6456" w:type="dxa"/>
            <w:vAlign w:val="bottom"/>
          </w:tcPr>
          <w:p w14:paraId="46A44AA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Robertson County</w:t>
            </w:r>
          </w:p>
        </w:tc>
      </w:tr>
      <w:bookmarkEnd w:id="599"/>
      <w:tr w:rsidR="000957B5" w:rsidRPr="00917746" w14:paraId="4164D12A" w14:textId="77777777" w:rsidTr="00164498">
        <w:trPr>
          <w:cantSplit/>
        </w:trPr>
        <w:tc>
          <w:tcPr>
            <w:tcW w:w="1071" w:type="dxa"/>
          </w:tcPr>
          <w:p w14:paraId="2DEE5FE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63</w:t>
            </w:r>
          </w:p>
        </w:tc>
        <w:tc>
          <w:tcPr>
            <w:tcW w:w="2523" w:type="dxa"/>
            <w:vAlign w:val="bottom"/>
          </w:tcPr>
          <w:p w14:paraId="2CE17F6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BEPC_Scurry</w:t>
            </w:r>
            <w:proofErr w:type="spellEnd"/>
          </w:p>
        </w:tc>
        <w:tc>
          <w:tcPr>
            <w:tcW w:w="6456" w:type="dxa"/>
            <w:vAlign w:val="bottom"/>
          </w:tcPr>
          <w:p w14:paraId="61E24B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Scurry County</w:t>
            </w:r>
          </w:p>
        </w:tc>
      </w:tr>
      <w:tr w:rsidR="000957B5" w:rsidRPr="00917746" w14:paraId="2900A6F5" w14:textId="77777777" w:rsidTr="00164498">
        <w:trPr>
          <w:cantSplit/>
        </w:trPr>
        <w:tc>
          <w:tcPr>
            <w:tcW w:w="1071" w:type="dxa"/>
          </w:tcPr>
          <w:p w14:paraId="53B903A3"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64</w:t>
            </w:r>
          </w:p>
        </w:tc>
        <w:tc>
          <w:tcPr>
            <w:tcW w:w="2523" w:type="dxa"/>
            <w:vAlign w:val="bottom"/>
          </w:tcPr>
          <w:p w14:paraId="7BCD53B6"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BEPC_Shackelford</w:t>
            </w:r>
            <w:proofErr w:type="spellEnd"/>
          </w:p>
        </w:tc>
        <w:tc>
          <w:tcPr>
            <w:tcW w:w="6456" w:type="dxa"/>
            <w:vAlign w:val="bottom"/>
          </w:tcPr>
          <w:p w14:paraId="0F11629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Shackelford County</w:t>
            </w:r>
          </w:p>
        </w:tc>
      </w:tr>
      <w:tr w:rsidR="000957B5" w:rsidRPr="00917746" w14:paraId="4B63024C" w14:textId="77777777" w:rsidTr="00164498">
        <w:trPr>
          <w:cantSplit/>
        </w:trPr>
        <w:tc>
          <w:tcPr>
            <w:tcW w:w="1071" w:type="dxa"/>
          </w:tcPr>
          <w:p w14:paraId="1911C5E5"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65</w:t>
            </w:r>
          </w:p>
        </w:tc>
        <w:tc>
          <w:tcPr>
            <w:tcW w:w="2523" w:type="dxa"/>
            <w:vAlign w:val="bottom"/>
          </w:tcPr>
          <w:p w14:paraId="59E1A13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BEPC_Somervell</w:t>
            </w:r>
            <w:proofErr w:type="spellEnd"/>
          </w:p>
        </w:tc>
        <w:tc>
          <w:tcPr>
            <w:tcW w:w="6456" w:type="dxa"/>
            <w:vAlign w:val="bottom"/>
          </w:tcPr>
          <w:p w14:paraId="3FF23EE1"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Somervell County</w:t>
            </w:r>
          </w:p>
        </w:tc>
      </w:tr>
      <w:tr w:rsidR="000957B5" w:rsidRPr="00917746" w14:paraId="4CC82DBB" w14:textId="77777777" w:rsidTr="00164498">
        <w:trPr>
          <w:cantSplit/>
        </w:trPr>
        <w:tc>
          <w:tcPr>
            <w:tcW w:w="1071" w:type="dxa"/>
          </w:tcPr>
          <w:p w14:paraId="305BFF2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66</w:t>
            </w:r>
          </w:p>
        </w:tc>
        <w:tc>
          <w:tcPr>
            <w:tcW w:w="2523" w:type="dxa"/>
            <w:vAlign w:val="bottom"/>
          </w:tcPr>
          <w:p w14:paraId="5458DB21"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BEPC_Stephens</w:t>
            </w:r>
            <w:proofErr w:type="spellEnd"/>
          </w:p>
        </w:tc>
        <w:tc>
          <w:tcPr>
            <w:tcW w:w="6456" w:type="dxa"/>
            <w:vAlign w:val="bottom"/>
          </w:tcPr>
          <w:p w14:paraId="6FDB57E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Stephens County</w:t>
            </w:r>
          </w:p>
        </w:tc>
      </w:tr>
      <w:tr w:rsidR="000957B5" w:rsidRPr="00917746" w14:paraId="0DF2DA20" w14:textId="77777777" w:rsidTr="00164498">
        <w:trPr>
          <w:cantSplit/>
        </w:trPr>
        <w:tc>
          <w:tcPr>
            <w:tcW w:w="1071" w:type="dxa"/>
          </w:tcPr>
          <w:p w14:paraId="368F3FA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67</w:t>
            </w:r>
          </w:p>
        </w:tc>
        <w:tc>
          <w:tcPr>
            <w:tcW w:w="2523" w:type="dxa"/>
            <w:vAlign w:val="bottom"/>
          </w:tcPr>
          <w:p w14:paraId="308A49B4"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BEPC_Stonewall</w:t>
            </w:r>
            <w:proofErr w:type="spellEnd"/>
          </w:p>
        </w:tc>
        <w:tc>
          <w:tcPr>
            <w:tcW w:w="6456" w:type="dxa"/>
            <w:vAlign w:val="bottom"/>
          </w:tcPr>
          <w:p w14:paraId="443A5C47"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Stonewall County</w:t>
            </w:r>
          </w:p>
        </w:tc>
      </w:tr>
      <w:tr w:rsidR="000957B5" w:rsidRPr="00917746" w14:paraId="18D714A7" w14:textId="77777777" w:rsidTr="00164498">
        <w:trPr>
          <w:cantSplit/>
        </w:trPr>
        <w:tc>
          <w:tcPr>
            <w:tcW w:w="1071" w:type="dxa"/>
          </w:tcPr>
          <w:p w14:paraId="38A6B84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68</w:t>
            </w:r>
          </w:p>
        </w:tc>
        <w:tc>
          <w:tcPr>
            <w:tcW w:w="2523" w:type="dxa"/>
            <w:vAlign w:val="bottom"/>
          </w:tcPr>
          <w:p w14:paraId="6EF8F7B3"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BEPC_Tarrant</w:t>
            </w:r>
            <w:proofErr w:type="spellEnd"/>
          </w:p>
        </w:tc>
        <w:tc>
          <w:tcPr>
            <w:tcW w:w="6456" w:type="dxa"/>
            <w:vAlign w:val="bottom"/>
          </w:tcPr>
          <w:p w14:paraId="604381CA"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Tarrant County</w:t>
            </w:r>
          </w:p>
        </w:tc>
      </w:tr>
      <w:tr w:rsidR="000957B5" w:rsidRPr="00917746" w14:paraId="53C56A86" w14:textId="77777777" w:rsidTr="00164498">
        <w:trPr>
          <w:cantSplit/>
        </w:trPr>
        <w:tc>
          <w:tcPr>
            <w:tcW w:w="1071" w:type="dxa"/>
          </w:tcPr>
          <w:p w14:paraId="0E3FFE39"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69</w:t>
            </w:r>
          </w:p>
        </w:tc>
        <w:tc>
          <w:tcPr>
            <w:tcW w:w="2523" w:type="dxa"/>
            <w:vAlign w:val="bottom"/>
          </w:tcPr>
          <w:p w14:paraId="480882FC"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BEPC_Throckmorton</w:t>
            </w:r>
            <w:proofErr w:type="spellEnd"/>
          </w:p>
        </w:tc>
        <w:tc>
          <w:tcPr>
            <w:tcW w:w="6456" w:type="dxa"/>
            <w:vAlign w:val="bottom"/>
          </w:tcPr>
          <w:p w14:paraId="0995D2D2"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Throckmorton County</w:t>
            </w:r>
          </w:p>
        </w:tc>
      </w:tr>
      <w:tr w:rsidR="000957B5" w:rsidRPr="00917746" w14:paraId="0F2D1E84" w14:textId="77777777" w:rsidTr="00164498">
        <w:trPr>
          <w:cantSplit/>
        </w:trPr>
        <w:tc>
          <w:tcPr>
            <w:tcW w:w="1071" w:type="dxa"/>
          </w:tcPr>
          <w:p w14:paraId="57948546"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70</w:t>
            </w:r>
          </w:p>
        </w:tc>
        <w:tc>
          <w:tcPr>
            <w:tcW w:w="2523" w:type="dxa"/>
            <w:vAlign w:val="bottom"/>
          </w:tcPr>
          <w:p w14:paraId="77C9AC29"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BEPC_Walker</w:t>
            </w:r>
            <w:proofErr w:type="spellEnd"/>
          </w:p>
        </w:tc>
        <w:tc>
          <w:tcPr>
            <w:tcW w:w="6456" w:type="dxa"/>
            <w:vAlign w:val="bottom"/>
          </w:tcPr>
          <w:p w14:paraId="0EDEAA0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Walker County</w:t>
            </w:r>
          </w:p>
        </w:tc>
      </w:tr>
      <w:tr w:rsidR="000957B5" w:rsidRPr="00917746" w14:paraId="2C8E3DC1" w14:textId="77777777" w:rsidTr="00164498">
        <w:trPr>
          <w:cantSplit/>
        </w:trPr>
        <w:tc>
          <w:tcPr>
            <w:tcW w:w="1071" w:type="dxa"/>
            <w:vAlign w:val="bottom"/>
          </w:tcPr>
          <w:p w14:paraId="50F8773B"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71</w:t>
            </w:r>
          </w:p>
        </w:tc>
        <w:tc>
          <w:tcPr>
            <w:tcW w:w="2523" w:type="dxa"/>
            <w:vAlign w:val="bottom"/>
          </w:tcPr>
          <w:p w14:paraId="670304FF"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BEPC_Williamson</w:t>
            </w:r>
            <w:proofErr w:type="spellEnd"/>
          </w:p>
        </w:tc>
        <w:tc>
          <w:tcPr>
            <w:tcW w:w="6456" w:type="dxa"/>
            <w:vAlign w:val="bottom"/>
          </w:tcPr>
          <w:p w14:paraId="79E3A06C"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Williamson County</w:t>
            </w:r>
          </w:p>
        </w:tc>
      </w:tr>
      <w:tr w:rsidR="000957B5" w:rsidRPr="00917746" w14:paraId="4F7EFE41" w14:textId="77777777" w:rsidTr="00164498">
        <w:trPr>
          <w:cantSplit/>
        </w:trPr>
        <w:tc>
          <w:tcPr>
            <w:tcW w:w="1071" w:type="dxa"/>
            <w:vAlign w:val="bottom"/>
          </w:tcPr>
          <w:p w14:paraId="67E3EBF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72</w:t>
            </w:r>
          </w:p>
        </w:tc>
        <w:tc>
          <w:tcPr>
            <w:tcW w:w="2523" w:type="dxa"/>
            <w:vAlign w:val="bottom"/>
          </w:tcPr>
          <w:p w14:paraId="2DDFDD7D"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BEPC_Wise</w:t>
            </w:r>
            <w:proofErr w:type="spellEnd"/>
          </w:p>
        </w:tc>
        <w:tc>
          <w:tcPr>
            <w:tcW w:w="6456" w:type="dxa"/>
            <w:vAlign w:val="bottom"/>
          </w:tcPr>
          <w:p w14:paraId="0040C2D4"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Wise County</w:t>
            </w:r>
          </w:p>
        </w:tc>
      </w:tr>
      <w:tr w:rsidR="000957B5" w:rsidRPr="00917746" w14:paraId="3EBC7994" w14:textId="77777777" w:rsidTr="00164498">
        <w:trPr>
          <w:cantSplit/>
        </w:trPr>
        <w:tc>
          <w:tcPr>
            <w:tcW w:w="1071" w:type="dxa"/>
            <w:vAlign w:val="bottom"/>
          </w:tcPr>
          <w:p w14:paraId="55ECE924" w14:textId="77777777" w:rsidR="000957B5" w:rsidRPr="00917746" w:rsidRDefault="000957B5" w:rsidP="003F69D2">
            <w:pPr>
              <w:jc w:val="center"/>
              <w:rPr>
                <w:rFonts w:ascii="Arial" w:hAnsi="Arial" w:cs="Arial"/>
                <w:color w:val="000000"/>
                <w:sz w:val="18"/>
                <w:szCs w:val="18"/>
              </w:rPr>
            </w:pPr>
            <w:r w:rsidRPr="00917746">
              <w:rPr>
                <w:rFonts w:ascii="Arial" w:hAnsi="Arial" w:cs="Arial"/>
                <w:color w:val="000000"/>
                <w:sz w:val="18"/>
                <w:szCs w:val="18"/>
              </w:rPr>
              <w:t>73</w:t>
            </w:r>
          </w:p>
        </w:tc>
        <w:tc>
          <w:tcPr>
            <w:tcW w:w="2523" w:type="dxa"/>
            <w:vAlign w:val="bottom"/>
          </w:tcPr>
          <w:p w14:paraId="7CB8F705" w14:textId="77777777" w:rsidR="000957B5" w:rsidRPr="00917746" w:rsidRDefault="000957B5" w:rsidP="003F69D2">
            <w:pPr>
              <w:rPr>
                <w:rFonts w:ascii="Arial" w:hAnsi="Arial" w:cs="Arial"/>
                <w:sz w:val="18"/>
                <w:szCs w:val="18"/>
              </w:rPr>
            </w:pPr>
            <w:proofErr w:type="spellStart"/>
            <w:r w:rsidRPr="00917746">
              <w:rPr>
                <w:rFonts w:ascii="Arial" w:hAnsi="Arial" w:cs="Arial"/>
                <w:sz w:val="18"/>
                <w:szCs w:val="18"/>
              </w:rPr>
              <w:t>BEPC_Young</w:t>
            </w:r>
            <w:proofErr w:type="spellEnd"/>
          </w:p>
        </w:tc>
        <w:tc>
          <w:tcPr>
            <w:tcW w:w="6456" w:type="dxa"/>
            <w:vAlign w:val="bottom"/>
          </w:tcPr>
          <w:p w14:paraId="5EE97F10" w14:textId="77777777" w:rsidR="000957B5" w:rsidRPr="00917746" w:rsidRDefault="000957B5" w:rsidP="003F69D2">
            <w:pPr>
              <w:rPr>
                <w:rFonts w:ascii="Arial" w:hAnsi="Arial" w:cs="Arial"/>
                <w:sz w:val="18"/>
                <w:szCs w:val="18"/>
              </w:rPr>
            </w:pPr>
            <w:r w:rsidRPr="00917746">
              <w:rPr>
                <w:rFonts w:ascii="Arial" w:hAnsi="Arial" w:cs="Arial"/>
                <w:sz w:val="18"/>
                <w:szCs w:val="18"/>
              </w:rPr>
              <w:t>Brazos Electric - Young County</w:t>
            </w:r>
          </w:p>
        </w:tc>
      </w:tr>
      <w:tr w:rsidR="00864698" w:rsidRPr="00CB0F48" w14:paraId="607378F3" w14:textId="77777777" w:rsidTr="00164498">
        <w:trPr>
          <w:cantSplit/>
        </w:trPr>
        <w:tc>
          <w:tcPr>
            <w:tcW w:w="1071" w:type="dxa"/>
            <w:vAlign w:val="bottom"/>
          </w:tcPr>
          <w:p w14:paraId="5F910A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23" w:type="dxa"/>
            <w:vAlign w:val="bottom"/>
          </w:tcPr>
          <w:p w14:paraId="5A56DF8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O_Rusk</w:t>
            </w:r>
            <w:proofErr w:type="spellEnd"/>
          </w:p>
        </w:tc>
        <w:tc>
          <w:tcPr>
            <w:tcW w:w="6456" w:type="dxa"/>
            <w:vAlign w:val="bottom"/>
          </w:tcPr>
          <w:p w14:paraId="51CA7EE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14:paraId="79DB6596" w14:textId="77777777" w:rsidTr="00164498">
        <w:trPr>
          <w:cantSplit/>
        </w:trPr>
        <w:tc>
          <w:tcPr>
            <w:tcW w:w="1071" w:type="dxa"/>
            <w:vAlign w:val="bottom"/>
          </w:tcPr>
          <w:p w14:paraId="48F3E6F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23" w:type="dxa"/>
            <w:vAlign w:val="bottom"/>
          </w:tcPr>
          <w:p w14:paraId="4FF109D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O_Nacogdoches</w:t>
            </w:r>
            <w:proofErr w:type="spellEnd"/>
          </w:p>
        </w:tc>
        <w:tc>
          <w:tcPr>
            <w:tcW w:w="6456" w:type="dxa"/>
            <w:vAlign w:val="bottom"/>
          </w:tcPr>
          <w:p w14:paraId="6D12809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14:paraId="695509AE" w14:textId="77777777" w:rsidTr="00164498">
        <w:trPr>
          <w:cantSplit/>
        </w:trPr>
        <w:tc>
          <w:tcPr>
            <w:tcW w:w="1071" w:type="dxa"/>
            <w:vAlign w:val="bottom"/>
          </w:tcPr>
          <w:p w14:paraId="70D511C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23" w:type="dxa"/>
            <w:vAlign w:val="bottom"/>
          </w:tcPr>
          <w:p w14:paraId="39178A2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O_Angelina</w:t>
            </w:r>
            <w:proofErr w:type="spellEnd"/>
          </w:p>
        </w:tc>
        <w:tc>
          <w:tcPr>
            <w:tcW w:w="6456" w:type="dxa"/>
            <w:vAlign w:val="bottom"/>
          </w:tcPr>
          <w:p w14:paraId="571C076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14:paraId="0F39BC7E" w14:textId="77777777" w:rsidTr="00164498">
        <w:trPr>
          <w:cantSplit/>
        </w:trPr>
        <w:tc>
          <w:tcPr>
            <w:tcW w:w="1071" w:type="dxa"/>
            <w:vAlign w:val="bottom"/>
          </w:tcPr>
          <w:p w14:paraId="7E613D7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23" w:type="dxa"/>
            <w:vAlign w:val="bottom"/>
          </w:tcPr>
          <w:p w14:paraId="737EDAB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O_Smith</w:t>
            </w:r>
            <w:proofErr w:type="spellEnd"/>
          </w:p>
        </w:tc>
        <w:tc>
          <w:tcPr>
            <w:tcW w:w="6456" w:type="dxa"/>
            <w:vAlign w:val="bottom"/>
          </w:tcPr>
          <w:p w14:paraId="649A519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14:paraId="7A9754F7" w14:textId="77777777" w:rsidTr="00164498">
        <w:trPr>
          <w:cantSplit/>
        </w:trPr>
        <w:tc>
          <w:tcPr>
            <w:tcW w:w="1071" w:type="dxa"/>
            <w:vAlign w:val="bottom"/>
          </w:tcPr>
          <w:p w14:paraId="3500FA0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23" w:type="dxa"/>
            <w:vAlign w:val="bottom"/>
          </w:tcPr>
          <w:p w14:paraId="01859B1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O_Cherokee</w:t>
            </w:r>
            <w:proofErr w:type="spellEnd"/>
          </w:p>
        </w:tc>
        <w:tc>
          <w:tcPr>
            <w:tcW w:w="6456" w:type="dxa"/>
            <w:vAlign w:val="bottom"/>
          </w:tcPr>
          <w:p w14:paraId="7D9C91E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14:paraId="5344F686" w14:textId="77777777" w:rsidTr="00164498">
        <w:trPr>
          <w:cantSplit/>
        </w:trPr>
        <w:tc>
          <w:tcPr>
            <w:tcW w:w="1071" w:type="dxa"/>
            <w:vAlign w:val="bottom"/>
          </w:tcPr>
          <w:p w14:paraId="1AA376B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23" w:type="dxa"/>
            <w:vAlign w:val="bottom"/>
          </w:tcPr>
          <w:p w14:paraId="0C0D8B52"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O_Houston</w:t>
            </w:r>
            <w:proofErr w:type="spellEnd"/>
          </w:p>
        </w:tc>
        <w:tc>
          <w:tcPr>
            <w:tcW w:w="6456" w:type="dxa"/>
            <w:vAlign w:val="bottom"/>
          </w:tcPr>
          <w:p w14:paraId="7EA6778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14:paraId="4D18C90E" w14:textId="77777777" w:rsidTr="00164498">
        <w:trPr>
          <w:cantSplit/>
        </w:trPr>
        <w:tc>
          <w:tcPr>
            <w:tcW w:w="1071" w:type="dxa"/>
            <w:vAlign w:val="bottom"/>
          </w:tcPr>
          <w:p w14:paraId="17B2433B"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23" w:type="dxa"/>
            <w:vAlign w:val="bottom"/>
          </w:tcPr>
          <w:p w14:paraId="2CC9EC07"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O_Anderson</w:t>
            </w:r>
            <w:proofErr w:type="spellEnd"/>
          </w:p>
        </w:tc>
        <w:tc>
          <w:tcPr>
            <w:tcW w:w="6456" w:type="dxa"/>
            <w:vAlign w:val="bottom"/>
          </w:tcPr>
          <w:p w14:paraId="597087D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14:paraId="0515BCEE" w14:textId="77777777" w:rsidTr="00164498">
        <w:trPr>
          <w:cantSplit/>
        </w:trPr>
        <w:tc>
          <w:tcPr>
            <w:tcW w:w="1071" w:type="dxa"/>
            <w:vAlign w:val="bottom"/>
          </w:tcPr>
          <w:p w14:paraId="4AE5F8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23" w:type="dxa"/>
            <w:vAlign w:val="bottom"/>
          </w:tcPr>
          <w:p w14:paraId="737C0FBB"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O_Henderson</w:t>
            </w:r>
            <w:proofErr w:type="spellEnd"/>
          </w:p>
        </w:tc>
        <w:tc>
          <w:tcPr>
            <w:tcW w:w="6456" w:type="dxa"/>
            <w:vAlign w:val="bottom"/>
          </w:tcPr>
          <w:p w14:paraId="79747E1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14:paraId="443A35E1" w14:textId="77777777" w:rsidTr="00164498">
        <w:trPr>
          <w:cantSplit/>
        </w:trPr>
        <w:tc>
          <w:tcPr>
            <w:tcW w:w="1071" w:type="dxa"/>
            <w:vAlign w:val="bottom"/>
          </w:tcPr>
          <w:p w14:paraId="2DFDAD1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23" w:type="dxa"/>
            <w:vAlign w:val="bottom"/>
          </w:tcPr>
          <w:p w14:paraId="77E5E86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O_VanZandt</w:t>
            </w:r>
            <w:proofErr w:type="spellEnd"/>
          </w:p>
        </w:tc>
        <w:tc>
          <w:tcPr>
            <w:tcW w:w="6456" w:type="dxa"/>
            <w:vAlign w:val="bottom"/>
          </w:tcPr>
          <w:p w14:paraId="4A1289B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14:paraId="2663643C" w14:textId="77777777" w:rsidTr="00164498">
        <w:trPr>
          <w:cantSplit/>
        </w:trPr>
        <w:tc>
          <w:tcPr>
            <w:tcW w:w="1071" w:type="dxa"/>
            <w:vAlign w:val="bottom"/>
          </w:tcPr>
          <w:p w14:paraId="0831D10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23" w:type="dxa"/>
            <w:vAlign w:val="bottom"/>
          </w:tcPr>
          <w:p w14:paraId="7A2BEC26"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O_Kaufman</w:t>
            </w:r>
            <w:proofErr w:type="spellEnd"/>
          </w:p>
        </w:tc>
        <w:tc>
          <w:tcPr>
            <w:tcW w:w="6456" w:type="dxa"/>
            <w:vAlign w:val="bottom"/>
          </w:tcPr>
          <w:p w14:paraId="020F776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14:paraId="7A29EC97" w14:textId="77777777" w:rsidTr="00164498">
        <w:trPr>
          <w:cantSplit/>
        </w:trPr>
        <w:tc>
          <w:tcPr>
            <w:tcW w:w="1071" w:type="dxa"/>
            <w:vAlign w:val="bottom"/>
          </w:tcPr>
          <w:p w14:paraId="4E091AC7"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23" w:type="dxa"/>
            <w:vAlign w:val="bottom"/>
          </w:tcPr>
          <w:p w14:paraId="4E5531F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O_Dallas</w:t>
            </w:r>
            <w:proofErr w:type="spellEnd"/>
          </w:p>
        </w:tc>
        <w:tc>
          <w:tcPr>
            <w:tcW w:w="6456" w:type="dxa"/>
            <w:vAlign w:val="bottom"/>
          </w:tcPr>
          <w:p w14:paraId="356B8DC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14:paraId="1109EC64" w14:textId="77777777" w:rsidTr="00164498">
        <w:trPr>
          <w:cantSplit/>
        </w:trPr>
        <w:tc>
          <w:tcPr>
            <w:tcW w:w="1071" w:type="dxa"/>
            <w:vAlign w:val="bottom"/>
          </w:tcPr>
          <w:p w14:paraId="35666800"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23" w:type="dxa"/>
            <w:vAlign w:val="bottom"/>
          </w:tcPr>
          <w:p w14:paraId="34B08751"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O_Ellis</w:t>
            </w:r>
            <w:proofErr w:type="spellEnd"/>
          </w:p>
        </w:tc>
        <w:tc>
          <w:tcPr>
            <w:tcW w:w="6456" w:type="dxa"/>
            <w:vAlign w:val="bottom"/>
          </w:tcPr>
          <w:p w14:paraId="7343F48E"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14:paraId="0DDF1FC5" w14:textId="77777777" w:rsidTr="00164498">
        <w:trPr>
          <w:cantSplit/>
        </w:trPr>
        <w:tc>
          <w:tcPr>
            <w:tcW w:w="1071" w:type="dxa"/>
            <w:vAlign w:val="bottom"/>
          </w:tcPr>
          <w:p w14:paraId="44BE751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23" w:type="dxa"/>
            <w:vAlign w:val="bottom"/>
          </w:tcPr>
          <w:p w14:paraId="599EFF78"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O_Tarrant</w:t>
            </w:r>
            <w:proofErr w:type="spellEnd"/>
          </w:p>
        </w:tc>
        <w:tc>
          <w:tcPr>
            <w:tcW w:w="6456" w:type="dxa"/>
            <w:vAlign w:val="bottom"/>
          </w:tcPr>
          <w:p w14:paraId="43BB920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14:paraId="016B59D9" w14:textId="77777777" w:rsidTr="00164498">
        <w:trPr>
          <w:cantSplit/>
        </w:trPr>
        <w:tc>
          <w:tcPr>
            <w:tcW w:w="1071" w:type="dxa"/>
            <w:vAlign w:val="bottom"/>
          </w:tcPr>
          <w:p w14:paraId="43D285A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23" w:type="dxa"/>
            <w:vAlign w:val="bottom"/>
          </w:tcPr>
          <w:p w14:paraId="7E5D731C"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O_Johnson</w:t>
            </w:r>
            <w:proofErr w:type="spellEnd"/>
          </w:p>
        </w:tc>
        <w:tc>
          <w:tcPr>
            <w:tcW w:w="6456" w:type="dxa"/>
            <w:vAlign w:val="bottom"/>
          </w:tcPr>
          <w:p w14:paraId="62160284"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14:paraId="372C4905" w14:textId="77777777" w:rsidTr="00164498">
        <w:trPr>
          <w:cantSplit/>
        </w:trPr>
        <w:tc>
          <w:tcPr>
            <w:tcW w:w="1071" w:type="dxa"/>
            <w:vAlign w:val="bottom"/>
          </w:tcPr>
          <w:p w14:paraId="0E628FC9"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23" w:type="dxa"/>
            <w:vAlign w:val="bottom"/>
          </w:tcPr>
          <w:p w14:paraId="7632BD1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O_Hood</w:t>
            </w:r>
            <w:proofErr w:type="spellEnd"/>
          </w:p>
        </w:tc>
        <w:tc>
          <w:tcPr>
            <w:tcW w:w="6456" w:type="dxa"/>
            <w:vAlign w:val="bottom"/>
          </w:tcPr>
          <w:p w14:paraId="138D84C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14:paraId="59C7FA52" w14:textId="77777777" w:rsidTr="00164498">
        <w:trPr>
          <w:cantSplit/>
        </w:trPr>
        <w:tc>
          <w:tcPr>
            <w:tcW w:w="1071" w:type="dxa"/>
            <w:vAlign w:val="bottom"/>
          </w:tcPr>
          <w:p w14:paraId="38FA268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23" w:type="dxa"/>
            <w:vAlign w:val="bottom"/>
          </w:tcPr>
          <w:p w14:paraId="6FA4B71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O_Parker</w:t>
            </w:r>
            <w:proofErr w:type="spellEnd"/>
          </w:p>
        </w:tc>
        <w:tc>
          <w:tcPr>
            <w:tcW w:w="6456" w:type="dxa"/>
            <w:vAlign w:val="bottom"/>
          </w:tcPr>
          <w:p w14:paraId="1D12154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14:paraId="489A24DA" w14:textId="77777777" w:rsidTr="00164498">
        <w:trPr>
          <w:cantSplit/>
        </w:trPr>
        <w:tc>
          <w:tcPr>
            <w:tcW w:w="1071" w:type="dxa"/>
            <w:vAlign w:val="bottom"/>
          </w:tcPr>
          <w:p w14:paraId="67DB035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23" w:type="dxa"/>
            <w:vAlign w:val="bottom"/>
          </w:tcPr>
          <w:p w14:paraId="581BFB7E"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O_Young</w:t>
            </w:r>
            <w:proofErr w:type="spellEnd"/>
          </w:p>
        </w:tc>
        <w:tc>
          <w:tcPr>
            <w:tcW w:w="6456" w:type="dxa"/>
            <w:vAlign w:val="bottom"/>
          </w:tcPr>
          <w:p w14:paraId="448BF746"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14:paraId="32679F8B" w14:textId="77777777" w:rsidTr="00164498">
        <w:trPr>
          <w:cantSplit/>
        </w:trPr>
        <w:tc>
          <w:tcPr>
            <w:tcW w:w="1071" w:type="dxa"/>
            <w:vAlign w:val="bottom"/>
          </w:tcPr>
          <w:p w14:paraId="5C8492AA"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23" w:type="dxa"/>
            <w:vAlign w:val="bottom"/>
          </w:tcPr>
          <w:p w14:paraId="64FB6AE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O_Eastland</w:t>
            </w:r>
            <w:proofErr w:type="spellEnd"/>
          </w:p>
        </w:tc>
        <w:tc>
          <w:tcPr>
            <w:tcW w:w="6456" w:type="dxa"/>
            <w:vAlign w:val="bottom"/>
          </w:tcPr>
          <w:p w14:paraId="1C42313D"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14:paraId="655617AE" w14:textId="77777777" w:rsidTr="00164498">
        <w:trPr>
          <w:cantSplit/>
        </w:trPr>
        <w:tc>
          <w:tcPr>
            <w:tcW w:w="1071" w:type="dxa"/>
            <w:vAlign w:val="bottom"/>
          </w:tcPr>
          <w:p w14:paraId="4C605BAE"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23" w:type="dxa"/>
            <w:vAlign w:val="bottom"/>
          </w:tcPr>
          <w:p w14:paraId="27AA074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O_Erath</w:t>
            </w:r>
            <w:proofErr w:type="spellEnd"/>
          </w:p>
        </w:tc>
        <w:tc>
          <w:tcPr>
            <w:tcW w:w="6456" w:type="dxa"/>
            <w:vAlign w:val="bottom"/>
          </w:tcPr>
          <w:p w14:paraId="40E67CFF"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14:paraId="1520CCB0" w14:textId="77777777" w:rsidTr="00164498">
        <w:trPr>
          <w:cantSplit/>
        </w:trPr>
        <w:tc>
          <w:tcPr>
            <w:tcW w:w="1071" w:type="dxa"/>
            <w:vAlign w:val="bottom"/>
          </w:tcPr>
          <w:p w14:paraId="32D74E4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23" w:type="dxa"/>
            <w:vAlign w:val="bottom"/>
          </w:tcPr>
          <w:p w14:paraId="08E281AA"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O_Bosque</w:t>
            </w:r>
            <w:proofErr w:type="spellEnd"/>
          </w:p>
        </w:tc>
        <w:tc>
          <w:tcPr>
            <w:tcW w:w="6456" w:type="dxa"/>
            <w:vAlign w:val="bottom"/>
          </w:tcPr>
          <w:p w14:paraId="74950D01"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14:paraId="69B67A4A" w14:textId="77777777" w:rsidTr="00164498">
        <w:trPr>
          <w:cantSplit/>
        </w:trPr>
        <w:tc>
          <w:tcPr>
            <w:tcW w:w="1071" w:type="dxa"/>
            <w:vAlign w:val="bottom"/>
          </w:tcPr>
          <w:p w14:paraId="26593004"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23" w:type="dxa"/>
            <w:vAlign w:val="bottom"/>
          </w:tcPr>
          <w:p w14:paraId="4693C62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O_Hill</w:t>
            </w:r>
            <w:proofErr w:type="spellEnd"/>
          </w:p>
        </w:tc>
        <w:tc>
          <w:tcPr>
            <w:tcW w:w="6456" w:type="dxa"/>
            <w:vAlign w:val="bottom"/>
          </w:tcPr>
          <w:p w14:paraId="2E25583A"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14:paraId="0C602E7D" w14:textId="77777777" w:rsidTr="00164498">
        <w:trPr>
          <w:cantSplit/>
        </w:trPr>
        <w:tc>
          <w:tcPr>
            <w:tcW w:w="1071" w:type="dxa"/>
            <w:vAlign w:val="bottom"/>
          </w:tcPr>
          <w:p w14:paraId="187E6531"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23" w:type="dxa"/>
            <w:vAlign w:val="bottom"/>
          </w:tcPr>
          <w:p w14:paraId="43FCC964"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O_Navarro</w:t>
            </w:r>
            <w:proofErr w:type="spellEnd"/>
          </w:p>
        </w:tc>
        <w:tc>
          <w:tcPr>
            <w:tcW w:w="6456" w:type="dxa"/>
            <w:vAlign w:val="bottom"/>
          </w:tcPr>
          <w:p w14:paraId="53C6CAD5"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14:paraId="308D7636" w14:textId="77777777" w:rsidTr="00164498">
        <w:trPr>
          <w:cantSplit/>
        </w:trPr>
        <w:tc>
          <w:tcPr>
            <w:tcW w:w="1071" w:type="dxa"/>
            <w:vAlign w:val="bottom"/>
          </w:tcPr>
          <w:p w14:paraId="60E43478"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23" w:type="dxa"/>
            <w:vAlign w:val="bottom"/>
          </w:tcPr>
          <w:p w14:paraId="2DBDCF3D"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O_Freestone</w:t>
            </w:r>
            <w:proofErr w:type="spellEnd"/>
          </w:p>
        </w:tc>
        <w:tc>
          <w:tcPr>
            <w:tcW w:w="6456" w:type="dxa"/>
            <w:vAlign w:val="bottom"/>
          </w:tcPr>
          <w:p w14:paraId="65C4235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14:paraId="7D45C107" w14:textId="77777777" w:rsidTr="00164498">
        <w:trPr>
          <w:cantSplit/>
        </w:trPr>
        <w:tc>
          <w:tcPr>
            <w:tcW w:w="1071" w:type="dxa"/>
            <w:vAlign w:val="bottom"/>
          </w:tcPr>
          <w:p w14:paraId="3DFCBDC6"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23" w:type="dxa"/>
            <w:vAlign w:val="bottom"/>
          </w:tcPr>
          <w:p w14:paraId="24092BB3"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O_Leon</w:t>
            </w:r>
            <w:proofErr w:type="spellEnd"/>
          </w:p>
        </w:tc>
        <w:tc>
          <w:tcPr>
            <w:tcW w:w="6456" w:type="dxa"/>
            <w:vAlign w:val="bottom"/>
          </w:tcPr>
          <w:p w14:paraId="0EDE328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14:paraId="27082CEA" w14:textId="77777777" w:rsidTr="00164498">
        <w:trPr>
          <w:cantSplit/>
        </w:trPr>
        <w:tc>
          <w:tcPr>
            <w:tcW w:w="1071" w:type="dxa"/>
            <w:vAlign w:val="bottom"/>
          </w:tcPr>
          <w:p w14:paraId="780B3522"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23" w:type="dxa"/>
            <w:vAlign w:val="bottom"/>
          </w:tcPr>
          <w:p w14:paraId="6102427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O_Limestone</w:t>
            </w:r>
            <w:proofErr w:type="spellEnd"/>
          </w:p>
        </w:tc>
        <w:tc>
          <w:tcPr>
            <w:tcW w:w="6456" w:type="dxa"/>
            <w:vAlign w:val="bottom"/>
          </w:tcPr>
          <w:p w14:paraId="2EBD162B"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14:paraId="70063A72" w14:textId="77777777" w:rsidTr="00164498">
        <w:trPr>
          <w:cantSplit/>
        </w:trPr>
        <w:tc>
          <w:tcPr>
            <w:tcW w:w="1071" w:type="dxa"/>
            <w:vAlign w:val="bottom"/>
          </w:tcPr>
          <w:p w14:paraId="7FAFD6CF" w14:textId="77777777" w:rsidR="00864698" w:rsidRPr="00EB0988" w:rsidRDefault="00864698" w:rsidP="00CB0F48">
            <w:pPr>
              <w:jc w:val="center"/>
              <w:rPr>
                <w:rFonts w:ascii="Arial" w:hAnsi="Arial" w:cs="Arial"/>
                <w:sz w:val="18"/>
                <w:szCs w:val="18"/>
              </w:rPr>
            </w:pPr>
            <w:bookmarkStart w:id="600" w:name="_Hlk158379855"/>
            <w:r w:rsidRPr="00EB0988">
              <w:rPr>
                <w:rFonts w:ascii="Arial" w:hAnsi="Arial" w:cs="Arial"/>
                <w:color w:val="000000"/>
                <w:sz w:val="18"/>
                <w:szCs w:val="18"/>
              </w:rPr>
              <w:t>133</w:t>
            </w:r>
          </w:p>
        </w:tc>
        <w:tc>
          <w:tcPr>
            <w:tcW w:w="2523" w:type="dxa"/>
            <w:vAlign w:val="bottom"/>
          </w:tcPr>
          <w:p w14:paraId="17D0C02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O_Robertson</w:t>
            </w:r>
            <w:proofErr w:type="spellEnd"/>
          </w:p>
        </w:tc>
        <w:tc>
          <w:tcPr>
            <w:tcW w:w="6456" w:type="dxa"/>
            <w:vAlign w:val="bottom"/>
          </w:tcPr>
          <w:p w14:paraId="3E697DA7"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bookmarkEnd w:id="600"/>
      <w:tr w:rsidR="00864698" w:rsidRPr="00CB0F48" w14:paraId="7846F08D" w14:textId="77777777" w:rsidTr="00164498">
        <w:trPr>
          <w:cantSplit/>
        </w:trPr>
        <w:tc>
          <w:tcPr>
            <w:tcW w:w="1071" w:type="dxa"/>
            <w:vAlign w:val="bottom"/>
          </w:tcPr>
          <w:p w14:paraId="39FD0BE5"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23" w:type="dxa"/>
            <w:vAlign w:val="bottom"/>
          </w:tcPr>
          <w:p w14:paraId="3BBE19FF"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O_Falls</w:t>
            </w:r>
            <w:proofErr w:type="spellEnd"/>
          </w:p>
        </w:tc>
        <w:tc>
          <w:tcPr>
            <w:tcW w:w="6456" w:type="dxa"/>
            <w:vAlign w:val="bottom"/>
          </w:tcPr>
          <w:p w14:paraId="06F82242"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14:paraId="32E7D5C1" w14:textId="77777777" w:rsidTr="00164498">
        <w:trPr>
          <w:cantSplit/>
        </w:trPr>
        <w:tc>
          <w:tcPr>
            <w:tcW w:w="1071" w:type="dxa"/>
            <w:vAlign w:val="bottom"/>
          </w:tcPr>
          <w:p w14:paraId="5487425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23" w:type="dxa"/>
            <w:vAlign w:val="bottom"/>
          </w:tcPr>
          <w:p w14:paraId="6409CE69"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O_McLennan</w:t>
            </w:r>
            <w:proofErr w:type="spellEnd"/>
          </w:p>
        </w:tc>
        <w:tc>
          <w:tcPr>
            <w:tcW w:w="6456" w:type="dxa"/>
            <w:vAlign w:val="bottom"/>
          </w:tcPr>
          <w:p w14:paraId="6740902C"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14:paraId="3D85501E" w14:textId="77777777" w:rsidTr="00164498">
        <w:trPr>
          <w:cantSplit/>
        </w:trPr>
        <w:tc>
          <w:tcPr>
            <w:tcW w:w="1071" w:type="dxa"/>
            <w:vAlign w:val="bottom"/>
          </w:tcPr>
          <w:p w14:paraId="03002AED" w14:textId="77777777"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23" w:type="dxa"/>
            <w:vAlign w:val="bottom"/>
          </w:tcPr>
          <w:p w14:paraId="387B8975" w14:textId="77777777" w:rsidR="00864698" w:rsidRPr="00EB0988" w:rsidRDefault="00864698" w:rsidP="006F6ACE">
            <w:pPr>
              <w:rPr>
                <w:rFonts w:ascii="Arial" w:hAnsi="Arial" w:cs="Arial"/>
                <w:sz w:val="18"/>
                <w:szCs w:val="18"/>
              </w:rPr>
            </w:pPr>
            <w:proofErr w:type="spellStart"/>
            <w:r w:rsidRPr="00EB0988">
              <w:rPr>
                <w:rFonts w:ascii="Arial" w:hAnsi="Arial" w:cs="Arial"/>
                <w:color w:val="000000"/>
                <w:sz w:val="18"/>
                <w:szCs w:val="18"/>
              </w:rPr>
              <w:t>O_Bell</w:t>
            </w:r>
            <w:proofErr w:type="spellEnd"/>
          </w:p>
        </w:tc>
        <w:tc>
          <w:tcPr>
            <w:tcW w:w="6456" w:type="dxa"/>
            <w:vAlign w:val="bottom"/>
          </w:tcPr>
          <w:p w14:paraId="765532A8" w14:textId="77777777"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14:paraId="3019BEA1" w14:textId="77777777" w:rsidTr="00164498">
        <w:trPr>
          <w:cantSplit/>
        </w:trPr>
        <w:tc>
          <w:tcPr>
            <w:tcW w:w="1071" w:type="dxa"/>
            <w:vAlign w:val="bottom"/>
          </w:tcPr>
          <w:p w14:paraId="3E5F56C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23" w:type="dxa"/>
            <w:vAlign w:val="bottom"/>
          </w:tcPr>
          <w:p w14:paraId="6A900B5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O_Milam</w:t>
            </w:r>
            <w:proofErr w:type="spellEnd"/>
          </w:p>
        </w:tc>
        <w:tc>
          <w:tcPr>
            <w:tcW w:w="6456" w:type="dxa"/>
            <w:vAlign w:val="bottom"/>
          </w:tcPr>
          <w:p w14:paraId="33110C83"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14:paraId="2DE3FA71" w14:textId="77777777" w:rsidTr="00164498">
        <w:trPr>
          <w:cantSplit/>
        </w:trPr>
        <w:tc>
          <w:tcPr>
            <w:tcW w:w="1071" w:type="dxa"/>
            <w:vAlign w:val="bottom"/>
          </w:tcPr>
          <w:p w14:paraId="66B2F37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23" w:type="dxa"/>
            <w:vAlign w:val="bottom"/>
          </w:tcPr>
          <w:p w14:paraId="7A31FE6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O_Williamson</w:t>
            </w:r>
            <w:proofErr w:type="spellEnd"/>
          </w:p>
        </w:tc>
        <w:tc>
          <w:tcPr>
            <w:tcW w:w="6456" w:type="dxa"/>
            <w:vAlign w:val="bottom"/>
          </w:tcPr>
          <w:p w14:paraId="6AFAADA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14:paraId="3D1E1918" w14:textId="77777777" w:rsidTr="00164498">
        <w:trPr>
          <w:cantSplit/>
        </w:trPr>
        <w:tc>
          <w:tcPr>
            <w:tcW w:w="1071" w:type="dxa"/>
            <w:vAlign w:val="bottom"/>
          </w:tcPr>
          <w:p w14:paraId="1E0B8B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23" w:type="dxa"/>
            <w:vAlign w:val="bottom"/>
          </w:tcPr>
          <w:p w14:paraId="3BFD48A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O_Coryell</w:t>
            </w:r>
            <w:proofErr w:type="spellEnd"/>
          </w:p>
        </w:tc>
        <w:tc>
          <w:tcPr>
            <w:tcW w:w="6456" w:type="dxa"/>
            <w:vAlign w:val="bottom"/>
          </w:tcPr>
          <w:p w14:paraId="7ED7EF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14:paraId="27EA6C0D" w14:textId="77777777" w:rsidTr="00164498">
        <w:trPr>
          <w:cantSplit/>
        </w:trPr>
        <w:tc>
          <w:tcPr>
            <w:tcW w:w="1071" w:type="dxa"/>
            <w:vAlign w:val="bottom"/>
          </w:tcPr>
          <w:p w14:paraId="46B58E73"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23" w:type="dxa"/>
            <w:vAlign w:val="bottom"/>
          </w:tcPr>
          <w:p w14:paraId="3E26BEB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O_Hamilton</w:t>
            </w:r>
            <w:proofErr w:type="spellEnd"/>
          </w:p>
        </w:tc>
        <w:tc>
          <w:tcPr>
            <w:tcW w:w="6456" w:type="dxa"/>
            <w:vAlign w:val="bottom"/>
          </w:tcPr>
          <w:p w14:paraId="6F6F9D1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14:paraId="53CB9210" w14:textId="77777777" w:rsidTr="00164498">
        <w:trPr>
          <w:cantSplit/>
        </w:trPr>
        <w:tc>
          <w:tcPr>
            <w:tcW w:w="1071" w:type="dxa"/>
            <w:vAlign w:val="bottom"/>
          </w:tcPr>
          <w:p w14:paraId="673FE964"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23" w:type="dxa"/>
            <w:vAlign w:val="bottom"/>
          </w:tcPr>
          <w:p w14:paraId="19E983C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O_Comanche</w:t>
            </w:r>
            <w:proofErr w:type="spellEnd"/>
          </w:p>
        </w:tc>
        <w:tc>
          <w:tcPr>
            <w:tcW w:w="6456" w:type="dxa"/>
            <w:vAlign w:val="bottom"/>
          </w:tcPr>
          <w:p w14:paraId="2E71836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14:paraId="735C5134" w14:textId="77777777" w:rsidTr="00164498">
        <w:trPr>
          <w:cantSplit/>
        </w:trPr>
        <w:tc>
          <w:tcPr>
            <w:tcW w:w="1071" w:type="dxa"/>
            <w:vAlign w:val="bottom"/>
          </w:tcPr>
          <w:p w14:paraId="43AF42C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23" w:type="dxa"/>
            <w:vAlign w:val="bottom"/>
          </w:tcPr>
          <w:p w14:paraId="35A0E93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O_Brown</w:t>
            </w:r>
            <w:proofErr w:type="spellEnd"/>
          </w:p>
        </w:tc>
        <w:tc>
          <w:tcPr>
            <w:tcW w:w="6456" w:type="dxa"/>
            <w:vAlign w:val="bottom"/>
          </w:tcPr>
          <w:p w14:paraId="79209E0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14:paraId="06300613" w14:textId="77777777" w:rsidTr="00164498">
        <w:trPr>
          <w:cantSplit/>
        </w:trPr>
        <w:tc>
          <w:tcPr>
            <w:tcW w:w="1071" w:type="dxa"/>
            <w:vAlign w:val="bottom"/>
          </w:tcPr>
          <w:p w14:paraId="37A43B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23" w:type="dxa"/>
            <w:vAlign w:val="bottom"/>
          </w:tcPr>
          <w:p w14:paraId="327BBD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O_Titus</w:t>
            </w:r>
            <w:proofErr w:type="spellEnd"/>
          </w:p>
        </w:tc>
        <w:tc>
          <w:tcPr>
            <w:tcW w:w="6456" w:type="dxa"/>
            <w:vAlign w:val="bottom"/>
          </w:tcPr>
          <w:p w14:paraId="5019BB37"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14:paraId="3142D453" w14:textId="77777777" w:rsidTr="00164498">
        <w:trPr>
          <w:cantSplit/>
        </w:trPr>
        <w:tc>
          <w:tcPr>
            <w:tcW w:w="1071" w:type="dxa"/>
            <w:vAlign w:val="bottom"/>
          </w:tcPr>
          <w:p w14:paraId="7B65B94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23" w:type="dxa"/>
            <w:vAlign w:val="bottom"/>
          </w:tcPr>
          <w:p w14:paraId="0880CED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O_Lamar</w:t>
            </w:r>
            <w:proofErr w:type="spellEnd"/>
          </w:p>
        </w:tc>
        <w:tc>
          <w:tcPr>
            <w:tcW w:w="6456" w:type="dxa"/>
            <w:vAlign w:val="bottom"/>
          </w:tcPr>
          <w:p w14:paraId="508C4BC0"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14:paraId="79C7876B" w14:textId="77777777" w:rsidTr="00164498">
        <w:trPr>
          <w:cantSplit/>
        </w:trPr>
        <w:tc>
          <w:tcPr>
            <w:tcW w:w="1071" w:type="dxa"/>
            <w:vAlign w:val="bottom"/>
          </w:tcPr>
          <w:p w14:paraId="6BD84A3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23" w:type="dxa"/>
            <w:vAlign w:val="bottom"/>
          </w:tcPr>
          <w:p w14:paraId="63A5216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O_Hopkins</w:t>
            </w:r>
            <w:proofErr w:type="spellEnd"/>
          </w:p>
        </w:tc>
        <w:tc>
          <w:tcPr>
            <w:tcW w:w="6456" w:type="dxa"/>
            <w:vAlign w:val="bottom"/>
          </w:tcPr>
          <w:p w14:paraId="50FFA0C5"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14:paraId="64F978D9" w14:textId="77777777" w:rsidTr="00164498">
        <w:trPr>
          <w:cantSplit/>
        </w:trPr>
        <w:tc>
          <w:tcPr>
            <w:tcW w:w="1071" w:type="dxa"/>
            <w:vAlign w:val="bottom"/>
          </w:tcPr>
          <w:p w14:paraId="76A31C9D"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23" w:type="dxa"/>
            <w:vAlign w:val="bottom"/>
          </w:tcPr>
          <w:p w14:paraId="6A8D9FE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O_Hunt</w:t>
            </w:r>
            <w:proofErr w:type="spellEnd"/>
          </w:p>
        </w:tc>
        <w:tc>
          <w:tcPr>
            <w:tcW w:w="6456" w:type="dxa"/>
            <w:vAlign w:val="bottom"/>
          </w:tcPr>
          <w:p w14:paraId="563C5E4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14:paraId="2D78B443" w14:textId="77777777" w:rsidTr="00164498">
        <w:trPr>
          <w:cantSplit/>
        </w:trPr>
        <w:tc>
          <w:tcPr>
            <w:tcW w:w="1071" w:type="dxa"/>
            <w:vAlign w:val="bottom"/>
          </w:tcPr>
          <w:p w14:paraId="519DF95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23" w:type="dxa"/>
            <w:vAlign w:val="bottom"/>
          </w:tcPr>
          <w:p w14:paraId="3474718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O_Fannin</w:t>
            </w:r>
            <w:proofErr w:type="spellEnd"/>
          </w:p>
        </w:tc>
        <w:tc>
          <w:tcPr>
            <w:tcW w:w="6456" w:type="dxa"/>
            <w:vAlign w:val="bottom"/>
          </w:tcPr>
          <w:p w14:paraId="723319F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14:paraId="3B38CED3" w14:textId="77777777" w:rsidTr="00164498">
        <w:trPr>
          <w:cantSplit/>
        </w:trPr>
        <w:tc>
          <w:tcPr>
            <w:tcW w:w="1071" w:type="dxa"/>
            <w:vAlign w:val="bottom"/>
          </w:tcPr>
          <w:p w14:paraId="0AA82E6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23" w:type="dxa"/>
            <w:vAlign w:val="bottom"/>
          </w:tcPr>
          <w:p w14:paraId="71090ADE"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O_Grayson</w:t>
            </w:r>
            <w:proofErr w:type="spellEnd"/>
          </w:p>
        </w:tc>
        <w:tc>
          <w:tcPr>
            <w:tcW w:w="6456" w:type="dxa"/>
            <w:vAlign w:val="bottom"/>
          </w:tcPr>
          <w:p w14:paraId="02F2E49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14:paraId="0505C170" w14:textId="77777777" w:rsidTr="00164498">
        <w:trPr>
          <w:cantSplit/>
        </w:trPr>
        <w:tc>
          <w:tcPr>
            <w:tcW w:w="1071" w:type="dxa"/>
            <w:vAlign w:val="bottom"/>
          </w:tcPr>
          <w:p w14:paraId="0D63373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23" w:type="dxa"/>
            <w:vAlign w:val="bottom"/>
          </w:tcPr>
          <w:p w14:paraId="324928A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O_Collin</w:t>
            </w:r>
            <w:proofErr w:type="spellEnd"/>
          </w:p>
        </w:tc>
        <w:tc>
          <w:tcPr>
            <w:tcW w:w="6456" w:type="dxa"/>
            <w:vAlign w:val="bottom"/>
          </w:tcPr>
          <w:p w14:paraId="3BAA081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14:paraId="6F25DC13" w14:textId="77777777" w:rsidTr="00164498">
        <w:trPr>
          <w:cantSplit/>
        </w:trPr>
        <w:tc>
          <w:tcPr>
            <w:tcW w:w="1071" w:type="dxa"/>
            <w:vAlign w:val="bottom"/>
          </w:tcPr>
          <w:p w14:paraId="48DAA00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23" w:type="dxa"/>
            <w:vAlign w:val="bottom"/>
          </w:tcPr>
          <w:p w14:paraId="063B260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O_Denton</w:t>
            </w:r>
            <w:proofErr w:type="spellEnd"/>
          </w:p>
        </w:tc>
        <w:tc>
          <w:tcPr>
            <w:tcW w:w="6456" w:type="dxa"/>
            <w:vAlign w:val="bottom"/>
          </w:tcPr>
          <w:p w14:paraId="262EDEC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14:paraId="000B42AC" w14:textId="77777777" w:rsidTr="00164498">
        <w:trPr>
          <w:cantSplit/>
        </w:trPr>
        <w:tc>
          <w:tcPr>
            <w:tcW w:w="1071" w:type="dxa"/>
            <w:vAlign w:val="bottom"/>
          </w:tcPr>
          <w:p w14:paraId="1A78A5F0"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23" w:type="dxa"/>
            <w:vAlign w:val="bottom"/>
          </w:tcPr>
          <w:p w14:paraId="2182A45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O_Cooke</w:t>
            </w:r>
            <w:proofErr w:type="spellEnd"/>
          </w:p>
        </w:tc>
        <w:tc>
          <w:tcPr>
            <w:tcW w:w="6456" w:type="dxa"/>
            <w:vAlign w:val="bottom"/>
          </w:tcPr>
          <w:p w14:paraId="2BE80B6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14:paraId="2ED2963A" w14:textId="77777777" w:rsidTr="00164498">
        <w:trPr>
          <w:cantSplit/>
        </w:trPr>
        <w:tc>
          <w:tcPr>
            <w:tcW w:w="1071" w:type="dxa"/>
            <w:vAlign w:val="bottom"/>
          </w:tcPr>
          <w:p w14:paraId="4B096D71"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23" w:type="dxa"/>
            <w:vAlign w:val="bottom"/>
          </w:tcPr>
          <w:p w14:paraId="43B8614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O_Clay</w:t>
            </w:r>
            <w:proofErr w:type="spellEnd"/>
          </w:p>
        </w:tc>
        <w:tc>
          <w:tcPr>
            <w:tcW w:w="6456" w:type="dxa"/>
            <w:vAlign w:val="bottom"/>
          </w:tcPr>
          <w:p w14:paraId="1379482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14:paraId="43DF673F" w14:textId="77777777" w:rsidTr="00164498">
        <w:trPr>
          <w:cantSplit/>
        </w:trPr>
        <w:tc>
          <w:tcPr>
            <w:tcW w:w="1071" w:type="dxa"/>
            <w:vAlign w:val="bottom"/>
          </w:tcPr>
          <w:p w14:paraId="5FDA0B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23" w:type="dxa"/>
            <w:vAlign w:val="bottom"/>
          </w:tcPr>
          <w:p w14:paraId="4AF93FC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O_Wise</w:t>
            </w:r>
            <w:proofErr w:type="spellEnd"/>
          </w:p>
        </w:tc>
        <w:tc>
          <w:tcPr>
            <w:tcW w:w="6456" w:type="dxa"/>
            <w:vAlign w:val="bottom"/>
          </w:tcPr>
          <w:p w14:paraId="57110AF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14:paraId="083A53B4" w14:textId="77777777" w:rsidTr="00164498">
        <w:trPr>
          <w:cantSplit/>
        </w:trPr>
        <w:tc>
          <w:tcPr>
            <w:tcW w:w="1071" w:type="dxa"/>
            <w:vAlign w:val="bottom"/>
          </w:tcPr>
          <w:p w14:paraId="6C88C5D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23" w:type="dxa"/>
            <w:vAlign w:val="bottom"/>
          </w:tcPr>
          <w:p w14:paraId="561A767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O_Jack</w:t>
            </w:r>
            <w:proofErr w:type="spellEnd"/>
          </w:p>
        </w:tc>
        <w:tc>
          <w:tcPr>
            <w:tcW w:w="6456" w:type="dxa"/>
            <w:vAlign w:val="bottom"/>
          </w:tcPr>
          <w:p w14:paraId="503E7C7B"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14:paraId="6ACBF909" w14:textId="77777777" w:rsidTr="00164498">
        <w:trPr>
          <w:cantSplit/>
        </w:trPr>
        <w:tc>
          <w:tcPr>
            <w:tcW w:w="1071" w:type="dxa"/>
            <w:vAlign w:val="bottom"/>
          </w:tcPr>
          <w:p w14:paraId="40A9CBC6"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23" w:type="dxa"/>
            <w:vAlign w:val="bottom"/>
          </w:tcPr>
          <w:p w14:paraId="4CFB4B4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O_Wichita</w:t>
            </w:r>
            <w:proofErr w:type="spellEnd"/>
          </w:p>
        </w:tc>
        <w:tc>
          <w:tcPr>
            <w:tcW w:w="6456" w:type="dxa"/>
            <w:vAlign w:val="bottom"/>
          </w:tcPr>
          <w:p w14:paraId="5F841FF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14:paraId="50E986D0" w14:textId="77777777" w:rsidTr="00164498">
        <w:trPr>
          <w:cantSplit/>
        </w:trPr>
        <w:tc>
          <w:tcPr>
            <w:tcW w:w="1071" w:type="dxa"/>
            <w:vAlign w:val="bottom"/>
          </w:tcPr>
          <w:p w14:paraId="2E1DBD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23" w:type="dxa"/>
            <w:vAlign w:val="bottom"/>
          </w:tcPr>
          <w:p w14:paraId="45EBE7B5"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O_Archer</w:t>
            </w:r>
            <w:proofErr w:type="spellEnd"/>
          </w:p>
        </w:tc>
        <w:tc>
          <w:tcPr>
            <w:tcW w:w="6456" w:type="dxa"/>
            <w:vAlign w:val="bottom"/>
          </w:tcPr>
          <w:p w14:paraId="0624E81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2114E5" w:rsidRPr="00CB0F48" w14:paraId="6B359528" w14:textId="77777777" w:rsidTr="00164498">
        <w:trPr>
          <w:cantSplit/>
        </w:trPr>
        <w:tc>
          <w:tcPr>
            <w:tcW w:w="1071" w:type="dxa"/>
            <w:vAlign w:val="bottom"/>
          </w:tcPr>
          <w:p w14:paraId="5BD25D90" w14:textId="56879711" w:rsidR="002114E5" w:rsidRPr="00EB0988" w:rsidRDefault="002114E5" w:rsidP="007F463D">
            <w:pPr>
              <w:jc w:val="center"/>
              <w:rPr>
                <w:rFonts w:ascii="Arial" w:hAnsi="Arial" w:cs="Arial"/>
                <w:color w:val="000000"/>
                <w:sz w:val="18"/>
                <w:szCs w:val="18"/>
              </w:rPr>
            </w:pPr>
            <w:r>
              <w:rPr>
                <w:rFonts w:ascii="Arial" w:hAnsi="Arial" w:cs="Arial"/>
                <w:color w:val="000000"/>
                <w:sz w:val="18"/>
                <w:szCs w:val="18"/>
              </w:rPr>
              <w:lastRenderedPageBreak/>
              <w:t xml:space="preserve">160 </w:t>
            </w:r>
          </w:p>
        </w:tc>
        <w:tc>
          <w:tcPr>
            <w:tcW w:w="2523" w:type="dxa"/>
            <w:vAlign w:val="bottom"/>
          </w:tcPr>
          <w:p w14:paraId="305C4517" w14:textId="4C8C238F" w:rsidR="002114E5" w:rsidRPr="00EB0988" w:rsidRDefault="002114E5" w:rsidP="007F463D">
            <w:pPr>
              <w:rPr>
                <w:rFonts w:ascii="Arial" w:hAnsi="Arial" w:cs="Arial"/>
                <w:color w:val="000000"/>
                <w:sz w:val="18"/>
                <w:szCs w:val="18"/>
              </w:rPr>
            </w:pPr>
            <w:proofErr w:type="spellStart"/>
            <w:r>
              <w:rPr>
                <w:rFonts w:ascii="Arial" w:hAnsi="Arial" w:cs="Arial"/>
                <w:color w:val="000000"/>
                <w:sz w:val="18"/>
                <w:szCs w:val="18"/>
              </w:rPr>
              <w:t>O_Panhandle</w:t>
            </w:r>
            <w:proofErr w:type="spellEnd"/>
          </w:p>
        </w:tc>
        <w:tc>
          <w:tcPr>
            <w:tcW w:w="6456" w:type="dxa"/>
            <w:vAlign w:val="bottom"/>
          </w:tcPr>
          <w:p w14:paraId="5ED34CC9" w14:textId="319FAD5B" w:rsidR="002114E5" w:rsidRPr="00EB0988" w:rsidRDefault="002114E5" w:rsidP="007F463D">
            <w:pPr>
              <w:rPr>
                <w:rFonts w:ascii="Arial" w:hAnsi="Arial" w:cs="Arial"/>
                <w:color w:val="000000"/>
                <w:sz w:val="18"/>
                <w:szCs w:val="18"/>
              </w:rPr>
            </w:pPr>
            <w:r>
              <w:rPr>
                <w:rFonts w:ascii="Arial" w:hAnsi="Arial" w:cs="Arial"/>
                <w:color w:val="000000"/>
                <w:sz w:val="18"/>
                <w:szCs w:val="18"/>
              </w:rPr>
              <w:t>ONCOR - Panhandle</w:t>
            </w:r>
          </w:p>
        </w:tc>
      </w:tr>
      <w:tr w:rsidR="00864698" w:rsidRPr="00CB0F48" w14:paraId="67797E79" w14:textId="77777777" w:rsidTr="00164498">
        <w:trPr>
          <w:cantSplit/>
        </w:trPr>
        <w:tc>
          <w:tcPr>
            <w:tcW w:w="1071" w:type="dxa"/>
            <w:vAlign w:val="bottom"/>
          </w:tcPr>
          <w:p w14:paraId="29E5B11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161</w:t>
            </w:r>
          </w:p>
        </w:tc>
        <w:tc>
          <w:tcPr>
            <w:tcW w:w="2523" w:type="dxa"/>
            <w:vAlign w:val="bottom"/>
          </w:tcPr>
          <w:p w14:paraId="6BC72C19"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O_Shackelford</w:t>
            </w:r>
            <w:proofErr w:type="spellEnd"/>
          </w:p>
        </w:tc>
        <w:tc>
          <w:tcPr>
            <w:tcW w:w="6456" w:type="dxa"/>
            <w:vAlign w:val="bottom"/>
          </w:tcPr>
          <w:p w14:paraId="52F3A12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14:paraId="55006BFA" w14:textId="77777777" w:rsidTr="00164498">
        <w:trPr>
          <w:cantSplit/>
        </w:trPr>
        <w:tc>
          <w:tcPr>
            <w:tcW w:w="1071" w:type="dxa"/>
            <w:vAlign w:val="bottom"/>
          </w:tcPr>
          <w:p w14:paraId="3AF5E217"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162</w:t>
            </w:r>
          </w:p>
        </w:tc>
        <w:tc>
          <w:tcPr>
            <w:tcW w:w="2523" w:type="dxa"/>
            <w:vAlign w:val="bottom"/>
          </w:tcPr>
          <w:p w14:paraId="05EF690C"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O_Haskell</w:t>
            </w:r>
            <w:proofErr w:type="spellEnd"/>
          </w:p>
        </w:tc>
        <w:tc>
          <w:tcPr>
            <w:tcW w:w="6456" w:type="dxa"/>
            <w:vAlign w:val="bottom"/>
          </w:tcPr>
          <w:p w14:paraId="4C9D98EC"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14:paraId="784B28FF" w14:textId="77777777" w:rsidTr="00164498">
        <w:trPr>
          <w:cantSplit/>
        </w:trPr>
        <w:tc>
          <w:tcPr>
            <w:tcW w:w="1071" w:type="dxa"/>
            <w:vAlign w:val="bottom"/>
          </w:tcPr>
          <w:p w14:paraId="0C3B3249"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23" w:type="dxa"/>
            <w:vAlign w:val="bottom"/>
          </w:tcPr>
          <w:p w14:paraId="5604D38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O_Taylor</w:t>
            </w:r>
            <w:proofErr w:type="spellEnd"/>
          </w:p>
        </w:tc>
        <w:tc>
          <w:tcPr>
            <w:tcW w:w="6456" w:type="dxa"/>
            <w:vAlign w:val="bottom"/>
          </w:tcPr>
          <w:p w14:paraId="123437BE"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14:paraId="23B4953B" w14:textId="77777777" w:rsidTr="00164498">
        <w:trPr>
          <w:cantSplit/>
        </w:trPr>
        <w:tc>
          <w:tcPr>
            <w:tcW w:w="1071" w:type="dxa"/>
            <w:vAlign w:val="bottom"/>
          </w:tcPr>
          <w:p w14:paraId="7670A895"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23" w:type="dxa"/>
            <w:vAlign w:val="bottom"/>
          </w:tcPr>
          <w:p w14:paraId="5B005656"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O_Scurry</w:t>
            </w:r>
            <w:proofErr w:type="spellEnd"/>
          </w:p>
        </w:tc>
        <w:tc>
          <w:tcPr>
            <w:tcW w:w="6456" w:type="dxa"/>
            <w:vAlign w:val="bottom"/>
          </w:tcPr>
          <w:p w14:paraId="36FD04F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14:paraId="5FF45318" w14:textId="77777777" w:rsidTr="00164498">
        <w:trPr>
          <w:cantSplit/>
        </w:trPr>
        <w:tc>
          <w:tcPr>
            <w:tcW w:w="1071" w:type="dxa"/>
            <w:vAlign w:val="bottom"/>
          </w:tcPr>
          <w:p w14:paraId="61CDCAE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23" w:type="dxa"/>
            <w:vAlign w:val="bottom"/>
          </w:tcPr>
          <w:p w14:paraId="2EEEE5C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O_Nolan</w:t>
            </w:r>
            <w:proofErr w:type="spellEnd"/>
          </w:p>
        </w:tc>
        <w:tc>
          <w:tcPr>
            <w:tcW w:w="6456" w:type="dxa"/>
            <w:vAlign w:val="bottom"/>
          </w:tcPr>
          <w:p w14:paraId="1DF1CA8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14:paraId="00B5D4B0" w14:textId="77777777" w:rsidTr="00164498">
        <w:trPr>
          <w:cantSplit/>
        </w:trPr>
        <w:tc>
          <w:tcPr>
            <w:tcW w:w="1071" w:type="dxa"/>
            <w:vAlign w:val="bottom"/>
          </w:tcPr>
          <w:p w14:paraId="3B24B1A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23" w:type="dxa"/>
            <w:vAlign w:val="bottom"/>
          </w:tcPr>
          <w:p w14:paraId="09C16AFB"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O_Mitchell</w:t>
            </w:r>
            <w:proofErr w:type="spellEnd"/>
          </w:p>
        </w:tc>
        <w:tc>
          <w:tcPr>
            <w:tcW w:w="6456" w:type="dxa"/>
            <w:vAlign w:val="bottom"/>
          </w:tcPr>
          <w:p w14:paraId="5C31E1F1"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14:paraId="19433497" w14:textId="77777777" w:rsidTr="00164498">
        <w:trPr>
          <w:cantSplit/>
        </w:trPr>
        <w:tc>
          <w:tcPr>
            <w:tcW w:w="1071" w:type="dxa"/>
            <w:vAlign w:val="bottom"/>
          </w:tcPr>
          <w:p w14:paraId="5AAD1A42"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23" w:type="dxa"/>
            <w:vAlign w:val="bottom"/>
          </w:tcPr>
          <w:p w14:paraId="3DD54A44"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O_Howard</w:t>
            </w:r>
            <w:proofErr w:type="spellEnd"/>
          </w:p>
        </w:tc>
        <w:tc>
          <w:tcPr>
            <w:tcW w:w="6456" w:type="dxa"/>
            <w:vAlign w:val="bottom"/>
          </w:tcPr>
          <w:p w14:paraId="3A8EF469"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14:paraId="4CCE76DD" w14:textId="77777777" w:rsidTr="00164498">
        <w:trPr>
          <w:cantSplit/>
        </w:trPr>
        <w:tc>
          <w:tcPr>
            <w:tcW w:w="1071" w:type="dxa"/>
            <w:vAlign w:val="bottom"/>
          </w:tcPr>
          <w:p w14:paraId="42455388"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23" w:type="dxa"/>
            <w:vAlign w:val="bottom"/>
          </w:tcPr>
          <w:p w14:paraId="78A2579A"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O_Midland</w:t>
            </w:r>
            <w:proofErr w:type="spellEnd"/>
          </w:p>
        </w:tc>
        <w:tc>
          <w:tcPr>
            <w:tcW w:w="6456" w:type="dxa"/>
            <w:vAlign w:val="bottom"/>
          </w:tcPr>
          <w:p w14:paraId="0707AEE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14:paraId="5CBA3A77" w14:textId="77777777" w:rsidTr="00164498">
        <w:trPr>
          <w:cantSplit/>
        </w:trPr>
        <w:tc>
          <w:tcPr>
            <w:tcW w:w="1071" w:type="dxa"/>
            <w:vAlign w:val="bottom"/>
          </w:tcPr>
          <w:p w14:paraId="27B2E20A"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23" w:type="dxa"/>
            <w:vAlign w:val="bottom"/>
          </w:tcPr>
          <w:p w14:paraId="149666BD"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O_Andrews</w:t>
            </w:r>
            <w:proofErr w:type="spellEnd"/>
          </w:p>
        </w:tc>
        <w:tc>
          <w:tcPr>
            <w:tcW w:w="6456" w:type="dxa"/>
            <w:vAlign w:val="bottom"/>
          </w:tcPr>
          <w:p w14:paraId="68F0109D"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14:paraId="1A6EE4AD" w14:textId="77777777" w:rsidTr="00164498">
        <w:trPr>
          <w:cantSplit/>
        </w:trPr>
        <w:tc>
          <w:tcPr>
            <w:tcW w:w="1071" w:type="dxa"/>
            <w:vAlign w:val="bottom"/>
          </w:tcPr>
          <w:p w14:paraId="6F61C27E"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23" w:type="dxa"/>
            <w:vAlign w:val="bottom"/>
          </w:tcPr>
          <w:p w14:paraId="146F3EC2"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O_Ector</w:t>
            </w:r>
            <w:proofErr w:type="spellEnd"/>
          </w:p>
        </w:tc>
        <w:tc>
          <w:tcPr>
            <w:tcW w:w="6456" w:type="dxa"/>
            <w:vAlign w:val="bottom"/>
          </w:tcPr>
          <w:p w14:paraId="0AC74A02"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14:paraId="6D19AA66" w14:textId="77777777" w:rsidTr="00164498">
        <w:trPr>
          <w:cantSplit/>
        </w:trPr>
        <w:tc>
          <w:tcPr>
            <w:tcW w:w="1071" w:type="dxa"/>
            <w:vAlign w:val="bottom"/>
          </w:tcPr>
          <w:p w14:paraId="2B47924C"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23" w:type="dxa"/>
            <w:vAlign w:val="bottom"/>
          </w:tcPr>
          <w:p w14:paraId="73C43217"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O_Ward</w:t>
            </w:r>
            <w:proofErr w:type="spellEnd"/>
          </w:p>
        </w:tc>
        <w:tc>
          <w:tcPr>
            <w:tcW w:w="6456" w:type="dxa"/>
            <w:vAlign w:val="bottom"/>
          </w:tcPr>
          <w:p w14:paraId="48C29D4F"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14:paraId="37515DD3" w14:textId="77777777" w:rsidTr="00164498">
        <w:trPr>
          <w:cantSplit/>
        </w:trPr>
        <w:tc>
          <w:tcPr>
            <w:tcW w:w="1071" w:type="dxa"/>
            <w:vAlign w:val="bottom"/>
          </w:tcPr>
          <w:p w14:paraId="0CAB0EEF" w14:textId="77777777"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23" w:type="dxa"/>
            <w:vAlign w:val="bottom"/>
          </w:tcPr>
          <w:p w14:paraId="19688E50" w14:textId="77777777" w:rsidR="00864698" w:rsidRPr="00EB0988" w:rsidRDefault="00864698" w:rsidP="007F463D">
            <w:pPr>
              <w:rPr>
                <w:rFonts w:ascii="Arial" w:hAnsi="Arial" w:cs="Arial"/>
                <w:sz w:val="18"/>
                <w:szCs w:val="18"/>
              </w:rPr>
            </w:pPr>
            <w:proofErr w:type="spellStart"/>
            <w:r w:rsidRPr="00EB0988">
              <w:rPr>
                <w:rFonts w:ascii="Arial" w:hAnsi="Arial" w:cs="Arial"/>
                <w:color w:val="000000"/>
                <w:sz w:val="18"/>
                <w:szCs w:val="18"/>
              </w:rPr>
              <w:t>O_Winkler</w:t>
            </w:r>
            <w:proofErr w:type="spellEnd"/>
          </w:p>
        </w:tc>
        <w:tc>
          <w:tcPr>
            <w:tcW w:w="6456" w:type="dxa"/>
            <w:vAlign w:val="bottom"/>
          </w:tcPr>
          <w:p w14:paraId="5B286256" w14:textId="77777777" w:rsidR="00864698" w:rsidRPr="00EB0988" w:rsidRDefault="00864698" w:rsidP="007F463D">
            <w:pPr>
              <w:rPr>
                <w:rFonts w:ascii="Arial" w:hAnsi="Arial" w:cs="Arial"/>
                <w:sz w:val="18"/>
                <w:szCs w:val="18"/>
              </w:rPr>
            </w:pPr>
            <w:r w:rsidRPr="00EB0988">
              <w:rPr>
                <w:rFonts w:ascii="Arial" w:hAnsi="Arial" w:cs="Arial"/>
                <w:color w:val="000000"/>
                <w:sz w:val="18"/>
                <w:szCs w:val="18"/>
              </w:rPr>
              <w:t xml:space="preserve">ONCOR - Culberson, Loving, Reeves, and </w:t>
            </w:r>
            <w:proofErr w:type="gramStart"/>
            <w:r w:rsidRPr="00EB0988">
              <w:rPr>
                <w:rFonts w:ascii="Arial" w:hAnsi="Arial" w:cs="Arial"/>
                <w:color w:val="000000"/>
                <w:sz w:val="18"/>
                <w:szCs w:val="18"/>
              </w:rPr>
              <w:t>Winkler  Counties</w:t>
            </w:r>
            <w:proofErr w:type="gramEnd"/>
          </w:p>
        </w:tc>
      </w:tr>
      <w:tr w:rsidR="00F75133" w:rsidRPr="00CB0F48" w14:paraId="16C90D36" w14:textId="77777777" w:rsidTr="00164498">
        <w:trPr>
          <w:cantSplit/>
        </w:trPr>
        <w:tc>
          <w:tcPr>
            <w:tcW w:w="1071" w:type="dxa"/>
            <w:vAlign w:val="bottom"/>
          </w:tcPr>
          <w:p w14:paraId="162C0CBD" w14:textId="6EAF57DF" w:rsidR="00F75133" w:rsidRPr="00EB0988" w:rsidRDefault="00F75133" w:rsidP="00F75133">
            <w:pPr>
              <w:jc w:val="center"/>
              <w:rPr>
                <w:rFonts w:ascii="Arial" w:hAnsi="Arial" w:cs="Arial"/>
                <w:sz w:val="18"/>
                <w:szCs w:val="18"/>
              </w:rPr>
            </w:pPr>
            <w:r w:rsidRPr="00C06811">
              <w:rPr>
                <w:rFonts w:ascii="Arial" w:hAnsi="Arial" w:cs="Arial"/>
                <w:color w:val="000000"/>
                <w:sz w:val="18"/>
                <w:szCs w:val="18"/>
              </w:rPr>
              <w:t>173</w:t>
            </w:r>
          </w:p>
        </w:tc>
        <w:tc>
          <w:tcPr>
            <w:tcW w:w="2523" w:type="dxa"/>
            <w:vAlign w:val="bottom"/>
          </w:tcPr>
          <w:p w14:paraId="32F1782A" w14:textId="57CAF9A0" w:rsidR="00F75133" w:rsidRDefault="00F75133" w:rsidP="00F75133">
            <w:pPr>
              <w:rPr>
                <w:rFonts w:ascii="Arial" w:hAnsi="Arial" w:cs="Arial"/>
                <w:sz w:val="18"/>
                <w:szCs w:val="18"/>
              </w:rPr>
            </w:pPr>
            <w:proofErr w:type="spellStart"/>
            <w:r>
              <w:rPr>
                <w:rFonts w:ascii="Arial" w:hAnsi="Arial" w:cs="Arial"/>
                <w:color w:val="000000"/>
                <w:sz w:val="18"/>
                <w:szCs w:val="18"/>
              </w:rPr>
              <w:t>O_Coleman</w:t>
            </w:r>
            <w:proofErr w:type="spellEnd"/>
          </w:p>
        </w:tc>
        <w:tc>
          <w:tcPr>
            <w:tcW w:w="6456" w:type="dxa"/>
            <w:vAlign w:val="bottom"/>
          </w:tcPr>
          <w:p w14:paraId="749BC45D" w14:textId="20D75375" w:rsidR="00F75133" w:rsidRDefault="00F75133" w:rsidP="00F75133">
            <w:pPr>
              <w:rPr>
                <w:rFonts w:ascii="Arial" w:hAnsi="Arial" w:cs="Arial"/>
                <w:sz w:val="18"/>
                <w:szCs w:val="18"/>
              </w:rPr>
            </w:pPr>
            <w:r>
              <w:rPr>
                <w:rFonts w:ascii="Arial" w:hAnsi="Arial" w:cs="Arial"/>
                <w:color w:val="000000"/>
                <w:sz w:val="18"/>
                <w:szCs w:val="18"/>
              </w:rPr>
              <w:t xml:space="preserve">ONCOR - Coleman and Runnels Counties </w:t>
            </w:r>
          </w:p>
        </w:tc>
      </w:tr>
      <w:tr w:rsidR="00F75133" w:rsidRPr="00CB0F48" w14:paraId="3D719134" w14:textId="77777777" w:rsidTr="00164498">
        <w:trPr>
          <w:cantSplit/>
        </w:trPr>
        <w:tc>
          <w:tcPr>
            <w:tcW w:w="1071" w:type="dxa"/>
          </w:tcPr>
          <w:p w14:paraId="478946A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177</w:t>
            </w:r>
          </w:p>
        </w:tc>
        <w:tc>
          <w:tcPr>
            <w:tcW w:w="2523" w:type="dxa"/>
            <w:vAlign w:val="center"/>
          </w:tcPr>
          <w:p w14:paraId="7868A785" w14:textId="77777777" w:rsidR="00F75133" w:rsidRPr="00EB0988" w:rsidRDefault="00F75133" w:rsidP="00F75133">
            <w:pPr>
              <w:rPr>
                <w:rFonts w:ascii="Arial" w:hAnsi="Arial" w:cs="Arial"/>
                <w:sz w:val="18"/>
                <w:szCs w:val="18"/>
              </w:rPr>
            </w:pPr>
            <w:r>
              <w:rPr>
                <w:rFonts w:ascii="Arial" w:hAnsi="Arial" w:cs="Arial"/>
                <w:sz w:val="18"/>
                <w:szCs w:val="18"/>
              </w:rPr>
              <w:t>ETEC</w:t>
            </w:r>
          </w:p>
        </w:tc>
        <w:tc>
          <w:tcPr>
            <w:tcW w:w="6456" w:type="dxa"/>
            <w:vAlign w:val="center"/>
          </w:tcPr>
          <w:p w14:paraId="61EF8942" w14:textId="77777777" w:rsidR="00F75133" w:rsidRPr="00EB0988" w:rsidRDefault="00F75133" w:rsidP="00F75133">
            <w:pPr>
              <w:rPr>
                <w:rFonts w:ascii="Arial" w:hAnsi="Arial" w:cs="Arial"/>
                <w:sz w:val="18"/>
                <w:szCs w:val="18"/>
              </w:rPr>
            </w:pPr>
            <w:r>
              <w:rPr>
                <w:rFonts w:ascii="Arial" w:hAnsi="Arial" w:cs="Arial"/>
                <w:sz w:val="18"/>
                <w:szCs w:val="18"/>
              </w:rPr>
              <w:t>East Texas</w:t>
            </w:r>
            <w:r w:rsidRPr="00EB0988">
              <w:rPr>
                <w:rFonts w:ascii="Arial" w:hAnsi="Arial" w:cs="Arial"/>
                <w:sz w:val="18"/>
                <w:szCs w:val="18"/>
              </w:rPr>
              <w:t xml:space="preserve"> Electric Coop</w:t>
            </w:r>
            <w:r>
              <w:rPr>
                <w:rFonts w:ascii="Arial" w:hAnsi="Arial" w:cs="Arial"/>
                <w:sz w:val="18"/>
                <w:szCs w:val="18"/>
              </w:rPr>
              <w:t>erative</w:t>
            </w:r>
          </w:p>
        </w:tc>
      </w:tr>
      <w:tr w:rsidR="00F75133" w:rsidRPr="00CB0F48" w14:paraId="48E3B92C" w14:textId="77777777" w:rsidTr="00164498">
        <w:trPr>
          <w:cantSplit/>
        </w:trPr>
        <w:tc>
          <w:tcPr>
            <w:tcW w:w="1071" w:type="dxa"/>
          </w:tcPr>
          <w:p w14:paraId="48DC44C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178</w:t>
            </w:r>
          </w:p>
        </w:tc>
        <w:tc>
          <w:tcPr>
            <w:tcW w:w="2523" w:type="dxa"/>
            <w:vAlign w:val="center"/>
          </w:tcPr>
          <w:p w14:paraId="4546FAFB" w14:textId="77777777" w:rsidR="00F75133" w:rsidRPr="00EB0988" w:rsidRDefault="00F75133" w:rsidP="00F75133">
            <w:pPr>
              <w:rPr>
                <w:rFonts w:ascii="Arial" w:hAnsi="Arial" w:cs="Arial"/>
                <w:sz w:val="18"/>
                <w:szCs w:val="18"/>
              </w:rPr>
            </w:pPr>
            <w:r w:rsidRPr="00EB0988">
              <w:rPr>
                <w:rFonts w:ascii="Arial" w:hAnsi="Arial" w:cs="Arial"/>
                <w:sz w:val="18"/>
                <w:szCs w:val="18"/>
              </w:rPr>
              <w:t>RAYBURN</w:t>
            </w:r>
          </w:p>
        </w:tc>
        <w:tc>
          <w:tcPr>
            <w:tcW w:w="6456" w:type="dxa"/>
            <w:vAlign w:val="center"/>
          </w:tcPr>
          <w:p w14:paraId="4F17389D" w14:textId="77777777" w:rsidR="00F75133" w:rsidRPr="00EB0988" w:rsidRDefault="00F75133" w:rsidP="00F75133">
            <w:pPr>
              <w:rPr>
                <w:rFonts w:ascii="Arial" w:hAnsi="Arial" w:cs="Arial"/>
                <w:sz w:val="18"/>
                <w:szCs w:val="18"/>
              </w:rPr>
            </w:pPr>
            <w:r w:rsidRPr="00EB0988">
              <w:rPr>
                <w:rFonts w:ascii="Arial" w:hAnsi="Arial" w:cs="Arial"/>
                <w:sz w:val="18"/>
                <w:szCs w:val="18"/>
              </w:rPr>
              <w:t>Rayburn Country Electric Coop</w:t>
            </w:r>
          </w:p>
        </w:tc>
      </w:tr>
      <w:tr w:rsidR="00F75133" w:rsidRPr="00CB0F48" w14:paraId="6823BB0C" w14:textId="77777777" w:rsidTr="00164498">
        <w:trPr>
          <w:cantSplit/>
        </w:trPr>
        <w:tc>
          <w:tcPr>
            <w:tcW w:w="1071" w:type="dxa"/>
          </w:tcPr>
          <w:p w14:paraId="6343BA87" w14:textId="77777777" w:rsidR="00F75133" w:rsidRPr="00EB0988" w:rsidRDefault="00F75133" w:rsidP="00F75133">
            <w:pPr>
              <w:jc w:val="center"/>
              <w:rPr>
                <w:rFonts w:ascii="Arial" w:hAnsi="Arial" w:cs="Arial"/>
                <w:color w:val="000000"/>
                <w:sz w:val="18"/>
                <w:szCs w:val="18"/>
              </w:rPr>
            </w:pPr>
            <w:r w:rsidRPr="00EB0988">
              <w:rPr>
                <w:rFonts w:ascii="Arial" w:hAnsi="Arial" w:cs="Arial"/>
                <w:color w:val="000000"/>
                <w:sz w:val="18"/>
                <w:szCs w:val="18"/>
              </w:rPr>
              <w:t>179</w:t>
            </w:r>
          </w:p>
        </w:tc>
        <w:tc>
          <w:tcPr>
            <w:tcW w:w="2523" w:type="dxa"/>
            <w:vAlign w:val="center"/>
          </w:tcPr>
          <w:p w14:paraId="3857BC50" w14:textId="77777777" w:rsidR="00F75133" w:rsidRPr="00EB0988" w:rsidRDefault="00F75133" w:rsidP="00F75133">
            <w:pPr>
              <w:rPr>
                <w:rFonts w:ascii="Arial" w:hAnsi="Arial" w:cs="Arial"/>
                <w:color w:val="000000"/>
                <w:sz w:val="18"/>
                <w:szCs w:val="18"/>
              </w:rPr>
            </w:pPr>
            <w:r w:rsidRPr="00EB0988">
              <w:rPr>
                <w:rFonts w:ascii="Arial" w:hAnsi="Arial" w:cs="Arial"/>
                <w:color w:val="000000"/>
                <w:sz w:val="18"/>
                <w:szCs w:val="18"/>
              </w:rPr>
              <w:t>GS_GOLDENSPR</w:t>
            </w:r>
          </w:p>
        </w:tc>
        <w:tc>
          <w:tcPr>
            <w:tcW w:w="6456" w:type="dxa"/>
            <w:vAlign w:val="center"/>
          </w:tcPr>
          <w:p w14:paraId="18E018CA" w14:textId="77777777" w:rsidR="00F75133" w:rsidRPr="00EB0988" w:rsidRDefault="00F75133" w:rsidP="00F75133">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F75133" w:rsidRPr="00CB0F48" w14:paraId="3092A07E" w14:textId="77777777" w:rsidTr="00164498">
        <w:trPr>
          <w:cantSplit/>
        </w:trPr>
        <w:tc>
          <w:tcPr>
            <w:tcW w:w="1071" w:type="dxa"/>
          </w:tcPr>
          <w:p w14:paraId="3DCBA80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180</w:t>
            </w:r>
          </w:p>
        </w:tc>
        <w:tc>
          <w:tcPr>
            <w:tcW w:w="2523" w:type="dxa"/>
            <w:vAlign w:val="center"/>
          </w:tcPr>
          <w:p w14:paraId="48F916BD" w14:textId="77777777" w:rsidR="00F75133" w:rsidRPr="00EB0988" w:rsidRDefault="00F75133" w:rsidP="00F75133">
            <w:pPr>
              <w:rPr>
                <w:rFonts w:ascii="Arial" w:hAnsi="Arial" w:cs="Arial"/>
                <w:sz w:val="18"/>
                <w:szCs w:val="18"/>
              </w:rPr>
            </w:pPr>
            <w:r w:rsidRPr="00EB0988">
              <w:rPr>
                <w:rFonts w:ascii="Arial" w:hAnsi="Arial" w:cs="Arial"/>
                <w:sz w:val="18"/>
                <w:szCs w:val="18"/>
              </w:rPr>
              <w:t>GS_BIGCOUTNR</w:t>
            </w:r>
          </w:p>
        </w:tc>
        <w:tc>
          <w:tcPr>
            <w:tcW w:w="6456" w:type="dxa"/>
            <w:vAlign w:val="center"/>
          </w:tcPr>
          <w:p w14:paraId="16EA2B7A" w14:textId="77777777" w:rsidR="00F75133" w:rsidRPr="00EB0988" w:rsidRDefault="00F75133" w:rsidP="00F75133">
            <w:pPr>
              <w:rPr>
                <w:rFonts w:ascii="Arial" w:hAnsi="Arial" w:cs="Arial"/>
                <w:sz w:val="18"/>
                <w:szCs w:val="18"/>
              </w:rPr>
            </w:pPr>
            <w:r w:rsidRPr="00EB0988">
              <w:rPr>
                <w:rFonts w:ascii="Arial" w:hAnsi="Arial" w:cs="Arial"/>
                <w:sz w:val="18"/>
                <w:szCs w:val="18"/>
              </w:rPr>
              <w:t>Big Country Electric Cooperative</w:t>
            </w:r>
          </w:p>
        </w:tc>
      </w:tr>
      <w:tr w:rsidR="00F75133" w:rsidRPr="00CB0F48" w14:paraId="1B8CB34A" w14:textId="77777777" w:rsidTr="00164498">
        <w:trPr>
          <w:cantSplit/>
        </w:trPr>
        <w:tc>
          <w:tcPr>
            <w:tcW w:w="1071" w:type="dxa"/>
          </w:tcPr>
          <w:p w14:paraId="0423CBF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181</w:t>
            </w:r>
          </w:p>
        </w:tc>
        <w:tc>
          <w:tcPr>
            <w:tcW w:w="2523" w:type="dxa"/>
            <w:vAlign w:val="center"/>
          </w:tcPr>
          <w:p w14:paraId="6C5422BC" w14:textId="77777777" w:rsidR="00F75133" w:rsidRPr="00EB0988" w:rsidRDefault="00F75133" w:rsidP="00F75133">
            <w:pPr>
              <w:rPr>
                <w:rFonts w:ascii="Arial" w:hAnsi="Arial" w:cs="Arial"/>
                <w:sz w:val="18"/>
                <w:szCs w:val="18"/>
              </w:rPr>
            </w:pPr>
            <w:r w:rsidRPr="00EB0988">
              <w:rPr>
                <w:rFonts w:ascii="Arial" w:hAnsi="Arial" w:cs="Arial"/>
                <w:sz w:val="18"/>
                <w:szCs w:val="18"/>
              </w:rPr>
              <w:t>GS_COLEMAN</w:t>
            </w:r>
          </w:p>
        </w:tc>
        <w:tc>
          <w:tcPr>
            <w:tcW w:w="6456" w:type="dxa"/>
            <w:vAlign w:val="center"/>
          </w:tcPr>
          <w:p w14:paraId="72C570FE" w14:textId="77777777" w:rsidR="00F75133" w:rsidRPr="00EB0988" w:rsidRDefault="00F75133" w:rsidP="00F75133">
            <w:pPr>
              <w:rPr>
                <w:rFonts w:ascii="Arial" w:hAnsi="Arial" w:cs="Arial"/>
                <w:sz w:val="18"/>
                <w:szCs w:val="18"/>
              </w:rPr>
            </w:pPr>
            <w:r w:rsidRPr="00EB0988">
              <w:rPr>
                <w:rFonts w:ascii="Arial" w:hAnsi="Arial" w:cs="Arial"/>
                <w:sz w:val="18"/>
                <w:szCs w:val="18"/>
              </w:rPr>
              <w:t>Coleman County Electric Cooperative</w:t>
            </w:r>
          </w:p>
        </w:tc>
      </w:tr>
      <w:tr w:rsidR="00F75133" w:rsidRPr="00CB0F48" w14:paraId="70AC874C" w14:textId="77777777" w:rsidTr="00164498">
        <w:trPr>
          <w:cantSplit/>
        </w:trPr>
        <w:tc>
          <w:tcPr>
            <w:tcW w:w="1071" w:type="dxa"/>
          </w:tcPr>
          <w:p w14:paraId="7FC6F0D3"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182</w:t>
            </w:r>
          </w:p>
        </w:tc>
        <w:tc>
          <w:tcPr>
            <w:tcW w:w="2523" w:type="dxa"/>
            <w:vAlign w:val="center"/>
          </w:tcPr>
          <w:p w14:paraId="0E11D1C8" w14:textId="77777777" w:rsidR="00F75133" w:rsidRPr="00EB0988" w:rsidRDefault="00F75133" w:rsidP="00F75133">
            <w:pPr>
              <w:rPr>
                <w:rFonts w:ascii="Arial" w:hAnsi="Arial" w:cs="Arial"/>
                <w:sz w:val="18"/>
                <w:szCs w:val="18"/>
              </w:rPr>
            </w:pPr>
            <w:r w:rsidRPr="00EB0988">
              <w:rPr>
                <w:rFonts w:ascii="Arial" w:hAnsi="Arial" w:cs="Arial"/>
                <w:sz w:val="18"/>
                <w:szCs w:val="18"/>
              </w:rPr>
              <w:t>GS_CONCHOVAL</w:t>
            </w:r>
          </w:p>
        </w:tc>
        <w:tc>
          <w:tcPr>
            <w:tcW w:w="6456" w:type="dxa"/>
            <w:vAlign w:val="center"/>
          </w:tcPr>
          <w:p w14:paraId="5CA99456" w14:textId="77777777" w:rsidR="00F75133" w:rsidRPr="00EB0988" w:rsidRDefault="00F75133" w:rsidP="00F75133">
            <w:pPr>
              <w:rPr>
                <w:rFonts w:ascii="Arial" w:hAnsi="Arial" w:cs="Arial"/>
                <w:sz w:val="18"/>
                <w:szCs w:val="18"/>
              </w:rPr>
            </w:pPr>
            <w:r w:rsidRPr="00EB0988">
              <w:rPr>
                <w:rFonts w:ascii="Arial" w:hAnsi="Arial" w:cs="Arial"/>
                <w:sz w:val="18"/>
                <w:szCs w:val="18"/>
              </w:rPr>
              <w:t>Concho Valley Electric Cooperative</w:t>
            </w:r>
          </w:p>
        </w:tc>
      </w:tr>
      <w:tr w:rsidR="00F75133" w:rsidRPr="00CB0F48" w14:paraId="3EA5615C" w14:textId="77777777" w:rsidTr="00164498">
        <w:trPr>
          <w:cantSplit/>
        </w:trPr>
        <w:tc>
          <w:tcPr>
            <w:tcW w:w="1071" w:type="dxa"/>
          </w:tcPr>
          <w:p w14:paraId="25CF699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183</w:t>
            </w:r>
          </w:p>
        </w:tc>
        <w:tc>
          <w:tcPr>
            <w:tcW w:w="2523" w:type="dxa"/>
            <w:vAlign w:val="center"/>
          </w:tcPr>
          <w:p w14:paraId="2111BC5D" w14:textId="77777777" w:rsidR="00F75133" w:rsidRPr="00EB0988" w:rsidRDefault="00F75133" w:rsidP="00F75133">
            <w:pPr>
              <w:rPr>
                <w:rFonts w:ascii="Arial" w:hAnsi="Arial" w:cs="Arial"/>
                <w:sz w:val="18"/>
                <w:szCs w:val="18"/>
              </w:rPr>
            </w:pPr>
            <w:r w:rsidRPr="00EB0988">
              <w:rPr>
                <w:rFonts w:ascii="Arial" w:hAnsi="Arial" w:cs="Arial"/>
                <w:sz w:val="18"/>
                <w:szCs w:val="18"/>
              </w:rPr>
              <w:t>GS_LIGHTHOUS</w:t>
            </w:r>
          </w:p>
        </w:tc>
        <w:tc>
          <w:tcPr>
            <w:tcW w:w="6456" w:type="dxa"/>
            <w:vAlign w:val="center"/>
          </w:tcPr>
          <w:p w14:paraId="407409B6" w14:textId="77777777" w:rsidR="00F75133" w:rsidRPr="00EB0988" w:rsidRDefault="00F75133" w:rsidP="00F75133">
            <w:pPr>
              <w:rPr>
                <w:rFonts w:ascii="Arial" w:hAnsi="Arial" w:cs="Arial"/>
                <w:sz w:val="18"/>
                <w:szCs w:val="18"/>
              </w:rPr>
            </w:pPr>
            <w:r w:rsidRPr="00EB0988">
              <w:rPr>
                <w:rFonts w:ascii="Arial" w:hAnsi="Arial" w:cs="Arial"/>
                <w:sz w:val="18"/>
                <w:szCs w:val="18"/>
              </w:rPr>
              <w:t>Lighthouse Electric Cooperative</w:t>
            </w:r>
          </w:p>
        </w:tc>
      </w:tr>
      <w:tr w:rsidR="00F75133" w:rsidRPr="00CB0F48" w14:paraId="23F1EC02" w14:textId="77777777" w:rsidTr="00164498">
        <w:trPr>
          <w:cantSplit/>
        </w:trPr>
        <w:tc>
          <w:tcPr>
            <w:tcW w:w="1071" w:type="dxa"/>
          </w:tcPr>
          <w:p w14:paraId="6994E2E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184</w:t>
            </w:r>
          </w:p>
        </w:tc>
        <w:tc>
          <w:tcPr>
            <w:tcW w:w="2523" w:type="dxa"/>
            <w:vAlign w:val="center"/>
          </w:tcPr>
          <w:p w14:paraId="0FD0D77D" w14:textId="77777777" w:rsidR="00F75133" w:rsidRPr="00EB0988" w:rsidRDefault="00F75133" w:rsidP="00F75133">
            <w:pPr>
              <w:rPr>
                <w:rFonts w:ascii="Arial" w:hAnsi="Arial" w:cs="Arial"/>
                <w:sz w:val="18"/>
                <w:szCs w:val="18"/>
              </w:rPr>
            </w:pPr>
            <w:r w:rsidRPr="00EB0988">
              <w:rPr>
                <w:rFonts w:ascii="Arial" w:hAnsi="Arial" w:cs="Arial"/>
                <w:sz w:val="18"/>
                <w:szCs w:val="18"/>
              </w:rPr>
              <w:t>GS_LYNTEGAR</w:t>
            </w:r>
          </w:p>
        </w:tc>
        <w:tc>
          <w:tcPr>
            <w:tcW w:w="6456" w:type="dxa"/>
            <w:vAlign w:val="center"/>
          </w:tcPr>
          <w:p w14:paraId="59E792A7" w14:textId="77777777" w:rsidR="00F75133" w:rsidRPr="00EB0988" w:rsidRDefault="00F75133" w:rsidP="00F75133">
            <w:pPr>
              <w:rPr>
                <w:rFonts w:ascii="Arial" w:hAnsi="Arial" w:cs="Arial"/>
                <w:sz w:val="18"/>
                <w:szCs w:val="18"/>
              </w:rPr>
            </w:pPr>
            <w:proofErr w:type="spellStart"/>
            <w:r w:rsidRPr="00EB0988">
              <w:rPr>
                <w:rFonts w:ascii="Arial" w:hAnsi="Arial" w:cs="Arial"/>
                <w:sz w:val="18"/>
                <w:szCs w:val="18"/>
              </w:rPr>
              <w:t>Lyntegar</w:t>
            </w:r>
            <w:proofErr w:type="spellEnd"/>
            <w:r w:rsidRPr="00EB0988">
              <w:rPr>
                <w:rFonts w:ascii="Arial" w:hAnsi="Arial" w:cs="Arial"/>
                <w:sz w:val="18"/>
                <w:szCs w:val="18"/>
              </w:rPr>
              <w:t xml:space="preserve"> Electric Cooperative</w:t>
            </w:r>
          </w:p>
        </w:tc>
      </w:tr>
      <w:tr w:rsidR="00F75133" w:rsidRPr="00CB0F48" w14:paraId="13FFE437" w14:textId="77777777" w:rsidTr="00164498">
        <w:trPr>
          <w:cantSplit/>
        </w:trPr>
        <w:tc>
          <w:tcPr>
            <w:tcW w:w="1071" w:type="dxa"/>
          </w:tcPr>
          <w:p w14:paraId="12F7CC5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185</w:t>
            </w:r>
          </w:p>
        </w:tc>
        <w:tc>
          <w:tcPr>
            <w:tcW w:w="2523" w:type="dxa"/>
            <w:vAlign w:val="center"/>
          </w:tcPr>
          <w:p w14:paraId="4765ECC2" w14:textId="77777777" w:rsidR="00F75133" w:rsidRPr="00EB0988" w:rsidRDefault="00F75133" w:rsidP="00F75133">
            <w:pPr>
              <w:rPr>
                <w:rFonts w:ascii="Arial" w:hAnsi="Arial" w:cs="Arial"/>
                <w:sz w:val="18"/>
                <w:szCs w:val="18"/>
              </w:rPr>
            </w:pPr>
            <w:r w:rsidRPr="00EB0988">
              <w:rPr>
                <w:rFonts w:ascii="Arial" w:hAnsi="Arial" w:cs="Arial"/>
                <w:sz w:val="18"/>
                <w:szCs w:val="18"/>
              </w:rPr>
              <w:t>GS_SWTEXAS</w:t>
            </w:r>
          </w:p>
        </w:tc>
        <w:tc>
          <w:tcPr>
            <w:tcW w:w="6456" w:type="dxa"/>
            <w:vAlign w:val="center"/>
          </w:tcPr>
          <w:p w14:paraId="2C38A432" w14:textId="77777777" w:rsidR="00F75133" w:rsidRPr="00EB0988" w:rsidRDefault="00F75133" w:rsidP="00F75133">
            <w:pPr>
              <w:rPr>
                <w:rFonts w:ascii="Arial" w:hAnsi="Arial" w:cs="Arial"/>
                <w:sz w:val="18"/>
                <w:szCs w:val="18"/>
              </w:rPr>
            </w:pPr>
            <w:r w:rsidRPr="00EB0988">
              <w:rPr>
                <w:rFonts w:ascii="Arial" w:hAnsi="Arial" w:cs="Arial"/>
                <w:sz w:val="18"/>
                <w:szCs w:val="18"/>
              </w:rPr>
              <w:t>Southwest Texas Electric Cooperative</w:t>
            </w:r>
          </w:p>
        </w:tc>
      </w:tr>
      <w:tr w:rsidR="00F75133" w:rsidRPr="00CB0F48" w14:paraId="5380E423" w14:textId="77777777" w:rsidTr="00164498">
        <w:trPr>
          <w:cantSplit/>
        </w:trPr>
        <w:tc>
          <w:tcPr>
            <w:tcW w:w="1071" w:type="dxa"/>
          </w:tcPr>
          <w:p w14:paraId="5AE2C17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186</w:t>
            </w:r>
          </w:p>
        </w:tc>
        <w:tc>
          <w:tcPr>
            <w:tcW w:w="2523" w:type="dxa"/>
            <w:vAlign w:val="center"/>
          </w:tcPr>
          <w:p w14:paraId="48259208" w14:textId="77777777" w:rsidR="00F75133" w:rsidRPr="00EB0988" w:rsidRDefault="00F75133" w:rsidP="00F75133">
            <w:pPr>
              <w:rPr>
                <w:rFonts w:ascii="Arial" w:hAnsi="Arial" w:cs="Arial"/>
                <w:sz w:val="18"/>
                <w:szCs w:val="18"/>
              </w:rPr>
            </w:pPr>
            <w:r w:rsidRPr="00EB0988">
              <w:rPr>
                <w:rFonts w:ascii="Arial" w:hAnsi="Arial" w:cs="Arial"/>
                <w:sz w:val="18"/>
                <w:szCs w:val="18"/>
              </w:rPr>
              <w:t>GS_TAYLOR</w:t>
            </w:r>
          </w:p>
        </w:tc>
        <w:tc>
          <w:tcPr>
            <w:tcW w:w="6456" w:type="dxa"/>
            <w:vAlign w:val="center"/>
          </w:tcPr>
          <w:p w14:paraId="64600A88" w14:textId="77777777" w:rsidR="00F75133" w:rsidRPr="00EB0988" w:rsidRDefault="00F75133" w:rsidP="00F75133">
            <w:pPr>
              <w:rPr>
                <w:rFonts w:ascii="Arial" w:hAnsi="Arial" w:cs="Arial"/>
                <w:sz w:val="18"/>
                <w:szCs w:val="18"/>
              </w:rPr>
            </w:pPr>
            <w:r w:rsidRPr="00EB0988">
              <w:rPr>
                <w:rFonts w:ascii="Arial" w:hAnsi="Arial" w:cs="Arial"/>
                <w:sz w:val="18"/>
                <w:szCs w:val="18"/>
              </w:rPr>
              <w:t>Taylor Electric Cooperative</w:t>
            </w:r>
          </w:p>
        </w:tc>
      </w:tr>
      <w:tr w:rsidR="00F75133" w:rsidRPr="00CB0F48" w14:paraId="36BAAE14" w14:textId="77777777" w:rsidTr="00164498">
        <w:trPr>
          <w:cantSplit/>
        </w:trPr>
        <w:tc>
          <w:tcPr>
            <w:tcW w:w="1071" w:type="dxa"/>
          </w:tcPr>
          <w:p w14:paraId="12BCFFAA"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18</w:t>
            </w:r>
            <w:r>
              <w:rPr>
                <w:rFonts w:ascii="Arial" w:hAnsi="Arial" w:cs="Arial"/>
                <w:sz w:val="18"/>
                <w:szCs w:val="18"/>
              </w:rPr>
              <w:t>7</w:t>
            </w:r>
          </w:p>
        </w:tc>
        <w:tc>
          <w:tcPr>
            <w:tcW w:w="2523" w:type="dxa"/>
            <w:vAlign w:val="center"/>
          </w:tcPr>
          <w:p w14:paraId="77A8D447" w14:textId="77777777" w:rsidR="00F75133" w:rsidRPr="00EB0988" w:rsidRDefault="00F75133" w:rsidP="00F75133">
            <w:pPr>
              <w:rPr>
                <w:rFonts w:ascii="Arial" w:hAnsi="Arial" w:cs="Arial"/>
                <w:sz w:val="18"/>
                <w:szCs w:val="18"/>
              </w:rPr>
            </w:pPr>
            <w:r>
              <w:rPr>
                <w:rFonts w:ascii="Arial" w:hAnsi="Arial" w:cs="Arial"/>
                <w:sz w:val="18"/>
                <w:szCs w:val="18"/>
              </w:rPr>
              <w:t>LAMAR</w:t>
            </w:r>
          </w:p>
        </w:tc>
        <w:tc>
          <w:tcPr>
            <w:tcW w:w="6456" w:type="dxa"/>
            <w:vAlign w:val="center"/>
          </w:tcPr>
          <w:p w14:paraId="22E4987D" w14:textId="77777777" w:rsidR="00F75133" w:rsidRPr="00EB0988" w:rsidRDefault="00F75133" w:rsidP="00F75133">
            <w:pPr>
              <w:rPr>
                <w:rFonts w:ascii="Arial" w:hAnsi="Arial" w:cs="Arial"/>
                <w:sz w:val="18"/>
                <w:szCs w:val="18"/>
              </w:rPr>
            </w:pPr>
            <w:r>
              <w:rPr>
                <w:rFonts w:ascii="Arial" w:hAnsi="Arial" w:cs="Arial"/>
                <w:sz w:val="18"/>
                <w:szCs w:val="18"/>
              </w:rPr>
              <w:t>Lamar</w:t>
            </w:r>
            <w:r w:rsidRPr="00EB0988">
              <w:rPr>
                <w:rFonts w:ascii="Arial" w:hAnsi="Arial" w:cs="Arial"/>
                <w:sz w:val="18"/>
                <w:szCs w:val="18"/>
              </w:rPr>
              <w:t xml:space="preserve"> Electric Cooperative</w:t>
            </w:r>
          </w:p>
        </w:tc>
      </w:tr>
      <w:tr w:rsidR="00F75133" w:rsidRPr="00CB0F48" w14:paraId="7A0CA671" w14:textId="77777777" w:rsidTr="00164498">
        <w:trPr>
          <w:cantSplit/>
        </w:trPr>
        <w:tc>
          <w:tcPr>
            <w:tcW w:w="1071" w:type="dxa"/>
          </w:tcPr>
          <w:p w14:paraId="32B517B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190</w:t>
            </w:r>
          </w:p>
        </w:tc>
        <w:tc>
          <w:tcPr>
            <w:tcW w:w="2523" w:type="dxa"/>
            <w:vAlign w:val="center"/>
          </w:tcPr>
          <w:p w14:paraId="685BE19B" w14:textId="77777777" w:rsidR="00F75133" w:rsidRPr="00EB0988" w:rsidRDefault="00F75133" w:rsidP="00F75133">
            <w:pPr>
              <w:rPr>
                <w:rFonts w:ascii="Arial" w:hAnsi="Arial" w:cs="Arial"/>
                <w:sz w:val="18"/>
                <w:szCs w:val="18"/>
              </w:rPr>
            </w:pPr>
            <w:r w:rsidRPr="00EB0988">
              <w:rPr>
                <w:rFonts w:ascii="Arial" w:hAnsi="Arial" w:cs="Arial"/>
                <w:sz w:val="18"/>
                <w:szCs w:val="18"/>
              </w:rPr>
              <w:t>GOLDSMITH</w:t>
            </w:r>
          </w:p>
        </w:tc>
        <w:tc>
          <w:tcPr>
            <w:tcW w:w="6456" w:type="dxa"/>
            <w:vAlign w:val="center"/>
          </w:tcPr>
          <w:p w14:paraId="27EAE980" w14:textId="77777777" w:rsidR="00F75133" w:rsidRPr="00EB0988" w:rsidRDefault="00F75133" w:rsidP="00F75133">
            <w:pPr>
              <w:rPr>
                <w:rFonts w:ascii="Arial" w:hAnsi="Arial" w:cs="Arial"/>
                <w:sz w:val="18"/>
                <w:szCs w:val="18"/>
              </w:rPr>
            </w:pPr>
            <w:r w:rsidRPr="00EB0988">
              <w:rPr>
                <w:rFonts w:ascii="Arial" w:hAnsi="Arial" w:cs="Arial"/>
                <w:sz w:val="18"/>
                <w:szCs w:val="18"/>
              </w:rPr>
              <w:t>City of Goldsmith</w:t>
            </w:r>
          </w:p>
        </w:tc>
      </w:tr>
      <w:tr w:rsidR="00F75133" w:rsidRPr="00CB0F48" w14:paraId="578B41B5" w14:textId="77777777" w:rsidTr="00164498">
        <w:trPr>
          <w:cantSplit/>
        </w:trPr>
        <w:tc>
          <w:tcPr>
            <w:tcW w:w="1071" w:type="dxa"/>
          </w:tcPr>
          <w:p w14:paraId="525A402D"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199</w:t>
            </w:r>
          </w:p>
        </w:tc>
        <w:tc>
          <w:tcPr>
            <w:tcW w:w="2523" w:type="dxa"/>
            <w:vAlign w:val="center"/>
          </w:tcPr>
          <w:p w14:paraId="6B5CD364" w14:textId="77777777" w:rsidR="00F75133" w:rsidRPr="00EB0988" w:rsidRDefault="00F75133" w:rsidP="00F75133">
            <w:pPr>
              <w:rPr>
                <w:rFonts w:ascii="Arial" w:hAnsi="Arial" w:cs="Arial"/>
                <w:sz w:val="18"/>
                <w:szCs w:val="18"/>
              </w:rPr>
            </w:pPr>
            <w:r w:rsidRPr="00EB0988">
              <w:rPr>
                <w:rFonts w:ascii="Arial" w:hAnsi="Arial" w:cs="Arial"/>
                <w:sz w:val="18"/>
                <w:szCs w:val="18"/>
              </w:rPr>
              <w:t>COCS</w:t>
            </w:r>
          </w:p>
        </w:tc>
        <w:tc>
          <w:tcPr>
            <w:tcW w:w="6456" w:type="dxa"/>
            <w:vAlign w:val="center"/>
          </w:tcPr>
          <w:p w14:paraId="63268362" w14:textId="77777777" w:rsidR="00F75133" w:rsidRPr="00EB0988" w:rsidRDefault="00F75133" w:rsidP="00F75133">
            <w:pPr>
              <w:rPr>
                <w:rFonts w:ascii="Arial" w:hAnsi="Arial" w:cs="Arial"/>
                <w:sz w:val="18"/>
                <w:szCs w:val="18"/>
              </w:rPr>
            </w:pPr>
            <w:r w:rsidRPr="00EB0988">
              <w:rPr>
                <w:rFonts w:ascii="Arial" w:hAnsi="Arial" w:cs="Arial"/>
                <w:sz w:val="18"/>
                <w:szCs w:val="18"/>
              </w:rPr>
              <w:t>City of College Station</w:t>
            </w:r>
          </w:p>
        </w:tc>
      </w:tr>
      <w:tr w:rsidR="00F75133" w:rsidRPr="00CB0F48" w14:paraId="708CC9C8" w14:textId="77777777" w:rsidTr="00164498">
        <w:trPr>
          <w:cantSplit/>
        </w:trPr>
        <w:tc>
          <w:tcPr>
            <w:tcW w:w="1071" w:type="dxa"/>
          </w:tcPr>
          <w:p w14:paraId="1464A74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200</w:t>
            </w:r>
          </w:p>
        </w:tc>
        <w:tc>
          <w:tcPr>
            <w:tcW w:w="2523" w:type="dxa"/>
            <w:vAlign w:val="center"/>
          </w:tcPr>
          <w:p w14:paraId="74731A0C" w14:textId="77777777" w:rsidR="00F75133" w:rsidRPr="00EB0988" w:rsidRDefault="00F75133" w:rsidP="00F75133">
            <w:pPr>
              <w:rPr>
                <w:rFonts w:ascii="Arial" w:hAnsi="Arial" w:cs="Arial"/>
                <w:sz w:val="18"/>
                <w:szCs w:val="18"/>
              </w:rPr>
            </w:pPr>
            <w:r w:rsidRPr="00EB0988">
              <w:rPr>
                <w:rFonts w:ascii="Arial" w:hAnsi="Arial" w:cs="Arial"/>
                <w:sz w:val="18"/>
                <w:szCs w:val="18"/>
              </w:rPr>
              <w:t>EHVDC</w:t>
            </w:r>
          </w:p>
        </w:tc>
        <w:tc>
          <w:tcPr>
            <w:tcW w:w="6456" w:type="dxa"/>
            <w:vAlign w:val="center"/>
          </w:tcPr>
          <w:p w14:paraId="7EBB3FD5" w14:textId="77777777" w:rsidR="00F75133" w:rsidRPr="00EB0988" w:rsidRDefault="00F75133" w:rsidP="00F75133">
            <w:pPr>
              <w:rPr>
                <w:rFonts w:ascii="Arial" w:hAnsi="Arial" w:cs="Arial"/>
                <w:sz w:val="18"/>
                <w:szCs w:val="18"/>
              </w:rPr>
            </w:pPr>
            <w:r w:rsidRPr="00EB0988">
              <w:rPr>
                <w:rFonts w:ascii="Arial" w:hAnsi="Arial" w:cs="Arial"/>
                <w:sz w:val="18"/>
                <w:szCs w:val="18"/>
              </w:rPr>
              <w:t>East High Voltage DC</w:t>
            </w:r>
          </w:p>
        </w:tc>
      </w:tr>
      <w:tr w:rsidR="00F75133" w:rsidRPr="00CB0F48" w14:paraId="08E3CBD3" w14:textId="77777777" w:rsidTr="00164498">
        <w:trPr>
          <w:cantSplit/>
        </w:trPr>
        <w:tc>
          <w:tcPr>
            <w:tcW w:w="1071" w:type="dxa"/>
          </w:tcPr>
          <w:p w14:paraId="64260427"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220</w:t>
            </w:r>
          </w:p>
        </w:tc>
        <w:tc>
          <w:tcPr>
            <w:tcW w:w="2523" w:type="dxa"/>
            <w:vAlign w:val="center"/>
          </w:tcPr>
          <w:p w14:paraId="217A27CF" w14:textId="77777777" w:rsidR="00F75133" w:rsidRPr="00EB0988" w:rsidRDefault="00F75133" w:rsidP="00F75133">
            <w:pPr>
              <w:rPr>
                <w:rFonts w:ascii="Arial" w:hAnsi="Arial" w:cs="Arial"/>
                <w:sz w:val="18"/>
                <w:szCs w:val="18"/>
              </w:rPr>
            </w:pPr>
            <w:r w:rsidRPr="00EB0988">
              <w:rPr>
                <w:rFonts w:ascii="Arial" w:hAnsi="Arial" w:cs="Arial"/>
                <w:sz w:val="18"/>
                <w:szCs w:val="18"/>
              </w:rPr>
              <w:t>TNP_CLIF</w:t>
            </w:r>
          </w:p>
        </w:tc>
        <w:tc>
          <w:tcPr>
            <w:tcW w:w="6456" w:type="dxa"/>
            <w:vAlign w:val="center"/>
          </w:tcPr>
          <w:p w14:paraId="6655E94B"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TNMP – Clifton </w:t>
            </w:r>
          </w:p>
        </w:tc>
      </w:tr>
      <w:tr w:rsidR="00F75133" w:rsidRPr="00CB0F48" w14:paraId="109E6227" w14:textId="77777777" w:rsidTr="00164498">
        <w:trPr>
          <w:cantSplit/>
        </w:trPr>
        <w:tc>
          <w:tcPr>
            <w:tcW w:w="1071" w:type="dxa"/>
          </w:tcPr>
          <w:p w14:paraId="260F0E82"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221</w:t>
            </w:r>
          </w:p>
        </w:tc>
        <w:tc>
          <w:tcPr>
            <w:tcW w:w="2523" w:type="dxa"/>
            <w:vAlign w:val="center"/>
          </w:tcPr>
          <w:p w14:paraId="2AAC5530" w14:textId="77777777" w:rsidR="00F75133" w:rsidRPr="00EB0988" w:rsidRDefault="00F75133" w:rsidP="00F75133">
            <w:pPr>
              <w:rPr>
                <w:rFonts w:ascii="Arial" w:hAnsi="Arial" w:cs="Arial"/>
                <w:sz w:val="18"/>
                <w:szCs w:val="18"/>
              </w:rPr>
            </w:pPr>
            <w:r w:rsidRPr="00EB0988">
              <w:rPr>
                <w:rFonts w:ascii="Arial" w:hAnsi="Arial" w:cs="Arial"/>
                <w:sz w:val="18"/>
                <w:szCs w:val="18"/>
              </w:rPr>
              <w:t>TNP_WLSP</w:t>
            </w:r>
          </w:p>
        </w:tc>
        <w:tc>
          <w:tcPr>
            <w:tcW w:w="6456" w:type="dxa"/>
            <w:vAlign w:val="center"/>
          </w:tcPr>
          <w:p w14:paraId="304CE29D" w14:textId="77777777" w:rsidR="00F75133" w:rsidRPr="00EB0988" w:rsidRDefault="00F75133" w:rsidP="00F75133">
            <w:pPr>
              <w:rPr>
                <w:rFonts w:ascii="Arial" w:hAnsi="Arial" w:cs="Arial"/>
                <w:sz w:val="18"/>
                <w:szCs w:val="18"/>
              </w:rPr>
            </w:pPr>
            <w:r w:rsidRPr="00EB0988">
              <w:rPr>
                <w:rFonts w:ascii="Arial" w:hAnsi="Arial" w:cs="Arial"/>
                <w:sz w:val="18"/>
                <w:szCs w:val="18"/>
              </w:rPr>
              <w:t>TNMP – Walnut Springs</w:t>
            </w:r>
          </w:p>
        </w:tc>
      </w:tr>
      <w:tr w:rsidR="00F75133" w:rsidRPr="00CB0F48" w14:paraId="35D11FCE" w14:textId="77777777" w:rsidTr="00164498">
        <w:trPr>
          <w:cantSplit/>
        </w:trPr>
        <w:tc>
          <w:tcPr>
            <w:tcW w:w="1071" w:type="dxa"/>
          </w:tcPr>
          <w:p w14:paraId="27281FBA"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222</w:t>
            </w:r>
          </w:p>
        </w:tc>
        <w:tc>
          <w:tcPr>
            <w:tcW w:w="2523" w:type="dxa"/>
            <w:vAlign w:val="center"/>
          </w:tcPr>
          <w:p w14:paraId="4955E6D4" w14:textId="77777777" w:rsidR="00F75133" w:rsidRPr="00EB0988" w:rsidRDefault="00F75133" w:rsidP="00F75133">
            <w:pPr>
              <w:rPr>
                <w:rFonts w:ascii="Arial" w:hAnsi="Arial" w:cs="Arial"/>
                <w:sz w:val="18"/>
                <w:szCs w:val="18"/>
              </w:rPr>
            </w:pPr>
            <w:r w:rsidRPr="00EB0988">
              <w:rPr>
                <w:rFonts w:ascii="Arial" w:hAnsi="Arial" w:cs="Arial"/>
                <w:sz w:val="18"/>
                <w:szCs w:val="18"/>
              </w:rPr>
              <w:t>TNP_VROG</w:t>
            </w:r>
          </w:p>
        </w:tc>
        <w:tc>
          <w:tcPr>
            <w:tcW w:w="6456" w:type="dxa"/>
            <w:vAlign w:val="center"/>
          </w:tcPr>
          <w:p w14:paraId="7F853F0F" w14:textId="77777777" w:rsidR="00F75133" w:rsidRPr="00EB0988" w:rsidRDefault="00F75133" w:rsidP="00F75133">
            <w:pPr>
              <w:rPr>
                <w:rFonts w:ascii="Arial" w:hAnsi="Arial" w:cs="Arial"/>
                <w:sz w:val="18"/>
                <w:szCs w:val="18"/>
              </w:rPr>
            </w:pPr>
            <w:r w:rsidRPr="00EB0988">
              <w:rPr>
                <w:rFonts w:ascii="Arial" w:hAnsi="Arial" w:cs="Arial"/>
                <w:sz w:val="18"/>
                <w:szCs w:val="18"/>
              </w:rPr>
              <w:t>TNMP – Various Central TX buses</w:t>
            </w:r>
          </w:p>
        </w:tc>
      </w:tr>
      <w:tr w:rsidR="00F75133" w:rsidRPr="00CB0F48" w14:paraId="0CCF2239" w14:textId="77777777" w:rsidTr="00164498">
        <w:trPr>
          <w:cantSplit/>
        </w:trPr>
        <w:tc>
          <w:tcPr>
            <w:tcW w:w="1071" w:type="dxa"/>
          </w:tcPr>
          <w:p w14:paraId="32BDF755"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224</w:t>
            </w:r>
          </w:p>
        </w:tc>
        <w:tc>
          <w:tcPr>
            <w:tcW w:w="2523" w:type="dxa"/>
            <w:vAlign w:val="center"/>
          </w:tcPr>
          <w:p w14:paraId="3CC63505" w14:textId="77777777" w:rsidR="00F75133" w:rsidRPr="00EB0988" w:rsidRDefault="00F75133" w:rsidP="00F75133">
            <w:pPr>
              <w:rPr>
                <w:rFonts w:ascii="Arial" w:hAnsi="Arial" w:cs="Arial"/>
                <w:sz w:val="18"/>
                <w:szCs w:val="18"/>
              </w:rPr>
            </w:pPr>
            <w:r w:rsidRPr="00EB0988">
              <w:rPr>
                <w:rFonts w:ascii="Arial" w:hAnsi="Arial" w:cs="Arial"/>
                <w:sz w:val="18"/>
                <w:szCs w:val="18"/>
              </w:rPr>
              <w:t>TNP_LEW</w:t>
            </w:r>
          </w:p>
        </w:tc>
        <w:tc>
          <w:tcPr>
            <w:tcW w:w="6456" w:type="dxa"/>
            <w:vAlign w:val="center"/>
          </w:tcPr>
          <w:p w14:paraId="1AECE30D" w14:textId="77777777" w:rsidR="00F75133" w:rsidRPr="00EB0988" w:rsidRDefault="00F75133" w:rsidP="00F75133">
            <w:pPr>
              <w:rPr>
                <w:rFonts w:ascii="Arial" w:hAnsi="Arial" w:cs="Arial"/>
                <w:sz w:val="18"/>
                <w:szCs w:val="18"/>
              </w:rPr>
            </w:pPr>
            <w:r w:rsidRPr="00EB0988">
              <w:rPr>
                <w:rFonts w:ascii="Arial" w:hAnsi="Arial" w:cs="Arial"/>
                <w:sz w:val="18"/>
                <w:szCs w:val="18"/>
              </w:rPr>
              <w:t>TNMP - Lewisville</w:t>
            </w:r>
          </w:p>
        </w:tc>
      </w:tr>
      <w:tr w:rsidR="00F75133" w:rsidRPr="00CB0F48" w14:paraId="2E2313AC" w14:textId="77777777" w:rsidTr="00164498">
        <w:trPr>
          <w:cantSplit/>
        </w:trPr>
        <w:tc>
          <w:tcPr>
            <w:tcW w:w="1071" w:type="dxa"/>
          </w:tcPr>
          <w:p w14:paraId="0160968A"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225</w:t>
            </w:r>
          </w:p>
        </w:tc>
        <w:tc>
          <w:tcPr>
            <w:tcW w:w="2523" w:type="dxa"/>
            <w:vAlign w:val="center"/>
          </w:tcPr>
          <w:p w14:paraId="717BD797" w14:textId="77777777" w:rsidR="00F75133" w:rsidRPr="00EB0988" w:rsidRDefault="00F75133" w:rsidP="00F75133">
            <w:pPr>
              <w:rPr>
                <w:rFonts w:ascii="Arial" w:hAnsi="Arial" w:cs="Arial"/>
                <w:sz w:val="18"/>
                <w:szCs w:val="18"/>
              </w:rPr>
            </w:pPr>
            <w:r w:rsidRPr="00EB0988">
              <w:rPr>
                <w:rFonts w:ascii="Arial" w:hAnsi="Arial" w:cs="Arial"/>
                <w:sz w:val="18"/>
                <w:szCs w:val="18"/>
              </w:rPr>
              <w:t>TNP_KTRC</w:t>
            </w:r>
          </w:p>
        </w:tc>
        <w:tc>
          <w:tcPr>
            <w:tcW w:w="6456" w:type="dxa"/>
            <w:vAlign w:val="center"/>
          </w:tcPr>
          <w:p w14:paraId="370AA32F" w14:textId="77777777" w:rsidR="00F75133" w:rsidRPr="00EB0988" w:rsidRDefault="00F75133" w:rsidP="00F75133">
            <w:pPr>
              <w:rPr>
                <w:rFonts w:ascii="Arial" w:hAnsi="Arial" w:cs="Arial"/>
                <w:sz w:val="18"/>
                <w:szCs w:val="18"/>
              </w:rPr>
            </w:pPr>
            <w:r w:rsidRPr="00EB0988">
              <w:rPr>
                <w:rFonts w:ascii="Arial" w:hAnsi="Arial" w:cs="Arial"/>
                <w:sz w:val="18"/>
                <w:szCs w:val="18"/>
              </w:rPr>
              <w:t>TNMP – Various North TX buses</w:t>
            </w:r>
          </w:p>
        </w:tc>
      </w:tr>
      <w:tr w:rsidR="00F75133" w:rsidRPr="00CB0F48" w14:paraId="745CB44B" w14:textId="77777777" w:rsidTr="00164498">
        <w:trPr>
          <w:cantSplit/>
        </w:trPr>
        <w:tc>
          <w:tcPr>
            <w:tcW w:w="1071" w:type="dxa"/>
          </w:tcPr>
          <w:p w14:paraId="12B67FE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226</w:t>
            </w:r>
          </w:p>
        </w:tc>
        <w:tc>
          <w:tcPr>
            <w:tcW w:w="2523" w:type="dxa"/>
            <w:vAlign w:val="center"/>
          </w:tcPr>
          <w:p w14:paraId="7E55B9A0" w14:textId="77777777" w:rsidR="00F75133" w:rsidRPr="00EB0988" w:rsidRDefault="00F75133" w:rsidP="00F75133">
            <w:pPr>
              <w:rPr>
                <w:rFonts w:ascii="Arial" w:hAnsi="Arial" w:cs="Arial"/>
                <w:sz w:val="18"/>
                <w:szCs w:val="18"/>
              </w:rPr>
            </w:pPr>
            <w:r w:rsidRPr="00EB0988">
              <w:rPr>
                <w:rFonts w:ascii="Arial" w:hAnsi="Arial" w:cs="Arial"/>
                <w:sz w:val="18"/>
                <w:szCs w:val="18"/>
              </w:rPr>
              <w:t>TNP_BELS</w:t>
            </w:r>
          </w:p>
        </w:tc>
        <w:tc>
          <w:tcPr>
            <w:tcW w:w="6456" w:type="dxa"/>
            <w:vAlign w:val="center"/>
          </w:tcPr>
          <w:p w14:paraId="39BF20DE" w14:textId="77777777" w:rsidR="00F75133" w:rsidRPr="00EB0988" w:rsidRDefault="00F75133" w:rsidP="00F75133">
            <w:pPr>
              <w:rPr>
                <w:rFonts w:ascii="Arial" w:hAnsi="Arial" w:cs="Arial"/>
                <w:sz w:val="18"/>
                <w:szCs w:val="18"/>
              </w:rPr>
            </w:pPr>
            <w:r w:rsidRPr="00EB0988">
              <w:rPr>
                <w:rFonts w:ascii="Arial" w:hAnsi="Arial" w:cs="Arial"/>
                <w:sz w:val="18"/>
                <w:szCs w:val="18"/>
              </w:rPr>
              <w:t>TNMP – Grayson &amp; Fannin Counties</w:t>
            </w:r>
          </w:p>
        </w:tc>
      </w:tr>
      <w:tr w:rsidR="00F75133" w:rsidRPr="00CB0F48" w14:paraId="0DEA875A" w14:textId="77777777" w:rsidTr="00164498">
        <w:trPr>
          <w:cantSplit/>
        </w:trPr>
        <w:tc>
          <w:tcPr>
            <w:tcW w:w="1071" w:type="dxa"/>
          </w:tcPr>
          <w:p w14:paraId="237DA4A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227</w:t>
            </w:r>
          </w:p>
        </w:tc>
        <w:tc>
          <w:tcPr>
            <w:tcW w:w="2523" w:type="dxa"/>
            <w:vAlign w:val="center"/>
          </w:tcPr>
          <w:p w14:paraId="2623250A" w14:textId="77777777" w:rsidR="00F75133" w:rsidRPr="00EB0988" w:rsidRDefault="00F75133" w:rsidP="00F75133">
            <w:pPr>
              <w:rPr>
                <w:rFonts w:ascii="Arial" w:hAnsi="Arial" w:cs="Arial"/>
                <w:sz w:val="18"/>
                <w:szCs w:val="18"/>
              </w:rPr>
            </w:pPr>
            <w:r w:rsidRPr="00EB0988">
              <w:rPr>
                <w:rFonts w:ascii="Arial" w:hAnsi="Arial" w:cs="Arial"/>
                <w:sz w:val="18"/>
                <w:szCs w:val="18"/>
              </w:rPr>
              <w:t>TNP_CLMX</w:t>
            </w:r>
          </w:p>
        </w:tc>
        <w:tc>
          <w:tcPr>
            <w:tcW w:w="6456" w:type="dxa"/>
            <w:vAlign w:val="center"/>
          </w:tcPr>
          <w:p w14:paraId="2D50C035" w14:textId="77777777" w:rsidR="00F75133" w:rsidRPr="00EB0988" w:rsidRDefault="00F75133" w:rsidP="00F75133">
            <w:pPr>
              <w:rPr>
                <w:rFonts w:ascii="Arial" w:hAnsi="Arial" w:cs="Arial"/>
                <w:sz w:val="18"/>
                <w:szCs w:val="18"/>
              </w:rPr>
            </w:pPr>
            <w:r w:rsidRPr="00EB0988">
              <w:rPr>
                <w:rFonts w:ascii="Arial" w:hAnsi="Arial" w:cs="Arial"/>
                <w:sz w:val="18"/>
                <w:szCs w:val="18"/>
              </w:rPr>
              <w:t>TNMP – Fannin &amp; Collin Counties</w:t>
            </w:r>
          </w:p>
        </w:tc>
      </w:tr>
      <w:tr w:rsidR="00F75133" w:rsidRPr="00CB0F48" w14:paraId="3E5F54B7" w14:textId="77777777" w:rsidTr="00164498">
        <w:trPr>
          <w:cantSplit/>
        </w:trPr>
        <w:tc>
          <w:tcPr>
            <w:tcW w:w="1071" w:type="dxa"/>
          </w:tcPr>
          <w:p w14:paraId="79572FDB"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229</w:t>
            </w:r>
          </w:p>
        </w:tc>
        <w:tc>
          <w:tcPr>
            <w:tcW w:w="2523" w:type="dxa"/>
            <w:vAlign w:val="center"/>
          </w:tcPr>
          <w:p w14:paraId="20D3CC30" w14:textId="77777777" w:rsidR="00F75133" w:rsidRPr="00EB0988" w:rsidRDefault="00F75133" w:rsidP="00F75133">
            <w:pPr>
              <w:rPr>
                <w:rFonts w:ascii="Arial" w:hAnsi="Arial" w:cs="Arial"/>
                <w:sz w:val="18"/>
                <w:szCs w:val="18"/>
              </w:rPr>
            </w:pPr>
            <w:r w:rsidRPr="00EB0988">
              <w:rPr>
                <w:rFonts w:ascii="Arial" w:hAnsi="Arial" w:cs="Arial"/>
                <w:sz w:val="18"/>
                <w:szCs w:val="18"/>
              </w:rPr>
              <w:t>TNP_PMWK</w:t>
            </w:r>
          </w:p>
        </w:tc>
        <w:tc>
          <w:tcPr>
            <w:tcW w:w="6456" w:type="dxa"/>
            <w:vAlign w:val="center"/>
          </w:tcPr>
          <w:p w14:paraId="784D0901" w14:textId="77777777" w:rsidR="00F75133" w:rsidRPr="00EB0988" w:rsidRDefault="00F75133" w:rsidP="00F75133">
            <w:pPr>
              <w:rPr>
                <w:rFonts w:ascii="Arial" w:hAnsi="Arial" w:cs="Arial"/>
                <w:sz w:val="18"/>
                <w:szCs w:val="18"/>
              </w:rPr>
            </w:pPr>
            <w:r w:rsidRPr="00EB0988">
              <w:rPr>
                <w:rFonts w:ascii="Arial" w:hAnsi="Arial" w:cs="Arial"/>
                <w:sz w:val="18"/>
                <w:szCs w:val="18"/>
              </w:rPr>
              <w:t>TNMP – Wink, Pecos</w:t>
            </w:r>
          </w:p>
        </w:tc>
      </w:tr>
      <w:tr w:rsidR="00F75133" w:rsidRPr="00CB0F48" w14:paraId="641A8003" w14:textId="77777777" w:rsidTr="00164498">
        <w:trPr>
          <w:cantSplit/>
        </w:trPr>
        <w:tc>
          <w:tcPr>
            <w:tcW w:w="1071" w:type="dxa"/>
          </w:tcPr>
          <w:p w14:paraId="6A41B2F1"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230</w:t>
            </w:r>
          </w:p>
        </w:tc>
        <w:tc>
          <w:tcPr>
            <w:tcW w:w="2523" w:type="dxa"/>
            <w:vAlign w:val="center"/>
          </w:tcPr>
          <w:p w14:paraId="757AA5CF" w14:textId="77777777" w:rsidR="00F75133" w:rsidRPr="00EB0988" w:rsidRDefault="00F75133" w:rsidP="00F75133">
            <w:pPr>
              <w:rPr>
                <w:rFonts w:ascii="Arial" w:hAnsi="Arial" w:cs="Arial"/>
                <w:sz w:val="18"/>
                <w:szCs w:val="18"/>
              </w:rPr>
            </w:pPr>
            <w:r w:rsidRPr="00EB0988">
              <w:rPr>
                <w:rFonts w:ascii="Arial" w:hAnsi="Arial" w:cs="Arial"/>
                <w:sz w:val="18"/>
                <w:szCs w:val="18"/>
              </w:rPr>
              <w:t>TNP_TC</w:t>
            </w:r>
          </w:p>
        </w:tc>
        <w:tc>
          <w:tcPr>
            <w:tcW w:w="6456" w:type="dxa"/>
            <w:vAlign w:val="center"/>
          </w:tcPr>
          <w:p w14:paraId="7D37E35E" w14:textId="77777777" w:rsidR="00F75133" w:rsidRPr="00EB0988" w:rsidRDefault="00F75133" w:rsidP="00F75133">
            <w:pPr>
              <w:rPr>
                <w:rFonts w:ascii="Arial" w:hAnsi="Arial" w:cs="Arial"/>
                <w:sz w:val="18"/>
                <w:szCs w:val="18"/>
              </w:rPr>
            </w:pPr>
            <w:r w:rsidRPr="00EB0988">
              <w:rPr>
                <w:rFonts w:ascii="Arial" w:hAnsi="Arial" w:cs="Arial"/>
                <w:sz w:val="18"/>
                <w:szCs w:val="18"/>
              </w:rPr>
              <w:t>TNMP – Galveston County</w:t>
            </w:r>
          </w:p>
        </w:tc>
      </w:tr>
      <w:tr w:rsidR="00F75133" w:rsidRPr="00CB0F48" w14:paraId="38977BB2" w14:textId="77777777" w:rsidTr="00164498">
        <w:trPr>
          <w:cantSplit/>
        </w:trPr>
        <w:tc>
          <w:tcPr>
            <w:tcW w:w="1071" w:type="dxa"/>
          </w:tcPr>
          <w:p w14:paraId="67ADDE76"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233</w:t>
            </w:r>
          </w:p>
        </w:tc>
        <w:tc>
          <w:tcPr>
            <w:tcW w:w="2523" w:type="dxa"/>
            <w:vAlign w:val="center"/>
          </w:tcPr>
          <w:p w14:paraId="143C39E0" w14:textId="77777777" w:rsidR="00F75133" w:rsidRPr="00EB0988" w:rsidRDefault="00F75133" w:rsidP="00F75133">
            <w:pPr>
              <w:rPr>
                <w:rFonts w:ascii="Arial" w:hAnsi="Arial" w:cs="Arial"/>
                <w:sz w:val="18"/>
                <w:szCs w:val="18"/>
              </w:rPr>
            </w:pPr>
            <w:r w:rsidRPr="00EB0988">
              <w:rPr>
                <w:rFonts w:ascii="Arial" w:hAnsi="Arial" w:cs="Arial"/>
                <w:sz w:val="18"/>
                <w:szCs w:val="18"/>
              </w:rPr>
              <w:t>TNP_COGN</w:t>
            </w:r>
          </w:p>
        </w:tc>
        <w:tc>
          <w:tcPr>
            <w:tcW w:w="6456" w:type="dxa"/>
            <w:vAlign w:val="center"/>
          </w:tcPr>
          <w:p w14:paraId="6584F427" w14:textId="77777777" w:rsidR="00F75133" w:rsidRPr="00EB0988" w:rsidRDefault="00F75133" w:rsidP="00F75133">
            <w:pPr>
              <w:rPr>
                <w:rFonts w:ascii="Arial" w:hAnsi="Arial" w:cs="Arial"/>
                <w:sz w:val="18"/>
                <w:szCs w:val="18"/>
              </w:rPr>
            </w:pPr>
            <w:r w:rsidRPr="00EB0988">
              <w:rPr>
                <w:rFonts w:ascii="Arial" w:hAnsi="Arial" w:cs="Arial"/>
                <w:sz w:val="18"/>
                <w:szCs w:val="18"/>
              </w:rPr>
              <w:t>TNMP</w:t>
            </w:r>
          </w:p>
        </w:tc>
      </w:tr>
      <w:tr w:rsidR="00F75133" w:rsidRPr="00CB0F48" w14:paraId="2EC37EF0" w14:textId="77777777" w:rsidTr="00164498">
        <w:trPr>
          <w:cantSplit/>
        </w:trPr>
        <w:tc>
          <w:tcPr>
            <w:tcW w:w="1071" w:type="dxa"/>
          </w:tcPr>
          <w:p w14:paraId="26713B5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234</w:t>
            </w:r>
          </w:p>
        </w:tc>
        <w:tc>
          <w:tcPr>
            <w:tcW w:w="2523" w:type="dxa"/>
            <w:vAlign w:val="center"/>
          </w:tcPr>
          <w:p w14:paraId="60FE9D72" w14:textId="77777777" w:rsidR="00F75133" w:rsidRPr="00EB0988" w:rsidRDefault="00F75133" w:rsidP="00F75133">
            <w:pPr>
              <w:rPr>
                <w:rFonts w:ascii="Arial" w:hAnsi="Arial" w:cs="Arial"/>
                <w:sz w:val="18"/>
                <w:szCs w:val="18"/>
              </w:rPr>
            </w:pPr>
            <w:r w:rsidRPr="00EB0988">
              <w:rPr>
                <w:rFonts w:ascii="Arial" w:hAnsi="Arial" w:cs="Arial"/>
                <w:sz w:val="18"/>
                <w:szCs w:val="18"/>
              </w:rPr>
              <w:t>TNP_WC</w:t>
            </w:r>
          </w:p>
        </w:tc>
        <w:tc>
          <w:tcPr>
            <w:tcW w:w="6456" w:type="dxa"/>
            <w:vAlign w:val="center"/>
          </w:tcPr>
          <w:p w14:paraId="22EB0FA2" w14:textId="77777777" w:rsidR="00F75133" w:rsidRPr="00EB0988" w:rsidRDefault="00F75133" w:rsidP="00F75133">
            <w:pPr>
              <w:rPr>
                <w:rFonts w:ascii="Arial" w:hAnsi="Arial" w:cs="Arial"/>
                <w:sz w:val="18"/>
                <w:szCs w:val="18"/>
              </w:rPr>
            </w:pPr>
            <w:r w:rsidRPr="00EB0988">
              <w:rPr>
                <w:rFonts w:ascii="Arial" w:hAnsi="Arial" w:cs="Arial"/>
                <w:sz w:val="18"/>
                <w:szCs w:val="18"/>
              </w:rPr>
              <w:t>TNMP – Brazoria County</w:t>
            </w:r>
          </w:p>
        </w:tc>
      </w:tr>
      <w:tr w:rsidR="00F75133" w:rsidRPr="00CB0F48" w14:paraId="39030FFE" w14:textId="77777777" w:rsidTr="00164498">
        <w:trPr>
          <w:cantSplit/>
        </w:trPr>
        <w:tc>
          <w:tcPr>
            <w:tcW w:w="1071" w:type="dxa"/>
          </w:tcPr>
          <w:p w14:paraId="1CE982CC"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235</w:t>
            </w:r>
          </w:p>
        </w:tc>
        <w:tc>
          <w:tcPr>
            <w:tcW w:w="2523" w:type="dxa"/>
            <w:vAlign w:val="center"/>
          </w:tcPr>
          <w:p w14:paraId="454B9C22" w14:textId="77777777" w:rsidR="00F75133" w:rsidRPr="00EB0988" w:rsidRDefault="00F75133" w:rsidP="00F75133">
            <w:pPr>
              <w:rPr>
                <w:rFonts w:ascii="Arial" w:hAnsi="Arial" w:cs="Arial"/>
                <w:sz w:val="18"/>
                <w:szCs w:val="18"/>
              </w:rPr>
            </w:pPr>
            <w:r w:rsidRPr="00EB0988">
              <w:rPr>
                <w:rFonts w:ascii="Arial" w:hAnsi="Arial" w:cs="Arial"/>
                <w:sz w:val="18"/>
                <w:szCs w:val="18"/>
              </w:rPr>
              <w:t>TNP_HC-F</w:t>
            </w:r>
          </w:p>
        </w:tc>
        <w:tc>
          <w:tcPr>
            <w:tcW w:w="6456" w:type="dxa"/>
            <w:vAlign w:val="center"/>
          </w:tcPr>
          <w:p w14:paraId="00B19DE5" w14:textId="77777777" w:rsidR="00F75133" w:rsidRPr="00EB0988" w:rsidRDefault="00F75133" w:rsidP="00F75133">
            <w:pPr>
              <w:rPr>
                <w:rFonts w:ascii="Arial" w:hAnsi="Arial" w:cs="Arial"/>
                <w:sz w:val="18"/>
                <w:szCs w:val="18"/>
              </w:rPr>
            </w:pPr>
            <w:r w:rsidRPr="00EB0988">
              <w:rPr>
                <w:rFonts w:ascii="Arial" w:hAnsi="Arial" w:cs="Arial"/>
                <w:sz w:val="18"/>
                <w:szCs w:val="18"/>
              </w:rPr>
              <w:t>TNMP - Farmersville</w:t>
            </w:r>
          </w:p>
        </w:tc>
      </w:tr>
      <w:tr w:rsidR="00F75133" w:rsidRPr="00CB0F48" w14:paraId="2EC1A204" w14:textId="77777777" w:rsidTr="00164498">
        <w:trPr>
          <w:cantSplit/>
        </w:trPr>
        <w:tc>
          <w:tcPr>
            <w:tcW w:w="1071" w:type="dxa"/>
          </w:tcPr>
          <w:p w14:paraId="458946C9"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238</w:t>
            </w:r>
          </w:p>
        </w:tc>
        <w:tc>
          <w:tcPr>
            <w:tcW w:w="2523" w:type="dxa"/>
            <w:vAlign w:val="center"/>
          </w:tcPr>
          <w:p w14:paraId="3E6D6536" w14:textId="77777777" w:rsidR="00F75133" w:rsidRPr="00EB0988" w:rsidRDefault="00F75133" w:rsidP="00F75133">
            <w:pPr>
              <w:rPr>
                <w:rFonts w:ascii="Arial" w:hAnsi="Arial" w:cs="Arial"/>
                <w:sz w:val="18"/>
                <w:szCs w:val="18"/>
              </w:rPr>
            </w:pPr>
            <w:r w:rsidRPr="00EB0988">
              <w:rPr>
                <w:rFonts w:ascii="Arial" w:hAnsi="Arial" w:cs="Arial"/>
                <w:sz w:val="18"/>
                <w:szCs w:val="18"/>
              </w:rPr>
              <w:t>TNP_GEN</w:t>
            </w:r>
          </w:p>
        </w:tc>
        <w:tc>
          <w:tcPr>
            <w:tcW w:w="6456" w:type="dxa"/>
            <w:vAlign w:val="center"/>
          </w:tcPr>
          <w:p w14:paraId="05D09A71" w14:textId="77777777" w:rsidR="00F75133" w:rsidRPr="00EB0988" w:rsidRDefault="00F75133" w:rsidP="00F75133">
            <w:pPr>
              <w:rPr>
                <w:rFonts w:ascii="Arial" w:hAnsi="Arial" w:cs="Arial"/>
                <w:sz w:val="18"/>
                <w:szCs w:val="18"/>
              </w:rPr>
            </w:pPr>
            <w:r w:rsidRPr="00EB0988">
              <w:rPr>
                <w:rFonts w:ascii="Arial" w:hAnsi="Arial" w:cs="Arial"/>
                <w:sz w:val="18"/>
                <w:szCs w:val="18"/>
              </w:rPr>
              <w:t>TNMP</w:t>
            </w:r>
          </w:p>
        </w:tc>
      </w:tr>
      <w:tr w:rsidR="00F75133" w:rsidRPr="00CB0F48" w14:paraId="54985055" w14:textId="77777777" w:rsidTr="00164498">
        <w:trPr>
          <w:cantSplit/>
        </w:trPr>
        <w:tc>
          <w:tcPr>
            <w:tcW w:w="1071" w:type="dxa"/>
          </w:tcPr>
          <w:p w14:paraId="5571396F"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240</w:t>
            </w:r>
          </w:p>
        </w:tc>
        <w:tc>
          <w:tcPr>
            <w:tcW w:w="2523" w:type="dxa"/>
            <w:vAlign w:val="center"/>
          </w:tcPr>
          <w:p w14:paraId="73B54A30" w14:textId="77777777" w:rsidR="00F75133" w:rsidRPr="00EB0988" w:rsidRDefault="00F75133" w:rsidP="00F75133">
            <w:pPr>
              <w:rPr>
                <w:rFonts w:ascii="Arial" w:hAnsi="Arial" w:cs="Arial"/>
                <w:sz w:val="18"/>
                <w:szCs w:val="18"/>
              </w:rPr>
            </w:pPr>
            <w:r w:rsidRPr="00EB0988">
              <w:rPr>
                <w:rFonts w:ascii="Arial" w:hAnsi="Arial" w:cs="Arial"/>
                <w:sz w:val="18"/>
                <w:szCs w:val="18"/>
              </w:rPr>
              <w:t>TNP_FS</w:t>
            </w:r>
          </w:p>
        </w:tc>
        <w:tc>
          <w:tcPr>
            <w:tcW w:w="6456" w:type="dxa"/>
            <w:vAlign w:val="center"/>
          </w:tcPr>
          <w:p w14:paraId="0CEBFEBD" w14:textId="77777777" w:rsidR="00F75133" w:rsidRPr="00EB0988" w:rsidRDefault="00F75133" w:rsidP="00F75133">
            <w:pPr>
              <w:rPr>
                <w:rFonts w:ascii="Arial" w:hAnsi="Arial" w:cs="Arial"/>
                <w:sz w:val="18"/>
                <w:szCs w:val="18"/>
              </w:rPr>
            </w:pPr>
            <w:r w:rsidRPr="00EB0988">
              <w:rPr>
                <w:rFonts w:ascii="Arial" w:hAnsi="Arial" w:cs="Arial"/>
                <w:sz w:val="18"/>
                <w:szCs w:val="18"/>
              </w:rPr>
              <w:t>TNMP – Pecos County</w:t>
            </w:r>
          </w:p>
        </w:tc>
      </w:tr>
      <w:tr w:rsidR="00F75133" w:rsidRPr="00CB0F48" w14:paraId="485E88CE" w14:textId="77777777" w:rsidTr="00164498">
        <w:trPr>
          <w:cantSplit/>
        </w:trPr>
        <w:tc>
          <w:tcPr>
            <w:tcW w:w="1071" w:type="dxa"/>
          </w:tcPr>
          <w:p w14:paraId="724EA524"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260</w:t>
            </w:r>
          </w:p>
        </w:tc>
        <w:tc>
          <w:tcPr>
            <w:tcW w:w="2523" w:type="dxa"/>
            <w:vAlign w:val="center"/>
          </w:tcPr>
          <w:p w14:paraId="4E22553B" w14:textId="77777777" w:rsidR="00F75133" w:rsidRPr="00EB0988" w:rsidRDefault="00F75133" w:rsidP="00F75133">
            <w:pPr>
              <w:rPr>
                <w:rFonts w:ascii="Arial" w:hAnsi="Arial" w:cs="Arial"/>
                <w:sz w:val="18"/>
                <w:szCs w:val="18"/>
              </w:rPr>
            </w:pPr>
            <w:r w:rsidRPr="00EB0988">
              <w:rPr>
                <w:rFonts w:ascii="Arial" w:hAnsi="Arial" w:cs="Arial"/>
                <w:sz w:val="18"/>
                <w:szCs w:val="18"/>
              </w:rPr>
              <w:t>CNP_DNTN</w:t>
            </w:r>
          </w:p>
        </w:tc>
        <w:tc>
          <w:tcPr>
            <w:tcW w:w="6456" w:type="dxa"/>
            <w:vAlign w:val="center"/>
          </w:tcPr>
          <w:p w14:paraId="162C9BB7"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Downtown</w:t>
            </w:r>
          </w:p>
        </w:tc>
      </w:tr>
      <w:tr w:rsidR="00F75133" w:rsidRPr="00CB0F48" w14:paraId="73F975C2" w14:textId="77777777" w:rsidTr="00164498">
        <w:trPr>
          <w:cantSplit/>
        </w:trPr>
        <w:tc>
          <w:tcPr>
            <w:tcW w:w="1071" w:type="dxa"/>
          </w:tcPr>
          <w:p w14:paraId="6DB3320E" w14:textId="77777777" w:rsidR="00F75133" w:rsidRPr="00EB0988" w:rsidRDefault="00F75133" w:rsidP="00F75133">
            <w:pPr>
              <w:jc w:val="center"/>
              <w:rPr>
                <w:rFonts w:ascii="Arial" w:hAnsi="Arial" w:cs="Arial"/>
                <w:sz w:val="18"/>
                <w:szCs w:val="18"/>
              </w:rPr>
            </w:pPr>
            <w:r w:rsidRPr="00EB0988">
              <w:rPr>
                <w:rFonts w:ascii="Arial" w:hAnsi="Arial" w:cs="Arial"/>
                <w:sz w:val="18"/>
                <w:szCs w:val="18"/>
              </w:rPr>
              <w:t>261</w:t>
            </w:r>
          </w:p>
        </w:tc>
        <w:tc>
          <w:tcPr>
            <w:tcW w:w="2523" w:type="dxa"/>
            <w:vAlign w:val="center"/>
          </w:tcPr>
          <w:p w14:paraId="0E944085" w14:textId="77777777" w:rsidR="00F75133" w:rsidRPr="00EB0988" w:rsidRDefault="00F75133" w:rsidP="00F75133">
            <w:pPr>
              <w:rPr>
                <w:rFonts w:ascii="Arial" w:hAnsi="Arial" w:cs="Arial"/>
                <w:sz w:val="18"/>
                <w:szCs w:val="18"/>
              </w:rPr>
            </w:pPr>
            <w:r w:rsidRPr="00EB0988">
              <w:rPr>
                <w:rFonts w:ascii="Arial" w:hAnsi="Arial" w:cs="Arial"/>
                <w:sz w:val="18"/>
                <w:szCs w:val="18"/>
              </w:rPr>
              <w:t>CNP_INNR</w:t>
            </w:r>
          </w:p>
        </w:tc>
        <w:tc>
          <w:tcPr>
            <w:tcW w:w="6456" w:type="dxa"/>
            <w:vAlign w:val="center"/>
          </w:tcPr>
          <w:p w14:paraId="687BE47D" w14:textId="77777777" w:rsidR="00F75133" w:rsidRPr="00EB0988" w:rsidRDefault="00F75133" w:rsidP="00F75133">
            <w:pPr>
              <w:rPr>
                <w:rFonts w:ascii="Arial" w:hAnsi="Arial" w:cs="Arial"/>
                <w:sz w:val="18"/>
                <w:szCs w:val="18"/>
              </w:rPr>
            </w:pPr>
            <w:r w:rsidRPr="00EB0988">
              <w:rPr>
                <w:rFonts w:ascii="Arial" w:hAnsi="Arial" w:cs="Arial"/>
                <w:sz w:val="18"/>
                <w:szCs w:val="18"/>
              </w:rPr>
              <w:t xml:space="preserve">CenterPoint Energy - </w:t>
            </w:r>
            <w:proofErr w:type="spellStart"/>
            <w:r w:rsidRPr="00EB0988">
              <w:rPr>
                <w:rFonts w:ascii="Arial" w:hAnsi="Arial" w:cs="Arial"/>
                <w:sz w:val="18"/>
                <w:szCs w:val="18"/>
              </w:rPr>
              <w:t>Dist</w:t>
            </w:r>
            <w:proofErr w:type="spellEnd"/>
            <w:r w:rsidRPr="00EB0988">
              <w:rPr>
                <w:rFonts w:ascii="Arial" w:hAnsi="Arial" w:cs="Arial"/>
                <w:sz w:val="18"/>
                <w:szCs w:val="18"/>
              </w:rPr>
              <w:t xml:space="preserve"> Buses in Inner Loop</w:t>
            </w:r>
          </w:p>
        </w:tc>
      </w:tr>
      <w:tr w:rsidR="001E137E" w:rsidRPr="00CB0F48" w14:paraId="6A11554D" w14:textId="77777777" w:rsidTr="00164498">
        <w:trPr>
          <w:cantSplit/>
        </w:trPr>
        <w:tc>
          <w:tcPr>
            <w:tcW w:w="1071" w:type="dxa"/>
          </w:tcPr>
          <w:p w14:paraId="162D869C" w14:textId="6550DDDD" w:rsidR="001E137E" w:rsidRDefault="001E137E" w:rsidP="001E137E">
            <w:pPr>
              <w:jc w:val="center"/>
              <w:rPr>
                <w:rFonts w:ascii="Arial" w:hAnsi="Arial" w:cs="Arial"/>
                <w:sz w:val="18"/>
                <w:szCs w:val="18"/>
              </w:rPr>
            </w:pPr>
            <w:r>
              <w:rPr>
                <w:rFonts w:ascii="Arial" w:hAnsi="Arial" w:cs="Arial"/>
                <w:sz w:val="18"/>
                <w:szCs w:val="18"/>
              </w:rPr>
              <w:t>270</w:t>
            </w:r>
          </w:p>
        </w:tc>
        <w:tc>
          <w:tcPr>
            <w:tcW w:w="2523" w:type="dxa"/>
            <w:vAlign w:val="center"/>
          </w:tcPr>
          <w:p w14:paraId="6B91CB70" w14:textId="1989DD3F" w:rsidR="001E137E" w:rsidRDefault="001E137E" w:rsidP="001E137E">
            <w:pPr>
              <w:rPr>
                <w:rFonts w:ascii="Arial" w:hAnsi="Arial" w:cs="Arial"/>
                <w:sz w:val="18"/>
                <w:szCs w:val="18"/>
              </w:rPr>
            </w:pPr>
            <w:ins w:id="601" w:author="Walker, Zachary" w:date="2025-08-14T09:18:00Z">
              <w:r>
                <w:rPr>
                  <w:rFonts w:ascii="Arial" w:hAnsi="Arial" w:cs="Arial"/>
                  <w:sz w:val="18"/>
                  <w:szCs w:val="18"/>
                </w:rPr>
                <w:t>CNP_TYPA</w:t>
              </w:r>
            </w:ins>
            <w:del w:id="602" w:author="Walker, Zachary" w:date="2025-08-14T09:18:00Z">
              <w:r w:rsidDel="00965D1B">
                <w:rPr>
                  <w:rFonts w:ascii="Arial" w:hAnsi="Arial" w:cs="Arial"/>
                  <w:sz w:val="18"/>
                  <w:szCs w:val="18"/>
                </w:rPr>
                <w:delText>CNP_DATACTR</w:delText>
              </w:r>
            </w:del>
          </w:p>
        </w:tc>
        <w:tc>
          <w:tcPr>
            <w:tcW w:w="6456" w:type="dxa"/>
            <w:vAlign w:val="center"/>
          </w:tcPr>
          <w:p w14:paraId="53366D70" w14:textId="73640046" w:rsidR="001E137E" w:rsidRDefault="001E137E" w:rsidP="001E137E">
            <w:pPr>
              <w:rPr>
                <w:rFonts w:ascii="Arial" w:hAnsi="Arial" w:cs="Arial"/>
                <w:sz w:val="18"/>
                <w:szCs w:val="18"/>
              </w:rPr>
            </w:pPr>
            <w:ins w:id="603" w:author="Walker, Zachary" w:date="2025-08-14T09:18:00Z">
              <w:r>
                <w:rPr>
                  <w:rFonts w:ascii="Arial" w:hAnsi="Arial" w:cs="Arial"/>
                  <w:sz w:val="18"/>
                  <w:szCs w:val="18"/>
                </w:rPr>
                <w:t>CenterPoint Energy – Type A</w:t>
              </w:r>
            </w:ins>
            <w:del w:id="604" w:author="Walker, Zachary" w:date="2025-08-14T09:18:00Z">
              <w:r w:rsidDel="00965D1B">
                <w:rPr>
                  <w:rFonts w:ascii="Arial" w:hAnsi="Arial" w:cs="Arial"/>
                  <w:sz w:val="18"/>
                  <w:szCs w:val="18"/>
                </w:rPr>
                <w:delText>CenterPoint Energy – Data Center Loads</w:delText>
              </w:r>
            </w:del>
          </w:p>
        </w:tc>
      </w:tr>
      <w:tr w:rsidR="001E137E" w:rsidRPr="00CB0F48" w14:paraId="7EB324A5" w14:textId="77777777" w:rsidTr="00164498">
        <w:trPr>
          <w:cantSplit/>
        </w:trPr>
        <w:tc>
          <w:tcPr>
            <w:tcW w:w="1071" w:type="dxa"/>
          </w:tcPr>
          <w:p w14:paraId="424A0DE3" w14:textId="35D848D9" w:rsidR="001E137E" w:rsidRDefault="001E137E" w:rsidP="001E137E">
            <w:pPr>
              <w:jc w:val="center"/>
              <w:rPr>
                <w:rFonts w:ascii="Arial" w:hAnsi="Arial" w:cs="Arial"/>
                <w:sz w:val="18"/>
                <w:szCs w:val="18"/>
              </w:rPr>
            </w:pPr>
            <w:r>
              <w:rPr>
                <w:rFonts w:ascii="Arial" w:hAnsi="Arial" w:cs="Arial"/>
                <w:sz w:val="18"/>
                <w:szCs w:val="18"/>
              </w:rPr>
              <w:t>271</w:t>
            </w:r>
          </w:p>
        </w:tc>
        <w:tc>
          <w:tcPr>
            <w:tcW w:w="2523" w:type="dxa"/>
            <w:vAlign w:val="center"/>
          </w:tcPr>
          <w:p w14:paraId="2E039642" w14:textId="5BB9ED4A" w:rsidR="001E137E" w:rsidRDefault="001E137E" w:rsidP="001E137E">
            <w:pPr>
              <w:rPr>
                <w:rFonts w:ascii="Arial" w:hAnsi="Arial" w:cs="Arial"/>
                <w:sz w:val="18"/>
                <w:szCs w:val="18"/>
              </w:rPr>
            </w:pPr>
            <w:ins w:id="605" w:author="Walker, Zachary" w:date="2025-08-14T09:18:00Z">
              <w:r>
                <w:rPr>
                  <w:rFonts w:ascii="Arial" w:hAnsi="Arial" w:cs="Arial"/>
                  <w:sz w:val="18"/>
                  <w:szCs w:val="18"/>
                </w:rPr>
                <w:t>CNP_TYPB</w:t>
              </w:r>
            </w:ins>
            <w:del w:id="606" w:author="Walker, Zachary" w:date="2025-08-14T09:18:00Z">
              <w:r w:rsidDel="00965D1B">
                <w:rPr>
                  <w:rFonts w:ascii="Arial" w:hAnsi="Arial" w:cs="Arial"/>
                  <w:sz w:val="18"/>
                  <w:szCs w:val="18"/>
                </w:rPr>
                <w:delText>CNP_CRYPTO</w:delText>
              </w:r>
            </w:del>
          </w:p>
        </w:tc>
        <w:tc>
          <w:tcPr>
            <w:tcW w:w="6456" w:type="dxa"/>
            <w:vAlign w:val="center"/>
          </w:tcPr>
          <w:p w14:paraId="5AA81ED1" w14:textId="20D2BD51" w:rsidR="001E137E" w:rsidRDefault="001E137E" w:rsidP="001E137E">
            <w:pPr>
              <w:rPr>
                <w:rFonts w:ascii="Arial" w:hAnsi="Arial" w:cs="Arial"/>
                <w:sz w:val="18"/>
                <w:szCs w:val="18"/>
              </w:rPr>
            </w:pPr>
            <w:ins w:id="607" w:author="Walker, Zachary" w:date="2025-08-14T09:18:00Z">
              <w:r>
                <w:rPr>
                  <w:rFonts w:ascii="Arial" w:hAnsi="Arial" w:cs="Arial"/>
                  <w:sz w:val="18"/>
                  <w:szCs w:val="18"/>
                </w:rPr>
                <w:t>CenterPoint Energy – Type B</w:t>
              </w:r>
            </w:ins>
            <w:del w:id="608" w:author="Walker, Zachary" w:date="2025-08-14T09:18:00Z">
              <w:r w:rsidDel="00965D1B">
                <w:rPr>
                  <w:rFonts w:ascii="Arial" w:hAnsi="Arial" w:cs="Arial"/>
                  <w:sz w:val="18"/>
                  <w:szCs w:val="18"/>
                </w:rPr>
                <w:delText>CenterPoint Energy – Crypto Loads</w:delText>
              </w:r>
            </w:del>
          </w:p>
        </w:tc>
      </w:tr>
      <w:tr w:rsidR="001E137E" w:rsidRPr="00CB0F48" w14:paraId="0802A587" w14:textId="77777777" w:rsidTr="00164498">
        <w:trPr>
          <w:cantSplit/>
        </w:trPr>
        <w:tc>
          <w:tcPr>
            <w:tcW w:w="1071" w:type="dxa"/>
          </w:tcPr>
          <w:p w14:paraId="29FFCBA0" w14:textId="3C1E8811" w:rsidR="001E137E" w:rsidRDefault="001E137E" w:rsidP="001E137E">
            <w:pPr>
              <w:jc w:val="center"/>
              <w:rPr>
                <w:rFonts w:ascii="Arial" w:hAnsi="Arial" w:cs="Arial"/>
                <w:sz w:val="18"/>
                <w:szCs w:val="18"/>
              </w:rPr>
            </w:pPr>
            <w:r>
              <w:rPr>
                <w:rFonts w:ascii="Arial" w:hAnsi="Arial" w:cs="Arial"/>
                <w:sz w:val="18"/>
                <w:szCs w:val="18"/>
              </w:rPr>
              <w:t>272</w:t>
            </w:r>
          </w:p>
        </w:tc>
        <w:tc>
          <w:tcPr>
            <w:tcW w:w="2523" w:type="dxa"/>
            <w:vAlign w:val="center"/>
          </w:tcPr>
          <w:p w14:paraId="55336F86" w14:textId="00E47380" w:rsidR="001E137E" w:rsidRDefault="001E137E" w:rsidP="001E137E">
            <w:pPr>
              <w:rPr>
                <w:rFonts w:ascii="Arial" w:hAnsi="Arial" w:cs="Arial"/>
                <w:sz w:val="18"/>
                <w:szCs w:val="18"/>
              </w:rPr>
            </w:pPr>
            <w:ins w:id="609" w:author="Walker, Zachary" w:date="2025-08-14T09:18:00Z">
              <w:r>
                <w:rPr>
                  <w:rFonts w:ascii="Arial" w:hAnsi="Arial" w:cs="Arial"/>
                  <w:sz w:val="18"/>
                  <w:szCs w:val="18"/>
                </w:rPr>
                <w:t>CNP_TYPC</w:t>
              </w:r>
            </w:ins>
            <w:del w:id="610" w:author="Walker, Zachary" w:date="2025-08-14T09:18:00Z">
              <w:r w:rsidDel="00965D1B">
                <w:rPr>
                  <w:rFonts w:ascii="Arial" w:hAnsi="Arial" w:cs="Arial"/>
                  <w:sz w:val="18"/>
                  <w:szCs w:val="18"/>
                </w:rPr>
                <w:delText>CNP_HYDROGEN</w:delText>
              </w:r>
            </w:del>
          </w:p>
        </w:tc>
        <w:tc>
          <w:tcPr>
            <w:tcW w:w="6456" w:type="dxa"/>
            <w:vAlign w:val="center"/>
          </w:tcPr>
          <w:p w14:paraId="314A3C93" w14:textId="58F401B1" w:rsidR="001E137E" w:rsidRDefault="001E137E" w:rsidP="001E137E">
            <w:pPr>
              <w:rPr>
                <w:rFonts w:ascii="Arial" w:hAnsi="Arial" w:cs="Arial"/>
                <w:sz w:val="18"/>
                <w:szCs w:val="18"/>
              </w:rPr>
            </w:pPr>
            <w:ins w:id="611" w:author="Walker, Zachary" w:date="2025-08-14T09:18:00Z">
              <w:r>
                <w:rPr>
                  <w:rFonts w:ascii="Arial" w:hAnsi="Arial" w:cs="Arial"/>
                  <w:sz w:val="18"/>
                  <w:szCs w:val="18"/>
                </w:rPr>
                <w:t>CenterPoint Energy – Type C</w:t>
              </w:r>
            </w:ins>
            <w:del w:id="612" w:author="Walker, Zachary" w:date="2025-08-14T09:18:00Z">
              <w:r w:rsidDel="00965D1B">
                <w:rPr>
                  <w:rFonts w:ascii="Arial" w:hAnsi="Arial" w:cs="Arial"/>
                  <w:sz w:val="18"/>
                  <w:szCs w:val="18"/>
                </w:rPr>
                <w:delText>CenterPoint Energy – Hydrogen Loads</w:delText>
              </w:r>
            </w:del>
          </w:p>
        </w:tc>
      </w:tr>
      <w:tr w:rsidR="001E137E" w:rsidRPr="00CB0F48" w14:paraId="5C005716" w14:textId="77777777" w:rsidTr="00164498">
        <w:trPr>
          <w:cantSplit/>
        </w:trPr>
        <w:tc>
          <w:tcPr>
            <w:tcW w:w="1071" w:type="dxa"/>
          </w:tcPr>
          <w:p w14:paraId="12AFFC43" w14:textId="09F79A9B" w:rsidR="001E137E" w:rsidRDefault="001E137E" w:rsidP="001E137E">
            <w:pPr>
              <w:jc w:val="center"/>
              <w:rPr>
                <w:rFonts w:ascii="Arial" w:hAnsi="Arial" w:cs="Arial"/>
                <w:sz w:val="18"/>
                <w:szCs w:val="18"/>
              </w:rPr>
            </w:pPr>
            <w:r>
              <w:rPr>
                <w:rFonts w:ascii="Arial" w:hAnsi="Arial" w:cs="Arial"/>
                <w:sz w:val="18"/>
                <w:szCs w:val="18"/>
              </w:rPr>
              <w:t>273</w:t>
            </w:r>
          </w:p>
        </w:tc>
        <w:tc>
          <w:tcPr>
            <w:tcW w:w="2523" w:type="dxa"/>
            <w:vAlign w:val="center"/>
          </w:tcPr>
          <w:p w14:paraId="046D5356" w14:textId="0F3EF9BB" w:rsidR="001E137E" w:rsidRDefault="001E137E" w:rsidP="001E137E">
            <w:pPr>
              <w:rPr>
                <w:rFonts w:ascii="Arial" w:hAnsi="Arial" w:cs="Arial"/>
                <w:sz w:val="18"/>
                <w:szCs w:val="18"/>
              </w:rPr>
            </w:pPr>
            <w:ins w:id="613" w:author="Walker, Zachary" w:date="2025-08-14T09:18:00Z">
              <w:r>
                <w:rPr>
                  <w:rFonts w:ascii="Arial" w:hAnsi="Arial" w:cs="Arial"/>
                  <w:sz w:val="18"/>
                  <w:szCs w:val="18"/>
                </w:rPr>
                <w:t>CNP_TYPD</w:t>
              </w:r>
            </w:ins>
            <w:del w:id="614" w:author="Walker, Zachary" w:date="2025-08-14T09:18:00Z">
              <w:r w:rsidDel="00965D1B">
                <w:rPr>
                  <w:rFonts w:ascii="Arial" w:hAnsi="Arial" w:cs="Arial"/>
                  <w:sz w:val="18"/>
                  <w:szCs w:val="18"/>
                </w:rPr>
                <w:delText>CNP_EV</w:delText>
              </w:r>
            </w:del>
          </w:p>
        </w:tc>
        <w:tc>
          <w:tcPr>
            <w:tcW w:w="6456" w:type="dxa"/>
            <w:vAlign w:val="center"/>
          </w:tcPr>
          <w:p w14:paraId="7122B82C" w14:textId="43FA28EB" w:rsidR="001E137E" w:rsidRDefault="001E137E" w:rsidP="001E137E">
            <w:pPr>
              <w:rPr>
                <w:rFonts w:ascii="Arial" w:hAnsi="Arial" w:cs="Arial"/>
                <w:sz w:val="18"/>
                <w:szCs w:val="18"/>
              </w:rPr>
            </w:pPr>
            <w:ins w:id="615" w:author="Walker, Zachary" w:date="2025-08-14T09:18:00Z">
              <w:r>
                <w:rPr>
                  <w:rFonts w:ascii="Arial" w:hAnsi="Arial" w:cs="Arial"/>
                  <w:sz w:val="18"/>
                  <w:szCs w:val="18"/>
                </w:rPr>
                <w:t>CenterPoint Energy – Type D</w:t>
              </w:r>
            </w:ins>
            <w:del w:id="616" w:author="Walker, Zachary" w:date="2025-08-14T09:18:00Z">
              <w:r w:rsidDel="00965D1B">
                <w:rPr>
                  <w:rFonts w:ascii="Arial" w:hAnsi="Arial" w:cs="Arial"/>
                  <w:sz w:val="18"/>
                  <w:szCs w:val="18"/>
                </w:rPr>
                <w:delText>CenterPoint Energy – EV Loads</w:delText>
              </w:r>
            </w:del>
          </w:p>
        </w:tc>
      </w:tr>
      <w:tr w:rsidR="001E137E" w:rsidRPr="00CB0F48" w14:paraId="49407A32" w14:textId="77777777" w:rsidTr="00164498">
        <w:trPr>
          <w:cantSplit/>
        </w:trPr>
        <w:tc>
          <w:tcPr>
            <w:tcW w:w="1071" w:type="dxa"/>
          </w:tcPr>
          <w:p w14:paraId="6EE0F302" w14:textId="3D019D87" w:rsidR="001E137E" w:rsidRDefault="001E137E" w:rsidP="001E137E">
            <w:pPr>
              <w:jc w:val="center"/>
              <w:rPr>
                <w:rFonts w:ascii="Arial" w:hAnsi="Arial" w:cs="Arial"/>
                <w:sz w:val="18"/>
                <w:szCs w:val="18"/>
              </w:rPr>
            </w:pPr>
            <w:r>
              <w:rPr>
                <w:rFonts w:ascii="Arial" w:hAnsi="Arial" w:cs="Arial"/>
                <w:sz w:val="18"/>
                <w:szCs w:val="18"/>
              </w:rPr>
              <w:t>275</w:t>
            </w:r>
          </w:p>
        </w:tc>
        <w:tc>
          <w:tcPr>
            <w:tcW w:w="2523" w:type="dxa"/>
            <w:vAlign w:val="center"/>
          </w:tcPr>
          <w:p w14:paraId="46D7944E" w14:textId="02FD1592" w:rsidR="001E137E" w:rsidRDefault="001E137E" w:rsidP="001E137E">
            <w:pPr>
              <w:rPr>
                <w:rFonts w:ascii="Arial" w:hAnsi="Arial" w:cs="Arial"/>
                <w:sz w:val="18"/>
                <w:szCs w:val="18"/>
              </w:rPr>
            </w:pPr>
            <w:ins w:id="617" w:author="Walker, Zachary" w:date="2025-08-14T09:18:00Z">
              <w:r>
                <w:rPr>
                  <w:rFonts w:ascii="Arial" w:hAnsi="Arial" w:cs="Arial"/>
                  <w:sz w:val="18"/>
                  <w:szCs w:val="18"/>
                </w:rPr>
                <w:t>CNP_TYPE</w:t>
              </w:r>
            </w:ins>
            <w:del w:id="618" w:author="Walker, Zachary" w:date="2025-08-14T09:18:00Z">
              <w:r w:rsidDel="00965D1B">
                <w:rPr>
                  <w:rFonts w:ascii="Arial" w:hAnsi="Arial" w:cs="Arial"/>
                  <w:sz w:val="18"/>
                  <w:szCs w:val="18"/>
                </w:rPr>
                <w:delText>CNP_OFFCR_LL</w:delText>
              </w:r>
            </w:del>
          </w:p>
        </w:tc>
        <w:tc>
          <w:tcPr>
            <w:tcW w:w="6456" w:type="dxa"/>
            <w:vAlign w:val="center"/>
          </w:tcPr>
          <w:p w14:paraId="5761427C" w14:textId="76C1C4E6" w:rsidR="001E137E" w:rsidRDefault="001E137E" w:rsidP="001E137E">
            <w:pPr>
              <w:rPr>
                <w:rFonts w:ascii="Arial" w:hAnsi="Arial" w:cs="Arial"/>
                <w:sz w:val="18"/>
                <w:szCs w:val="18"/>
              </w:rPr>
            </w:pPr>
            <w:ins w:id="619" w:author="Walker, Zachary" w:date="2025-08-14T09:18:00Z">
              <w:r>
                <w:rPr>
                  <w:rFonts w:ascii="Arial" w:hAnsi="Arial" w:cs="Arial"/>
                  <w:sz w:val="18"/>
                  <w:szCs w:val="18"/>
                </w:rPr>
                <w:t>CenterPoint Energy – Type E</w:t>
              </w:r>
            </w:ins>
            <w:del w:id="620" w:author="Walker, Zachary" w:date="2025-08-14T09:18:00Z">
              <w:r w:rsidDel="00965D1B">
                <w:rPr>
                  <w:rFonts w:ascii="Arial" w:hAnsi="Arial" w:cs="Arial"/>
                  <w:sz w:val="18"/>
                  <w:szCs w:val="18"/>
                </w:rPr>
                <w:delText>CenterPoint Energy – Officer Letter Loads</w:delText>
              </w:r>
            </w:del>
          </w:p>
        </w:tc>
      </w:tr>
      <w:tr w:rsidR="00156F87" w:rsidRPr="00CB0F48" w14:paraId="317EE476" w14:textId="77777777" w:rsidTr="00164498">
        <w:trPr>
          <w:cantSplit/>
        </w:trPr>
        <w:tc>
          <w:tcPr>
            <w:tcW w:w="1071" w:type="dxa"/>
          </w:tcPr>
          <w:p w14:paraId="44279853" w14:textId="77777777" w:rsidR="00156F87" w:rsidRPr="00EB0988" w:rsidRDefault="00156F87" w:rsidP="00156F87">
            <w:pPr>
              <w:jc w:val="center"/>
              <w:rPr>
                <w:rFonts w:ascii="Arial" w:hAnsi="Arial" w:cs="Arial"/>
                <w:sz w:val="18"/>
                <w:szCs w:val="18"/>
              </w:rPr>
            </w:pPr>
            <w:r>
              <w:rPr>
                <w:rFonts w:ascii="Arial" w:hAnsi="Arial" w:cs="Arial"/>
                <w:sz w:val="18"/>
                <w:szCs w:val="18"/>
              </w:rPr>
              <w:t>290</w:t>
            </w:r>
          </w:p>
        </w:tc>
        <w:tc>
          <w:tcPr>
            <w:tcW w:w="2523" w:type="dxa"/>
            <w:vAlign w:val="center"/>
          </w:tcPr>
          <w:p w14:paraId="3E0B83F1" w14:textId="77777777" w:rsidR="00156F87" w:rsidRPr="00EB0988" w:rsidRDefault="00156F87" w:rsidP="00156F87">
            <w:pPr>
              <w:rPr>
                <w:rFonts w:ascii="Arial" w:hAnsi="Arial" w:cs="Arial"/>
                <w:sz w:val="18"/>
                <w:szCs w:val="18"/>
              </w:rPr>
            </w:pPr>
            <w:r>
              <w:rPr>
                <w:rFonts w:ascii="Arial" w:hAnsi="Arial" w:cs="Arial"/>
                <w:sz w:val="18"/>
                <w:szCs w:val="18"/>
              </w:rPr>
              <w:t>CNP_DG</w:t>
            </w:r>
          </w:p>
        </w:tc>
        <w:tc>
          <w:tcPr>
            <w:tcW w:w="6456" w:type="dxa"/>
            <w:vAlign w:val="center"/>
          </w:tcPr>
          <w:p w14:paraId="5AD17B95" w14:textId="77777777" w:rsidR="00156F87" w:rsidRPr="00EB0988" w:rsidRDefault="00156F87" w:rsidP="00156F87">
            <w:pPr>
              <w:rPr>
                <w:rFonts w:ascii="Arial" w:hAnsi="Arial" w:cs="Arial"/>
                <w:sz w:val="18"/>
                <w:szCs w:val="18"/>
              </w:rPr>
            </w:pPr>
            <w:r>
              <w:rPr>
                <w:rFonts w:ascii="Arial" w:hAnsi="Arial" w:cs="Arial"/>
                <w:sz w:val="18"/>
                <w:szCs w:val="18"/>
              </w:rPr>
              <w:t>CenterPoint Energy – Distributed Generation</w:t>
            </w:r>
          </w:p>
        </w:tc>
      </w:tr>
      <w:tr w:rsidR="00156F87" w:rsidRPr="00CB0F48" w14:paraId="05A57DF1" w14:textId="77777777" w:rsidTr="00164498">
        <w:trPr>
          <w:cantSplit/>
        </w:trPr>
        <w:tc>
          <w:tcPr>
            <w:tcW w:w="1071" w:type="dxa"/>
          </w:tcPr>
          <w:p w14:paraId="6C0F5AD5" w14:textId="77777777" w:rsidR="00156F87" w:rsidRDefault="00156F87" w:rsidP="00156F87">
            <w:pPr>
              <w:jc w:val="center"/>
              <w:rPr>
                <w:rFonts w:ascii="Arial" w:hAnsi="Arial" w:cs="Arial"/>
                <w:sz w:val="18"/>
                <w:szCs w:val="18"/>
              </w:rPr>
            </w:pPr>
            <w:r>
              <w:rPr>
                <w:rFonts w:ascii="Arial" w:hAnsi="Arial" w:cs="Arial"/>
                <w:sz w:val="18"/>
                <w:szCs w:val="18"/>
              </w:rPr>
              <w:t>295</w:t>
            </w:r>
          </w:p>
        </w:tc>
        <w:tc>
          <w:tcPr>
            <w:tcW w:w="2523" w:type="dxa"/>
            <w:vAlign w:val="center"/>
          </w:tcPr>
          <w:p w14:paraId="241C80A9" w14:textId="77777777" w:rsidR="00156F87" w:rsidRDefault="00156F87" w:rsidP="00156F87">
            <w:pPr>
              <w:rPr>
                <w:rFonts w:ascii="Arial" w:hAnsi="Arial" w:cs="Arial"/>
                <w:sz w:val="18"/>
                <w:szCs w:val="18"/>
              </w:rPr>
            </w:pPr>
            <w:r>
              <w:rPr>
                <w:rFonts w:ascii="Arial" w:hAnsi="Arial" w:cs="Arial"/>
                <w:sz w:val="18"/>
                <w:szCs w:val="18"/>
              </w:rPr>
              <w:t>CNP_CAPEMUTL</w:t>
            </w:r>
          </w:p>
        </w:tc>
        <w:tc>
          <w:tcPr>
            <w:tcW w:w="6456" w:type="dxa"/>
            <w:vAlign w:val="center"/>
          </w:tcPr>
          <w:p w14:paraId="7480A0CB" w14:textId="77777777" w:rsidR="00156F87" w:rsidRDefault="00156F87" w:rsidP="00156F87">
            <w:pPr>
              <w:rPr>
                <w:rFonts w:ascii="Arial" w:hAnsi="Arial" w:cs="Arial"/>
                <w:sz w:val="18"/>
                <w:szCs w:val="18"/>
              </w:rPr>
            </w:pPr>
            <w:r>
              <w:rPr>
                <w:rFonts w:ascii="Arial" w:hAnsi="Arial" w:cs="Arial"/>
                <w:sz w:val="18"/>
                <w:szCs w:val="18"/>
              </w:rPr>
              <w:t>CenterPoint Energy – CAPE Mutual Coupling Buses</w:t>
            </w:r>
          </w:p>
        </w:tc>
      </w:tr>
      <w:tr w:rsidR="00156F87" w:rsidRPr="00CB0F48" w14:paraId="71DBF40D" w14:textId="77777777" w:rsidTr="00164498">
        <w:trPr>
          <w:cantSplit/>
        </w:trPr>
        <w:tc>
          <w:tcPr>
            <w:tcW w:w="1071" w:type="dxa"/>
          </w:tcPr>
          <w:p w14:paraId="19DC1978"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301</w:t>
            </w:r>
          </w:p>
        </w:tc>
        <w:tc>
          <w:tcPr>
            <w:tcW w:w="2523" w:type="dxa"/>
            <w:vAlign w:val="center"/>
          </w:tcPr>
          <w:p w14:paraId="2BC9C618" w14:textId="77777777" w:rsidR="00156F87" w:rsidRPr="00EB0988" w:rsidRDefault="00156F87" w:rsidP="00156F87">
            <w:pPr>
              <w:rPr>
                <w:rFonts w:ascii="Arial" w:hAnsi="Arial" w:cs="Arial"/>
                <w:sz w:val="18"/>
                <w:szCs w:val="18"/>
              </w:rPr>
            </w:pPr>
            <w:r w:rsidRPr="00EB0988">
              <w:rPr>
                <w:rFonts w:ascii="Arial" w:hAnsi="Arial" w:cs="Arial"/>
                <w:sz w:val="18"/>
                <w:szCs w:val="18"/>
              </w:rPr>
              <w:t>CNP_INDS</w:t>
            </w:r>
          </w:p>
        </w:tc>
        <w:tc>
          <w:tcPr>
            <w:tcW w:w="6456" w:type="dxa"/>
            <w:vAlign w:val="center"/>
          </w:tcPr>
          <w:p w14:paraId="76C154B7" w14:textId="77777777" w:rsidR="00156F87" w:rsidRPr="00EB0988" w:rsidRDefault="00156F87" w:rsidP="00156F87">
            <w:pPr>
              <w:rPr>
                <w:rFonts w:ascii="Arial" w:hAnsi="Arial" w:cs="Arial"/>
                <w:sz w:val="18"/>
                <w:szCs w:val="18"/>
              </w:rPr>
            </w:pPr>
            <w:r w:rsidRPr="00EB0988">
              <w:rPr>
                <w:rFonts w:ascii="Arial" w:hAnsi="Arial" w:cs="Arial"/>
                <w:sz w:val="18"/>
                <w:szCs w:val="18"/>
              </w:rPr>
              <w:t>CenterPoint Energy - Industrial Customers</w:t>
            </w:r>
          </w:p>
        </w:tc>
      </w:tr>
      <w:tr w:rsidR="00156F87" w:rsidRPr="00CB0F48" w14:paraId="00A67C38" w14:textId="77777777" w:rsidTr="00164498">
        <w:trPr>
          <w:cantSplit/>
        </w:trPr>
        <w:tc>
          <w:tcPr>
            <w:tcW w:w="1071" w:type="dxa"/>
          </w:tcPr>
          <w:p w14:paraId="1E2E956E"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302</w:t>
            </w:r>
          </w:p>
        </w:tc>
        <w:tc>
          <w:tcPr>
            <w:tcW w:w="2523" w:type="dxa"/>
            <w:vAlign w:val="center"/>
          </w:tcPr>
          <w:p w14:paraId="7C27566D" w14:textId="77777777" w:rsidR="00156F87" w:rsidRPr="00EB0988" w:rsidRDefault="00156F87" w:rsidP="00156F87">
            <w:pPr>
              <w:rPr>
                <w:rFonts w:ascii="Arial" w:hAnsi="Arial" w:cs="Arial"/>
                <w:sz w:val="18"/>
                <w:szCs w:val="18"/>
              </w:rPr>
            </w:pPr>
            <w:r w:rsidRPr="00EB0988">
              <w:rPr>
                <w:rFonts w:ascii="Arial" w:hAnsi="Arial" w:cs="Arial"/>
                <w:sz w:val="18"/>
                <w:szCs w:val="18"/>
              </w:rPr>
              <w:t>CNP_COGN</w:t>
            </w:r>
          </w:p>
        </w:tc>
        <w:tc>
          <w:tcPr>
            <w:tcW w:w="6456" w:type="dxa"/>
            <w:vAlign w:val="center"/>
          </w:tcPr>
          <w:p w14:paraId="0C2BA004" w14:textId="77777777" w:rsidR="00156F87" w:rsidRPr="00EB0988" w:rsidRDefault="00156F87" w:rsidP="00156F87">
            <w:pPr>
              <w:rPr>
                <w:rFonts w:ascii="Arial" w:hAnsi="Arial" w:cs="Arial"/>
                <w:sz w:val="18"/>
                <w:szCs w:val="18"/>
              </w:rPr>
            </w:pPr>
            <w:r w:rsidRPr="00EB0988">
              <w:rPr>
                <w:rFonts w:ascii="Arial" w:hAnsi="Arial" w:cs="Arial"/>
                <w:sz w:val="18"/>
                <w:szCs w:val="18"/>
              </w:rPr>
              <w:t>CenterPoint Energy - Cogeneration</w:t>
            </w:r>
          </w:p>
        </w:tc>
      </w:tr>
      <w:tr w:rsidR="00156F87" w:rsidRPr="00CB0F48" w14:paraId="4CABDA6E" w14:textId="77777777" w:rsidTr="00164498">
        <w:trPr>
          <w:cantSplit/>
        </w:trPr>
        <w:tc>
          <w:tcPr>
            <w:tcW w:w="1071" w:type="dxa"/>
          </w:tcPr>
          <w:p w14:paraId="0DF81DC1"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303</w:t>
            </w:r>
          </w:p>
        </w:tc>
        <w:tc>
          <w:tcPr>
            <w:tcW w:w="2523" w:type="dxa"/>
            <w:vAlign w:val="center"/>
          </w:tcPr>
          <w:p w14:paraId="029A2B71" w14:textId="77777777" w:rsidR="00156F87" w:rsidRPr="00EB0988" w:rsidRDefault="00156F87" w:rsidP="00156F87">
            <w:pPr>
              <w:rPr>
                <w:rFonts w:ascii="Arial" w:hAnsi="Arial" w:cs="Arial"/>
                <w:sz w:val="18"/>
                <w:szCs w:val="18"/>
              </w:rPr>
            </w:pPr>
            <w:r w:rsidRPr="00EB0988">
              <w:rPr>
                <w:rFonts w:ascii="Arial" w:hAnsi="Arial" w:cs="Arial"/>
                <w:sz w:val="18"/>
                <w:szCs w:val="18"/>
              </w:rPr>
              <w:t>CNP_SS</w:t>
            </w:r>
          </w:p>
        </w:tc>
        <w:tc>
          <w:tcPr>
            <w:tcW w:w="6456" w:type="dxa"/>
            <w:vAlign w:val="center"/>
          </w:tcPr>
          <w:p w14:paraId="6F81411D" w14:textId="77777777" w:rsidR="00156F87" w:rsidRPr="00EB0988" w:rsidRDefault="00156F87" w:rsidP="00156F87">
            <w:pPr>
              <w:rPr>
                <w:rFonts w:ascii="Arial" w:hAnsi="Arial" w:cs="Arial"/>
                <w:sz w:val="18"/>
                <w:szCs w:val="18"/>
              </w:rPr>
            </w:pPr>
            <w:r w:rsidRPr="00EB0988">
              <w:rPr>
                <w:rFonts w:ascii="Arial" w:hAnsi="Arial" w:cs="Arial"/>
                <w:sz w:val="18"/>
                <w:szCs w:val="18"/>
              </w:rPr>
              <w:t>CenterPoint Energy - Self Serve</w:t>
            </w:r>
          </w:p>
        </w:tc>
      </w:tr>
      <w:tr w:rsidR="00156F87" w:rsidRPr="00CB0F48" w14:paraId="7CE46917" w14:textId="77777777" w:rsidTr="00164498">
        <w:trPr>
          <w:cantSplit/>
        </w:trPr>
        <w:tc>
          <w:tcPr>
            <w:tcW w:w="1071" w:type="dxa"/>
          </w:tcPr>
          <w:p w14:paraId="77E77B82"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304</w:t>
            </w:r>
          </w:p>
        </w:tc>
        <w:tc>
          <w:tcPr>
            <w:tcW w:w="2523" w:type="dxa"/>
            <w:vAlign w:val="center"/>
          </w:tcPr>
          <w:p w14:paraId="067A2A5C" w14:textId="77777777" w:rsidR="00156F87" w:rsidRPr="00EB0988" w:rsidRDefault="00156F87" w:rsidP="00156F87">
            <w:pPr>
              <w:rPr>
                <w:rFonts w:ascii="Arial" w:hAnsi="Arial" w:cs="Arial"/>
                <w:sz w:val="18"/>
                <w:szCs w:val="18"/>
              </w:rPr>
            </w:pPr>
            <w:r w:rsidRPr="00EB0988">
              <w:rPr>
                <w:rFonts w:ascii="Arial" w:hAnsi="Arial" w:cs="Arial"/>
                <w:sz w:val="18"/>
                <w:szCs w:val="18"/>
              </w:rPr>
              <w:t>CNP_DIST</w:t>
            </w:r>
          </w:p>
        </w:tc>
        <w:tc>
          <w:tcPr>
            <w:tcW w:w="6456" w:type="dxa"/>
            <w:vAlign w:val="center"/>
          </w:tcPr>
          <w:p w14:paraId="17B7AFEA" w14:textId="77777777" w:rsidR="00156F87" w:rsidRPr="00EB0988" w:rsidRDefault="00156F87" w:rsidP="00156F87">
            <w:pPr>
              <w:rPr>
                <w:rFonts w:ascii="Arial" w:hAnsi="Arial" w:cs="Arial"/>
                <w:sz w:val="18"/>
                <w:szCs w:val="18"/>
              </w:rPr>
            </w:pPr>
            <w:r w:rsidRPr="00EB0988">
              <w:rPr>
                <w:rFonts w:ascii="Arial" w:hAnsi="Arial" w:cs="Arial"/>
                <w:sz w:val="18"/>
                <w:szCs w:val="18"/>
              </w:rPr>
              <w:t>CenterPoint Energy - Distribution</w:t>
            </w:r>
          </w:p>
        </w:tc>
      </w:tr>
      <w:tr w:rsidR="00156F87" w:rsidRPr="00CB0F48" w14:paraId="0E6C5D50" w14:textId="77777777" w:rsidTr="00164498">
        <w:trPr>
          <w:cantSplit/>
        </w:trPr>
        <w:tc>
          <w:tcPr>
            <w:tcW w:w="1071" w:type="dxa"/>
          </w:tcPr>
          <w:p w14:paraId="6EB70CDD" w14:textId="77777777" w:rsidR="00156F87" w:rsidRPr="00EB0988" w:rsidRDefault="00156F87" w:rsidP="00156F87">
            <w:pPr>
              <w:jc w:val="center"/>
              <w:rPr>
                <w:rFonts w:ascii="Arial" w:hAnsi="Arial" w:cs="Arial"/>
                <w:sz w:val="18"/>
                <w:szCs w:val="18"/>
              </w:rPr>
            </w:pPr>
            <w:r>
              <w:rPr>
                <w:rFonts w:ascii="Arial" w:hAnsi="Arial" w:cs="Arial"/>
                <w:sz w:val="18"/>
                <w:szCs w:val="18"/>
              </w:rPr>
              <w:t>307</w:t>
            </w:r>
          </w:p>
        </w:tc>
        <w:tc>
          <w:tcPr>
            <w:tcW w:w="2523" w:type="dxa"/>
            <w:vAlign w:val="center"/>
          </w:tcPr>
          <w:p w14:paraId="7F757AEF" w14:textId="77777777" w:rsidR="00156F87" w:rsidRPr="00EB0988" w:rsidRDefault="00156F87" w:rsidP="00156F87">
            <w:pPr>
              <w:rPr>
                <w:rFonts w:ascii="Arial" w:hAnsi="Arial" w:cs="Arial"/>
                <w:sz w:val="18"/>
                <w:szCs w:val="18"/>
              </w:rPr>
            </w:pPr>
            <w:r>
              <w:rPr>
                <w:rFonts w:ascii="Arial" w:hAnsi="Arial" w:cs="Arial"/>
                <w:sz w:val="18"/>
                <w:szCs w:val="18"/>
              </w:rPr>
              <w:t>CNP_NOLOAD</w:t>
            </w:r>
          </w:p>
        </w:tc>
        <w:tc>
          <w:tcPr>
            <w:tcW w:w="6456" w:type="dxa"/>
            <w:vAlign w:val="center"/>
          </w:tcPr>
          <w:p w14:paraId="58FA1E61" w14:textId="77777777" w:rsidR="00156F87" w:rsidRPr="00EB0988" w:rsidRDefault="00156F87" w:rsidP="00156F87">
            <w:pPr>
              <w:rPr>
                <w:rFonts w:ascii="Arial" w:hAnsi="Arial" w:cs="Arial"/>
                <w:sz w:val="18"/>
                <w:szCs w:val="18"/>
              </w:rPr>
            </w:pPr>
            <w:r>
              <w:rPr>
                <w:rFonts w:ascii="Arial" w:hAnsi="Arial" w:cs="Arial"/>
                <w:sz w:val="18"/>
                <w:szCs w:val="18"/>
              </w:rPr>
              <w:t>CenterPoint Energy – No Load Transmission Bus</w:t>
            </w:r>
          </w:p>
        </w:tc>
      </w:tr>
      <w:tr w:rsidR="00156F87" w:rsidRPr="00CB0F48" w14:paraId="02490988" w14:textId="77777777" w:rsidTr="00164498">
        <w:trPr>
          <w:cantSplit/>
        </w:trPr>
        <w:tc>
          <w:tcPr>
            <w:tcW w:w="1071" w:type="dxa"/>
          </w:tcPr>
          <w:p w14:paraId="6E447304"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308</w:t>
            </w:r>
          </w:p>
        </w:tc>
        <w:tc>
          <w:tcPr>
            <w:tcW w:w="2523" w:type="dxa"/>
            <w:vAlign w:val="center"/>
          </w:tcPr>
          <w:p w14:paraId="52FD600E" w14:textId="77777777" w:rsidR="00156F87" w:rsidRPr="00EB0988" w:rsidRDefault="00156F87" w:rsidP="00156F87">
            <w:pPr>
              <w:rPr>
                <w:rFonts w:ascii="Arial" w:hAnsi="Arial" w:cs="Arial"/>
                <w:sz w:val="18"/>
                <w:szCs w:val="18"/>
              </w:rPr>
            </w:pPr>
            <w:r w:rsidRPr="00EB0988">
              <w:rPr>
                <w:rFonts w:ascii="Arial" w:hAnsi="Arial" w:cs="Arial"/>
                <w:sz w:val="18"/>
                <w:szCs w:val="18"/>
              </w:rPr>
              <w:t>CNP_GALV</w:t>
            </w:r>
          </w:p>
        </w:tc>
        <w:tc>
          <w:tcPr>
            <w:tcW w:w="6456" w:type="dxa"/>
            <w:vAlign w:val="center"/>
          </w:tcPr>
          <w:p w14:paraId="5D5ADFD0" w14:textId="77777777" w:rsidR="00156F87" w:rsidRPr="00EB0988" w:rsidRDefault="00156F87" w:rsidP="00156F87">
            <w:pPr>
              <w:rPr>
                <w:rFonts w:ascii="Arial" w:hAnsi="Arial" w:cs="Arial"/>
                <w:sz w:val="18"/>
                <w:szCs w:val="18"/>
              </w:rPr>
            </w:pPr>
            <w:r w:rsidRPr="00EB0988">
              <w:rPr>
                <w:rFonts w:ascii="Arial" w:hAnsi="Arial" w:cs="Arial"/>
                <w:sz w:val="18"/>
                <w:szCs w:val="18"/>
              </w:rPr>
              <w:t>CenterPoint Energy - Galveston area distribution buses</w:t>
            </w:r>
          </w:p>
        </w:tc>
      </w:tr>
      <w:tr w:rsidR="00156F87" w:rsidRPr="00CB0F48" w14:paraId="2F94B29F" w14:textId="77777777" w:rsidTr="00164498">
        <w:trPr>
          <w:cantSplit/>
        </w:trPr>
        <w:tc>
          <w:tcPr>
            <w:tcW w:w="1071" w:type="dxa"/>
          </w:tcPr>
          <w:p w14:paraId="46FF4726"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310</w:t>
            </w:r>
          </w:p>
        </w:tc>
        <w:tc>
          <w:tcPr>
            <w:tcW w:w="2523" w:type="dxa"/>
            <w:vAlign w:val="center"/>
          </w:tcPr>
          <w:p w14:paraId="4A59651B" w14:textId="77777777" w:rsidR="00156F87" w:rsidRPr="00EB0988" w:rsidRDefault="00156F87" w:rsidP="00156F87">
            <w:pPr>
              <w:rPr>
                <w:rFonts w:ascii="Arial" w:hAnsi="Arial" w:cs="Arial"/>
                <w:sz w:val="18"/>
                <w:szCs w:val="18"/>
              </w:rPr>
            </w:pPr>
            <w:r w:rsidRPr="00EB0988">
              <w:rPr>
                <w:rFonts w:ascii="Arial" w:hAnsi="Arial" w:cs="Arial"/>
                <w:sz w:val="18"/>
                <w:szCs w:val="18"/>
              </w:rPr>
              <w:t>STP</w:t>
            </w:r>
          </w:p>
        </w:tc>
        <w:tc>
          <w:tcPr>
            <w:tcW w:w="6456" w:type="dxa"/>
            <w:vAlign w:val="center"/>
          </w:tcPr>
          <w:p w14:paraId="6288A7A8" w14:textId="77777777" w:rsidR="00156F87" w:rsidRPr="00EB0988" w:rsidRDefault="00156F87" w:rsidP="00156F87">
            <w:pPr>
              <w:rPr>
                <w:rFonts w:ascii="Arial" w:hAnsi="Arial" w:cs="Arial"/>
                <w:sz w:val="18"/>
                <w:szCs w:val="18"/>
              </w:rPr>
            </w:pPr>
            <w:r w:rsidRPr="00EB0988">
              <w:rPr>
                <w:rFonts w:ascii="Arial" w:hAnsi="Arial" w:cs="Arial"/>
                <w:sz w:val="18"/>
                <w:szCs w:val="18"/>
              </w:rPr>
              <w:t>South Texas Project</w:t>
            </w:r>
          </w:p>
        </w:tc>
      </w:tr>
      <w:tr w:rsidR="00156F87" w:rsidRPr="00CB0F48" w14:paraId="21F58852" w14:textId="77777777" w:rsidTr="00164498">
        <w:trPr>
          <w:cantSplit/>
        </w:trPr>
        <w:tc>
          <w:tcPr>
            <w:tcW w:w="1071" w:type="dxa"/>
          </w:tcPr>
          <w:p w14:paraId="76954863" w14:textId="77777777" w:rsidR="00156F87" w:rsidRPr="00EB0988" w:rsidRDefault="00156F87" w:rsidP="00156F87">
            <w:pPr>
              <w:jc w:val="center"/>
              <w:rPr>
                <w:rFonts w:ascii="Arial" w:hAnsi="Arial" w:cs="Arial"/>
                <w:sz w:val="18"/>
                <w:szCs w:val="18"/>
              </w:rPr>
            </w:pPr>
            <w:r>
              <w:rPr>
                <w:rFonts w:ascii="Arial" w:hAnsi="Arial" w:cs="Arial"/>
                <w:sz w:val="18"/>
                <w:szCs w:val="18"/>
              </w:rPr>
              <w:t>316</w:t>
            </w:r>
          </w:p>
        </w:tc>
        <w:tc>
          <w:tcPr>
            <w:tcW w:w="2523" w:type="dxa"/>
            <w:vAlign w:val="center"/>
          </w:tcPr>
          <w:p w14:paraId="5806FADF" w14:textId="77777777" w:rsidR="00156F87" w:rsidRPr="00EB0988" w:rsidRDefault="00156F87" w:rsidP="00156F87">
            <w:pPr>
              <w:rPr>
                <w:rFonts w:ascii="Arial" w:hAnsi="Arial" w:cs="Arial"/>
                <w:sz w:val="18"/>
                <w:szCs w:val="18"/>
              </w:rPr>
            </w:pPr>
            <w:r>
              <w:rPr>
                <w:rFonts w:ascii="Arial" w:hAnsi="Arial" w:cs="Arial"/>
                <w:sz w:val="18"/>
                <w:szCs w:val="18"/>
              </w:rPr>
              <w:t>CNP_AUTOSTAR</w:t>
            </w:r>
          </w:p>
        </w:tc>
        <w:tc>
          <w:tcPr>
            <w:tcW w:w="6456" w:type="dxa"/>
            <w:vAlign w:val="center"/>
          </w:tcPr>
          <w:p w14:paraId="1ED30F10" w14:textId="77777777" w:rsidR="00156F87" w:rsidRPr="00EB0988" w:rsidRDefault="00156F87" w:rsidP="00156F87">
            <w:pPr>
              <w:rPr>
                <w:rFonts w:ascii="Arial" w:hAnsi="Arial" w:cs="Arial"/>
                <w:sz w:val="18"/>
                <w:szCs w:val="18"/>
              </w:rPr>
            </w:pPr>
            <w:r>
              <w:rPr>
                <w:rFonts w:ascii="Arial" w:hAnsi="Arial" w:cs="Arial"/>
                <w:sz w:val="18"/>
                <w:szCs w:val="18"/>
              </w:rPr>
              <w:t>CenterPoint Energy – Autotransformer Star Buses</w:t>
            </w:r>
          </w:p>
        </w:tc>
      </w:tr>
      <w:tr w:rsidR="00156F87" w:rsidRPr="00CB0F48" w14:paraId="6431068E" w14:textId="77777777" w:rsidTr="00164498">
        <w:trPr>
          <w:cantSplit/>
        </w:trPr>
        <w:tc>
          <w:tcPr>
            <w:tcW w:w="1071" w:type="dxa"/>
          </w:tcPr>
          <w:p w14:paraId="637B6B68"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317</w:t>
            </w:r>
          </w:p>
        </w:tc>
        <w:tc>
          <w:tcPr>
            <w:tcW w:w="2523" w:type="dxa"/>
            <w:vAlign w:val="center"/>
          </w:tcPr>
          <w:p w14:paraId="10D468C6" w14:textId="77777777" w:rsidR="00156F87" w:rsidRPr="00EB0988" w:rsidRDefault="00156F87" w:rsidP="00156F87">
            <w:pPr>
              <w:rPr>
                <w:rFonts w:ascii="Arial" w:hAnsi="Arial" w:cs="Arial"/>
                <w:sz w:val="18"/>
                <w:szCs w:val="18"/>
              </w:rPr>
            </w:pPr>
            <w:r w:rsidRPr="00EB0988">
              <w:rPr>
                <w:rFonts w:ascii="Arial" w:hAnsi="Arial" w:cs="Arial"/>
                <w:sz w:val="18"/>
                <w:szCs w:val="18"/>
              </w:rPr>
              <w:t>CNP_TERT345</w:t>
            </w:r>
          </w:p>
        </w:tc>
        <w:tc>
          <w:tcPr>
            <w:tcW w:w="6456" w:type="dxa"/>
            <w:vAlign w:val="center"/>
          </w:tcPr>
          <w:p w14:paraId="3FC42E4D" w14:textId="77777777" w:rsidR="00156F87" w:rsidRPr="00EB0988" w:rsidRDefault="00156F87" w:rsidP="00156F87">
            <w:pPr>
              <w:rPr>
                <w:rFonts w:ascii="Arial" w:hAnsi="Arial" w:cs="Arial"/>
                <w:sz w:val="18"/>
                <w:szCs w:val="18"/>
              </w:rPr>
            </w:pPr>
            <w:r w:rsidRPr="00EB0988">
              <w:rPr>
                <w:rFonts w:ascii="Arial" w:hAnsi="Arial" w:cs="Arial"/>
                <w:sz w:val="18"/>
                <w:szCs w:val="18"/>
              </w:rPr>
              <w:t>CenterPoint Energy- 345kV AUTO TERTIARIES</w:t>
            </w:r>
          </w:p>
        </w:tc>
      </w:tr>
      <w:tr w:rsidR="00156F87" w:rsidRPr="00CB0F48" w14:paraId="2854DBAE" w14:textId="77777777" w:rsidTr="00164498">
        <w:trPr>
          <w:cantSplit/>
        </w:trPr>
        <w:tc>
          <w:tcPr>
            <w:tcW w:w="1071" w:type="dxa"/>
          </w:tcPr>
          <w:p w14:paraId="47D55379"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318</w:t>
            </w:r>
          </w:p>
        </w:tc>
        <w:tc>
          <w:tcPr>
            <w:tcW w:w="2523" w:type="dxa"/>
            <w:vAlign w:val="center"/>
          </w:tcPr>
          <w:p w14:paraId="5DF01349" w14:textId="77777777" w:rsidR="00156F87" w:rsidRPr="00EB0988" w:rsidRDefault="00156F87" w:rsidP="00156F87">
            <w:pPr>
              <w:rPr>
                <w:rFonts w:ascii="Arial" w:hAnsi="Arial" w:cs="Arial"/>
                <w:sz w:val="18"/>
                <w:szCs w:val="18"/>
              </w:rPr>
            </w:pPr>
            <w:r w:rsidRPr="00EB0988">
              <w:rPr>
                <w:rFonts w:ascii="Arial" w:hAnsi="Arial" w:cs="Arial"/>
                <w:sz w:val="18"/>
                <w:szCs w:val="18"/>
              </w:rPr>
              <w:t xml:space="preserve"> CNP TERTIARY</w:t>
            </w:r>
          </w:p>
        </w:tc>
        <w:tc>
          <w:tcPr>
            <w:tcW w:w="6456" w:type="dxa"/>
            <w:vAlign w:val="center"/>
          </w:tcPr>
          <w:p w14:paraId="5E20B88D" w14:textId="77777777" w:rsidR="00156F87" w:rsidRPr="00EB0988" w:rsidRDefault="00156F87" w:rsidP="00156F87">
            <w:pPr>
              <w:rPr>
                <w:rFonts w:ascii="Arial" w:hAnsi="Arial" w:cs="Arial"/>
                <w:sz w:val="18"/>
                <w:szCs w:val="18"/>
              </w:rPr>
            </w:pPr>
            <w:r w:rsidRPr="00EB0988">
              <w:rPr>
                <w:rFonts w:ascii="Arial" w:hAnsi="Arial" w:cs="Arial"/>
                <w:sz w:val="18"/>
                <w:szCs w:val="18"/>
              </w:rPr>
              <w:t>CenterPoint Energy- 138kV – 69kV AUTO TERTIARIES</w:t>
            </w:r>
          </w:p>
        </w:tc>
      </w:tr>
      <w:tr w:rsidR="00156F87" w:rsidRPr="00CB0F48" w14:paraId="2665139C" w14:textId="77777777" w:rsidTr="00164498">
        <w:trPr>
          <w:cantSplit/>
        </w:trPr>
        <w:tc>
          <w:tcPr>
            <w:tcW w:w="1071" w:type="dxa"/>
          </w:tcPr>
          <w:p w14:paraId="09B608EF"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320</w:t>
            </w:r>
          </w:p>
        </w:tc>
        <w:tc>
          <w:tcPr>
            <w:tcW w:w="2523" w:type="dxa"/>
            <w:vAlign w:val="center"/>
          </w:tcPr>
          <w:p w14:paraId="27816077" w14:textId="77777777" w:rsidR="00156F87" w:rsidRPr="00EB0988" w:rsidRDefault="00156F87" w:rsidP="00156F87">
            <w:pPr>
              <w:rPr>
                <w:rFonts w:ascii="Arial" w:hAnsi="Arial" w:cs="Arial"/>
                <w:sz w:val="18"/>
                <w:szCs w:val="18"/>
              </w:rPr>
            </w:pPr>
            <w:r w:rsidRPr="00EB0988">
              <w:rPr>
                <w:rFonts w:ascii="Arial" w:hAnsi="Arial" w:cs="Arial"/>
                <w:sz w:val="18"/>
                <w:szCs w:val="18"/>
              </w:rPr>
              <w:t>CNPDOWSS</w:t>
            </w:r>
          </w:p>
        </w:tc>
        <w:tc>
          <w:tcPr>
            <w:tcW w:w="6456" w:type="dxa"/>
            <w:vAlign w:val="center"/>
          </w:tcPr>
          <w:p w14:paraId="295E6C14" w14:textId="77777777" w:rsidR="00156F87" w:rsidRPr="00EB0988" w:rsidRDefault="00156F87" w:rsidP="00156F87">
            <w:pPr>
              <w:rPr>
                <w:rFonts w:ascii="Arial" w:hAnsi="Arial" w:cs="Arial"/>
                <w:sz w:val="18"/>
                <w:szCs w:val="18"/>
              </w:rPr>
            </w:pPr>
            <w:r w:rsidRPr="00EB0988">
              <w:rPr>
                <w:rFonts w:ascii="Arial" w:hAnsi="Arial" w:cs="Arial"/>
                <w:sz w:val="18"/>
                <w:szCs w:val="18"/>
              </w:rPr>
              <w:t xml:space="preserve">CenterPoint Energy  </w:t>
            </w:r>
          </w:p>
        </w:tc>
      </w:tr>
      <w:tr w:rsidR="00156F87" w:rsidRPr="00CB0F48" w14:paraId="58A7935C" w14:textId="77777777" w:rsidTr="00164498">
        <w:trPr>
          <w:cantSplit/>
        </w:trPr>
        <w:tc>
          <w:tcPr>
            <w:tcW w:w="1071" w:type="dxa"/>
          </w:tcPr>
          <w:p w14:paraId="0EAE0112"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lastRenderedPageBreak/>
              <w:t>350</w:t>
            </w:r>
          </w:p>
        </w:tc>
        <w:tc>
          <w:tcPr>
            <w:tcW w:w="2523" w:type="dxa"/>
            <w:vAlign w:val="center"/>
          </w:tcPr>
          <w:p w14:paraId="446BC843" w14:textId="77777777" w:rsidR="00156F87" w:rsidRPr="00EB0988" w:rsidRDefault="00156F87" w:rsidP="00156F87">
            <w:pPr>
              <w:rPr>
                <w:rFonts w:ascii="Arial" w:hAnsi="Arial" w:cs="Arial"/>
                <w:sz w:val="18"/>
                <w:szCs w:val="18"/>
              </w:rPr>
            </w:pPr>
            <w:r w:rsidRPr="00EB0988">
              <w:rPr>
                <w:rFonts w:ascii="Arial" w:hAnsi="Arial" w:cs="Arial"/>
                <w:sz w:val="18"/>
                <w:szCs w:val="18"/>
              </w:rPr>
              <w:t>CPS</w:t>
            </w:r>
          </w:p>
        </w:tc>
        <w:tc>
          <w:tcPr>
            <w:tcW w:w="6456" w:type="dxa"/>
            <w:vAlign w:val="center"/>
          </w:tcPr>
          <w:p w14:paraId="75EE7912" w14:textId="77777777" w:rsidR="00156F87" w:rsidRPr="00EB0988" w:rsidRDefault="00156F87" w:rsidP="00156F87">
            <w:pPr>
              <w:rPr>
                <w:rFonts w:ascii="Arial" w:hAnsi="Arial" w:cs="Arial"/>
                <w:sz w:val="18"/>
                <w:szCs w:val="18"/>
              </w:rPr>
            </w:pPr>
            <w:r w:rsidRPr="00EB0988">
              <w:rPr>
                <w:rFonts w:ascii="Arial" w:hAnsi="Arial" w:cs="Arial"/>
                <w:sz w:val="18"/>
                <w:szCs w:val="18"/>
              </w:rPr>
              <w:t>CPS Energy</w:t>
            </w:r>
          </w:p>
        </w:tc>
      </w:tr>
      <w:tr w:rsidR="00156F87" w:rsidRPr="00CB0F48" w14:paraId="14D92EA7" w14:textId="77777777" w:rsidTr="00164498">
        <w:trPr>
          <w:cantSplit/>
        </w:trPr>
        <w:tc>
          <w:tcPr>
            <w:tcW w:w="1071" w:type="dxa"/>
          </w:tcPr>
          <w:p w14:paraId="2FCD18F3"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351</w:t>
            </w:r>
          </w:p>
        </w:tc>
        <w:tc>
          <w:tcPr>
            <w:tcW w:w="2523" w:type="dxa"/>
            <w:vAlign w:val="center"/>
          </w:tcPr>
          <w:p w14:paraId="6A42E4A9" w14:textId="77777777" w:rsidR="00156F87" w:rsidRPr="00EB0988" w:rsidRDefault="00156F87" w:rsidP="00156F87">
            <w:pPr>
              <w:rPr>
                <w:rFonts w:ascii="Arial" w:hAnsi="Arial" w:cs="Arial"/>
                <w:sz w:val="18"/>
                <w:szCs w:val="18"/>
              </w:rPr>
            </w:pPr>
            <w:r w:rsidRPr="00EB0988">
              <w:rPr>
                <w:rFonts w:ascii="Arial" w:hAnsi="Arial" w:cs="Arial"/>
                <w:sz w:val="18"/>
                <w:szCs w:val="18"/>
              </w:rPr>
              <w:t>CPS_GENS</w:t>
            </w:r>
          </w:p>
        </w:tc>
        <w:tc>
          <w:tcPr>
            <w:tcW w:w="6456" w:type="dxa"/>
            <w:vAlign w:val="center"/>
          </w:tcPr>
          <w:p w14:paraId="234B250D" w14:textId="77777777" w:rsidR="00156F87" w:rsidRPr="00EB0988" w:rsidRDefault="00156F87" w:rsidP="00156F87">
            <w:pPr>
              <w:rPr>
                <w:rFonts w:ascii="Arial" w:hAnsi="Arial" w:cs="Arial"/>
                <w:sz w:val="18"/>
                <w:szCs w:val="18"/>
              </w:rPr>
            </w:pPr>
            <w:r w:rsidRPr="00EB0988">
              <w:rPr>
                <w:rFonts w:ascii="Arial" w:hAnsi="Arial" w:cs="Arial"/>
                <w:sz w:val="18"/>
                <w:szCs w:val="18"/>
              </w:rPr>
              <w:t>CPS Energy</w:t>
            </w:r>
          </w:p>
        </w:tc>
      </w:tr>
      <w:tr w:rsidR="00156F87" w:rsidRPr="00CB0F48" w14:paraId="6072D692" w14:textId="77777777" w:rsidTr="00164498">
        <w:trPr>
          <w:cantSplit/>
        </w:trPr>
        <w:tc>
          <w:tcPr>
            <w:tcW w:w="1071" w:type="dxa"/>
          </w:tcPr>
          <w:p w14:paraId="6ADF88B8"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391</w:t>
            </w:r>
          </w:p>
        </w:tc>
        <w:tc>
          <w:tcPr>
            <w:tcW w:w="2523" w:type="dxa"/>
            <w:vAlign w:val="center"/>
          </w:tcPr>
          <w:p w14:paraId="1C8CE2B2" w14:textId="77777777" w:rsidR="00156F87" w:rsidRPr="00EB0988" w:rsidRDefault="00156F87" w:rsidP="00156F87">
            <w:pPr>
              <w:rPr>
                <w:rFonts w:ascii="Arial" w:hAnsi="Arial" w:cs="Arial"/>
                <w:sz w:val="18"/>
                <w:szCs w:val="18"/>
              </w:rPr>
            </w:pPr>
            <w:r w:rsidRPr="00EB0988">
              <w:rPr>
                <w:rFonts w:ascii="Arial" w:hAnsi="Arial" w:cs="Arial"/>
                <w:sz w:val="18"/>
                <w:szCs w:val="18"/>
              </w:rPr>
              <w:t>WEATHFRD</w:t>
            </w:r>
          </w:p>
        </w:tc>
        <w:tc>
          <w:tcPr>
            <w:tcW w:w="6456" w:type="dxa"/>
            <w:vAlign w:val="center"/>
          </w:tcPr>
          <w:p w14:paraId="63E19736"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4E41E008" w14:textId="77777777" w:rsidTr="00164498">
        <w:trPr>
          <w:cantSplit/>
        </w:trPr>
        <w:tc>
          <w:tcPr>
            <w:tcW w:w="1071" w:type="dxa"/>
          </w:tcPr>
          <w:p w14:paraId="309E84B8"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393</w:t>
            </w:r>
          </w:p>
        </w:tc>
        <w:tc>
          <w:tcPr>
            <w:tcW w:w="2523" w:type="dxa"/>
            <w:vAlign w:val="center"/>
          </w:tcPr>
          <w:p w14:paraId="4C564CFA" w14:textId="77777777" w:rsidR="00156F87" w:rsidRPr="00EB0988" w:rsidRDefault="00156F87" w:rsidP="00156F87">
            <w:pPr>
              <w:rPr>
                <w:rFonts w:ascii="Arial" w:hAnsi="Arial" w:cs="Arial"/>
                <w:sz w:val="18"/>
                <w:szCs w:val="18"/>
              </w:rPr>
            </w:pPr>
            <w:r w:rsidRPr="00EB0988">
              <w:rPr>
                <w:rFonts w:ascii="Arial" w:hAnsi="Arial" w:cs="Arial"/>
                <w:sz w:val="18"/>
                <w:szCs w:val="18"/>
              </w:rPr>
              <w:t>TNC/LCRA</w:t>
            </w:r>
          </w:p>
        </w:tc>
        <w:tc>
          <w:tcPr>
            <w:tcW w:w="6456" w:type="dxa"/>
            <w:vAlign w:val="center"/>
          </w:tcPr>
          <w:p w14:paraId="25D3ED43"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0B6A40B7" w14:textId="77777777" w:rsidTr="00164498">
        <w:trPr>
          <w:cantSplit/>
        </w:trPr>
        <w:tc>
          <w:tcPr>
            <w:tcW w:w="1071" w:type="dxa"/>
          </w:tcPr>
          <w:p w14:paraId="503C71B1"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394</w:t>
            </w:r>
          </w:p>
        </w:tc>
        <w:tc>
          <w:tcPr>
            <w:tcW w:w="2523" w:type="dxa"/>
            <w:vAlign w:val="center"/>
          </w:tcPr>
          <w:p w14:paraId="39E26486" w14:textId="77777777" w:rsidR="00156F87" w:rsidRPr="00EB0988" w:rsidRDefault="00156F87" w:rsidP="00156F87">
            <w:pPr>
              <w:rPr>
                <w:rFonts w:ascii="Arial" w:hAnsi="Arial" w:cs="Arial"/>
                <w:sz w:val="18"/>
                <w:szCs w:val="18"/>
              </w:rPr>
            </w:pPr>
            <w:r w:rsidRPr="00EB0988">
              <w:rPr>
                <w:rFonts w:ascii="Arial" w:hAnsi="Arial" w:cs="Arial"/>
                <w:sz w:val="18"/>
                <w:szCs w:val="18"/>
              </w:rPr>
              <w:t>NHVDC</w:t>
            </w:r>
          </w:p>
        </w:tc>
        <w:tc>
          <w:tcPr>
            <w:tcW w:w="6456" w:type="dxa"/>
            <w:vAlign w:val="center"/>
          </w:tcPr>
          <w:p w14:paraId="3D373E9F" w14:textId="77777777" w:rsidR="00156F87" w:rsidRPr="00EB0988" w:rsidRDefault="00156F87" w:rsidP="00156F87">
            <w:pPr>
              <w:rPr>
                <w:rFonts w:ascii="Arial" w:hAnsi="Arial" w:cs="Arial"/>
                <w:sz w:val="18"/>
                <w:szCs w:val="18"/>
              </w:rPr>
            </w:pPr>
            <w:r w:rsidRPr="00EB0988">
              <w:rPr>
                <w:rFonts w:ascii="Arial" w:hAnsi="Arial" w:cs="Arial"/>
                <w:sz w:val="18"/>
                <w:szCs w:val="18"/>
              </w:rPr>
              <w:t>North High Voltage DC Tie</w:t>
            </w:r>
          </w:p>
        </w:tc>
      </w:tr>
      <w:tr w:rsidR="00156F87" w:rsidRPr="00CB0F48" w14:paraId="64FE9EFF" w14:textId="77777777" w:rsidTr="00164498">
        <w:trPr>
          <w:cantSplit/>
        </w:trPr>
        <w:tc>
          <w:tcPr>
            <w:tcW w:w="1071" w:type="dxa"/>
          </w:tcPr>
          <w:p w14:paraId="064175FD"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402</w:t>
            </w:r>
          </w:p>
        </w:tc>
        <w:tc>
          <w:tcPr>
            <w:tcW w:w="2523" w:type="dxa"/>
            <w:vAlign w:val="center"/>
          </w:tcPr>
          <w:p w14:paraId="185825A8" w14:textId="77777777" w:rsidR="00156F87" w:rsidRPr="00EB0988" w:rsidRDefault="00156F87" w:rsidP="00156F87">
            <w:pPr>
              <w:rPr>
                <w:rFonts w:ascii="Arial" w:hAnsi="Arial" w:cs="Arial"/>
                <w:sz w:val="18"/>
                <w:szCs w:val="18"/>
              </w:rPr>
            </w:pPr>
            <w:r w:rsidRPr="00EB0988">
              <w:rPr>
                <w:rFonts w:ascii="Arial" w:hAnsi="Arial" w:cs="Arial"/>
                <w:sz w:val="18"/>
                <w:szCs w:val="18"/>
              </w:rPr>
              <w:t>WHEARNE</w:t>
            </w:r>
          </w:p>
        </w:tc>
        <w:tc>
          <w:tcPr>
            <w:tcW w:w="6456" w:type="dxa"/>
            <w:vAlign w:val="center"/>
          </w:tcPr>
          <w:p w14:paraId="08A96119"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756A3EE5" w14:textId="77777777" w:rsidTr="00164498">
        <w:trPr>
          <w:cantSplit/>
        </w:trPr>
        <w:tc>
          <w:tcPr>
            <w:tcW w:w="1071" w:type="dxa"/>
          </w:tcPr>
          <w:p w14:paraId="17268F34"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424</w:t>
            </w:r>
          </w:p>
        </w:tc>
        <w:tc>
          <w:tcPr>
            <w:tcW w:w="2523" w:type="dxa"/>
            <w:vAlign w:val="center"/>
          </w:tcPr>
          <w:p w14:paraId="3D508D51" w14:textId="77777777" w:rsidR="00156F87" w:rsidRPr="00EB0988" w:rsidRDefault="00156F87" w:rsidP="00156F87">
            <w:pPr>
              <w:rPr>
                <w:rFonts w:ascii="Arial" w:hAnsi="Arial" w:cs="Arial"/>
                <w:sz w:val="18"/>
                <w:szCs w:val="18"/>
              </w:rPr>
            </w:pPr>
            <w:r w:rsidRPr="00EB0988">
              <w:rPr>
                <w:rFonts w:ascii="Arial" w:hAnsi="Arial" w:cs="Arial"/>
                <w:sz w:val="18"/>
                <w:szCs w:val="18"/>
              </w:rPr>
              <w:t>TRENT</w:t>
            </w:r>
          </w:p>
        </w:tc>
        <w:tc>
          <w:tcPr>
            <w:tcW w:w="6456" w:type="dxa"/>
            <w:vAlign w:val="center"/>
          </w:tcPr>
          <w:p w14:paraId="564A2495"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1622DDEE" w14:textId="77777777" w:rsidTr="00164498">
        <w:trPr>
          <w:cantSplit/>
        </w:trPr>
        <w:tc>
          <w:tcPr>
            <w:tcW w:w="1071" w:type="dxa"/>
          </w:tcPr>
          <w:p w14:paraId="07FBBE12"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428</w:t>
            </w:r>
          </w:p>
        </w:tc>
        <w:tc>
          <w:tcPr>
            <w:tcW w:w="2523" w:type="dxa"/>
            <w:vAlign w:val="center"/>
          </w:tcPr>
          <w:p w14:paraId="5FB77B26" w14:textId="77777777" w:rsidR="00156F87" w:rsidRPr="00EB0988" w:rsidRDefault="00156F87" w:rsidP="00156F87">
            <w:pPr>
              <w:rPr>
                <w:rFonts w:ascii="Arial" w:hAnsi="Arial" w:cs="Arial"/>
                <w:sz w:val="18"/>
                <w:szCs w:val="18"/>
              </w:rPr>
            </w:pPr>
            <w:r w:rsidRPr="00EB0988">
              <w:rPr>
                <w:rFonts w:ascii="Arial" w:hAnsi="Arial" w:cs="Arial"/>
                <w:sz w:val="18"/>
                <w:szCs w:val="18"/>
              </w:rPr>
              <w:t>PUTNAM</w:t>
            </w:r>
          </w:p>
        </w:tc>
        <w:tc>
          <w:tcPr>
            <w:tcW w:w="6456" w:type="dxa"/>
            <w:vAlign w:val="center"/>
          </w:tcPr>
          <w:p w14:paraId="1CFC4D01"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78F373D5" w14:textId="77777777" w:rsidTr="00164498">
        <w:trPr>
          <w:cantSplit/>
        </w:trPr>
        <w:tc>
          <w:tcPr>
            <w:tcW w:w="1071" w:type="dxa"/>
          </w:tcPr>
          <w:p w14:paraId="52A8C0A3"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432</w:t>
            </w:r>
          </w:p>
        </w:tc>
        <w:tc>
          <w:tcPr>
            <w:tcW w:w="2523" w:type="dxa"/>
            <w:vAlign w:val="center"/>
          </w:tcPr>
          <w:p w14:paraId="2EF30A80" w14:textId="77777777" w:rsidR="00156F87" w:rsidRPr="00EB0988" w:rsidRDefault="00156F87" w:rsidP="00156F87">
            <w:pPr>
              <w:rPr>
                <w:rFonts w:ascii="Arial" w:hAnsi="Arial" w:cs="Arial"/>
                <w:sz w:val="18"/>
                <w:szCs w:val="18"/>
              </w:rPr>
            </w:pPr>
            <w:r w:rsidRPr="00EB0988">
              <w:rPr>
                <w:rFonts w:ascii="Arial" w:hAnsi="Arial" w:cs="Arial"/>
                <w:sz w:val="18"/>
                <w:szCs w:val="18"/>
              </w:rPr>
              <w:t>ABILENE</w:t>
            </w:r>
          </w:p>
        </w:tc>
        <w:tc>
          <w:tcPr>
            <w:tcW w:w="6456" w:type="dxa"/>
            <w:vAlign w:val="center"/>
          </w:tcPr>
          <w:p w14:paraId="3CE6AFCF"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03D77381" w14:textId="77777777" w:rsidTr="00164498">
        <w:trPr>
          <w:cantSplit/>
        </w:trPr>
        <w:tc>
          <w:tcPr>
            <w:tcW w:w="1071" w:type="dxa"/>
          </w:tcPr>
          <w:p w14:paraId="2EAFB834"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434</w:t>
            </w:r>
          </w:p>
        </w:tc>
        <w:tc>
          <w:tcPr>
            <w:tcW w:w="2523" w:type="dxa"/>
            <w:vAlign w:val="center"/>
          </w:tcPr>
          <w:p w14:paraId="263A6641" w14:textId="77777777" w:rsidR="00156F87" w:rsidRPr="00EB0988" w:rsidRDefault="00156F87" w:rsidP="00156F87">
            <w:pPr>
              <w:rPr>
                <w:rFonts w:ascii="Arial" w:hAnsi="Arial" w:cs="Arial"/>
                <w:sz w:val="18"/>
                <w:szCs w:val="18"/>
              </w:rPr>
            </w:pPr>
            <w:r w:rsidRPr="00EB0988">
              <w:rPr>
                <w:rFonts w:ascii="Arial" w:hAnsi="Arial" w:cs="Arial"/>
                <w:sz w:val="18"/>
                <w:szCs w:val="18"/>
              </w:rPr>
              <w:t>PECOS</w:t>
            </w:r>
          </w:p>
        </w:tc>
        <w:tc>
          <w:tcPr>
            <w:tcW w:w="6456" w:type="dxa"/>
            <w:vAlign w:val="center"/>
          </w:tcPr>
          <w:p w14:paraId="29718A68"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01B9D80C" w14:textId="77777777" w:rsidTr="00164498">
        <w:trPr>
          <w:cantSplit/>
        </w:trPr>
        <w:tc>
          <w:tcPr>
            <w:tcW w:w="1071" w:type="dxa"/>
          </w:tcPr>
          <w:p w14:paraId="7B76C66B"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438</w:t>
            </w:r>
          </w:p>
        </w:tc>
        <w:tc>
          <w:tcPr>
            <w:tcW w:w="2523" w:type="dxa"/>
            <w:vAlign w:val="center"/>
          </w:tcPr>
          <w:p w14:paraId="16A6FDAC" w14:textId="77777777" w:rsidR="00156F87" w:rsidRPr="00EB0988" w:rsidRDefault="00156F87" w:rsidP="00156F87">
            <w:pPr>
              <w:rPr>
                <w:rFonts w:ascii="Arial" w:hAnsi="Arial" w:cs="Arial"/>
                <w:sz w:val="18"/>
                <w:szCs w:val="18"/>
              </w:rPr>
            </w:pPr>
            <w:r w:rsidRPr="00EB0988">
              <w:rPr>
                <w:rFonts w:ascii="Arial" w:hAnsi="Arial" w:cs="Arial"/>
                <w:sz w:val="18"/>
                <w:szCs w:val="18"/>
              </w:rPr>
              <w:t>MCCAMEY</w:t>
            </w:r>
          </w:p>
        </w:tc>
        <w:tc>
          <w:tcPr>
            <w:tcW w:w="6456" w:type="dxa"/>
            <w:vAlign w:val="center"/>
          </w:tcPr>
          <w:p w14:paraId="1F5E5A45"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26BA61E6" w14:textId="77777777" w:rsidTr="00164498">
        <w:trPr>
          <w:cantSplit/>
        </w:trPr>
        <w:tc>
          <w:tcPr>
            <w:tcW w:w="1071" w:type="dxa"/>
          </w:tcPr>
          <w:p w14:paraId="51A1E2B4"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442</w:t>
            </w:r>
          </w:p>
        </w:tc>
        <w:tc>
          <w:tcPr>
            <w:tcW w:w="2523" w:type="dxa"/>
            <w:vAlign w:val="center"/>
          </w:tcPr>
          <w:p w14:paraId="4A8302E3" w14:textId="77777777" w:rsidR="00156F87" w:rsidRPr="00EB0988" w:rsidRDefault="00156F87" w:rsidP="00156F87">
            <w:pPr>
              <w:rPr>
                <w:rFonts w:ascii="Arial" w:hAnsi="Arial" w:cs="Arial"/>
                <w:sz w:val="18"/>
                <w:szCs w:val="18"/>
              </w:rPr>
            </w:pPr>
            <w:r w:rsidRPr="00EB0988">
              <w:rPr>
                <w:rFonts w:ascii="Arial" w:hAnsi="Arial" w:cs="Arial"/>
                <w:sz w:val="18"/>
                <w:szCs w:val="18"/>
              </w:rPr>
              <w:t>W CHLDRS</w:t>
            </w:r>
          </w:p>
        </w:tc>
        <w:tc>
          <w:tcPr>
            <w:tcW w:w="6456" w:type="dxa"/>
            <w:vAlign w:val="center"/>
          </w:tcPr>
          <w:p w14:paraId="1F1293BC"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5C124BEC" w14:textId="77777777" w:rsidTr="00164498">
        <w:trPr>
          <w:cantSplit/>
        </w:trPr>
        <w:tc>
          <w:tcPr>
            <w:tcW w:w="1071" w:type="dxa"/>
          </w:tcPr>
          <w:p w14:paraId="574A7CC9"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444</w:t>
            </w:r>
          </w:p>
        </w:tc>
        <w:tc>
          <w:tcPr>
            <w:tcW w:w="2523" w:type="dxa"/>
            <w:vAlign w:val="center"/>
          </w:tcPr>
          <w:p w14:paraId="5FA208C1" w14:textId="77777777" w:rsidR="00156F87" w:rsidRPr="00EB0988" w:rsidRDefault="00156F87" w:rsidP="00156F87">
            <w:pPr>
              <w:rPr>
                <w:rFonts w:ascii="Arial" w:hAnsi="Arial" w:cs="Arial"/>
                <w:sz w:val="18"/>
                <w:szCs w:val="18"/>
              </w:rPr>
            </w:pPr>
            <w:r w:rsidRPr="00EB0988">
              <w:rPr>
                <w:rFonts w:ascii="Arial" w:hAnsi="Arial" w:cs="Arial"/>
                <w:sz w:val="18"/>
                <w:szCs w:val="18"/>
              </w:rPr>
              <w:t>TUSCOLA</w:t>
            </w:r>
          </w:p>
        </w:tc>
        <w:tc>
          <w:tcPr>
            <w:tcW w:w="6456" w:type="dxa"/>
            <w:vAlign w:val="center"/>
          </w:tcPr>
          <w:p w14:paraId="6636B6DE"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7D1B49C2" w14:textId="77777777" w:rsidTr="00164498">
        <w:trPr>
          <w:cantSplit/>
        </w:trPr>
        <w:tc>
          <w:tcPr>
            <w:tcW w:w="1071" w:type="dxa"/>
          </w:tcPr>
          <w:p w14:paraId="44F77E71"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446</w:t>
            </w:r>
          </w:p>
        </w:tc>
        <w:tc>
          <w:tcPr>
            <w:tcW w:w="2523" w:type="dxa"/>
            <w:vAlign w:val="center"/>
          </w:tcPr>
          <w:p w14:paraId="65BA897E" w14:textId="77777777" w:rsidR="00156F87" w:rsidRPr="00EB0988" w:rsidRDefault="00156F87" w:rsidP="00156F87">
            <w:pPr>
              <w:rPr>
                <w:rFonts w:ascii="Arial" w:hAnsi="Arial" w:cs="Arial"/>
                <w:sz w:val="18"/>
                <w:szCs w:val="18"/>
              </w:rPr>
            </w:pPr>
            <w:r w:rsidRPr="00EB0988">
              <w:rPr>
                <w:rFonts w:ascii="Arial" w:hAnsi="Arial" w:cs="Arial"/>
                <w:sz w:val="18"/>
                <w:szCs w:val="18"/>
              </w:rPr>
              <w:t>PADUCAH</w:t>
            </w:r>
          </w:p>
        </w:tc>
        <w:tc>
          <w:tcPr>
            <w:tcW w:w="6456" w:type="dxa"/>
            <w:vAlign w:val="center"/>
          </w:tcPr>
          <w:p w14:paraId="40399BD0"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7DC23163" w14:textId="77777777" w:rsidTr="00164498">
        <w:trPr>
          <w:cantSplit/>
        </w:trPr>
        <w:tc>
          <w:tcPr>
            <w:tcW w:w="1071" w:type="dxa"/>
          </w:tcPr>
          <w:p w14:paraId="1AE99775"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456</w:t>
            </w:r>
          </w:p>
        </w:tc>
        <w:tc>
          <w:tcPr>
            <w:tcW w:w="2523" w:type="dxa"/>
            <w:vAlign w:val="center"/>
          </w:tcPr>
          <w:p w14:paraId="0E642046" w14:textId="77777777" w:rsidR="00156F87" w:rsidRPr="00EB0988" w:rsidRDefault="00156F87" w:rsidP="00156F87">
            <w:pPr>
              <w:rPr>
                <w:rFonts w:ascii="Arial" w:hAnsi="Arial" w:cs="Arial"/>
                <w:sz w:val="18"/>
                <w:szCs w:val="18"/>
              </w:rPr>
            </w:pPr>
            <w:r w:rsidRPr="00EB0988">
              <w:rPr>
                <w:rFonts w:ascii="Arial" w:hAnsi="Arial" w:cs="Arial"/>
                <w:sz w:val="18"/>
                <w:szCs w:val="18"/>
              </w:rPr>
              <w:t>ASPR MNT</w:t>
            </w:r>
          </w:p>
        </w:tc>
        <w:tc>
          <w:tcPr>
            <w:tcW w:w="6456" w:type="dxa"/>
            <w:vAlign w:val="center"/>
          </w:tcPr>
          <w:p w14:paraId="3236DCD2"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78B949E8" w14:textId="77777777" w:rsidTr="00164498">
        <w:trPr>
          <w:cantSplit/>
        </w:trPr>
        <w:tc>
          <w:tcPr>
            <w:tcW w:w="1071" w:type="dxa"/>
          </w:tcPr>
          <w:p w14:paraId="1DED9FA6"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458</w:t>
            </w:r>
          </w:p>
        </w:tc>
        <w:tc>
          <w:tcPr>
            <w:tcW w:w="2523" w:type="dxa"/>
            <w:vAlign w:val="center"/>
          </w:tcPr>
          <w:p w14:paraId="4012605F" w14:textId="77777777" w:rsidR="00156F87" w:rsidRPr="00EB0988" w:rsidRDefault="00156F87" w:rsidP="00156F87">
            <w:pPr>
              <w:rPr>
                <w:rFonts w:ascii="Arial" w:hAnsi="Arial" w:cs="Arial"/>
                <w:sz w:val="18"/>
                <w:szCs w:val="18"/>
              </w:rPr>
            </w:pPr>
            <w:r w:rsidRPr="00EB0988">
              <w:rPr>
                <w:rFonts w:ascii="Arial" w:hAnsi="Arial" w:cs="Arial"/>
                <w:sz w:val="18"/>
                <w:szCs w:val="18"/>
              </w:rPr>
              <w:t>SOUTHERN</w:t>
            </w:r>
          </w:p>
        </w:tc>
        <w:tc>
          <w:tcPr>
            <w:tcW w:w="6456" w:type="dxa"/>
            <w:vAlign w:val="center"/>
          </w:tcPr>
          <w:p w14:paraId="1C07F7C7"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546AF56B" w14:textId="77777777" w:rsidTr="00164498">
        <w:trPr>
          <w:cantSplit/>
        </w:trPr>
        <w:tc>
          <w:tcPr>
            <w:tcW w:w="1071" w:type="dxa"/>
          </w:tcPr>
          <w:p w14:paraId="77554775"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460</w:t>
            </w:r>
          </w:p>
        </w:tc>
        <w:tc>
          <w:tcPr>
            <w:tcW w:w="2523" w:type="dxa"/>
            <w:vAlign w:val="center"/>
          </w:tcPr>
          <w:p w14:paraId="1DA34F37" w14:textId="77777777" w:rsidR="00156F87" w:rsidRPr="00EB0988" w:rsidRDefault="00156F87" w:rsidP="00156F87">
            <w:pPr>
              <w:rPr>
                <w:rFonts w:ascii="Arial" w:hAnsi="Arial" w:cs="Arial"/>
                <w:sz w:val="18"/>
                <w:szCs w:val="18"/>
              </w:rPr>
            </w:pPr>
            <w:r w:rsidRPr="00EB0988">
              <w:rPr>
                <w:rFonts w:ascii="Arial" w:hAnsi="Arial" w:cs="Arial"/>
                <w:sz w:val="18"/>
                <w:szCs w:val="18"/>
              </w:rPr>
              <w:t>E MUNDAY</w:t>
            </w:r>
          </w:p>
        </w:tc>
        <w:tc>
          <w:tcPr>
            <w:tcW w:w="6456" w:type="dxa"/>
            <w:vAlign w:val="center"/>
          </w:tcPr>
          <w:p w14:paraId="1D22A043"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6D5B7E8F" w14:textId="77777777" w:rsidTr="00164498">
        <w:trPr>
          <w:cantSplit/>
        </w:trPr>
        <w:tc>
          <w:tcPr>
            <w:tcW w:w="1071" w:type="dxa"/>
          </w:tcPr>
          <w:p w14:paraId="2655E3DD"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462</w:t>
            </w:r>
          </w:p>
        </w:tc>
        <w:tc>
          <w:tcPr>
            <w:tcW w:w="2523" w:type="dxa"/>
            <w:vAlign w:val="center"/>
          </w:tcPr>
          <w:p w14:paraId="48134E88" w14:textId="77777777" w:rsidR="00156F87" w:rsidRPr="00EB0988" w:rsidRDefault="00156F87" w:rsidP="00156F87">
            <w:pPr>
              <w:rPr>
                <w:rFonts w:ascii="Arial" w:hAnsi="Arial" w:cs="Arial"/>
                <w:sz w:val="18"/>
                <w:szCs w:val="18"/>
              </w:rPr>
            </w:pPr>
            <w:r w:rsidRPr="00EB0988">
              <w:rPr>
                <w:rFonts w:ascii="Arial" w:hAnsi="Arial" w:cs="Arial"/>
                <w:sz w:val="18"/>
                <w:szCs w:val="18"/>
              </w:rPr>
              <w:t>SONORA</w:t>
            </w:r>
          </w:p>
        </w:tc>
        <w:tc>
          <w:tcPr>
            <w:tcW w:w="6456" w:type="dxa"/>
            <w:vAlign w:val="center"/>
          </w:tcPr>
          <w:p w14:paraId="27B8888E"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05A6C914" w14:textId="77777777" w:rsidTr="00164498">
        <w:trPr>
          <w:cantSplit/>
        </w:trPr>
        <w:tc>
          <w:tcPr>
            <w:tcW w:w="1071" w:type="dxa"/>
          </w:tcPr>
          <w:p w14:paraId="6A131F05"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466</w:t>
            </w:r>
          </w:p>
        </w:tc>
        <w:tc>
          <w:tcPr>
            <w:tcW w:w="2523" w:type="dxa"/>
            <w:vAlign w:val="center"/>
          </w:tcPr>
          <w:p w14:paraId="7A99F262" w14:textId="77777777" w:rsidR="00156F87" w:rsidRPr="00EB0988" w:rsidRDefault="00156F87" w:rsidP="00156F87">
            <w:pPr>
              <w:rPr>
                <w:rFonts w:ascii="Arial" w:hAnsi="Arial" w:cs="Arial"/>
                <w:sz w:val="18"/>
                <w:szCs w:val="18"/>
              </w:rPr>
            </w:pPr>
            <w:r w:rsidRPr="00EB0988">
              <w:rPr>
                <w:rFonts w:ascii="Arial" w:hAnsi="Arial" w:cs="Arial"/>
                <w:sz w:val="18"/>
                <w:szCs w:val="18"/>
              </w:rPr>
              <w:t>MASON</w:t>
            </w:r>
          </w:p>
        </w:tc>
        <w:tc>
          <w:tcPr>
            <w:tcW w:w="6456" w:type="dxa"/>
            <w:vAlign w:val="center"/>
          </w:tcPr>
          <w:p w14:paraId="7EF48532"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1C3811A6" w14:textId="77777777" w:rsidTr="00164498">
        <w:trPr>
          <w:cantSplit/>
        </w:trPr>
        <w:tc>
          <w:tcPr>
            <w:tcW w:w="1071" w:type="dxa"/>
          </w:tcPr>
          <w:p w14:paraId="6A7CA5C2"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472</w:t>
            </w:r>
          </w:p>
        </w:tc>
        <w:tc>
          <w:tcPr>
            <w:tcW w:w="2523" w:type="dxa"/>
            <w:vAlign w:val="center"/>
          </w:tcPr>
          <w:p w14:paraId="4AEFE4BC" w14:textId="77777777" w:rsidR="00156F87" w:rsidRPr="00EB0988" w:rsidRDefault="00156F87" w:rsidP="00156F87">
            <w:pPr>
              <w:rPr>
                <w:rFonts w:ascii="Arial" w:hAnsi="Arial" w:cs="Arial"/>
                <w:sz w:val="18"/>
                <w:szCs w:val="18"/>
              </w:rPr>
            </w:pPr>
            <w:r w:rsidRPr="00EB0988">
              <w:rPr>
                <w:rFonts w:ascii="Arial" w:hAnsi="Arial" w:cs="Arial"/>
                <w:sz w:val="18"/>
                <w:szCs w:val="18"/>
              </w:rPr>
              <w:t>PRESIDIO</w:t>
            </w:r>
          </w:p>
        </w:tc>
        <w:tc>
          <w:tcPr>
            <w:tcW w:w="6456" w:type="dxa"/>
            <w:vAlign w:val="center"/>
          </w:tcPr>
          <w:p w14:paraId="7026D14B"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012CC473" w14:textId="77777777" w:rsidTr="00164498">
        <w:trPr>
          <w:cantSplit/>
        </w:trPr>
        <w:tc>
          <w:tcPr>
            <w:tcW w:w="1071" w:type="dxa"/>
          </w:tcPr>
          <w:p w14:paraId="2E09DA42"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474</w:t>
            </w:r>
          </w:p>
        </w:tc>
        <w:tc>
          <w:tcPr>
            <w:tcW w:w="2523" w:type="dxa"/>
            <w:vAlign w:val="center"/>
          </w:tcPr>
          <w:p w14:paraId="4B06DE5B" w14:textId="77777777" w:rsidR="00156F87" w:rsidRPr="00EB0988" w:rsidRDefault="00156F87" w:rsidP="00156F87">
            <w:pPr>
              <w:rPr>
                <w:rFonts w:ascii="Arial" w:hAnsi="Arial" w:cs="Arial"/>
                <w:sz w:val="18"/>
                <w:szCs w:val="18"/>
              </w:rPr>
            </w:pPr>
            <w:r w:rsidRPr="00EB0988">
              <w:rPr>
                <w:rFonts w:ascii="Arial" w:hAnsi="Arial" w:cs="Arial"/>
                <w:sz w:val="18"/>
                <w:szCs w:val="18"/>
              </w:rPr>
              <w:t>SAN ANG</w:t>
            </w:r>
          </w:p>
        </w:tc>
        <w:tc>
          <w:tcPr>
            <w:tcW w:w="6456" w:type="dxa"/>
            <w:vAlign w:val="center"/>
          </w:tcPr>
          <w:p w14:paraId="618D34BB"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41C59BD1" w14:textId="77777777" w:rsidTr="00164498">
        <w:trPr>
          <w:cantSplit/>
        </w:trPr>
        <w:tc>
          <w:tcPr>
            <w:tcW w:w="1071" w:type="dxa"/>
          </w:tcPr>
          <w:p w14:paraId="2D793370"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477</w:t>
            </w:r>
          </w:p>
        </w:tc>
        <w:tc>
          <w:tcPr>
            <w:tcW w:w="2523" w:type="dxa"/>
            <w:vAlign w:val="center"/>
          </w:tcPr>
          <w:p w14:paraId="1DB72A5B" w14:textId="77777777" w:rsidR="00156F87" w:rsidRPr="00EB0988" w:rsidRDefault="00156F87" w:rsidP="00156F87">
            <w:pPr>
              <w:rPr>
                <w:rFonts w:ascii="Arial" w:hAnsi="Arial" w:cs="Arial"/>
                <w:sz w:val="18"/>
                <w:szCs w:val="18"/>
              </w:rPr>
            </w:pPr>
            <w:r w:rsidRPr="00EB0988">
              <w:rPr>
                <w:rFonts w:ascii="Arial" w:hAnsi="Arial" w:cs="Arial"/>
                <w:sz w:val="18"/>
                <w:szCs w:val="18"/>
              </w:rPr>
              <w:t>OKLUNION</w:t>
            </w:r>
          </w:p>
        </w:tc>
        <w:tc>
          <w:tcPr>
            <w:tcW w:w="6456" w:type="dxa"/>
            <w:vAlign w:val="center"/>
          </w:tcPr>
          <w:p w14:paraId="16E09BCC"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75EF5B36" w14:textId="77777777" w:rsidTr="00164498">
        <w:trPr>
          <w:cantSplit/>
        </w:trPr>
        <w:tc>
          <w:tcPr>
            <w:tcW w:w="1071" w:type="dxa"/>
          </w:tcPr>
          <w:p w14:paraId="54F773AF"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478</w:t>
            </w:r>
          </w:p>
        </w:tc>
        <w:tc>
          <w:tcPr>
            <w:tcW w:w="2523" w:type="dxa"/>
            <w:vAlign w:val="center"/>
          </w:tcPr>
          <w:p w14:paraId="341DDF23" w14:textId="77777777" w:rsidR="00156F87" w:rsidRPr="00EB0988" w:rsidRDefault="00156F87" w:rsidP="00156F87">
            <w:pPr>
              <w:rPr>
                <w:rFonts w:ascii="Arial" w:hAnsi="Arial" w:cs="Arial"/>
                <w:sz w:val="18"/>
                <w:szCs w:val="18"/>
              </w:rPr>
            </w:pPr>
            <w:r w:rsidRPr="00EB0988">
              <w:rPr>
                <w:rFonts w:ascii="Arial" w:hAnsi="Arial" w:cs="Arial"/>
                <w:sz w:val="18"/>
                <w:szCs w:val="18"/>
              </w:rPr>
              <w:t>CEDR HIL</w:t>
            </w:r>
          </w:p>
        </w:tc>
        <w:tc>
          <w:tcPr>
            <w:tcW w:w="6456" w:type="dxa"/>
            <w:vAlign w:val="center"/>
          </w:tcPr>
          <w:p w14:paraId="7905FE07"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2DAA1017" w14:textId="77777777" w:rsidTr="00164498">
        <w:trPr>
          <w:cantSplit/>
        </w:trPr>
        <w:tc>
          <w:tcPr>
            <w:tcW w:w="1071" w:type="dxa"/>
          </w:tcPr>
          <w:p w14:paraId="7A8B0C71"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479</w:t>
            </w:r>
          </w:p>
        </w:tc>
        <w:tc>
          <w:tcPr>
            <w:tcW w:w="2523" w:type="dxa"/>
            <w:vAlign w:val="center"/>
          </w:tcPr>
          <w:p w14:paraId="4369458F" w14:textId="77777777" w:rsidR="00156F87" w:rsidRPr="00EB0988" w:rsidRDefault="00156F87" w:rsidP="00156F87">
            <w:pPr>
              <w:rPr>
                <w:rFonts w:ascii="Arial" w:hAnsi="Arial" w:cs="Arial"/>
                <w:sz w:val="18"/>
                <w:szCs w:val="18"/>
              </w:rPr>
            </w:pPr>
            <w:r w:rsidRPr="00EB0988">
              <w:rPr>
                <w:rFonts w:ascii="Arial" w:hAnsi="Arial" w:cs="Arial"/>
                <w:sz w:val="18"/>
                <w:szCs w:val="18"/>
              </w:rPr>
              <w:t>BALLINGR</w:t>
            </w:r>
          </w:p>
        </w:tc>
        <w:tc>
          <w:tcPr>
            <w:tcW w:w="6456" w:type="dxa"/>
            <w:vAlign w:val="center"/>
          </w:tcPr>
          <w:p w14:paraId="389E5831" w14:textId="77777777" w:rsidR="00156F87" w:rsidRPr="00EB0988" w:rsidRDefault="00156F87" w:rsidP="00156F87">
            <w:pPr>
              <w:rPr>
                <w:rFonts w:ascii="Arial" w:hAnsi="Arial" w:cs="Arial"/>
                <w:sz w:val="18"/>
                <w:szCs w:val="18"/>
              </w:rPr>
            </w:pPr>
            <w:r w:rsidRPr="00EB0988">
              <w:rPr>
                <w:rFonts w:ascii="Arial" w:hAnsi="Arial" w:cs="Arial"/>
                <w:sz w:val="18"/>
                <w:szCs w:val="18"/>
              </w:rPr>
              <w:t>American Electric Power - TNC</w:t>
            </w:r>
          </w:p>
        </w:tc>
      </w:tr>
      <w:tr w:rsidR="00156F87" w:rsidRPr="00CB0F48" w14:paraId="714268C2" w14:textId="77777777" w:rsidTr="00164498">
        <w:trPr>
          <w:cantSplit/>
        </w:trPr>
        <w:tc>
          <w:tcPr>
            <w:tcW w:w="1071" w:type="dxa"/>
          </w:tcPr>
          <w:p w14:paraId="70381659"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500</w:t>
            </w:r>
          </w:p>
        </w:tc>
        <w:tc>
          <w:tcPr>
            <w:tcW w:w="2523" w:type="dxa"/>
            <w:vAlign w:val="center"/>
          </w:tcPr>
          <w:p w14:paraId="32BE45ED" w14:textId="77777777" w:rsidR="00156F87" w:rsidRPr="00EB0988" w:rsidRDefault="00156F87" w:rsidP="00156F87">
            <w:pPr>
              <w:rPr>
                <w:rFonts w:ascii="Arial" w:hAnsi="Arial" w:cs="Arial"/>
                <w:sz w:val="18"/>
                <w:szCs w:val="18"/>
              </w:rPr>
            </w:pPr>
            <w:r w:rsidRPr="00EB0988">
              <w:rPr>
                <w:rFonts w:ascii="Arial" w:hAnsi="Arial" w:cs="Arial"/>
                <w:sz w:val="18"/>
                <w:szCs w:val="18"/>
              </w:rPr>
              <w:t>AUSTIN</w:t>
            </w:r>
          </w:p>
        </w:tc>
        <w:tc>
          <w:tcPr>
            <w:tcW w:w="6456" w:type="dxa"/>
            <w:vAlign w:val="center"/>
          </w:tcPr>
          <w:p w14:paraId="488D56A9"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09BDA566" w14:textId="77777777" w:rsidTr="00164498">
        <w:trPr>
          <w:cantSplit/>
        </w:trPr>
        <w:tc>
          <w:tcPr>
            <w:tcW w:w="1071" w:type="dxa"/>
          </w:tcPr>
          <w:p w14:paraId="1BB9D2BD"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502</w:t>
            </w:r>
          </w:p>
        </w:tc>
        <w:tc>
          <w:tcPr>
            <w:tcW w:w="2523" w:type="dxa"/>
            <w:vAlign w:val="center"/>
          </w:tcPr>
          <w:p w14:paraId="42D664AB" w14:textId="77777777" w:rsidR="00156F87" w:rsidRPr="00EB0988" w:rsidRDefault="00156F87" w:rsidP="00156F87">
            <w:pPr>
              <w:rPr>
                <w:rFonts w:ascii="Arial" w:hAnsi="Arial" w:cs="Arial"/>
                <w:sz w:val="18"/>
                <w:szCs w:val="18"/>
              </w:rPr>
            </w:pPr>
            <w:r w:rsidRPr="00EB0988">
              <w:rPr>
                <w:rFonts w:ascii="Arial" w:hAnsi="Arial" w:cs="Arial"/>
                <w:sz w:val="18"/>
                <w:szCs w:val="18"/>
              </w:rPr>
              <w:t>BANDERA</w:t>
            </w:r>
          </w:p>
        </w:tc>
        <w:tc>
          <w:tcPr>
            <w:tcW w:w="6456" w:type="dxa"/>
            <w:vAlign w:val="center"/>
          </w:tcPr>
          <w:p w14:paraId="35E0BCF4"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1641F5FD" w14:textId="77777777" w:rsidTr="00164498">
        <w:trPr>
          <w:cantSplit/>
        </w:trPr>
        <w:tc>
          <w:tcPr>
            <w:tcW w:w="1071" w:type="dxa"/>
          </w:tcPr>
          <w:p w14:paraId="4B7EFBD7"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504</w:t>
            </w:r>
          </w:p>
        </w:tc>
        <w:tc>
          <w:tcPr>
            <w:tcW w:w="2523" w:type="dxa"/>
            <w:vAlign w:val="center"/>
          </w:tcPr>
          <w:p w14:paraId="61905360" w14:textId="77777777" w:rsidR="00156F87" w:rsidRPr="00EB0988" w:rsidRDefault="00156F87" w:rsidP="00156F87">
            <w:pPr>
              <w:rPr>
                <w:rFonts w:ascii="Arial" w:hAnsi="Arial" w:cs="Arial"/>
                <w:sz w:val="18"/>
                <w:szCs w:val="18"/>
              </w:rPr>
            </w:pPr>
            <w:r w:rsidRPr="00EB0988">
              <w:rPr>
                <w:rFonts w:ascii="Arial" w:hAnsi="Arial" w:cs="Arial"/>
                <w:sz w:val="18"/>
                <w:szCs w:val="18"/>
              </w:rPr>
              <w:t>BASTROP</w:t>
            </w:r>
          </w:p>
        </w:tc>
        <w:tc>
          <w:tcPr>
            <w:tcW w:w="6456" w:type="dxa"/>
            <w:vAlign w:val="center"/>
          </w:tcPr>
          <w:p w14:paraId="78DB75C5"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46AAB5E5" w14:textId="77777777" w:rsidTr="00164498">
        <w:trPr>
          <w:cantSplit/>
        </w:trPr>
        <w:tc>
          <w:tcPr>
            <w:tcW w:w="1071" w:type="dxa"/>
          </w:tcPr>
          <w:p w14:paraId="7B86A247" w14:textId="77777777" w:rsidR="00156F87" w:rsidRPr="00EB0988" w:rsidRDefault="00156F87" w:rsidP="00156F87">
            <w:pPr>
              <w:jc w:val="center"/>
              <w:rPr>
                <w:rFonts w:ascii="Arial" w:hAnsi="Arial" w:cs="Arial"/>
                <w:sz w:val="18"/>
                <w:szCs w:val="18"/>
              </w:rPr>
            </w:pPr>
            <w:r>
              <w:rPr>
                <w:rFonts w:ascii="Arial" w:hAnsi="Arial" w:cs="Arial"/>
                <w:sz w:val="18"/>
                <w:szCs w:val="18"/>
              </w:rPr>
              <w:t>505</w:t>
            </w:r>
          </w:p>
        </w:tc>
        <w:tc>
          <w:tcPr>
            <w:tcW w:w="2523" w:type="dxa"/>
            <w:vAlign w:val="center"/>
          </w:tcPr>
          <w:p w14:paraId="770C86E9" w14:textId="77777777" w:rsidR="00156F87" w:rsidRPr="00EB0988" w:rsidRDefault="00156F87" w:rsidP="00156F87">
            <w:pPr>
              <w:rPr>
                <w:rFonts w:ascii="Arial" w:hAnsi="Arial" w:cs="Arial"/>
                <w:sz w:val="18"/>
                <w:szCs w:val="18"/>
              </w:rPr>
            </w:pPr>
            <w:r>
              <w:rPr>
                <w:rFonts w:ascii="Arial" w:hAnsi="Arial" w:cs="Arial"/>
                <w:sz w:val="18"/>
                <w:szCs w:val="18"/>
              </w:rPr>
              <w:t>BREWSTER</w:t>
            </w:r>
          </w:p>
        </w:tc>
        <w:tc>
          <w:tcPr>
            <w:tcW w:w="6456" w:type="dxa"/>
            <w:vAlign w:val="center"/>
          </w:tcPr>
          <w:p w14:paraId="36A08212"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69F835B5" w14:textId="77777777" w:rsidTr="00164498">
        <w:trPr>
          <w:cantSplit/>
        </w:trPr>
        <w:tc>
          <w:tcPr>
            <w:tcW w:w="1071" w:type="dxa"/>
          </w:tcPr>
          <w:p w14:paraId="1E10E55D"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506</w:t>
            </w:r>
          </w:p>
        </w:tc>
        <w:tc>
          <w:tcPr>
            <w:tcW w:w="2523" w:type="dxa"/>
            <w:vAlign w:val="center"/>
          </w:tcPr>
          <w:p w14:paraId="093BEC17" w14:textId="77777777" w:rsidR="00156F87" w:rsidRPr="00EB0988" w:rsidRDefault="00156F87" w:rsidP="00156F87">
            <w:pPr>
              <w:rPr>
                <w:rFonts w:ascii="Arial" w:hAnsi="Arial" w:cs="Arial"/>
                <w:sz w:val="18"/>
                <w:szCs w:val="18"/>
              </w:rPr>
            </w:pPr>
            <w:r w:rsidRPr="00EB0988">
              <w:rPr>
                <w:rFonts w:ascii="Arial" w:hAnsi="Arial" w:cs="Arial"/>
                <w:sz w:val="18"/>
                <w:szCs w:val="18"/>
              </w:rPr>
              <w:t>BLANCO</w:t>
            </w:r>
          </w:p>
        </w:tc>
        <w:tc>
          <w:tcPr>
            <w:tcW w:w="6456" w:type="dxa"/>
            <w:vAlign w:val="center"/>
          </w:tcPr>
          <w:p w14:paraId="5ADCF6E2"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3DB9C3C7" w14:textId="77777777" w:rsidTr="00164498">
        <w:trPr>
          <w:cantSplit/>
        </w:trPr>
        <w:tc>
          <w:tcPr>
            <w:tcW w:w="1071" w:type="dxa"/>
          </w:tcPr>
          <w:p w14:paraId="72315963"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507</w:t>
            </w:r>
          </w:p>
        </w:tc>
        <w:tc>
          <w:tcPr>
            <w:tcW w:w="2523" w:type="dxa"/>
            <w:vAlign w:val="center"/>
          </w:tcPr>
          <w:p w14:paraId="6A3F15BC" w14:textId="77777777" w:rsidR="00156F87" w:rsidRPr="00EB0988" w:rsidRDefault="00156F87" w:rsidP="00156F87">
            <w:pPr>
              <w:rPr>
                <w:rFonts w:ascii="Arial" w:hAnsi="Arial" w:cs="Arial"/>
                <w:sz w:val="18"/>
                <w:szCs w:val="18"/>
              </w:rPr>
            </w:pPr>
            <w:r w:rsidRPr="00EB0988">
              <w:rPr>
                <w:rFonts w:ascii="Arial" w:hAnsi="Arial" w:cs="Arial"/>
                <w:sz w:val="18"/>
                <w:szCs w:val="18"/>
              </w:rPr>
              <w:t>BROWN</w:t>
            </w:r>
          </w:p>
        </w:tc>
        <w:tc>
          <w:tcPr>
            <w:tcW w:w="6456" w:type="dxa"/>
            <w:vAlign w:val="center"/>
          </w:tcPr>
          <w:p w14:paraId="1131C75C"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579FC62D" w14:textId="77777777" w:rsidTr="00164498">
        <w:trPr>
          <w:cantSplit/>
        </w:trPr>
        <w:tc>
          <w:tcPr>
            <w:tcW w:w="1071" w:type="dxa"/>
          </w:tcPr>
          <w:p w14:paraId="1A987B58"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508</w:t>
            </w:r>
          </w:p>
        </w:tc>
        <w:tc>
          <w:tcPr>
            <w:tcW w:w="2523" w:type="dxa"/>
            <w:vAlign w:val="center"/>
          </w:tcPr>
          <w:p w14:paraId="66C08E79" w14:textId="77777777" w:rsidR="00156F87" w:rsidRPr="00EB0988" w:rsidRDefault="00156F87" w:rsidP="00156F87">
            <w:pPr>
              <w:rPr>
                <w:rFonts w:ascii="Arial" w:hAnsi="Arial" w:cs="Arial"/>
                <w:sz w:val="18"/>
                <w:szCs w:val="18"/>
              </w:rPr>
            </w:pPr>
            <w:r w:rsidRPr="00EB0988">
              <w:rPr>
                <w:rFonts w:ascii="Arial" w:hAnsi="Arial" w:cs="Arial"/>
                <w:sz w:val="18"/>
                <w:szCs w:val="18"/>
              </w:rPr>
              <w:t>BURLESON</w:t>
            </w:r>
          </w:p>
        </w:tc>
        <w:tc>
          <w:tcPr>
            <w:tcW w:w="6456" w:type="dxa"/>
            <w:vAlign w:val="center"/>
          </w:tcPr>
          <w:p w14:paraId="042697F2"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1D8C2D32" w14:textId="77777777" w:rsidTr="00164498">
        <w:trPr>
          <w:cantSplit/>
        </w:trPr>
        <w:tc>
          <w:tcPr>
            <w:tcW w:w="1071" w:type="dxa"/>
          </w:tcPr>
          <w:p w14:paraId="27828D15"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510</w:t>
            </w:r>
          </w:p>
        </w:tc>
        <w:tc>
          <w:tcPr>
            <w:tcW w:w="2523" w:type="dxa"/>
            <w:vAlign w:val="center"/>
          </w:tcPr>
          <w:p w14:paraId="566B2536" w14:textId="77777777" w:rsidR="00156F87" w:rsidRPr="00EB0988" w:rsidRDefault="00156F87" w:rsidP="00156F87">
            <w:pPr>
              <w:rPr>
                <w:rFonts w:ascii="Arial" w:hAnsi="Arial" w:cs="Arial"/>
                <w:sz w:val="18"/>
                <w:szCs w:val="18"/>
              </w:rPr>
            </w:pPr>
            <w:r w:rsidRPr="00EB0988">
              <w:rPr>
                <w:rFonts w:ascii="Arial" w:hAnsi="Arial" w:cs="Arial"/>
                <w:sz w:val="18"/>
                <w:szCs w:val="18"/>
              </w:rPr>
              <w:t>BURNET</w:t>
            </w:r>
          </w:p>
        </w:tc>
        <w:tc>
          <w:tcPr>
            <w:tcW w:w="6456" w:type="dxa"/>
            <w:vAlign w:val="center"/>
          </w:tcPr>
          <w:p w14:paraId="677F6680"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20B02445" w14:textId="77777777" w:rsidTr="00164498">
        <w:trPr>
          <w:cantSplit/>
        </w:trPr>
        <w:tc>
          <w:tcPr>
            <w:tcW w:w="1071" w:type="dxa"/>
          </w:tcPr>
          <w:p w14:paraId="25AE91D6" w14:textId="77777777" w:rsidR="00156F87" w:rsidRPr="00EB0988" w:rsidRDefault="00156F87" w:rsidP="00156F87">
            <w:pPr>
              <w:jc w:val="center"/>
              <w:rPr>
                <w:rFonts w:ascii="Arial" w:hAnsi="Arial" w:cs="Arial"/>
                <w:sz w:val="18"/>
                <w:szCs w:val="18"/>
              </w:rPr>
            </w:pPr>
            <w:r>
              <w:rPr>
                <w:rFonts w:ascii="Arial" w:hAnsi="Arial" w:cs="Arial"/>
                <w:sz w:val="18"/>
                <w:szCs w:val="18"/>
              </w:rPr>
              <w:t>511</w:t>
            </w:r>
          </w:p>
        </w:tc>
        <w:tc>
          <w:tcPr>
            <w:tcW w:w="2523" w:type="dxa"/>
            <w:vAlign w:val="center"/>
          </w:tcPr>
          <w:p w14:paraId="351D7AD6" w14:textId="77777777" w:rsidR="00156F87" w:rsidRPr="00EB0988" w:rsidRDefault="00156F87" w:rsidP="00156F87">
            <w:pPr>
              <w:rPr>
                <w:rFonts w:ascii="Arial" w:hAnsi="Arial" w:cs="Arial"/>
                <w:sz w:val="18"/>
                <w:szCs w:val="18"/>
              </w:rPr>
            </w:pPr>
            <w:r>
              <w:rPr>
                <w:rFonts w:ascii="Arial" w:hAnsi="Arial" w:cs="Arial"/>
                <w:sz w:val="18"/>
                <w:szCs w:val="18"/>
              </w:rPr>
              <w:t>COKE</w:t>
            </w:r>
          </w:p>
        </w:tc>
        <w:tc>
          <w:tcPr>
            <w:tcW w:w="6456" w:type="dxa"/>
            <w:vAlign w:val="center"/>
          </w:tcPr>
          <w:p w14:paraId="46FE3125"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09EB018E" w14:textId="77777777" w:rsidTr="00164498">
        <w:trPr>
          <w:cantSplit/>
        </w:trPr>
        <w:tc>
          <w:tcPr>
            <w:tcW w:w="1071" w:type="dxa"/>
          </w:tcPr>
          <w:p w14:paraId="206C3E04"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512</w:t>
            </w:r>
          </w:p>
        </w:tc>
        <w:tc>
          <w:tcPr>
            <w:tcW w:w="2523" w:type="dxa"/>
            <w:vAlign w:val="center"/>
          </w:tcPr>
          <w:p w14:paraId="7393D5D9" w14:textId="77777777" w:rsidR="00156F87" w:rsidRPr="00EB0988" w:rsidRDefault="00156F87" w:rsidP="00156F87">
            <w:pPr>
              <w:rPr>
                <w:rFonts w:ascii="Arial" w:hAnsi="Arial" w:cs="Arial"/>
                <w:sz w:val="18"/>
                <w:szCs w:val="18"/>
              </w:rPr>
            </w:pPr>
            <w:r w:rsidRPr="00EB0988">
              <w:rPr>
                <w:rFonts w:ascii="Arial" w:hAnsi="Arial" w:cs="Arial"/>
                <w:sz w:val="18"/>
                <w:szCs w:val="18"/>
              </w:rPr>
              <w:t>CALDWELL</w:t>
            </w:r>
          </w:p>
        </w:tc>
        <w:tc>
          <w:tcPr>
            <w:tcW w:w="6456" w:type="dxa"/>
            <w:vAlign w:val="center"/>
          </w:tcPr>
          <w:p w14:paraId="097FE118"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15141EE2" w14:textId="77777777" w:rsidTr="00164498">
        <w:trPr>
          <w:cantSplit/>
        </w:trPr>
        <w:tc>
          <w:tcPr>
            <w:tcW w:w="1071" w:type="dxa"/>
          </w:tcPr>
          <w:p w14:paraId="17A76208"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514</w:t>
            </w:r>
          </w:p>
        </w:tc>
        <w:tc>
          <w:tcPr>
            <w:tcW w:w="2523" w:type="dxa"/>
            <w:vAlign w:val="center"/>
          </w:tcPr>
          <w:p w14:paraId="0B687E4A" w14:textId="77777777" w:rsidR="00156F87" w:rsidRPr="00EB0988" w:rsidRDefault="00156F87" w:rsidP="00156F87">
            <w:pPr>
              <w:rPr>
                <w:rFonts w:ascii="Arial" w:hAnsi="Arial" w:cs="Arial"/>
                <w:sz w:val="18"/>
                <w:szCs w:val="18"/>
              </w:rPr>
            </w:pPr>
            <w:r w:rsidRPr="00EB0988">
              <w:rPr>
                <w:rFonts w:ascii="Arial" w:hAnsi="Arial" w:cs="Arial"/>
                <w:sz w:val="18"/>
                <w:szCs w:val="18"/>
              </w:rPr>
              <w:t>COLORADO</w:t>
            </w:r>
          </w:p>
        </w:tc>
        <w:tc>
          <w:tcPr>
            <w:tcW w:w="6456" w:type="dxa"/>
            <w:vAlign w:val="center"/>
          </w:tcPr>
          <w:p w14:paraId="42C184E5"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05FC2D7F" w14:textId="77777777" w:rsidTr="00164498">
        <w:trPr>
          <w:cantSplit/>
        </w:trPr>
        <w:tc>
          <w:tcPr>
            <w:tcW w:w="1071" w:type="dxa"/>
          </w:tcPr>
          <w:p w14:paraId="3FF187D6"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516</w:t>
            </w:r>
          </w:p>
        </w:tc>
        <w:tc>
          <w:tcPr>
            <w:tcW w:w="2523" w:type="dxa"/>
            <w:vAlign w:val="center"/>
          </w:tcPr>
          <w:p w14:paraId="2FF4FE60" w14:textId="77777777" w:rsidR="00156F87" w:rsidRPr="00EB0988" w:rsidRDefault="00156F87" w:rsidP="00156F87">
            <w:pPr>
              <w:rPr>
                <w:rFonts w:ascii="Arial" w:hAnsi="Arial" w:cs="Arial"/>
                <w:sz w:val="18"/>
                <w:szCs w:val="18"/>
              </w:rPr>
            </w:pPr>
            <w:r w:rsidRPr="00EB0988">
              <w:rPr>
                <w:rFonts w:ascii="Arial" w:hAnsi="Arial" w:cs="Arial"/>
                <w:sz w:val="18"/>
                <w:szCs w:val="18"/>
              </w:rPr>
              <w:t>COMAL</w:t>
            </w:r>
          </w:p>
        </w:tc>
        <w:tc>
          <w:tcPr>
            <w:tcW w:w="6456" w:type="dxa"/>
            <w:vAlign w:val="center"/>
          </w:tcPr>
          <w:p w14:paraId="64CF7659"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3AEF3CDC" w14:textId="77777777" w:rsidTr="00164498">
        <w:trPr>
          <w:cantSplit/>
        </w:trPr>
        <w:tc>
          <w:tcPr>
            <w:tcW w:w="1071" w:type="dxa"/>
          </w:tcPr>
          <w:p w14:paraId="366A0999"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517</w:t>
            </w:r>
          </w:p>
        </w:tc>
        <w:tc>
          <w:tcPr>
            <w:tcW w:w="2523" w:type="dxa"/>
            <w:vAlign w:val="center"/>
          </w:tcPr>
          <w:p w14:paraId="1CFF0FB8" w14:textId="77777777" w:rsidR="00156F87" w:rsidRPr="00EB0988" w:rsidRDefault="00156F87" w:rsidP="00156F87">
            <w:pPr>
              <w:rPr>
                <w:rFonts w:ascii="Arial" w:hAnsi="Arial" w:cs="Arial"/>
                <w:sz w:val="18"/>
                <w:szCs w:val="18"/>
              </w:rPr>
            </w:pPr>
            <w:r w:rsidRPr="00EB0988">
              <w:rPr>
                <w:rFonts w:ascii="Arial" w:hAnsi="Arial" w:cs="Arial"/>
                <w:sz w:val="18"/>
                <w:szCs w:val="18"/>
              </w:rPr>
              <w:t>CONCHO</w:t>
            </w:r>
          </w:p>
        </w:tc>
        <w:tc>
          <w:tcPr>
            <w:tcW w:w="6456" w:type="dxa"/>
            <w:vAlign w:val="center"/>
          </w:tcPr>
          <w:p w14:paraId="000AD738"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4C8F4DB0" w14:textId="77777777" w:rsidTr="00164498">
        <w:trPr>
          <w:cantSplit/>
        </w:trPr>
        <w:tc>
          <w:tcPr>
            <w:tcW w:w="1071" w:type="dxa"/>
          </w:tcPr>
          <w:p w14:paraId="06FEA2A3" w14:textId="77777777" w:rsidR="00156F87" w:rsidRPr="00EB0988" w:rsidRDefault="00156F87" w:rsidP="00156F87">
            <w:pPr>
              <w:jc w:val="center"/>
              <w:rPr>
                <w:rFonts w:ascii="Arial" w:hAnsi="Arial" w:cs="Arial"/>
                <w:sz w:val="18"/>
                <w:szCs w:val="18"/>
              </w:rPr>
            </w:pPr>
            <w:r>
              <w:rPr>
                <w:rFonts w:ascii="Arial" w:hAnsi="Arial" w:cs="Arial"/>
                <w:sz w:val="18"/>
                <w:szCs w:val="18"/>
              </w:rPr>
              <w:t>519</w:t>
            </w:r>
          </w:p>
        </w:tc>
        <w:tc>
          <w:tcPr>
            <w:tcW w:w="2523" w:type="dxa"/>
            <w:vAlign w:val="center"/>
          </w:tcPr>
          <w:p w14:paraId="71B1F8BD" w14:textId="77777777" w:rsidR="00156F87" w:rsidRPr="00EB0988" w:rsidRDefault="00156F87" w:rsidP="00156F87">
            <w:pPr>
              <w:rPr>
                <w:rFonts w:ascii="Arial" w:hAnsi="Arial" w:cs="Arial"/>
                <w:sz w:val="18"/>
                <w:szCs w:val="18"/>
              </w:rPr>
            </w:pPr>
            <w:r>
              <w:rPr>
                <w:rFonts w:ascii="Arial" w:hAnsi="Arial" w:cs="Arial"/>
                <w:sz w:val="18"/>
                <w:szCs w:val="18"/>
              </w:rPr>
              <w:t>CRANE</w:t>
            </w:r>
          </w:p>
        </w:tc>
        <w:tc>
          <w:tcPr>
            <w:tcW w:w="6456" w:type="dxa"/>
            <w:vAlign w:val="center"/>
          </w:tcPr>
          <w:p w14:paraId="53A06D56"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2BBDCF84" w14:textId="77777777" w:rsidTr="00164498">
        <w:trPr>
          <w:cantSplit/>
        </w:trPr>
        <w:tc>
          <w:tcPr>
            <w:tcW w:w="1071" w:type="dxa"/>
          </w:tcPr>
          <w:p w14:paraId="30A443C9" w14:textId="77777777" w:rsidR="00156F87" w:rsidRPr="00EB0988" w:rsidRDefault="00156F87" w:rsidP="00156F87">
            <w:pPr>
              <w:jc w:val="center"/>
              <w:rPr>
                <w:rFonts w:ascii="Arial" w:hAnsi="Arial" w:cs="Arial"/>
                <w:sz w:val="18"/>
                <w:szCs w:val="18"/>
              </w:rPr>
            </w:pPr>
            <w:r>
              <w:rPr>
                <w:rFonts w:ascii="Arial" w:hAnsi="Arial" w:cs="Arial"/>
                <w:sz w:val="18"/>
                <w:szCs w:val="18"/>
              </w:rPr>
              <w:t>520</w:t>
            </w:r>
          </w:p>
        </w:tc>
        <w:tc>
          <w:tcPr>
            <w:tcW w:w="2523" w:type="dxa"/>
            <w:vAlign w:val="center"/>
          </w:tcPr>
          <w:p w14:paraId="28C9509C" w14:textId="77777777" w:rsidR="00156F87" w:rsidRPr="00EB0988" w:rsidRDefault="00156F87" w:rsidP="00156F87">
            <w:pPr>
              <w:rPr>
                <w:rFonts w:ascii="Arial" w:hAnsi="Arial" w:cs="Arial"/>
                <w:sz w:val="18"/>
                <w:szCs w:val="18"/>
              </w:rPr>
            </w:pPr>
            <w:r>
              <w:rPr>
                <w:rFonts w:ascii="Arial" w:hAnsi="Arial" w:cs="Arial"/>
                <w:sz w:val="18"/>
                <w:szCs w:val="18"/>
              </w:rPr>
              <w:t>CROCKETT</w:t>
            </w:r>
          </w:p>
        </w:tc>
        <w:tc>
          <w:tcPr>
            <w:tcW w:w="6456" w:type="dxa"/>
            <w:vAlign w:val="center"/>
          </w:tcPr>
          <w:p w14:paraId="4E263B4D"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547A1646" w14:textId="77777777" w:rsidTr="00164498">
        <w:trPr>
          <w:cantSplit/>
        </w:trPr>
        <w:tc>
          <w:tcPr>
            <w:tcW w:w="1071" w:type="dxa"/>
          </w:tcPr>
          <w:p w14:paraId="2BCECCED"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522</w:t>
            </w:r>
          </w:p>
        </w:tc>
        <w:tc>
          <w:tcPr>
            <w:tcW w:w="2523" w:type="dxa"/>
            <w:vAlign w:val="center"/>
          </w:tcPr>
          <w:p w14:paraId="37986EFF" w14:textId="6C46D5DD" w:rsidR="00156F87" w:rsidRPr="00EB0988" w:rsidRDefault="00156F87" w:rsidP="00156F87">
            <w:pPr>
              <w:rPr>
                <w:rFonts w:ascii="Arial" w:hAnsi="Arial" w:cs="Arial"/>
                <w:sz w:val="18"/>
                <w:szCs w:val="18"/>
              </w:rPr>
            </w:pPr>
            <w:r>
              <w:rPr>
                <w:rFonts w:ascii="Arial" w:hAnsi="Arial" w:cs="Arial"/>
                <w:sz w:val="18"/>
                <w:szCs w:val="18"/>
              </w:rPr>
              <w:t>L_</w:t>
            </w:r>
            <w:r w:rsidRPr="00EB0988">
              <w:rPr>
                <w:rFonts w:ascii="Arial" w:hAnsi="Arial" w:cs="Arial"/>
                <w:sz w:val="18"/>
                <w:szCs w:val="18"/>
              </w:rPr>
              <w:t>CULB</w:t>
            </w:r>
            <w:r>
              <w:rPr>
                <w:rFonts w:ascii="Arial" w:hAnsi="Arial" w:cs="Arial"/>
                <w:sz w:val="18"/>
                <w:szCs w:val="18"/>
              </w:rPr>
              <w:t>E</w:t>
            </w:r>
            <w:r w:rsidRPr="00EB0988">
              <w:rPr>
                <w:rFonts w:ascii="Arial" w:hAnsi="Arial" w:cs="Arial"/>
                <w:sz w:val="18"/>
                <w:szCs w:val="18"/>
              </w:rPr>
              <w:t>RSON</w:t>
            </w:r>
          </w:p>
        </w:tc>
        <w:tc>
          <w:tcPr>
            <w:tcW w:w="6456" w:type="dxa"/>
            <w:vAlign w:val="center"/>
          </w:tcPr>
          <w:p w14:paraId="6DE710BD"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67F0AA55" w14:textId="77777777" w:rsidTr="00164498">
        <w:trPr>
          <w:cantSplit/>
        </w:trPr>
        <w:tc>
          <w:tcPr>
            <w:tcW w:w="1071" w:type="dxa"/>
          </w:tcPr>
          <w:p w14:paraId="6AB55FC2"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525</w:t>
            </w:r>
          </w:p>
        </w:tc>
        <w:tc>
          <w:tcPr>
            <w:tcW w:w="2523" w:type="dxa"/>
            <w:vAlign w:val="center"/>
          </w:tcPr>
          <w:p w14:paraId="4B2777A2" w14:textId="77777777" w:rsidR="00156F87" w:rsidRPr="00EB0988" w:rsidRDefault="00156F87" w:rsidP="00156F87">
            <w:pPr>
              <w:rPr>
                <w:rFonts w:ascii="Arial" w:hAnsi="Arial" w:cs="Arial"/>
                <w:sz w:val="18"/>
                <w:szCs w:val="18"/>
              </w:rPr>
            </w:pPr>
            <w:r w:rsidRPr="00EB0988">
              <w:rPr>
                <w:rFonts w:ascii="Arial" w:hAnsi="Arial" w:cs="Arial"/>
                <w:sz w:val="18"/>
                <w:szCs w:val="18"/>
              </w:rPr>
              <w:t>DEWITT</w:t>
            </w:r>
          </w:p>
        </w:tc>
        <w:tc>
          <w:tcPr>
            <w:tcW w:w="6456" w:type="dxa"/>
            <w:vAlign w:val="center"/>
          </w:tcPr>
          <w:p w14:paraId="442559BE"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4C33084D" w14:textId="77777777" w:rsidTr="00164498">
        <w:trPr>
          <w:cantSplit/>
        </w:trPr>
        <w:tc>
          <w:tcPr>
            <w:tcW w:w="1071" w:type="dxa"/>
          </w:tcPr>
          <w:p w14:paraId="16C376B1" w14:textId="77777777" w:rsidR="00156F87" w:rsidRPr="00EB0988" w:rsidRDefault="00156F87" w:rsidP="00156F87">
            <w:pPr>
              <w:jc w:val="center"/>
              <w:rPr>
                <w:rFonts w:ascii="Arial" w:hAnsi="Arial" w:cs="Arial"/>
                <w:sz w:val="18"/>
                <w:szCs w:val="18"/>
              </w:rPr>
            </w:pPr>
            <w:r>
              <w:rPr>
                <w:rFonts w:ascii="Arial" w:hAnsi="Arial" w:cs="Arial"/>
                <w:sz w:val="18"/>
                <w:szCs w:val="18"/>
              </w:rPr>
              <w:t>526</w:t>
            </w:r>
          </w:p>
        </w:tc>
        <w:tc>
          <w:tcPr>
            <w:tcW w:w="2523" w:type="dxa"/>
            <w:vAlign w:val="center"/>
          </w:tcPr>
          <w:p w14:paraId="63AD28C9" w14:textId="77777777" w:rsidR="00156F87" w:rsidRPr="00EB0988" w:rsidRDefault="00156F87" w:rsidP="00156F87">
            <w:pPr>
              <w:rPr>
                <w:rFonts w:ascii="Arial" w:hAnsi="Arial" w:cs="Arial"/>
                <w:sz w:val="18"/>
                <w:szCs w:val="18"/>
              </w:rPr>
            </w:pPr>
            <w:r>
              <w:rPr>
                <w:rFonts w:ascii="Arial" w:hAnsi="Arial" w:cs="Arial"/>
                <w:sz w:val="18"/>
                <w:szCs w:val="18"/>
              </w:rPr>
              <w:t>DIMMIT</w:t>
            </w:r>
          </w:p>
        </w:tc>
        <w:tc>
          <w:tcPr>
            <w:tcW w:w="6456" w:type="dxa"/>
            <w:vAlign w:val="center"/>
          </w:tcPr>
          <w:p w14:paraId="0502819D"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1CD56DBE" w14:textId="77777777" w:rsidTr="00164498">
        <w:trPr>
          <w:cantSplit/>
        </w:trPr>
        <w:tc>
          <w:tcPr>
            <w:tcW w:w="1071" w:type="dxa"/>
          </w:tcPr>
          <w:p w14:paraId="5CD24883" w14:textId="77777777" w:rsidR="00156F87" w:rsidRPr="00EB0988" w:rsidRDefault="00156F87" w:rsidP="00156F87">
            <w:pPr>
              <w:jc w:val="center"/>
              <w:rPr>
                <w:rFonts w:ascii="Arial" w:hAnsi="Arial" w:cs="Arial"/>
                <w:sz w:val="18"/>
                <w:szCs w:val="18"/>
              </w:rPr>
            </w:pPr>
            <w:r>
              <w:rPr>
                <w:rFonts w:ascii="Arial" w:hAnsi="Arial" w:cs="Arial"/>
                <w:sz w:val="18"/>
                <w:szCs w:val="18"/>
              </w:rPr>
              <w:t>527</w:t>
            </w:r>
          </w:p>
        </w:tc>
        <w:tc>
          <w:tcPr>
            <w:tcW w:w="2523" w:type="dxa"/>
            <w:vAlign w:val="center"/>
          </w:tcPr>
          <w:p w14:paraId="0A34C1EE" w14:textId="77777777" w:rsidR="00156F87" w:rsidRPr="00EB0988" w:rsidRDefault="00156F87" w:rsidP="00156F87">
            <w:pPr>
              <w:rPr>
                <w:rFonts w:ascii="Arial" w:hAnsi="Arial" w:cs="Arial"/>
                <w:sz w:val="18"/>
                <w:szCs w:val="18"/>
              </w:rPr>
            </w:pPr>
            <w:r>
              <w:rPr>
                <w:rFonts w:ascii="Arial" w:hAnsi="Arial" w:cs="Arial"/>
                <w:sz w:val="18"/>
                <w:szCs w:val="18"/>
              </w:rPr>
              <w:t>ECTOR</w:t>
            </w:r>
          </w:p>
        </w:tc>
        <w:tc>
          <w:tcPr>
            <w:tcW w:w="6456" w:type="dxa"/>
            <w:vAlign w:val="center"/>
          </w:tcPr>
          <w:p w14:paraId="25007000"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2DE3DCDA" w14:textId="77777777" w:rsidTr="00164498">
        <w:trPr>
          <w:cantSplit/>
        </w:trPr>
        <w:tc>
          <w:tcPr>
            <w:tcW w:w="1071" w:type="dxa"/>
          </w:tcPr>
          <w:p w14:paraId="42DFDF46"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528</w:t>
            </w:r>
          </w:p>
        </w:tc>
        <w:tc>
          <w:tcPr>
            <w:tcW w:w="2523" w:type="dxa"/>
            <w:vAlign w:val="center"/>
          </w:tcPr>
          <w:p w14:paraId="218564B0" w14:textId="77777777" w:rsidR="00156F87" w:rsidRPr="00EB0988" w:rsidRDefault="00156F87" w:rsidP="00156F87">
            <w:pPr>
              <w:rPr>
                <w:rFonts w:ascii="Arial" w:hAnsi="Arial" w:cs="Arial"/>
                <w:sz w:val="18"/>
                <w:szCs w:val="18"/>
              </w:rPr>
            </w:pPr>
            <w:r w:rsidRPr="00EB0988">
              <w:rPr>
                <w:rFonts w:ascii="Arial" w:hAnsi="Arial" w:cs="Arial"/>
                <w:sz w:val="18"/>
                <w:szCs w:val="18"/>
              </w:rPr>
              <w:t>FAYETTE</w:t>
            </w:r>
          </w:p>
        </w:tc>
        <w:tc>
          <w:tcPr>
            <w:tcW w:w="6456" w:type="dxa"/>
            <w:vAlign w:val="center"/>
          </w:tcPr>
          <w:p w14:paraId="157468C4"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23AF3F5F" w14:textId="77777777" w:rsidTr="00164498">
        <w:trPr>
          <w:cantSplit/>
        </w:trPr>
        <w:tc>
          <w:tcPr>
            <w:tcW w:w="1071" w:type="dxa"/>
          </w:tcPr>
          <w:p w14:paraId="7D0D7DFF" w14:textId="5E8E7C2D" w:rsidR="00156F87" w:rsidRPr="00EB0988" w:rsidRDefault="00156F87" w:rsidP="00156F87">
            <w:pPr>
              <w:jc w:val="center"/>
              <w:rPr>
                <w:rFonts w:ascii="Arial" w:hAnsi="Arial" w:cs="Arial"/>
                <w:sz w:val="18"/>
                <w:szCs w:val="18"/>
              </w:rPr>
            </w:pPr>
            <w:r>
              <w:rPr>
                <w:rFonts w:ascii="Arial" w:hAnsi="Arial" w:cs="Arial"/>
                <w:sz w:val="18"/>
                <w:szCs w:val="18"/>
              </w:rPr>
              <w:t>529</w:t>
            </w:r>
          </w:p>
        </w:tc>
        <w:tc>
          <w:tcPr>
            <w:tcW w:w="2523" w:type="dxa"/>
            <w:vAlign w:val="center"/>
          </w:tcPr>
          <w:p w14:paraId="09A7A4A1" w14:textId="1B3EAE9B" w:rsidR="00156F87" w:rsidRPr="00EB0988" w:rsidRDefault="00156F87" w:rsidP="00156F87">
            <w:pPr>
              <w:rPr>
                <w:rFonts w:ascii="Arial" w:hAnsi="Arial" w:cs="Arial"/>
                <w:sz w:val="18"/>
                <w:szCs w:val="18"/>
              </w:rPr>
            </w:pPr>
            <w:r>
              <w:rPr>
                <w:rFonts w:ascii="Arial" w:hAnsi="Arial" w:cs="Arial"/>
                <w:sz w:val="18"/>
                <w:szCs w:val="18"/>
              </w:rPr>
              <w:t>L_EDWARDS</w:t>
            </w:r>
          </w:p>
        </w:tc>
        <w:tc>
          <w:tcPr>
            <w:tcW w:w="6456" w:type="dxa"/>
            <w:vAlign w:val="center"/>
          </w:tcPr>
          <w:p w14:paraId="7F63688F" w14:textId="4EBD2522"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014E3E75" w14:textId="77777777" w:rsidTr="00164498">
        <w:trPr>
          <w:cantSplit/>
        </w:trPr>
        <w:tc>
          <w:tcPr>
            <w:tcW w:w="1071" w:type="dxa"/>
          </w:tcPr>
          <w:p w14:paraId="199C7323"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531</w:t>
            </w:r>
          </w:p>
        </w:tc>
        <w:tc>
          <w:tcPr>
            <w:tcW w:w="2523" w:type="dxa"/>
            <w:vAlign w:val="center"/>
          </w:tcPr>
          <w:p w14:paraId="21F9B453" w14:textId="78F3A317" w:rsidR="00156F87" w:rsidRPr="00EB0988" w:rsidRDefault="00156F87" w:rsidP="00156F87">
            <w:pPr>
              <w:rPr>
                <w:rFonts w:ascii="Arial" w:hAnsi="Arial" w:cs="Arial"/>
                <w:sz w:val="18"/>
                <w:szCs w:val="18"/>
              </w:rPr>
            </w:pPr>
            <w:r>
              <w:rPr>
                <w:rFonts w:ascii="Arial" w:hAnsi="Arial" w:cs="Arial"/>
                <w:sz w:val="18"/>
                <w:szCs w:val="18"/>
              </w:rPr>
              <w:t>L_</w:t>
            </w:r>
            <w:r w:rsidRPr="00EB0988">
              <w:rPr>
                <w:rFonts w:ascii="Arial" w:hAnsi="Arial" w:cs="Arial"/>
                <w:sz w:val="18"/>
                <w:szCs w:val="18"/>
              </w:rPr>
              <w:t>GIL</w:t>
            </w:r>
            <w:r>
              <w:rPr>
                <w:rFonts w:ascii="Arial" w:hAnsi="Arial" w:cs="Arial"/>
                <w:sz w:val="18"/>
                <w:szCs w:val="18"/>
              </w:rPr>
              <w:t>L</w:t>
            </w:r>
            <w:r w:rsidRPr="00EB0988">
              <w:rPr>
                <w:rFonts w:ascii="Arial" w:hAnsi="Arial" w:cs="Arial"/>
                <w:sz w:val="18"/>
                <w:szCs w:val="18"/>
              </w:rPr>
              <w:t>ESPIE</w:t>
            </w:r>
          </w:p>
        </w:tc>
        <w:tc>
          <w:tcPr>
            <w:tcW w:w="6456" w:type="dxa"/>
            <w:vAlign w:val="center"/>
          </w:tcPr>
          <w:p w14:paraId="038786E2"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67976040" w14:textId="77777777" w:rsidTr="00164498">
        <w:trPr>
          <w:cantSplit/>
        </w:trPr>
        <w:tc>
          <w:tcPr>
            <w:tcW w:w="1071" w:type="dxa"/>
          </w:tcPr>
          <w:p w14:paraId="31BEC461"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534</w:t>
            </w:r>
          </w:p>
        </w:tc>
        <w:tc>
          <w:tcPr>
            <w:tcW w:w="2523" w:type="dxa"/>
            <w:vAlign w:val="center"/>
          </w:tcPr>
          <w:p w14:paraId="7E8087B7" w14:textId="77777777" w:rsidR="00156F87" w:rsidRPr="00EB0988" w:rsidRDefault="00156F87" w:rsidP="00156F87">
            <w:pPr>
              <w:rPr>
                <w:rFonts w:ascii="Arial" w:hAnsi="Arial" w:cs="Arial"/>
                <w:sz w:val="18"/>
                <w:szCs w:val="18"/>
              </w:rPr>
            </w:pPr>
            <w:r w:rsidRPr="00EB0988">
              <w:rPr>
                <w:rFonts w:ascii="Arial" w:hAnsi="Arial" w:cs="Arial"/>
                <w:sz w:val="18"/>
                <w:szCs w:val="18"/>
              </w:rPr>
              <w:t>GOLIAD</w:t>
            </w:r>
          </w:p>
        </w:tc>
        <w:tc>
          <w:tcPr>
            <w:tcW w:w="6456" w:type="dxa"/>
            <w:vAlign w:val="center"/>
          </w:tcPr>
          <w:p w14:paraId="23E371F4"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522A8ABA" w14:textId="77777777" w:rsidTr="00164498">
        <w:trPr>
          <w:cantSplit/>
        </w:trPr>
        <w:tc>
          <w:tcPr>
            <w:tcW w:w="1071" w:type="dxa"/>
          </w:tcPr>
          <w:p w14:paraId="35546373"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537</w:t>
            </w:r>
          </w:p>
        </w:tc>
        <w:tc>
          <w:tcPr>
            <w:tcW w:w="2523" w:type="dxa"/>
            <w:vAlign w:val="center"/>
          </w:tcPr>
          <w:p w14:paraId="0177F159" w14:textId="77777777" w:rsidR="00156F87" w:rsidRPr="00EB0988" w:rsidRDefault="00156F87" w:rsidP="00156F87">
            <w:pPr>
              <w:rPr>
                <w:rFonts w:ascii="Arial" w:hAnsi="Arial" w:cs="Arial"/>
                <w:sz w:val="18"/>
                <w:szCs w:val="18"/>
              </w:rPr>
            </w:pPr>
            <w:r w:rsidRPr="00EB0988">
              <w:rPr>
                <w:rFonts w:ascii="Arial" w:hAnsi="Arial" w:cs="Arial"/>
                <w:sz w:val="18"/>
                <w:szCs w:val="18"/>
              </w:rPr>
              <w:t>GONZALES</w:t>
            </w:r>
          </w:p>
        </w:tc>
        <w:tc>
          <w:tcPr>
            <w:tcW w:w="6456" w:type="dxa"/>
            <w:vAlign w:val="center"/>
          </w:tcPr>
          <w:p w14:paraId="71728A24"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4E95FAE2" w14:textId="77777777" w:rsidTr="00164498">
        <w:trPr>
          <w:cantSplit/>
        </w:trPr>
        <w:tc>
          <w:tcPr>
            <w:tcW w:w="1071" w:type="dxa"/>
          </w:tcPr>
          <w:p w14:paraId="4518EC7E"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540</w:t>
            </w:r>
          </w:p>
        </w:tc>
        <w:tc>
          <w:tcPr>
            <w:tcW w:w="2523" w:type="dxa"/>
            <w:vAlign w:val="center"/>
          </w:tcPr>
          <w:p w14:paraId="68357F54" w14:textId="5F2E9990" w:rsidR="00156F87" w:rsidRPr="00EB0988" w:rsidRDefault="00156F87" w:rsidP="00156F87">
            <w:pPr>
              <w:rPr>
                <w:rFonts w:ascii="Arial" w:hAnsi="Arial" w:cs="Arial"/>
                <w:sz w:val="18"/>
                <w:szCs w:val="18"/>
              </w:rPr>
            </w:pPr>
            <w:r>
              <w:rPr>
                <w:rFonts w:ascii="Arial" w:hAnsi="Arial" w:cs="Arial"/>
                <w:sz w:val="18"/>
                <w:szCs w:val="18"/>
              </w:rPr>
              <w:t>L_</w:t>
            </w:r>
            <w:r w:rsidRPr="00EB0988">
              <w:rPr>
                <w:rFonts w:ascii="Arial" w:hAnsi="Arial" w:cs="Arial"/>
                <w:sz w:val="18"/>
                <w:szCs w:val="18"/>
              </w:rPr>
              <w:t>GUAD</w:t>
            </w:r>
            <w:r>
              <w:rPr>
                <w:rFonts w:ascii="Arial" w:hAnsi="Arial" w:cs="Arial"/>
                <w:sz w:val="18"/>
                <w:szCs w:val="18"/>
              </w:rPr>
              <w:t>A</w:t>
            </w:r>
            <w:r w:rsidRPr="00EB0988">
              <w:rPr>
                <w:rFonts w:ascii="Arial" w:hAnsi="Arial" w:cs="Arial"/>
                <w:sz w:val="18"/>
                <w:szCs w:val="18"/>
              </w:rPr>
              <w:t>LUPE</w:t>
            </w:r>
          </w:p>
        </w:tc>
        <w:tc>
          <w:tcPr>
            <w:tcW w:w="6456" w:type="dxa"/>
            <w:vAlign w:val="center"/>
          </w:tcPr>
          <w:p w14:paraId="6762A662"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102B563B" w14:textId="77777777" w:rsidTr="00164498">
        <w:trPr>
          <w:cantSplit/>
        </w:trPr>
        <w:tc>
          <w:tcPr>
            <w:tcW w:w="1071" w:type="dxa"/>
          </w:tcPr>
          <w:p w14:paraId="6AC67E8D"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543</w:t>
            </w:r>
          </w:p>
        </w:tc>
        <w:tc>
          <w:tcPr>
            <w:tcW w:w="2523" w:type="dxa"/>
            <w:vAlign w:val="center"/>
          </w:tcPr>
          <w:p w14:paraId="5BF1C7E1" w14:textId="77777777" w:rsidR="00156F87" w:rsidRPr="00EB0988" w:rsidRDefault="00156F87" w:rsidP="00156F87">
            <w:pPr>
              <w:rPr>
                <w:rFonts w:ascii="Arial" w:hAnsi="Arial" w:cs="Arial"/>
                <w:sz w:val="18"/>
                <w:szCs w:val="18"/>
              </w:rPr>
            </w:pPr>
            <w:r w:rsidRPr="00EB0988">
              <w:rPr>
                <w:rFonts w:ascii="Arial" w:hAnsi="Arial" w:cs="Arial"/>
                <w:sz w:val="18"/>
                <w:szCs w:val="18"/>
              </w:rPr>
              <w:t>HAYS</w:t>
            </w:r>
          </w:p>
        </w:tc>
        <w:tc>
          <w:tcPr>
            <w:tcW w:w="6456" w:type="dxa"/>
            <w:vAlign w:val="center"/>
          </w:tcPr>
          <w:p w14:paraId="658DE8DD"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71C8B6AD" w14:textId="77777777" w:rsidTr="00164498">
        <w:trPr>
          <w:cantSplit/>
        </w:trPr>
        <w:tc>
          <w:tcPr>
            <w:tcW w:w="1071" w:type="dxa"/>
          </w:tcPr>
          <w:p w14:paraId="6997D725" w14:textId="77777777" w:rsidR="00156F87" w:rsidRPr="00EB0988" w:rsidRDefault="00156F87" w:rsidP="00156F87">
            <w:pPr>
              <w:jc w:val="center"/>
              <w:rPr>
                <w:rFonts w:ascii="Arial" w:hAnsi="Arial" w:cs="Arial"/>
                <w:sz w:val="18"/>
                <w:szCs w:val="18"/>
              </w:rPr>
            </w:pPr>
            <w:r>
              <w:rPr>
                <w:rFonts w:ascii="Arial" w:hAnsi="Arial" w:cs="Arial"/>
                <w:sz w:val="18"/>
                <w:szCs w:val="18"/>
              </w:rPr>
              <w:t>542</w:t>
            </w:r>
          </w:p>
        </w:tc>
        <w:tc>
          <w:tcPr>
            <w:tcW w:w="2523" w:type="dxa"/>
            <w:vAlign w:val="center"/>
          </w:tcPr>
          <w:p w14:paraId="01258BC0" w14:textId="77777777" w:rsidR="00156F87" w:rsidRPr="00EB0988" w:rsidRDefault="00156F87" w:rsidP="00156F87">
            <w:pPr>
              <w:rPr>
                <w:rFonts w:ascii="Arial" w:hAnsi="Arial" w:cs="Arial"/>
                <w:sz w:val="18"/>
                <w:szCs w:val="18"/>
              </w:rPr>
            </w:pPr>
            <w:r>
              <w:rPr>
                <w:rFonts w:ascii="Arial" w:hAnsi="Arial" w:cs="Arial"/>
                <w:sz w:val="18"/>
                <w:szCs w:val="18"/>
              </w:rPr>
              <w:t>KARNES</w:t>
            </w:r>
          </w:p>
        </w:tc>
        <w:tc>
          <w:tcPr>
            <w:tcW w:w="6456" w:type="dxa"/>
            <w:vAlign w:val="center"/>
          </w:tcPr>
          <w:p w14:paraId="186EE80B"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35319CDF" w14:textId="77777777" w:rsidTr="00164498">
        <w:trPr>
          <w:cantSplit/>
        </w:trPr>
        <w:tc>
          <w:tcPr>
            <w:tcW w:w="1071" w:type="dxa"/>
          </w:tcPr>
          <w:p w14:paraId="3C14F788"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546</w:t>
            </w:r>
          </w:p>
        </w:tc>
        <w:tc>
          <w:tcPr>
            <w:tcW w:w="2523" w:type="dxa"/>
            <w:vAlign w:val="center"/>
          </w:tcPr>
          <w:p w14:paraId="0B68F533" w14:textId="77777777" w:rsidR="00156F87" w:rsidRPr="00EB0988" w:rsidRDefault="00156F87" w:rsidP="00156F87">
            <w:pPr>
              <w:rPr>
                <w:rFonts w:ascii="Arial" w:hAnsi="Arial" w:cs="Arial"/>
                <w:sz w:val="18"/>
                <w:szCs w:val="18"/>
              </w:rPr>
            </w:pPr>
            <w:r w:rsidRPr="00EB0988">
              <w:rPr>
                <w:rFonts w:ascii="Arial" w:hAnsi="Arial" w:cs="Arial"/>
                <w:sz w:val="18"/>
                <w:szCs w:val="18"/>
              </w:rPr>
              <w:t>KENDALL</w:t>
            </w:r>
          </w:p>
        </w:tc>
        <w:tc>
          <w:tcPr>
            <w:tcW w:w="6456" w:type="dxa"/>
            <w:vAlign w:val="center"/>
          </w:tcPr>
          <w:p w14:paraId="5493625E"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78BEC23B" w14:textId="77777777" w:rsidTr="00164498">
        <w:trPr>
          <w:cantSplit/>
        </w:trPr>
        <w:tc>
          <w:tcPr>
            <w:tcW w:w="1071" w:type="dxa"/>
          </w:tcPr>
          <w:p w14:paraId="4B5BDFFE"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549</w:t>
            </w:r>
          </w:p>
        </w:tc>
        <w:tc>
          <w:tcPr>
            <w:tcW w:w="2523" w:type="dxa"/>
            <w:vAlign w:val="center"/>
          </w:tcPr>
          <w:p w14:paraId="1EACE9F8" w14:textId="77777777" w:rsidR="00156F87" w:rsidRPr="00EB0988" w:rsidRDefault="00156F87" w:rsidP="00156F87">
            <w:pPr>
              <w:rPr>
                <w:rFonts w:ascii="Arial" w:hAnsi="Arial" w:cs="Arial"/>
                <w:sz w:val="18"/>
                <w:szCs w:val="18"/>
              </w:rPr>
            </w:pPr>
            <w:r w:rsidRPr="00EB0988">
              <w:rPr>
                <w:rFonts w:ascii="Arial" w:hAnsi="Arial" w:cs="Arial"/>
                <w:sz w:val="18"/>
                <w:szCs w:val="18"/>
              </w:rPr>
              <w:t>KERR</w:t>
            </w:r>
          </w:p>
        </w:tc>
        <w:tc>
          <w:tcPr>
            <w:tcW w:w="6456" w:type="dxa"/>
            <w:vAlign w:val="center"/>
          </w:tcPr>
          <w:p w14:paraId="6A9888A3"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22940D60" w14:textId="77777777" w:rsidTr="00164498">
        <w:trPr>
          <w:cantSplit/>
        </w:trPr>
        <w:tc>
          <w:tcPr>
            <w:tcW w:w="1071" w:type="dxa"/>
          </w:tcPr>
          <w:p w14:paraId="492E5CA6" w14:textId="77777777" w:rsidR="00156F87" w:rsidRPr="00EB0988" w:rsidRDefault="00156F87" w:rsidP="00156F87">
            <w:pPr>
              <w:jc w:val="center"/>
              <w:rPr>
                <w:rFonts w:ascii="Arial" w:hAnsi="Arial" w:cs="Arial"/>
                <w:sz w:val="18"/>
                <w:szCs w:val="18"/>
              </w:rPr>
            </w:pPr>
            <w:r>
              <w:rPr>
                <w:rFonts w:ascii="Arial" w:hAnsi="Arial" w:cs="Arial"/>
                <w:sz w:val="18"/>
                <w:szCs w:val="18"/>
              </w:rPr>
              <w:t>550</w:t>
            </w:r>
          </w:p>
        </w:tc>
        <w:tc>
          <w:tcPr>
            <w:tcW w:w="2523" w:type="dxa"/>
            <w:vAlign w:val="center"/>
          </w:tcPr>
          <w:p w14:paraId="12A53907" w14:textId="77777777" w:rsidR="00156F87" w:rsidRPr="00EB0988" w:rsidRDefault="00156F87" w:rsidP="00156F87">
            <w:pPr>
              <w:rPr>
                <w:rFonts w:ascii="Arial" w:hAnsi="Arial" w:cs="Arial"/>
                <w:sz w:val="18"/>
                <w:szCs w:val="18"/>
              </w:rPr>
            </w:pPr>
            <w:r>
              <w:rPr>
                <w:rFonts w:ascii="Arial" w:hAnsi="Arial" w:cs="Arial"/>
                <w:sz w:val="18"/>
                <w:szCs w:val="18"/>
              </w:rPr>
              <w:t>PRESIDIO</w:t>
            </w:r>
          </w:p>
        </w:tc>
        <w:tc>
          <w:tcPr>
            <w:tcW w:w="6456" w:type="dxa"/>
            <w:vAlign w:val="center"/>
          </w:tcPr>
          <w:p w14:paraId="67898A85"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2297F8C9" w14:textId="77777777" w:rsidTr="00164498">
        <w:trPr>
          <w:cantSplit/>
        </w:trPr>
        <w:tc>
          <w:tcPr>
            <w:tcW w:w="1071" w:type="dxa"/>
          </w:tcPr>
          <w:p w14:paraId="24D1D56C" w14:textId="77777777" w:rsidR="00156F87" w:rsidRPr="00EB0988" w:rsidRDefault="00156F87" w:rsidP="00156F87">
            <w:pPr>
              <w:jc w:val="center"/>
              <w:rPr>
                <w:rFonts w:ascii="Arial" w:hAnsi="Arial" w:cs="Arial"/>
                <w:sz w:val="18"/>
                <w:szCs w:val="18"/>
              </w:rPr>
            </w:pPr>
            <w:r>
              <w:rPr>
                <w:rFonts w:ascii="Arial" w:hAnsi="Arial" w:cs="Arial"/>
                <w:sz w:val="18"/>
                <w:szCs w:val="18"/>
              </w:rPr>
              <w:t>551</w:t>
            </w:r>
          </w:p>
        </w:tc>
        <w:tc>
          <w:tcPr>
            <w:tcW w:w="2523" w:type="dxa"/>
            <w:vAlign w:val="center"/>
          </w:tcPr>
          <w:p w14:paraId="20F556E5" w14:textId="77777777" w:rsidR="00156F87" w:rsidRPr="00EB0988" w:rsidRDefault="00156F87" w:rsidP="00156F87">
            <w:pPr>
              <w:rPr>
                <w:rFonts w:ascii="Arial" w:hAnsi="Arial" w:cs="Arial"/>
                <w:sz w:val="18"/>
                <w:szCs w:val="18"/>
              </w:rPr>
            </w:pPr>
            <w:r>
              <w:rPr>
                <w:rFonts w:ascii="Arial" w:hAnsi="Arial" w:cs="Arial"/>
                <w:sz w:val="18"/>
                <w:szCs w:val="18"/>
              </w:rPr>
              <w:t>UVALDE</w:t>
            </w:r>
          </w:p>
        </w:tc>
        <w:tc>
          <w:tcPr>
            <w:tcW w:w="6456" w:type="dxa"/>
            <w:vAlign w:val="center"/>
          </w:tcPr>
          <w:p w14:paraId="7F134DAE"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7864FCC2" w14:textId="77777777" w:rsidTr="00164498">
        <w:trPr>
          <w:cantSplit/>
        </w:trPr>
        <w:tc>
          <w:tcPr>
            <w:tcW w:w="1071" w:type="dxa"/>
          </w:tcPr>
          <w:p w14:paraId="3B2FF223"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553</w:t>
            </w:r>
          </w:p>
        </w:tc>
        <w:tc>
          <w:tcPr>
            <w:tcW w:w="2523" w:type="dxa"/>
            <w:vAlign w:val="center"/>
          </w:tcPr>
          <w:p w14:paraId="39690E9E" w14:textId="77777777" w:rsidR="00156F87" w:rsidRPr="00EB0988" w:rsidRDefault="00156F87" w:rsidP="00156F87">
            <w:pPr>
              <w:rPr>
                <w:rFonts w:ascii="Arial" w:hAnsi="Arial" w:cs="Arial"/>
                <w:sz w:val="18"/>
                <w:szCs w:val="18"/>
              </w:rPr>
            </w:pPr>
            <w:r w:rsidRPr="00EB0988">
              <w:rPr>
                <w:rFonts w:ascii="Arial" w:hAnsi="Arial" w:cs="Arial"/>
                <w:sz w:val="18"/>
                <w:szCs w:val="18"/>
              </w:rPr>
              <w:t>KIMBLE</w:t>
            </w:r>
          </w:p>
        </w:tc>
        <w:tc>
          <w:tcPr>
            <w:tcW w:w="6456" w:type="dxa"/>
            <w:vAlign w:val="center"/>
          </w:tcPr>
          <w:p w14:paraId="0E629E71"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6B40EADE" w14:textId="77777777" w:rsidTr="00164498">
        <w:trPr>
          <w:cantSplit/>
        </w:trPr>
        <w:tc>
          <w:tcPr>
            <w:tcW w:w="1071" w:type="dxa"/>
          </w:tcPr>
          <w:p w14:paraId="5541A905" w14:textId="77777777" w:rsidR="00156F87" w:rsidRPr="00EB0988" w:rsidRDefault="00156F87" w:rsidP="00156F87">
            <w:pPr>
              <w:jc w:val="center"/>
              <w:rPr>
                <w:rFonts w:ascii="Arial" w:hAnsi="Arial" w:cs="Arial"/>
                <w:sz w:val="18"/>
                <w:szCs w:val="18"/>
              </w:rPr>
            </w:pPr>
            <w:r>
              <w:rPr>
                <w:rFonts w:ascii="Arial" w:hAnsi="Arial" w:cs="Arial"/>
                <w:sz w:val="18"/>
                <w:szCs w:val="18"/>
              </w:rPr>
              <w:t>554</w:t>
            </w:r>
          </w:p>
        </w:tc>
        <w:tc>
          <w:tcPr>
            <w:tcW w:w="2523" w:type="dxa"/>
            <w:vAlign w:val="center"/>
          </w:tcPr>
          <w:p w14:paraId="52FDF91C" w14:textId="77777777" w:rsidR="00156F87" w:rsidRPr="00EB0988" w:rsidRDefault="00156F87" w:rsidP="00156F87">
            <w:pPr>
              <w:rPr>
                <w:rFonts w:ascii="Arial" w:hAnsi="Arial" w:cs="Arial"/>
                <w:sz w:val="18"/>
                <w:szCs w:val="18"/>
              </w:rPr>
            </w:pPr>
            <w:r>
              <w:rPr>
                <w:rFonts w:ascii="Arial" w:hAnsi="Arial" w:cs="Arial"/>
                <w:sz w:val="18"/>
                <w:szCs w:val="18"/>
              </w:rPr>
              <w:t>KINNEY</w:t>
            </w:r>
          </w:p>
        </w:tc>
        <w:tc>
          <w:tcPr>
            <w:tcW w:w="6456" w:type="dxa"/>
            <w:vAlign w:val="center"/>
          </w:tcPr>
          <w:p w14:paraId="744A8E45"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30649551" w14:textId="77777777" w:rsidTr="00164498">
        <w:trPr>
          <w:cantSplit/>
        </w:trPr>
        <w:tc>
          <w:tcPr>
            <w:tcW w:w="1071" w:type="dxa"/>
          </w:tcPr>
          <w:p w14:paraId="347F45F4"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555</w:t>
            </w:r>
          </w:p>
        </w:tc>
        <w:tc>
          <w:tcPr>
            <w:tcW w:w="2523" w:type="dxa"/>
            <w:vAlign w:val="center"/>
          </w:tcPr>
          <w:p w14:paraId="11AB6C7F" w14:textId="77777777" w:rsidR="00156F87" w:rsidRPr="00EB0988" w:rsidRDefault="00156F87" w:rsidP="00156F87">
            <w:pPr>
              <w:rPr>
                <w:rFonts w:ascii="Arial" w:hAnsi="Arial" w:cs="Arial"/>
                <w:sz w:val="18"/>
                <w:szCs w:val="18"/>
              </w:rPr>
            </w:pPr>
            <w:r w:rsidRPr="00EB0988">
              <w:rPr>
                <w:rFonts w:ascii="Arial" w:hAnsi="Arial" w:cs="Arial"/>
                <w:sz w:val="18"/>
                <w:szCs w:val="18"/>
              </w:rPr>
              <w:t>LAMPASAS</w:t>
            </w:r>
          </w:p>
        </w:tc>
        <w:tc>
          <w:tcPr>
            <w:tcW w:w="6456" w:type="dxa"/>
            <w:vAlign w:val="center"/>
          </w:tcPr>
          <w:p w14:paraId="786E0938"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3FE33892" w14:textId="77777777" w:rsidTr="00164498">
        <w:trPr>
          <w:cantSplit/>
        </w:trPr>
        <w:tc>
          <w:tcPr>
            <w:tcW w:w="1071" w:type="dxa"/>
          </w:tcPr>
          <w:p w14:paraId="1DC11487"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558</w:t>
            </w:r>
          </w:p>
        </w:tc>
        <w:tc>
          <w:tcPr>
            <w:tcW w:w="2523" w:type="dxa"/>
            <w:vAlign w:val="center"/>
          </w:tcPr>
          <w:p w14:paraId="133D3931" w14:textId="77777777" w:rsidR="00156F87" w:rsidRPr="00EB0988" w:rsidRDefault="00156F87" w:rsidP="00156F87">
            <w:pPr>
              <w:rPr>
                <w:rFonts w:ascii="Arial" w:hAnsi="Arial" w:cs="Arial"/>
                <w:sz w:val="18"/>
                <w:szCs w:val="18"/>
              </w:rPr>
            </w:pPr>
            <w:r w:rsidRPr="00EB0988">
              <w:rPr>
                <w:rFonts w:ascii="Arial" w:hAnsi="Arial" w:cs="Arial"/>
                <w:sz w:val="18"/>
                <w:szCs w:val="18"/>
              </w:rPr>
              <w:t>LAVACA</w:t>
            </w:r>
          </w:p>
        </w:tc>
        <w:tc>
          <w:tcPr>
            <w:tcW w:w="6456" w:type="dxa"/>
            <w:vAlign w:val="center"/>
          </w:tcPr>
          <w:p w14:paraId="2EC7BE7B"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4B28D4FB" w14:textId="77777777" w:rsidTr="00164498">
        <w:trPr>
          <w:cantSplit/>
        </w:trPr>
        <w:tc>
          <w:tcPr>
            <w:tcW w:w="1071" w:type="dxa"/>
          </w:tcPr>
          <w:p w14:paraId="0AFE023F"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561</w:t>
            </w:r>
          </w:p>
        </w:tc>
        <w:tc>
          <w:tcPr>
            <w:tcW w:w="2523" w:type="dxa"/>
            <w:vAlign w:val="center"/>
          </w:tcPr>
          <w:p w14:paraId="4DA8F01F" w14:textId="77777777" w:rsidR="00156F87" w:rsidRPr="00EB0988" w:rsidRDefault="00156F87" w:rsidP="00156F87">
            <w:pPr>
              <w:rPr>
                <w:rFonts w:ascii="Arial" w:hAnsi="Arial" w:cs="Arial"/>
                <w:sz w:val="18"/>
                <w:szCs w:val="18"/>
              </w:rPr>
            </w:pPr>
            <w:r w:rsidRPr="00EB0988">
              <w:rPr>
                <w:rFonts w:ascii="Arial" w:hAnsi="Arial" w:cs="Arial"/>
                <w:sz w:val="18"/>
                <w:szCs w:val="18"/>
              </w:rPr>
              <w:t>LEE</w:t>
            </w:r>
          </w:p>
        </w:tc>
        <w:tc>
          <w:tcPr>
            <w:tcW w:w="6456" w:type="dxa"/>
            <w:vAlign w:val="center"/>
          </w:tcPr>
          <w:p w14:paraId="6510A8CE"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0A8333F0" w14:textId="77777777" w:rsidTr="00164498">
        <w:trPr>
          <w:cantSplit/>
        </w:trPr>
        <w:tc>
          <w:tcPr>
            <w:tcW w:w="1071" w:type="dxa"/>
          </w:tcPr>
          <w:p w14:paraId="787F7B78" w14:textId="77777777" w:rsidR="00156F87" w:rsidRPr="00EB0988" w:rsidRDefault="00156F87" w:rsidP="00156F87">
            <w:pPr>
              <w:jc w:val="center"/>
              <w:rPr>
                <w:rFonts w:ascii="Arial" w:hAnsi="Arial" w:cs="Arial"/>
                <w:sz w:val="18"/>
                <w:szCs w:val="18"/>
              </w:rPr>
            </w:pPr>
            <w:r>
              <w:rPr>
                <w:rFonts w:ascii="Arial" w:hAnsi="Arial" w:cs="Arial"/>
                <w:sz w:val="18"/>
                <w:szCs w:val="18"/>
              </w:rPr>
              <w:t>562</w:t>
            </w:r>
          </w:p>
        </w:tc>
        <w:tc>
          <w:tcPr>
            <w:tcW w:w="2523" w:type="dxa"/>
            <w:vAlign w:val="center"/>
          </w:tcPr>
          <w:p w14:paraId="4DB0A613" w14:textId="77777777" w:rsidR="00156F87" w:rsidRPr="00EB0988" w:rsidRDefault="00156F87" w:rsidP="00156F87">
            <w:pPr>
              <w:rPr>
                <w:rFonts w:ascii="Arial" w:hAnsi="Arial" w:cs="Arial"/>
                <w:sz w:val="18"/>
                <w:szCs w:val="18"/>
              </w:rPr>
            </w:pPr>
            <w:r>
              <w:rPr>
                <w:rFonts w:ascii="Arial" w:hAnsi="Arial" w:cs="Arial"/>
                <w:sz w:val="18"/>
                <w:szCs w:val="18"/>
              </w:rPr>
              <w:t>ZAVALA</w:t>
            </w:r>
          </w:p>
        </w:tc>
        <w:tc>
          <w:tcPr>
            <w:tcW w:w="6456" w:type="dxa"/>
            <w:vAlign w:val="center"/>
          </w:tcPr>
          <w:p w14:paraId="0CE00DEF"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4EBA2C70" w14:textId="77777777" w:rsidTr="00164498">
        <w:trPr>
          <w:cantSplit/>
        </w:trPr>
        <w:tc>
          <w:tcPr>
            <w:tcW w:w="1071" w:type="dxa"/>
          </w:tcPr>
          <w:p w14:paraId="666C34CF" w14:textId="77777777" w:rsidR="00156F87" w:rsidRPr="00EB0988" w:rsidRDefault="00156F87" w:rsidP="00156F87">
            <w:pPr>
              <w:jc w:val="center"/>
              <w:rPr>
                <w:rFonts w:ascii="Arial" w:hAnsi="Arial" w:cs="Arial"/>
                <w:sz w:val="18"/>
                <w:szCs w:val="18"/>
              </w:rPr>
            </w:pPr>
            <w:r>
              <w:rPr>
                <w:rFonts w:ascii="Arial" w:hAnsi="Arial" w:cs="Arial"/>
                <w:sz w:val="18"/>
                <w:szCs w:val="18"/>
              </w:rPr>
              <w:t>563</w:t>
            </w:r>
          </w:p>
        </w:tc>
        <w:tc>
          <w:tcPr>
            <w:tcW w:w="2523" w:type="dxa"/>
            <w:vAlign w:val="center"/>
          </w:tcPr>
          <w:p w14:paraId="6032D2FF" w14:textId="77777777" w:rsidR="00156F87" w:rsidRPr="00EB0988" w:rsidRDefault="00156F87" w:rsidP="00156F87">
            <w:pPr>
              <w:rPr>
                <w:rFonts w:ascii="Arial" w:hAnsi="Arial" w:cs="Arial"/>
                <w:sz w:val="18"/>
                <w:szCs w:val="18"/>
              </w:rPr>
            </w:pPr>
            <w:r>
              <w:rPr>
                <w:rFonts w:ascii="Arial" w:hAnsi="Arial" w:cs="Arial"/>
                <w:sz w:val="18"/>
                <w:szCs w:val="18"/>
              </w:rPr>
              <w:t>REEVES</w:t>
            </w:r>
          </w:p>
        </w:tc>
        <w:tc>
          <w:tcPr>
            <w:tcW w:w="6456" w:type="dxa"/>
            <w:vAlign w:val="center"/>
          </w:tcPr>
          <w:p w14:paraId="18D56CC3"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03B61533" w14:textId="77777777" w:rsidTr="00164498">
        <w:trPr>
          <w:cantSplit/>
        </w:trPr>
        <w:tc>
          <w:tcPr>
            <w:tcW w:w="1071" w:type="dxa"/>
          </w:tcPr>
          <w:p w14:paraId="574795FC"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lastRenderedPageBreak/>
              <w:t>564</w:t>
            </w:r>
          </w:p>
        </w:tc>
        <w:tc>
          <w:tcPr>
            <w:tcW w:w="2523" w:type="dxa"/>
            <w:vAlign w:val="center"/>
          </w:tcPr>
          <w:p w14:paraId="7051C175" w14:textId="77777777" w:rsidR="00156F87" w:rsidRPr="00EB0988" w:rsidRDefault="00156F87" w:rsidP="00156F87">
            <w:pPr>
              <w:rPr>
                <w:rFonts w:ascii="Arial" w:hAnsi="Arial" w:cs="Arial"/>
                <w:sz w:val="18"/>
                <w:szCs w:val="18"/>
              </w:rPr>
            </w:pPr>
            <w:r w:rsidRPr="00EB0988">
              <w:rPr>
                <w:rFonts w:ascii="Arial" w:hAnsi="Arial" w:cs="Arial"/>
                <w:sz w:val="18"/>
                <w:szCs w:val="18"/>
              </w:rPr>
              <w:t>LLANO</w:t>
            </w:r>
          </w:p>
        </w:tc>
        <w:tc>
          <w:tcPr>
            <w:tcW w:w="6456" w:type="dxa"/>
            <w:vAlign w:val="center"/>
          </w:tcPr>
          <w:p w14:paraId="0B778856"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18E48D90" w14:textId="77777777" w:rsidTr="00164498">
        <w:trPr>
          <w:cantSplit/>
        </w:trPr>
        <w:tc>
          <w:tcPr>
            <w:tcW w:w="1071" w:type="dxa"/>
          </w:tcPr>
          <w:p w14:paraId="7B5803B7" w14:textId="77777777" w:rsidR="00156F87" w:rsidRDefault="00156F87" w:rsidP="00156F87">
            <w:pPr>
              <w:jc w:val="center"/>
              <w:rPr>
                <w:rFonts w:ascii="Arial" w:hAnsi="Arial" w:cs="Arial"/>
                <w:sz w:val="18"/>
                <w:szCs w:val="18"/>
              </w:rPr>
            </w:pPr>
            <w:r>
              <w:rPr>
                <w:rFonts w:ascii="Arial" w:hAnsi="Arial" w:cs="Arial"/>
                <w:sz w:val="18"/>
                <w:szCs w:val="18"/>
              </w:rPr>
              <w:t>566</w:t>
            </w:r>
          </w:p>
        </w:tc>
        <w:tc>
          <w:tcPr>
            <w:tcW w:w="2523" w:type="dxa"/>
            <w:vAlign w:val="center"/>
          </w:tcPr>
          <w:p w14:paraId="7A937A8A" w14:textId="77777777" w:rsidR="00156F87" w:rsidRDefault="00156F87" w:rsidP="00156F87">
            <w:pPr>
              <w:rPr>
                <w:rFonts w:ascii="Arial" w:hAnsi="Arial" w:cs="Arial"/>
                <w:sz w:val="18"/>
                <w:szCs w:val="18"/>
              </w:rPr>
            </w:pPr>
            <w:r>
              <w:rPr>
                <w:rFonts w:ascii="Arial" w:hAnsi="Arial" w:cs="Arial"/>
                <w:sz w:val="18"/>
                <w:szCs w:val="18"/>
              </w:rPr>
              <w:t>SCHLEICHER</w:t>
            </w:r>
          </w:p>
        </w:tc>
        <w:tc>
          <w:tcPr>
            <w:tcW w:w="6456" w:type="dxa"/>
            <w:vAlign w:val="center"/>
          </w:tcPr>
          <w:p w14:paraId="06D0F21A"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04479BC5" w14:textId="77777777" w:rsidTr="00164498">
        <w:trPr>
          <w:cantSplit/>
        </w:trPr>
        <w:tc>
          <w:tcPr>
            <w:tcW w:w="1071" w:type="dxa"/>
          </w:tcPr>
          <w:p w14:paraId="1317970C" w14:textId="77777777" w:rsidR="00156F87" w:rsidRPr="00EB0988" w:rsidRDefault="00156F87" w:rsidP="00156F87">
            <w:pPr>
              <w:jc w:val="center"/>
              <w:rPr>
                <w:rFonts w:ascii="Arial" w:hAnsi="Arial" w:cs="Arial"/>
                <w:sz w:val="18"/>
                <w:szCs w:val="18"/>
              </w:rPr>
            </w:pPr>
            <w:r>
              <w:rPr>
                <w:rFonts w:ascii="Arial" w:hAnsi="Arial" w:cs="Arial"/>
                <w:sz w:val="18"/>
                <w:szCs w:val="18"/>
              </w:rPr>
              <w:t>567</w:t>
            </w:r>
          </w:p>
        </w:tc>
        <w:tc>
          <w:tcPr>
            <w:tcW w:w="2523" w:type="dxa"/>
            <w:vAlign w:val="center"/>
          </w:tcPr>
          <w:p w14:paraId="0B0A50A6" w14:textId="77777777" w:rsidR="00156F87" w:rsidRPr="00EB0988" w:rsidRDefault="00156F87" w:rsidP="00156F87">
            <w:pPr>
              <w:rPr>
                <w:rFonts w:ascii="Arial" w:hAnsi="Arial" w:cs="Arial"/>
                <w:sz w:val="18"/>
                <w:szCs w:val="18"/>
              </w:rPr>
            </w:pPr>
            <w:r>
              <w:rPr>
                <w:rFonts w:ascii="Arial" w:hAnsi="Arial" w:cs="Arial"/>
                <w:sz w:val="18"/>
                <w:szCs w:val="18"/>
              </w:rPr>
              <w:t>STERLING</w:t>
            </w:r>
          </w:p>
        </w:tc>
        <w:tc>
          <w:tcPr>
            <w:tcW w:w="6456" w:type="dxa"/>
            <w:vAlign w:val="center"/>
          </w:tcPr>
          <w:p w14:paraId="25C4A701"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7FCBB222" w14:textId="77777777" w:rsidTr="00164498">
        <w:trPr>
          <w:cantSplit/>
        </w:trPr>
        <w:tc>
          <w:tcPr>
            <w:tcW w:w="1071" w:type="dxa"/>
          </w:tcPr>
          <w:p w14:paraId="4A2F9634"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570</w:t>
            </w:r>
          </w:p>
        </w:tc>
        <w:tc>
          <w:tcPr>
            <w:tcW w:w="2523" w:type="dxa"/>
            <w:vAlign w:val="center"/>
          </w:tcPr>
          <w:p w14:paraId="1EA2273A" w14:textId="77777777" w:rsidR="00156F87" w:rsidRPr="00EB0988" w:rsidRDefault="00156F87" w:rsidP="00156F87">
            <w:pPr>
              <w:rPr>
                <w:rFonts w:ascii="Arial" w:hAnsi="Arial" w:cs="Arial"/>
                <w:sz w:val="18"/>
                <w:szCs w:val="18"/>
              </w:rPr>
            </w:pPr>
            <w:r w:rsidRPr="00EB0988">
              <w:rPr>
                <w:rFonts w:ascii="Arial" w:hAnsi="Arial" w:cs="Arial"/>
                <w:sz w:val="18"/>
                <w:szCs w:val="18"/>
              </w:rPr>
              <w:t>MASON</w:t>
            </w:r>
          </w:p>
        </w:tc>
        <w:tc>
          <w:tcPr>
            <w:tcW w:w="6456" w:type="dxa"/>
            <w:vAlign w:val="center"/>
          </w:tcPr>
          <w:p w14:paraId="4DC7A9D8"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4DE465C6" w14:textId="77777777" w:rsidTr="00164498">
        <w:trPr>
          <w:cantSplit/>
        </w:trPr>
        <w:tc>
          <w:tcPr>
            <w:tcW w:w="1071" w:type="dxa"/>
          </w:tcPr>
          <w:p w14:paraId="447DCD6B" w14:textId="77777777" w:rsidR="00156F87" w:rsidRPr="00EB0988" w:rsidRDefault="00156F87" w:rsidP="00156F87">
            <w:pPr>
              <w:jc w:val="center"/>
              <w:rPr>
                <w:rFonts w:ascii="Arial" w:hAnsi="Arial" w:cs="Arial"/>
                <w:sz w:val="18"/>
                <w:szCs w:val="18"/>
              </w:rPr>
            </w:pPr>
            <w:r>
              <w:rPr>
                <w:rFonts w:ascii="Arial" w:hAnsi="Arial" w:cs="Arial"/>
                <w:sz w:val="18"/>
                <w:szCs w:val="18"/>
              </w:rPr>
              <w:t>571</w:t>
            </w:r>
          </w:p>
        </w:tc>
        <w:tc>
          <w:tcPr>
            <w:tcW w:w="2523" w:type="dxa"/>
            <w:vAlign w:val="center"/>
          </w:tcPr>
          <w:p w14:paraId="293E6082" w14:textId="77777777" w:rsidR="00156F87" w:rsidRPr="00EB0988" w:rsidRDefault="00156F87" w:rsidP="00156F87">
            <w:pPr>
              <w:rPr>
                <w:rFonts w:ascii="Arial" w:hAnsi="Arial" w:cs="Arial"/>
                <w:sz w:val="18"/>
                <w:szCs w:val="18"/>
              </w:rPr>
            </w:pPr>
            <w:r>
              <w:rPr>
                <w:rFonts w:ascii="Arial" w:hAnsi="Arial" w:cs="Arial"/>
                <w:sz w:val="18"/>
                <w:szCs w:val="18"/>
              </w:rPr>
              <w:t>MAVERICK</w:t>
            </w:r>
          </w:p>
        </w:tc>
        <w:tc>
          <w:tcPr>
            <w:tcW w:w="6456" w:type="dxa"/>
            <w:vAlign w:val="center"/>
          </w:tcPr>
          <w:p w14:paraId="59091E83"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502BE70E" w14:textId="77777777" w:rsidTr="00164498">
        <w:trPr>
          <w:cantSplit/>
        </w:trPr>
        <w:tc>
          <w:tcPr>
            <w:tcW w:w="1071" w:type="dxa"/>
          </w:tcPr>
          <w:p w14:paraId="4E214322"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572</w:t>
            </w:r>
          </w:p>
        </w:tc>
        <w:tc>
          <w:tcPr>
            <w:tcW w:w="2523" w:type="dxa"/>
            <w:vAlign w:val="center"/>
          </w:tcPr>
          <w:p w14:paraId="6D193FE6" w14:textId="77777777" w:rsidR="00156F87" w:rsidRPr="00EB0988" w:rsidRDefault="00156F87" w:rsidP="00156F87">
            <w:pPr>
              <w:rPr>
                <w:rFonts w:ascii="Arial" w:hAnsi="Arial" w:cs="Arial"/>
                <w:sz w:val="18"/>
                <w:szCs w:val="18"/>
              </w:rPr>
            </w:pPr>
            <w:r w:rsidRPr="00EB0988">
              <w:rPr>
                <w:rFonts w:ascii="Arial" w:hAnsi="Arial" w:cs="Arial"/>
                <w:sz w:val="18"/>
                <w:szCs w:val="18"/>
              </w:rPr>
              <w:t>MCCULLOCH</w:t>
            </w:r>
          </w:p>
        </w:tc>
        <w:tc>
          <w:tcPr>
            <w:tcW w:w="6456" w:type="dxa"/>
            <w:vAlign w:val="center"/>
          </w:tcPr>
          <w:p w14:paraId="7CB53E81"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63B8E9D1" w14:textId="77777777" w:rsidTr="00164498">
        <w:trPr>
          <w:cantSplit/>
        </w:trPr>
        <w:tc>
          <w:tcPr>
            <w:tcW w:w="1071" w:type="dxa"/>
          </w:tcPr>
          <w:p w14:paraId="3F4BD83B"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573</w:t>
            </w:r>
          </w:p>
        </w:tc>
        <w:tc>
          <w:tcPr>
            <w:tcW w:w="2523" w:type="dxa"/>
            <w:vAlign w:val="center"/>
          </w:tcPr>
          <w:p w14:paraId="5BB32899" w14:textId="77777777" w:rsidR="00156F87" w:rsidRPr="00EB0988" w:rsidRDefault="00156F87" w:rsidP="00156F87">
            <w:pPr>
              <w:rPr>
                <w:rFonts w:ascii="Arial" w:hAnsi="Arial" w:cs="Arial"/>
                <w:sz w:val="18"/>
                <w:szCs w:val="18"/>
              </w:rPr>
            </w:pPr>
            <w:r w:rsidRPr="00EB0988">
              <w:rPr>
                <w:rFonts w:ascii="Arial" w:hAnsi="Arial" w:cs="Arial"/>
                <w:sz w:val="18"/>
                <w:szCs w:val="18"/>
              </w:rPr>
              <w:t>MENARD</w:t>
            </w:r>
          </w:p>
        </w:tc>
        <w:tc>
          <w:tcPr>
            <w:tcW w:w="6456" w:type="dxa"/>
            <w:vAlign w:val="center"/>
          </w:tcPr>
          <w:p w14:paraId="03295545"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55EF2B20" w14:textId="77777777" w:rsidTr="00164498">
        <w:trPr>
          <w:cantSplit/>
        </w:trPr>
        <w:tc>
          <w:tcPr>
            <w:tcW w:w="1071" w:type="dxa"/>
          </w:tcPr>
          <w:p w14:paraId="47EEE825" w14:textId="77777777" w:rsidR="00156F87" w:rsidRPr="00EB0988" w:rsidRDefault="00156F87" w:rsidP="00156F87">
            <w:pPr>
              <w:jc w:val="center"/>
              <w:rPr>
                <w:rFonts w:ascii="Arial" w:hAnsi="Arial" w:cs="Arial"/>
                <w:sz w:val="18"/>
                <w:szCs w:val="18"/>
              </w:rPr>
            </w:pPr>
            <w:r>
              <w:rPr>
                <w:rFonts w:ascii="Arial" w:hAnsi="Arial" w:cs="Arial"/>
                <w:sz w:val="18"/>
                <w:szCs w:val="18"/>
              </w:rPr>
              <w:t>574</w:t>
            </w:r>
          </w:p>
        </w:tc>
        <w:tc>
          <w:tcPr>
            <w:tcW w:w="2523" w:type="dxa"/>
            <w:vAlign w:val="center"/>
          </w:tcPr>
          <w:p w14:paraId="334CAF88" w14:textId="5AC3B2B9" w:rsidR="00156F87" w:rsidRPr="00EB0988" w:rsidRDefault="00156F87" w:rsidP="00156F87">
            <w:pPr>
              <w:rPr>
                <w:rFonts w:ascii="Arial" w:hAnsi="Arial" w:cs="Arial"/>
                <w:sz w:val="18"/>
                <w:szCs w:val="18"/>
              </w:rPr>
            </w:pPr>
            <w:r>
              <w:rPr>
                <w:rFonts w:ascii="Arial" w:hAnsi="Arial" w:cs="Arial"/>
                <w:sz w:val="18"/>
                <w:szCs w:val="18"/>
              </w:rPr>
              <w:t>L_MIDLAND</w:t>
            </w:r>
          </w:p>
        </w:tc>
        <w:tc>
          <w:tcPr>
            <w:tcW w:w="6456" w:type="dxa"/>
            <w:vAlign w:val="center"/>
          </w:tcPr>
          <w:p w14:paraId="1FF6B0F3"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4DF0F8E9" w14:textId="77777777" w:rsidTr="00164498">
        <w:trPr>
          <w:cantSplit/>
        </w:trPr>
        <w:tc>
          <w:tcPr>
            <w:tcW w:w="1071" w:type="dxa"/>
          </w:tcPr>
          <w:p w14:paraId="53564417"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575</w:t>
            </w:r>
          </w:p>
        </w:tc>
        <w:tc>
          <w:tcPr>
            <w:tcW w:w="2523" w:type="dxa"/>
            <w:vAlign w:val="center"/>
          </w:tcPr>
          <w:p w14:paraId="2F7EFB8D" w14:textId="77777777" w:rsidR="00156F87" w:rsidRPr="00EB0988" w:rsidRDefault="00156F87" w:rsidP="00156F87">
            <w:pPr>
              <w:rPr>
                <w:rFonts w:ascii="Arial" w:hAnsi="Arial" w:cs="Arial"/>
                <w:sz w:val="18"/>
                <w:szCs w:val="18"/>
              </w:rPr>
            </w:pPr>
            <w:r w:rsidRPr="00EB0988">
              <w:rPr>
                <w:rFonts w:ascii="Arial" w:hAnsi="Arial" w:cs="Arial"/>
                <w:sz w:val="18"/>
                <w:szCs w:val="18"/>
              </w:rPr>
              <w:t>MILLS</w:t>
            </w:r>
          </w:p>
        </w:tc>
        <w:tc>
          <w:tcPr>
            <w:tcW w:w="6456" w:type="dxa"/>
            <w:vAlign w:val="center"/>
          </w:tcPr>
          <w:p w14:paraId="358517DB"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2256238E" w14:textId="77777777" w:rsidTr="00164498">
        <w:trPr>
          <w:cantSplit/>
        </w:trPr>
        <w:tc>
          <w:tcPr>
            <w:tcW w:w="1071" w:type="dxa"/>
          </w:tcPr>
          <w:p w14:paraId="3089E002" w14:textId="77777777" w:rsidR="00156F87" w:rsidRPr="00EB0988" w:rsidRDefault="00156F87" w:rsidP="00156F87">
            <w:pPr>
              <w:jc w:val="center"/>
              <w:rPr>
                <w:rFonts w:ascii="Arial" w:hAnsi="Arial" w:cs="Arial"/>
                <w:sz w:val="18"/>
                <w:szCs w:val="18"/>
              </w:rPr>
            </w:pPr>
            <w:r>
              <w:rPr>
                <w:rFonts w:ascii="Arial" w:hAnsi="Arial" w:cs="Arial"/>
                <w:sz w:val="18"/>
                <w:szCs w:val="18"/>
              </w:rPr>
              <w:t>576</w:t>
            </w:r>
          </w:p>
        </w:tc>
        <w:tc>
          <w:tcPr>
            <w:tcW w:w="2523" w:type="dxa"/>
            <w:vAlign w:val="center"/>
          </w:tcPr>
          <w:p w14:paraId="34636CA4" w14:textId="49561B2A" w:rsidR="00156F87" w:rsidRPr="00EB0988" w:rsidRDefault="00156F87" w:rsidP="00156F87">
            <w:pPr>
              <w:rPr>
                <w:rFonts w:ascii="Arial" w:hAnsi="Arial" w:cs="Arial"/>
                <w:sz w:val="18"/>
                <w:szCs w:val="18"/>
              </w:rPr>
            </w:pPr>
            <w:r>
              <w:rPr>
                <w:rFonts w:ascii="Arial" w:hAnsi="Arial" w:cs="Arial"/>
                <w:sz w:val="18"/>
                <w:szCs w:val="18"/>
              </w:rPr>
              <w:t>L_NOLAN</w:t>
            </w:r>
          </w:p>
        </w:tc>
        <w:tc>
          <w:tcPr>
            <w:tcW w:w="6456" w:type="dxa"/>
            <w:vAlign w:val="center"/>
          </w:tcPr>
          <w:p w14:paraId="654BA718" w14:textId="77777777" w:rsidR="00156F87" w:rsidRPr="00EB098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422A46F7" w14:textId="77777777" w:rsidTr="00164498">
        <w:trPr>
          <w:cantSplit/>
        </w:trPr>
        <w:tc>
          <w:tcPr>
            <w:tcW w:w="1071" w:type="dxa"/>
          </w:tcPr>
          <w:p w14:paraId="5D9EBE46" w14:textId="77777777" w:rsidR="00156F87" w:rsidRPr="00EB0988" w:rsidRDefault="00156F87" w:rsidP="00156F87">
            <w:pPr>
              <w:jc w:val="center"/>
              <w:rPr>
                <w:rFonts w:ascii="Arial" w:hAnsi="Arial" w:cs="Arial"/>
                <w:sz w:val="18"/>
                <w:szCs w:val="18"/>
              </w:rPr>
            </w:pPr>
            <w:r w:rsidRPr="00EB0988">
              <w:rPr>
                <w:rFonts w:ascii="Arial" w:hAnsi="Arial" w:cs="Arial"/>
                <w:sz w:val="18"/>
                <w:szCs w:val="18"/>
              </w:rPr>
              <w:t>577</w:t>
            </w:r>
          </w:p>
        </w:tc>
        <w:tc>
          <w:tcPr>
            <w:tcW w:w="2523" w:type="dxa"/>
            <w:vAlign w:val="center"/>
          </w:tcPr>
          <w:p w14:paraId="2DF66C68" w14:textId="77777777" w:rsidR="00156F87" w:rsidRPr="00EB0988" w:rsidRDefault="00156F87" w:rsidP="00156F87">
            <w:pPr>
              <w:rPr>
                <w:rFonts w:ascii="Arial" w:hAnsi="Arial" w:cs="Arial"/>
                <w:sz w:val="18"/>
                <w:szCs w:val="18"/>
              </w:rPr>
            </w:pPr>
            <w:r w:rsidRPr="00EB0988">
              <w:rPr>
                <w:rFonts w:ascii="Arial" w:hAnsi="Arial" w:cs="Arial"/>
                <w:sz w:val="18"/>
                <w:szCs w:val="18"/>
              </w:rPr>
              <w:t>REAL</w:t>
            </w:r>
          </w:p>
        </w:tc>
        <w:tc>
          <w:tcPr>
            <w:tcW w:w="6456" w:type="dxa"/>
            <w:vAlign w:val="center"/>
          </w:tcPr>
          <w:p w14:paraId="61A9979D" w14:textId="77777777" w:rsidR="00156F87" w:rsidRPr="00EB0988" w:rsidRDefault="00156F87" w:rsidP="00156F87">
            <w:pPr>
              <w:rPr>
                <w:rFonts w:ascii="Arial" w:hAnsi="Arial" w:cs="Arial"/>
                <w:sz w:val="18"/>
                <w:szCs w:val="18"/>
              </w:rPr>
            </w:pPr>
            <w:r w:rsidRPr="00EB0988">
              <w:rPr>
                <w:rFonts w:ascii="Arial" w:hAnsi="Arial" w:cs="Arial"/>
                <w:sz w:val="18"/>
                <w:szCs w:val="18"/>
              </w:rPr>
              <w:t>Lower Colorado River Authority</w:t>
            </w:r>
          </w:p>
        </w:tc>
      </w:tr>
      <w:tr w:rsidR="00156F87" w:rsidRPr="00CB0F48" w14:paraId="63E5B30E" w14:textId="77777777" w:rsidTr="00164498">
        <w:trPr>
          <w:cantSplit/>
        </w:trPr>
        <w:tc>
          <w:tcPr>
            <w:tcW w:w="1071" w:type="dxa"/>
          </w:tcPr>
          <w:p w14:paraId="6AF13EE8" w14:textId="77777777" w:rsidR="00156F87" w:rsidRPr="00CB0F48" w:rsidRDefault="00156F87" w:rsidP="00156F87">
            <w:pPr>
              <w:jc w:val="center"/>
              <w:rPr>
                <w:rFonts w:ascii="Arial" w:hAnsi="Arial" w:cs="Arial"/>
                <w:sz w:val="18"/>
                <w:szCs w:val="18"/>
              </w:rPr>
            </w:pPr>
            <w:r>
              <w:rPr>
                <w:rFonts w:ascii="Arial" w:hAnsi="Arial" w:cs="Arial"/>
                <w:sz w:val="18"/>
                <w:szCs w:val="18"/>
              </w:rPr>
              <w:t>578</w:t>
            </w:r>
          </w:p>
        </w:tc>
        <w:tc>
          <w:tcPr>
            <w:tcW w:w="2523" w:type="dxa"/>
            <w:vAlign w:val="center"/>
          </w:tcPr>
          <w:p w14:paraId="44072791" w14:textId="77777777" w:rsidR="00156F87" w:rsidRPr="00CB0F48" w:rsidRDefault="00156F87" w:rsidP="00156F87">
            <w:pPr>
              <w:rPr>
                <w:rFonts w:ascii="Arial" w:hAnsi="Arial" w:cs="Arial"/>
                <w:sz w:val="18"/>
                <w:szCs w:val="18"/>
              </w:rPr>
            </w:pPr>
            <w:r>
              <w:rPr>
                <w:rFonts w:ascii="Arial" w:hAnsi="Arial" w:cs="Arial"/>
                <w:sz w:val="18"/>
                <w:szCs w:val="18"/>
              </w:rPr>
              <w:t>PECOS</w:t>
            </w:r>
          </w:p>
        </w:tc>
        <w:tc>
          <w:tcPr>
            <w:tcW w:w="6456" w:type="dxa"/>
            <w:vAlign w:val="center"/>
          </w:tcPr>
          <w:p w14:paraId="6185C50F" w14:textId="77777777" w:rsidR="00156F87" w:rsidRPr="00CB0F4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7C204906" w14:textId="77777777" w:rsidTr="00164498">
        <w:trPr>
          <w:cantSplit/>
        </w:trPr>
        <w:tc>
          <w:tcPr>
            <w:tcW w:w="1071" w:type="dxa"/>
          </w:tcPr>
          <w:p w14:paraId="7E12FB6C"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579</w:t>
            </w:r>
          </w:p>
        </w:tc>
        <w:tc>
          <w:tcPr>
            <w:tcW w:w="2523" w:type="dxa"/>
            <w:vAlign w:val="center"/>
          </w:tcPr>
          <w:p w14:paraId="3944482F" w14:textId="77777777" w:rsidR="00156F87" w:rsidRPr="00CB0F48" w:rsidRDefault="00156F87" w:rsidP="00156F87">
            <w:pPr>
              <w:rPr>
                <w:rFonts w:ascii="Arial" w:hAnsi="Arial" w:cs="Arial"/>
                <w:sz w:val="18"/>
                <w:szCs w:val="18"/>
              </w:rPr>
            </w:pPr>
            <w:r w:rsidRPr="00CB0F48">
              <w:rPr>
                <w:rFonts w:ascii="Arial" w:hAnsi="Arial" w:cs="Arial"/>
                <w:sz w:val="18"/>
                <w:szCs w:val="18"/>
              </w:rPr>
              <w:t>SAN SABA</w:t>
            </w:r>
          </w:p>
        </w:tc>
        <w:tc>
          <w:tcPr>
            <w:tcW w:w="6456" w:type="dxa"/>
            <w:vAlign w:val="center"/>
          </w:tcPr>
          <w:p w14:paraId="0B9206EC" w14:textId="77777777" w:rsidR="00156F87" w:rsidRPr="00CB0F48" w:rsidRDefault="00156F87" w:rsidP="00156F87">
            <w:pPr>
              <w:rPr>
                <w:rFonts w:ascii="Arial" w:hAnsi="Arial" w:cs="Arial"/>
                <w:sz w:val="18"/>
                <w:szCs w:val="18"/>
              </w:rPr>
            </w:pPr>
            <w:r w:rsidRPr="00CB0F48">
              <w:rPr>
                <w:rFonts w:ascii="Arial" w:hAnsi="Arial" w:cs="Arial"/>
                <w:sz w:val="18"/>
                <w:szCs w:val="18"/>
              </w:rPr>
              <w:t>Lower Colorado River Authority</w:t>
            </w:r>
          </w:p>
        </w:tc>
      </w:tr>
      <w:tr w:rsidR="00156F87" w:rsidRPr="00CB0F48" w14:paraId="546E22E2" w14:textId="77777777" w:rsidTr="00164498">
        <w:trPr>
          <w:cantSplit/>
        </w:trPr>
        <w:tc>
          <w:tcPr>
            <w:tcW w:w="1071" w:type="dxa"/>
          </w:tcPr>
          <w:p w14:paraId="7D9E5B58" w14:textId="77777777" w:rsidR="00156F87" w:rsidRPr="00CB0F48" w:rsidRDefault="00156F87" w:rsidP="00156F87">
            <w:pPr>
              <w:jc w:val="center"/>
              <w:rPr>
                <w:rFonts w:ascii="Arial" w:hAnsi="Arial" w:cs="Arial"/>
                <w:sz w:val="18"/>
                <w:szCs w:val="18"/>
              </w:rPr>
            </w:pPr>
            <w:r>
              <w:rPr>
                <w:rFonts w:ascii="Arial" w:hAnsi="Arial" w:cs="Arial"/>
                <w:sz w:val="18"/>
                <w:szCs w:val="18"/>
              </w:rPr>
              <w:t>580</w:t>
            </w:r>
          </w:p>
        </w:tc>
        <w:tc>
          <w:tcPr>
            <w:tcW w:w="2523" w:type="dxa"/>
            <w:vAlign w:val="center"/>
          </w:tcPr>
          <w:p w14:paraId="3F233C06" w14:textId="77777777" w:rsidR="00156F87" w:rsidRPr="00CB0F48" w:rsidRDefault="00156F87" w:rsidP="00156F87">
            <w:pPr>
              <w:rPr>
                <w:rFonts w:ascii="Arial" w:hAnsi="Arial" w:cs="Arial"/>
                <w:sz w:val="18"/>
                <w:szCs w:val="18"/>
              </w:rPr>
            </w:pPr>
            <w:r>
              <w:rPr>
                <w:rFonts w:ascii="Arial" w:hAnsi="Arial" w:cs="Arial"/>
                <w:sz w:val="18"/>
                <w:szCs w:val="18"/>
              </w:rPr>
              <w:t>TAYLOR</w:t>
            </w:r>
          </w:p>
        </w:tc>
        <w:tc>
          <w:tcPr>
            <w:tcW w:w="6456" w:type="dxa"/>
            <w:vAlign w:val="center"/>
          </w:tcPr>
          <w:p w14:paraId="45C2922A" w14:textId="77777777" w:rsidR="00156F87" w:rsidRPr="00CB0F48" w:rsidRDefault="00156F87" w:rsidP="00156F87">
            <w:pPr>
              <w:rPr>
                <w:rFonts w:ascii="Arial" w:hAnsi="Arial" w:cs="Arial"/>
                <w:sz w:val="18"/>
                <w:szCs w:val="18"/>
              </w:rPr>
            </w:pPr>
            <w:r w:rsidRPr="00CB0F48">
              <w:rPr>
                <w:rFonts w:ascii="Arial" w:hAnsi="Arial" w:cs="Arial"/>
                <w:sz w:val="18"/>
                <w:szCs w:val="18"/>
              </w:rPr>
              <w:t>Lower Colorado River Authority</w:t>
            </w:r>
          </w:p>
        </w:tc>
      </w:tr>
      <w:tr w:rsidR="00156F87" w:rsidRPr="00CB0F48" w14:paraId="7272AFF5" w14:textId="77777777" w:rsidTr="00164498">
        <w:trPr>
          <w:cantSplit/>
        </w:trPr>
        <w:tc>
          <w:tcPr>
            <w:tcW w:w="1071" w:type="dxa"/>
          </w:tcPr>
          <w:p w14:paraId="203D18D6"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581</w:t>
            </w:r>
          </w:p>
        </w:tc>
        <w:tc>
          <w:tcPr>
            <w:tcW w:w="2523" w:type="dxa"/>
            <w:vAlign w:val="center"/>
          </w:tcPr>
          <w:p w14:paraId="62EE9053" w14:textId="77777777" w:rsidR="00156F87" w:rsidRPr="00CB0F48" w:rsidRDefault="00156F87" w:rsidP="00156F87">
            <w:pPr>
              <w:rPr>
                <w:rFonts w:ascii="Arial" w:hAnsi="Arial" w:cs="Arial"/>
                <w:sz w:val="18"/>
                <w:szCs w:val="18"/>
              </w:rPr>
            </w:pPr>
            <w:r w:rsidRPr="00CB0F48">
              <w:rPr>
                <w:rFonts w:ascii="Arial" w:hAnsi="Arial" w:cs="Arial"/>
                <w:sz w:val="18"/>
                <w:szCs w:val="18"/>
              </w:rPr>
              <w:t>TRAVIS</w:t>
            </w:r>
          </w:p>
        </w:tc>
        <w:tc>
          <w:tcPr>
            <w:tcW w:w="6456" w:type="dxa"/>
            <w:vAlign w:val="center"/>
          </w:tcPr>
          <w:p w14:paraId="75239E09" w14:textId="77777777" w:rsidR="00156F87" w:rsidRPr="00CB0F48" w:rsidRDefault="00156F87" w:rsidP="00156F87">
            <w:pPr>
              <w:rPr>
                <w:rFonts w:ascii="Arial" w:hAnsi="Arial" w:cs="Arial"/>
                <w:sz w:val="18"/>
                <w:szCs w:val="18"/>
              </w:rPr>
            </w:pPr>
            <w:r w:rsidRPr="00CB0F48">
              <w:rPr>
                <w:rFonts w:ascii="Arial" w:hAnsi="Arial" w:cs="Arial"/>
                <w:sz w:val="18"/>
                <w:szCs w:val="18"/>
              </w:rPr>
              <w:t>Lower Colorado River Authority</w:t>
            </w:r>
          </w:p>
        </w:tc>
      </w:tr>
      <w:tr w:rsidR="00156F87" w:rsidRPr="00CB0F48" w14:paraId="50E49424" w14:textId="77777777" w:rsidTr="00164498">
        <w:trPr>
          <w:cantSplit/>
        </w:trPr>
        <w:tc>
          <w:tcPr>
            <w:tcW w:w="1071" w:type="dxa"/>
          </w:tcPr>
          <w:p w14:paraId="34D55166" w14:textId="77777777" w:rsidR="00156F87" w:rsidRPr="00CB0F48" w:rsidRDefault="00156F87" w:rsidP="00156F87">
            <w:pPr>
              <w:jc w:val="center"/>
              <w:rPr>
                <w:rFonts w:ascii="Arial" w:hAnsi="Arial" w:cs="Arial"/>
                <w:sz w:val="18"/>
                <w:szCs w:val="18"/>
              </w:rPr>
            </w:pPr>
            <w:r>
              <w:rPr>
                <w:rFonts w:ascii="Arial" w:hAnsi="Arial" w:cs="Arial"/>
                <w:sz w:val="18"/>
                <w:szCs w:val="18"/>
              </w:rPr>
              <w:t>582</w:t>
            </w:r>
          </w:p>
        </w:tc>
        <w:tc>
          <w:tcPr>
            <w:tcW w:w="2523" w:type="dxa"/>
            <w:vAlign w:val="center"/>
          </w:tcPr>
          <w:p w14:paraId="76A09895" w14:textId="77777777" w:rsidR="00156F87" w:rsidRPr="00CB0F48" w:rsidRDefault="00156F87" w:rsidP="00156F87">
            <w:pPr>
              <w:rPr>
                <w:rFonts w:ascii="Arial" w:hAnsi="Arial" w:cs="Arial"/>
                <w:sz w:val="18"/>
                <w:szCs w:val="18"/>
              </w:rPr>
            </w:pPr>
            <w:r>
              <w:rPr>
                <w:rFonts w:ascii="Arial" w:hAnsi="Arial" w:cs="Arial"/>
                <w:sz w:val="18"/>
                <w:szCs w:val="18"/>
              </w:rPr>
              <w:t>TOM GREEN</w:t>
            </w:r>
          </w:p>
        </w:tc>
        <w:tc>
          <w:tcPr>
            <w:tcW w:w="6456" w:type="dxa"/>
            <w:vAlign w:val="center"/>
          </w:tcPr>
          <w:p w14:paraId="0A0A86DD" w14:textId="77777777" w:rsidR="00156F87" w:rsidRPr="00CB0F48" w:rsidRDefault="00156F87" w:rsidP="00156F87">
            <w:pPr>
              <w:rPr>
                <w:rFonts w:ascii="Arial" w:hAnsi="Arial" w:cs="Arial"/>
                <w:sz w:val="18"/>
                <w:szCs w:val="18"/>
              </w:rPr>
            </w:pPr>
            <w:r w:rsidRPr="00CB0F48">
              <w:rPr>
                <w:rFonts w:ascii="Arial" w:hAnsi="Arial" w:cs="Arial"/>
                <w:sz w:val="18"/>
                <w:szCs w:val="18"/>
              </w:rPr>
              <w:t>Lower Colorado River Authority</w:t>
            </w:r>
          </w:p>
        </w:tc>
      </w:tr>
      <w:tr w:rsidR="00156F87" w:rsidRPr="00CB0F48" w14:paraId="470FC622" w14:textId="77777777" w:rsidTr="00164498">
        <w:trPr>
          <w:cantSplit/>
        </w:trPr>
        <w:tc>
          <w:tcPr>
            <w:tcW w:w="1071" w:type="dxa"/>
          </w:tcPr>
          <w:p w14:paraId="6C140A5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583</w:t>
            </w:r>
          </w:p>
        </w:tc>
        <w:tc>
          <w:tcPr>
            <w:tcW w:w="2523" w:type="dxa"/>
            <w:vAlign w:val="center"/>
          </w:tcPr>
          <w:p w14:paraId="57DD563D" w14:textId="77777777" w:rsidR="00156F87" w:rsidRPr="00CB0F48" w:rsidRDefault="00156F87" w:rsidP="00156F87">
            <w:pPr>
              <w:rPr>
                <w:rFonts w:ascii="Arial" w:hAnsi="Arial" w:cs="Arial"/>
                <w:sz w:val="18"/>
                <w:szCs w:val="18"/>
              </w:rPr>
            </w:pPr>
            <w:r w:rsidRPr="00CB0F48">
              <w:rPr>
                <w:rFonts w:ascii="Arial" w:hAnsi="Arial" w:cs="Arial"/>
                <w:sz w:val="18"/>
                <w:szCs w:val="18"/>
              </w:rPr>
              <w:t>WALLER</w:t>
            </w:r>
          </w:p>
        </w:tc>
        <w:tc>
          <w:tcPr>
            <w:tcW w:w="6456" w:type="dxa"/>
            <w:vAlign w:val="center"/>
          </w:tcPr>
          <w:p w14:paraId="614249A2" w14:textId="77777777" w:rsidR="00156F87" w:rsidRPr="00CB0F48" w:rsidRDefault="00156F87" w:rsidP="00156F87">
            <w:pPr>
              <w:rPr>
                <w:rFonts w:ascii="Arial" w:hAnsi="Arial" w:cs="Arial"/>
                <w:sz w:val="18"/>
                <w:szCs w:val="18"/>
              </w:rPr>
            </w:pPr>
            <w:r w:rsidRPr="00CB0F48">
              <w:rPr>
                <w:rFonts w:ascii="Arial" w:hAnsi="Arial" w:cs="Arial"/>
                <w:sz w:val="18"/>
                <w:szCs w:val="18"/>
              </w:rPr>
              <w:t>Lower Colorado River Authority</w:t>
            </w:r>
          </w:p>
        </w:tc>
      </w:tr>
      <w:tr w:rsidR="00156F87" w:rsidRPr="00CB0F48" w14:paraId="4C7111FA" w14:textId="77777777" w:rsidTr="00164498">
        <w:trPr>
          <w:cantSplit/>
        </w:trPr>
        <w:tc>
          <w:tcPr>
            <w:tcW w:w="1071" w:type="dxa"/>
          </w:tcPr>
          <w:p w14:paraId="4330F0FA" w14:textId="77777777" w:rsidR="00156F87" w:rsidRPr="00CB0F48" w:rsidRDefault="00156F87" w:rsidP="00156F87">
            <w:pPr>
              <w:jc w:val="center"/>
              <w:rPr>
                <w:rFonts w:ascii="Arial" w:hAnsi="Arial" w:cs="Arial"/>
                <w:sz w:val="18"/>
                <w:szCs w:val="18"/>
              </w:rPr>
            </w:pPr>
            <w:r>
              <w:rPr>
                <w:rFonts w:ascii="Arial" w:hAnsi="Arial" w:cs="Arial"/>
                <w:sz w:val="18"/>
                <w:szCs w:val="18"/>
              </w:rPr>
              <w:t>584</w:t>
            </w:r>
          </w:p>
        </w:tc>
        <w:tc>
          <w:tcPr>
            <w:tcW w:w="2523" w:type="dxa"/>
            <w:vAlign w:val="center"/>
          </w:tcPr>
          <w:p w14:paraId="47996C81" w14:textId="77777777" w:rsidR="00156F87" w:rsidRPr="00CB0F48" w:rsidRDefault="00156F87" w:rsidP="00156F87">
            <w:pPr>
              <w:rPr>
                <w:rFonts w:ascii="Arial" w:hAnsi="Arial" w:cs="Arial"/>
                <w:sz w:val="18"/>
                <w:szCs w:val="18"/>
              </w:rPr>
            </w:pPr>
            <w:r>
              <w:rPr>
                <w:rFonts w:ascii="Arial" w:hAnsi="Arial" w:cs="Arial"/>
                <w:sz w:val="18"/>
                <w:szCs w:val="18"/>
              </w:rPr>
              <w:t>UPTON</w:t>
            </w:r>
          </w:p>
        </w:tc>
        <w:tc>
          <w:tcPr>
            <w:tcW w:w="6456" w:type="dxa"/>
            <w:vAlign w:val="center"/>
          </w:tcPr>
          <w:p w14:paraId="63E467DA" w14:textId="77777777" w:rsidR="00156F87" w:rsidRPr="00CB0F48" w:rsidRDefault="00156F87" w:rsidP="00156F87">
            <w:pPr>
              <w:rPr>
                <w:rFonts w:ascii="Arial" w:hAnsi="Arial" w:cs="Arial"/>
                <w:sz w:val="18"/>
                <w:szCs w:val="18"/>
              </w:rPr>
            </w:pPr>
            <w:r w:rsidRPr="00CB0F48">
              <w:rPr>
                <w:rFonts w:ascii="Arial" w:hAnsi="Arial" w:cs="Arial"/>
                <w:sz w:val="18"/>
                <w:szCs w:val="18"/>
              </w:rPr>
              <w:t>Lower Colorado River Authority</w:t>
            </w:r>
          </w:p>
        </w:tc>
      </w:tr>
      <w:tr w:rsidR="00156F87" w:rsidRPr="00CB0F48" w14:paraId="1158FF34" w14:textId="77777777" w:rsidTr="00164498">
        <w:trPr>
          <w:cantSplit/>
        </w:trPr>
        <w:tc>
          <w:tcPr>
            <w:tcW w:w="1071" w:type="dxa"/>
          </w:tcPr>
          <w:p w14:paraId="28CB805C"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585</w:t>
            </w:r>
          </w:p>
        </w:tc>
        <w:tc>
          <w:tcPr>
            <w:tcW w:w="2523" w:type="dxa"/>
            <w:vAlign w:val="center"/>
          </w:tcPr>
          <w:p w14:paraId="2208096A" w14:textId="2D5D9683" w:rsidR="00156F87" w:rsidRPr="00CB0F48" w:rsidRDefault="00156F87" w:rsidP="00156F87">
            <w:pPr>
              <w:rPr>
                <w:rFonts w:ascii="Arial" w:hAnsi="Arial" w:cs="Arial"/>
                <w:sz w:val="18"/>
                <w:szCs w:val="18"/>
              </w:rPr>
            </w:pPr>
            <w:r>
              <w:rPr>
                <w:rFonts w:ascii="Arial" w:hAnsi="Arial" w:cs="Arial"/>
                <w:sz w:val="18"/>
                <w:szCs w:val="18"/>
              </w:rPr>
              <w:t>L_</w:t>
            </w:r>
            <w:r w:rsidRPr="00CB0F48">
              <w:rPr>
                <w:rFonts w:ascii="Arial" w:hAnsi="Arial" w:cs="Arial"/>
                <w:sz w:val="18"/>
                <w:szCs w:val="18"/>
              </w:rPr>
              <w:t>W</w:t>
            </w:r>
            <w:r>
              <w:rPr>
                <w:rFonts w:ascii="Arial" w:hAnsi="Arial" w:cs="Arial"/>
                <w:sz w:val="18"/>
                <w:szCs w:val="18"/>
              </w:rPr>
              <w:t>A</w:t>
            </w:r>
            <w:r w:rsidRPr="00CB0F48">
              <w:rPr>
                <w:rFonts w:ascii="Arial" w:hAnsi="Arial" w:cs="Arial"/>
                <w:sz w:val="18"/>
                <w:szCs w:val="18"/>
              </w:rPr>
              <w:t>SHNGTON</w:t>
            </w:r>
          </w:p>
        </w:tc>
        <w:tc>
          <w:tcPr>
            <w:tcW w:w="6456" w:type="dxa"/>
            <w:vAlign w:val="center"/>
          </w:tcPr>
          <w:p w14:paraId="295DDFA1" w14:textId="77777777" w:rsidR="00156F87" w:rsidRPr="00CB0F48" w:rsidRDefault="00156F87" w:rsidP="00156F87">
            <w:pPr>
              <w:rPr>
                <w:rFonts w:ascii="Arial" w:hAnsi="Arial" w:cs="Arial"/>
                <w:sz w:val="18"/>
                <w:szCs w:val="18"/>
              </w:rPr>
            </w:pPr>
            <w:r w:rsidRPr="00CB0F48">
              <w:rPr>
                <w:rFonts w:ascii="Arial" w:hAnsi="Arial" w:cs="Arial"/>
                <w:sz w:val="18"/>
                <w:szCs w:val="18"/>
              </w:rPr>
              <w:t>Lower Colorado River Authority</w:t>
            </w:r>
          </w:p>
        </w:tc>
      </w:tr>
      <w:tr w:rsidR="00156F87" w:rsidRPr="00CB0F48" w14:paraId="721CF480" w14:textId="77777777" w:rsidTr="00164498">
        <w:trPr>
          <w:cantSplit/>
        </w:trPr>
        <w:tc>
          <w:tcPr>
            <w:tcW w:w="1071" w:type="dxa"/>
          </w:tcPr>
          <w:p w14:paraId="1E432DF5" w14:textId="77777777" w:rsidR="00156F87" w:rsidRPr="00CB0F48" w:rsidRDefault="00156F87" w:rsidP="00156F87">
            <w:pPr>
              <w:jc w:val="center"/>
              <w:rPr>
                <w:rFonts w:ascii="Arial" w:hAnsi="Arial" w:cs="Arial"/>
                <w:sz w:val="18"/>
                <w:szCs w:val="18"/>
              </w:rPr>
            </w:pPr>
            <w:r>
              <w:rPr>
                <w:rFonts w:ascii="Arial" w:hAnsi="Arial" w:cs="Arial"/>
                <w:sz w:val="18"/>
                <w:szCs w:val="18"/>
              </w:rPr>
              <w:t>586</w:t>
            </w:r>
          </w:p>
        </w:tc>
        <w:tc>
          <w:tcPr>
            <w:tcW w:w="2523" w:type="dxa"/>
            <w:vAlign w:val="center"/>
          </w:tcPr>
          <w:p w14:paraId="1246CF19" w14:textId="77777777" w:rsidR="00156F87" w:rsidRPr="00CB0F48" w:rsidRDefault="00156F87" w:rsidP="00156F87">
            <w:pPr>
              <w:rPr>
                <w:rFonts w:ascii="Arial" w:hAnsi="Arial" w:cs="Arial"/>
                <w:sz w:val="18"/>
                <w:szCs w:val="18"/>
              </w:rPr>
            </w:pPr>
            <w:r>
              <w:rPr>
                <w:rFonts w:ascii="Arial" w:hAnsi="Arial" w:cs="Arial"/>
                <w:sz w:val="18"/>
                <w:szCs w:val="18"/>
              </w:rPr>
              <w:t>VAL VERDE</w:t>
            </w:r>
          </w:p>
        </w:tc>
        <w:tc>
          <w:tcPr>
            <w:tcW w:w="6456" w:type="dxa"/>
            <w:vAlign w:val="center"/>
          </w:tcPr>
          <w:p w14:paraId="4183A34F" w14:textId="77777777" w:rsidR="00156F87" w:rsidRPr="00CB0F48" w:rsidRDefault="00156F87" w:rsidP="00156F87">
            <w:pPr>
              <w:rPr>
                <w:rFonts w:ascii="Arial" w:hAnsi="Arial" w:cs="Arial"/>
                <w:sz w:val="18"/>
                <w:szCs w:val="18"/>
              </w:rPr>
            </w:pPr>
            <w:r w:rsidRPr="00CB0F48">
              <w:rPr>
                <w:rFonts w:ascii="Arial" w:hAnsi="Arial" w:cs="Arial"/>
                <w:sz w:val="18"/>
                <w:szCs w:val="18"/>
              </w:rPr>
              <w:t>Lower Colorado River Authority</w:t>
            </w:r>
          </w:p>
        </w:tc>
      </w:tr>
      <w:tr w:rsidR="00156F87" w:rsidRPr="00CB0F48" w14:paraId="7A4DD116" w14:textId="77777777" w:rsidTr="00164498">
        <w:trPr>
          <w:cantSplit/>
        </w:trPr>
        <w:tc>
          <w:tcPr>
            <w:tcW w:w="1071" w:type="dxa"/>
          </w:tcPr>
          <w:p w14:paraId="5BDCB46E"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587</w:t>
            </w:r>
          </w:p>
        </w:tc>
        <w:tc>
          <w:tcPr>
            <w:tcW w:w="2523" w:type="dxa"/>
            <w:vAlign w:val="center"/>
          </w:tcPr>
          <w:p w14:paraId="3D02C963" w14:textId="77777777" w:rsidR="00156F87" w:rsidRPr="00CB0F48" w:rsidRDefault="00156F87" w:rsidP="00156F87">
            <w:pPr>
              <w:rPr>
                <w:rFonts w:ascii="Arial" w:hAnsi="Arial" w:cs="Arial"/>
                <w:sz w:val="18"/>
                <w:szCs w:val="18"/>
              </w:rPr>
            </w:pPr>
            <w:r w:rsidRPr="00CB0F48">
              <w:rPr>
                <w:rFonts w:ascii="Arial" w:hAnsi="Arial" w:cs="Arial"/>
                <w:sz w:val="18"/>
                <w:szCs w:val="18"/>
              </w:rPr>
              <w:t>WILL</w:t>
            </w:r>
            <w:r>
              <w:rPr>
                <w:rFonts w:ascii="Arial" w:hAnsi="Arial" w:cs="Arial"/>
                <w:sz w:val="18"/>
                <w:szCs w:val="18"/>
              </w:rPr>
              <w:t>IA</w:t>
            </w:r>
            <w:r w:rsidRPr="00CB0F48">
              <w:rPr>
                <w:rFonts w:ascii="Arial" w:hAnsi="Arial" w:cs="Arial"/>
                <w:sz w:val="18"/>
                <w:szCs w:val="18"/>
              </w:rPr>
              <w:t>MSON</w:t>
            </w:r>
          </w:p>
        </w:tc>
        <w:tc>
          <w:tcPr>
            <w:tcW w:w="6456" w:type="dxa"/>
            <w:vAlign w:val="center"/>
          </w:tcPr>
          <w:p w14:paraId="2EF4A43F" w14:textId="77777777" w:rsidR="00156F87" w:rsidRPr="00CB0F48" w:rsidRDefault="00156F87" w:rsidP="00156F87">
            <w:pPr>
              <w:rPr>
                <w:rFonts w:ascii="Arial" w:hAnsi="Arial" w:cs="Arial"/>
                <w:sz w:val="18"/>
                <w:szCs w:val="18"/>
              </w:rPr>
            </w:pPr>
            <w:r w:rsidRPr="00CB0F48">
              <w:rPr>
                <w:rFonts w:ascii="Arial" w:hAnsi="Arial" w:cs="Arial"/>
                <w:sz w:val="18"/>
                <w:szCs w:val="18"/>
              </w:rPr>
              <w:t>Lower Colorado River Authority</w:t>
            </w:r>
          </w:p>
        </w:tc>
      </w:tr>
      <w:tr w:rsidR="00156F87" w:rsidRPr="00CB0F48" w14:paraId="3C6ADD65" w14:textId="77777777" w:rsidTr="00164498">
        <w:trPr>
          <w:cantSplit/>
        </w:trPr>
        <w:tc>
          <w:tcPr>
            <w:tcW w:w="1071" w:type="dxa"/>
          </w:tcPr>
          <w:p w14:paraId="165B2EC8" w14:textId="77777777" w:rsidR="00156F87" w:rsidRPr="00CB0F48" w:rsidRDefault="00156F87" w:rsidP="00156F87">
            <w:pPr>
              <w:jc w:val="center"/>
              <w:rPr>
                <w:rFonts w:ascii="Arial" w:hAnsi="Arial" w:cs="Arial"/>
                <w:sz w:val="18"/>
                <w:szCs w:val="18"/>
              </w:rPr>
            </w:pPr>
            <w:r>
              <w:rPr>
                <w:rFonts w:ascii="Arial" w:hAnsi="Arial" w:cs="Arial"/>
                <w:sz w:val="18"/>
                <w:szCs w:val="18"/>
              </w:rPr>
              <w:t>588</w:t>
            </w:r>
          </w:p>
        </w:tc>
        <w:tc>
          <w:tcPr>
            <w:tcW w:w="2523" w:type="dxa"/>
            <w:vAlign w:val="center"/>
          </w:tcPr>
          <w:p w14:paraId="431E76D0" w14:textId="77777777" w:rsidR="00156F87" w:rsidRPr="00CB0F48" w:rsidRDefault="00156F87" w:rsidP="00156F87">
            <w:pPr>
              <w:rPr>
                <w:rFonts w:ascii="Arial" w:hAnsi="Arial" w:cs="Arial"/>
                <w:sz w:val="18"/>
                <w:szCs w:val="18"/>
              </w:rPr>
            </w:pPr>
            <w:r>
              <w:rPr>
                <w:rFonts w:ascii="Arial" w:hAnsi="Arial" w:cs="Arial"/>
                <w:sz w:val="18"/>
                <w:szCs w:val="18"/>
              </w:rPr>
              <w:t>WHARTON</w:t>
            </w:r>
          </w:p>
        </w:tc>
        <w:tc>
          <w:tcPr>
            <w:tcW w:w="6456" w:type="dxa"/>
            <w:vAlign w:val="center"/>
          </w:tcPr>
          <w:p w14:paraId="02C0E055" w14:textId="77777777" w:rsidR="00156F87" w:rsidRPr="00CB0F48" w:rsidRDefault="00156F87" w:rsidP="00156F87">
            <w:pPr>
              <w:rPr>
                <w:rFonts w:ascii="Arial" w:hAnsi="Arial" w:cs="Arial"/>
                <w:sz w:val="18"/>
                <w:szCs w:val="18"/>
              </w:rPr>
            </w:pPr>
            <w:r>
              <w:rPr>
                <w:rFonts w:ascii="Arial" w:hAnsi="Arial" w:cs="Arial"/>
                <w:sz w:val="18"/>
                <w:szCs w:val="18"/>
              </w:rPr>
              <w:t>Lower Colorado River Authority</w:t>
            </w:r>
          </w:p>
        </w:tc>
      </w:tr>
      <w:tr w:rsidR="00156F87" w:rsidRPr="00CB0F48" w14:paraId="6E0064A1" w14:textId="77777777" w:rsidTr="00164498">
        <w:trPr>
          <w:cantSplit/>
        </w:trPr>
        <w:tc>
          <w:tcPr>
            <w:tcW w:w="1071" w:type="dxa"/>
          </w:tcPr>
          <w:p w14:paraId="6ABC2E3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589</w:t>
            </w:r>
          </w:p>
        </w:tc>
        <w:tc>
          <w:tcPr>
            <w:tcW w:w="2523" w:type="dxa"/>
            <w:vAlign w:val="center"/>
          </w:tcPr>
          <w:p w14:paraId="5046634D" w14:textId="77777777" w:rsidR="00156F87" w:rsidRPr="00CB0F48" w:rsidRDefault="00156F87" w:rsidP="00156F87">
            <w:pPr>
              <w:rPr>
                <w:rFonts w:ascii="Arial" w:hAnsi="Arial" w:cs="Arial"/>
                <w:sz w:val="18"/>
                <w:szCs w:val="18"/>
              </w:rPr>
            </w:pPr>
            <w:r w:rsidRPr="00CB0F48">
              <w:rPr>
                <w:rFonts w:ascii="Arial" w:hAnsi="Arial" w:cs="Arial"/>
                <w:sz w:val="18"/>
                <w:szCs w:val="18"/>
              </w:rPr>
              <w:t>WILSON</w:t>
            </w:r>
          </w:p>
        </w:tc>
        <w:tc>
          <w:tcPr>
            <w:tcW w:w="6456" w:type="dxa"/>
            <w:vAlign w:val="center"/>
          </w:tcPr>
          <w:p w14:paraId="375C60F5" w14:textId="77777777" w:rsidR="00156F87" w:rsidRPr="00CB0F48" w:rsidRDefault="00156F87" w:rsidP="00156F87">
            <w:pPr>
              <w:rPr>
                <w:rFonts w:ascii="Arial" w:hAnsi="Arial" w:cs="Arial"/>
                <w:sz w:val="18"/>
                <w:szCs w:val="18"/>
              </w:rPr>
            </w:pPr>
            <w:r w:rsidRPr="00CB0F48">
              <w:rPr>
                <w:rFonts w:ascii="Arial" w:hAnsi="Arial" w:cs="Arial"/>
                <w:sz w:val="18"/>
                <w:szCs w:val="18"/>
              </w:rPr>
              <w:t>Lower Colorado River Authority</w:t>
            </w:r>
          </w:p>
        </w:tc>
      </w:tr>
      <w:tr w:rsidR="00156F87" w:rsidRPr="00CB0F48" w14:paraId="18F49FCA" w14:textId="77777777" w:rsidTr="00164498">
        <w:trPr>
          <w:cantSplit/>
        </w:trPr>
        <w:tc>
          <w:tcPr>
            <w:tcW w:w="1071" w:type="dxa"/>
          </w:tcPr>
          <w:p w14:paraId="20215539"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590</w:t>
            </w:r>
          </w:p>
        </w:tc>
        <w:tc>
          <w:tcPr>
            <w:tcW w:w="2523" w:type="dxa"/>
            <w:vAlign w:val="center"/>
          </w:tcPr>
          <w:p w14:paraId="39CF325D" w14:textId="77777777" w:rsidR="00156F87" w:rsidRPr="00CB0F48" w:rsidRDefault="00156F87" w:rsidP="00156F87">
            <w:pPr>
              <w:rPr>
                <w:rFonts w:ascii="Arial" w:hAnsi="Arial" w:cs="Arial"/>
                <w:sz w:val="18"/>
                <w:szCs w:val="18"/>
              </w:rPr>
            </w:pPr>
            <w:r w:rsidRPr="00CB0F48">
              <w:rPr>
                <w:rFonts w:ascii="Arial" w:hAnsi="Arial" w:cs="Arial"/>
                <w:sz w:val="18"/>
                <w:szCs w:val="18"/>
              </w:rPr>
              <w:t>BORDEN</w:t>
            </w:r>
          </w:p>
        </w:tc>
        <w:tc>
          <w:tcPr>
            <w:tcW w:w="6456" w:type="dxa"/>
            <w:vAlign w:val="center"/>
          </w:tcPr>
          <w:p w14:paraId="5CCBFEA3" w14:textId="77777777" w:rsidR="00156F87" w:rsidRPr="00CB0F48" w:rsidRDefault="00156F87" w:rsidP="00156F87">
            <w:pPr>
              <w:rPr>
                <w:rFonts w:ascii="Arial" w:hAnsi="Arial" w:cs="Arial"/>
                <w:sz w:val="18"/>
                <w:szCs w:val="18"/>
              </w:rPr>
            </w:pPr>
            <w:r w:rsidRPr="00CB0F48">
              <w:rPr>
                <w:rFonts w:ascii="Arial" w:hAnsi="Arial" w:cs="Arial"/>
                <w:sz w:val="18"/>
                <w:szCs w:val="18"/>
              </w:rPr>
              <w:t>Wind Energy Transmission Texas</w:t>
            </w:r>
          </w:p>
        </w:tc>
      </w:tr>
      <w:tr w:rsidR="00156F87" w:rsidRPr="00CB0F48" w14:paraId="56914B3F" w14:textId="77777777" w:rsidTr="00164498">
        <w:trPr>
          <w:cantSplit/>
        </w:trPr>
        <w:tc>
          <w:tcPr>
            <w:tcW w:w="1071" w:type="dxa"/>
          </w:tcPr>
          <w:p w14:paraId="7BA2C36C"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591</w:t>
            </w:r>
          </w:p>
        </w:tc>
        <w:tc>
          <w:tcPr>
            <w:tcW w:w="2523" w:type="dxa"/>
            <w:vAlign w:val="center"/>
          </w:tcPr>
          <w:p w14:paraId="2E300B89" w14:textId="77777777" w:rsidR="00156F87" w:rsidRPr="00CB0F48" w:rsidRDefault="00156F87" w:rsidP="00156F87">
            <w:pPr>
              <w:rPr>
                <w:rFonts w:ascii="Arial" w:hAnsi="Arial" w:cs="Arial"/>
                <w:sz w:val="18"/>
                <w:szCs w:val="18"/>
              </w:rPr>
            </w:pPr>
            <w:r w:rsidRPr="00CB0F48">
              <w:rPr>
                <w:rFonts w:ascii="Arial" w:hAnsi="Arial" w:cs="Arial"/>
                <w:sz w:val="18"/>
                <w:szCs w:val="18"/>
              </w:rPr>
              <w:t>MARTIN</w:t>
            </w:r>
          </w:p>
        </w:tc>
        <w:tc>
          <w:tcPr>
            <w:tcW w:w="6456" w:type="dxa"/>
            <w:vAlign w:val="center"/>
          </w:tcPr>
          <w:p w14:paraId="04373FA5" w14:textId="77777777" w:rsidR="00156F87" w:rsidRPr="00CB0F48" w:rsidRDefault="00156F87" w:rsidP="00156F87">
            <w:pPr>
              <w:rPr>
                <w:rFonts w:ascii="Arial" w:hAnsi="Arial" w:cs="Arial"/>
                <w:sz w:val="18"/>
                <w:szCs w:val="18"/>
              </w:rPr>
            </w:pPr>
            <w:r w:rsidRPr="00CB0F48">
              <w:rPr>
                <w:rFonts w:ascii="Arial" w:hAnsi="Arial" w:cs="Arial"/>
                <w:sz w:val="18"/>
                <w:szCs w:val="18"/>
              </w:rPr>
              <w:t>Wind Energy Transmission Texas</w:t>
            </w:r>
          </w:p>
        </w:tc>
      </w:tr>
      <w:tr w:rsidR="00156F87" w:rsidRPr="00CB0F48" w14:paraId="45D7F6AB" w14:textId="77777777" w:rsidTr="00164498">
        <w:trPr>
          <w:cantSplit/>
        </w:trPr>
        <w:tc>
          <w:tcPr>
            <w:tcW w:w="1071" w:type="dxa"/>
          </w:tcPr>
          <w:p w14:paraId="1F00937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592</w:t>
            </w:r>
          </w:p>
        </w:tc>
        <w:tc>
          <w:tcPr>
            <w:tcW w:w="2523" w:type="dxa"/>
            <w:vAlign w:val="center"/>
          </w:tcPr>
          <w:p w14:paraId="7426256D" w14:textId="77777777" w:rsidR="00156F87" w:rsidRPr="00CB0F48" w:rsidRDefault="00156F87" w:rsidP="00156F87">
            <w:pPr>
              <w:rPr>
                <w:rFonts w:ascii="Arial" w:hAnsi="Arial" w:cs="Arial"/>
                <w:sz w:val="18"/>
                <w:szCs w:val="18"/>
              </w:rPr>
            </w:pPr>
            <w:r w:rsidRPr="00CB0F48">
              <w:rPr>
                <w:rFonts w:ascii="Arial" w:hAnsi="Arial" w:cs="Arial"/>
                <w:sz w:val="18"/>
                <w:szCs w:val="18"/>
              </w:rPr>
              <w:t>STERLING</w:t>
            </w:r>
          </w:p>
        </w:tc>
        <w:tc>
          <w:tcPr>
            <w:tcW w:w="6456" w:type="dxa"/>
            <w:vAlign w:val="center"/>
          </w:tcPr>
          <w:p w14:paraId="7676C7B2" w14:textId="77777777" w:rsidR="00156F87" w:rsidRPr="00CB0F48" w:rsidRDefault="00156F87" w:rsidP="00156F87">
            <w:pPr>
              <w:rPr>
                <w:rFonts w:ascii="Arial" w:hAnsi="Arial" w:cs="Arial"/>
                <w:sz w:val="18"/>
                <w:szCs w:val="18"/>
              </w:rPr>
            </w:pPr>
            <w:r w:rsidRPr="00CB0F48">
              <w:rPr>
                <w:rFonts w:ascii="Arial" w:hAnsi="Arial" w:cs="Arial"/>
                <w:sz w:val="18"/>
                <w:szCs w:val="18"/>
              </w:rPr>
              <w:t>Wind Energy Transmission Texas</w:t>
            </w:r>
          </w:p>
        </w:tc>
      </w:tr>
      <w:tr w:rsidR="00156F87" w:rsidRPr="00CB0F48" w14:paraId="5E5ED750" w14:textId="77777777" w:rsidTr="00164498">
        <w:trPr>
          <w:cantSplit/>
        </w:trPr>
        <w:tc>
          <w:tcPr>
            <w:tcW w:w="1071" w:type="dxa"/>
          </w:tcPr>
          <w:p w14:paraId="091ED37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593</w:t>
            </w:r>
          </w:p>
        </w:tc>
        <w:tc>
          <w:tcPr>
            <w:tcW w:w="2523" w:type="dxa"/>
            <w:vAlign w:val="center"/>
          </w:tcPr>
          <w:p w14:paraId="7EA351CC" w14:textId="77777777" w:rsidR="00156F87" w:rsidRPr="00CB0F48" w:rsidRDefault="00156F87" w:rsidP="00156F87">
            <w:pPr>
              <w:rPr>
                <w:rFonts w:ascii="Arial" w:hAnsi="Arial" w:cs="Arial"/>
                <w:sz w:val="18"/>
                <w:szCs w:val="18"/>
              </w:rPr>
            </w:pPr>
            <w:r w:rsidRPr="00CB0F48">
              <w:rPr>
                <w:rFonts w:ascii="Arial" w:hAnsi="Arial" w:cs="Arial"/>
                <w:sz w:val="18"/>
                <w:szCs w:val="18"/>
              </w:rPr>
              <w:t>GLASSCOCK</w:t>
            </w:r>
          </w:p>
        </w:tc>
        <w:tc>
          <w:tcPr>
            <w:tcW w:w="6456" w:type="dxa"/>
            <w:vAlign w:val="center"/>
          </w:tcPr>
          <w:p w14:paraId="5A85E995" w14:textId="77777777" w:rsidR="00156F87" w:rsidRPr="00CB0F48" w:rsidRDefault="00156F87" w:rsidP="00156F87">
            <w:pPr>
              <w:rPr>
                <w:rFonts w:ascii="Arial" w:hAnsi="Arial" w:cs="Arial"/>
                <w:sz w:val="18"/>
                <w:szCs w:val="18"/>
              </w:rPr>
            </w:pPr>
            <w:r w:rsidRPr="00CB0F48">
              <w:rPr>
                <w:rFonts w:ascii="Arial" w:hAnsi="Arial" w:cs="Arial"/>
                <w:sz w:val="18"/>
                <w:szCs w:val="18"/>
              </w:rPr>
              <w:t>Wind Energy Transmission Texas</w:t>
            </w:r>
          </w:p>
        </w:tc>
      </w:tr>
      <w:tr w:rsidR="00156F87" w:rsidRPr="00CB0F48" w14:paraId="6E13FE70" w14:textId="77777777" w:rsidTr="00164498">
        <w:trPr>
          <w:cantSplit/>
        </w:trPr>
        <w:tc>
          <w:tcPr>
            <w:tcW w:w="1071" w:type="dxa"/>
          </w:tcPr>
          <w:p w14:paraId="7776FE43"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594</w:t>
            </w:r>
          </w:p>
        </w:tc>
        <w:tc>
          <w:tcPr>
            <w:tcW w:w="2523" w:type="dxa"/>
            <w:vAlign w:val="center"/>
          </w:tcPr>
          <w:p w14:paraId="2B054741" w14:textId="77777777" w:rsidR="00156F87" w:rsidRPr="00CB0F48" w:rsidRDefault="00156F87" w:rsidP="00156F87">
            <w:pPr>
              <w:rPr>
                <w:rFonts w:ascii="Arial" w:hAnsi="Arial" w:cs="Arial"/>
                <w:sz w:val="18"/>
                <w:szCs w:val="18"/>
              </w:rPr>
            </w:pPr>
            <w:r w:rsidRPr="00CB0F48">
              <w:rPr>
                <w:rFonts w:ascii="Arial" w:hAnsi="Arial" w:cs="Arial"/>
                <w:sz w:val="18"/>
                <w:szCs w:val="18"/>
              </w:rPr>
              <w:t>DICKENS</w:t>
            </w:r>
          </w:p>
        </w:tc>
        <w:tc>
          <w:tcPr>
            <w:tcW w:w="6456" w:type="dxa"/>
            <w:vAlign w:val="center"/>
          </w:tcPr>
          <w:p w14:paraId="048B4649" w14:textId="77777777" w:rsidR="00156F87" w:rsidRPr="00CB0F48" w:rsidRDefault="00156F87" w:rsidP="00156F87">
            <w:pPr>
              <w:rPr>
                <w:rFonts w:ascii="Arial" w:hAnsi="Arial" w:cs="Arial"/>
                <w:sz w:val="18"/>
                <w:szCs w:val="18"/>
              </w:rPr>
            </w:pPr>
            <w:r w:rsidRPr="00CB0F48">
              <w:rPr>
                <w:rFonts w:ascii="Arial" w:hAnsi="Arial" w:cs="Arial"/>
                <w:sz w:val="18"/>
                <w:szCs w:val="18"/>
              </w:rPr>
              <w:t>Wind Energy Transmission Texas</w:t>
            </w:r>
          </w:p>
        </w:tc>
      </w:tr>
      <w:tr w:rsidR="00156F87" w:rsidRPr="00CB0F48" w14:paraId="659F6F76" w14:textId="77777777" w:rsidTr="00164498">
        <w:trPr>
          <w:cantSplit/>
        </w:trPr>
        <w:tc>
          <w:tcPr>
            <w:tcW w:w="1071" w:type="dxa"/>
          </w:tcPr>
          <w:p w14:paraId="1014F71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610</w:t>
            </w:r>
          </w:p>
        </w:tc>
        <w:tc>
          <w:tcPr>
            <w:tcW w:w="2523" w:type="dxa"/>
            <w:vAlign w:val="center"/>
          </w:tcPr>
          <w:p w14:paraId="0F56FBB4" w14:textId="77777777" w:rsidR="00156F87" w:rsidRPr="00CB0F48" w:rsidRDefault="00156F87" w:rsidP="00156F87">
            <w:pPr>
              <w:rPr>
                <w:rFonts w:ascii="Arial" w:hAnsi="Arial" w:cs="Arial"/>
                <w:sz w:val="18"/>
                <w:szCs w:val="18"/>
              </w:rPr>
            </w:pPr>
            <w:r w:rsidRPr="00CB0F48">
              <w:rPr>
                <w:rFonts w:ascii="Arial" w:hAnsi="Arial" w:cs="Arial"/>
                <w:sz w:val="18"/>
                <w:szCs w:val="18"/>
              </w:rPr>
              <w:t>E VALLEY</w:t>
            </w:r>
          </w:p>
        </w:tc>
        <w:tc>
          <w:tcPr>
            <w:tcW w:w="6456" w:type="dxa"/>
            <w:vAlign w:val="center"/>
          </w:tcPr>
          <w:p w14:paraId="1702E888"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5EDEB4B7" w14:textId="77777777" w:rsidTr="00164498">
        <w:trPr>
          <w:cantSplit/>
        </w:trPr>
        <w:tc>
          <w:tcPr>
            <w:tcW w:w="1071" w:type="dxa"/>
          </w:tcPr>
          <w:p w14:paraId="3083FBB4"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611</w:t>
            </w:r>
          </w:p>
        </w:tc>
        <w:tc>
          <w:tcPr>
            <w:tcW w:w="2523" w:type="dxa"/>
            <w:vAlign w:val="center"/>
          </w:tcPr>
          <w:p w14:paraId="525BE934" w14:textId="77777777" w:rsidR="00156F87" w:rsidRPr="00CB0F48" w:rsidRDefault="00156F87" w:rsidP="00156F87">
            <w:pPr>
              <w:rPr>
                <w:rFonts w:ascii="Arial" w:hAnsi="Arial" w:cs="Arial"/>
                <w:sz w:val="18"/>
                <w:szCs w:val="18"/>
              </w:rPr>
            </w:pPr>
            <w:r w:rsidRPr="00CB0F48">
              <w:rPr>
                <w:rFonts w:ascii="Arial" w:hAnsi="Arial" w:cs="Arial"/>
                <w:sz w:val="18"/>
                <w:szCs w:val="18"/>
              </w:rPr>
              <w:t>TCCSWIND</w:t>
            </w:r>
          </w:p>
        </w:tc>
        <w:tc>
          <w:tcPr>
            <w:tcW w:w="6456" w:type="dxa"/>
            <w:vAlign w:val="center"/>
          </w:tcPr>
          <w:p w14:paraId="2B0E4E4D"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10337C6C" w14:textId="77777777" w:rsidTr="00164498">
        <w:trPr>
          <w:cantSplit/>
        </w:trPr>
        <w:tc>
          <w:tcPr>
            <w:tcW w:w="1071" w:type="dxa"/>
          </w:tcPr>
          <w:p w14:paraId="20C7BB0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612</w:t>
            </w:r>
          </w:p>
        </w:tc>
        <w:tc>
          <w:tcPr>
            <w:tcW w:w="2523" w:type="dxa"/>
            <w:vAlign w:val="center"/>
          </w:tcPr>
          <w:p w14:paraId="295EE09F" w14:textId="77777777" w:rsidR="00156F87" w:rsidRPr="00CB0F48" w:rsidRDefault="00156F87" w:rsidP="00156F87">
            <w:pPr>
              <w:rPr>
                <w:rFonts w:ascii="Arial" w:hAnsi="Arial" w:cs="Arial"/>
                <w:sz w:val="18"/>
                <w:szCs w:val="18"/>
              </w:rPr>
            </w:pPr>
            <w:r w:rsidRPr="00CB0F48">
              <w:rPr>
                <w:rFonts w:ascii="Arial" w:hAnsi="Arial" w:cs="Arial"/>
                <w:sz w:val="18"/>
                <w:szCs w:val="18"/>
              </w:rPr>
              <w:t>CFE</w:t>
            </w:r>
          </w:p>
        </w:tc>
        <w:tc>
          <w:tcPr>
            <w:tcW w:w="6456" w:type="dxa"/>
            <w:vAlign w:val="center"/>
          </w:tcPr>
          <w:p w14:paraId="37DC0EE0" w14:textId="77777777" w:rsidR="00156F87" w:rsidRPr="00CB0F48" w:rsidRDefault="00156F87" w:rsidP="00156F87">
            <w:pPr>
              <w:rPr>
                <w:rFonts w:ascii="Arial" w:hAnsi="Arial" w:cs="Arial"/>
                <w:sz w:val="18"/>
                <w:szCs w:val="18"/>
              </w:rPr>
            </w:pPr>
            <w:r w:rsidRPr="00CB0F48">
              <w:rPr>
                <w:rFonts w:ascii="Arial" w:hAnsi="Arial" w:cs="Arial"/>
                <w:sz w:val="18"/>
                <w:szCs w:val="18"/>
              </w:rPr>
              <w:t>CFE</w:t>
            </w:r>
          </w:p>
        </w:tc>
      </w:tr>
      <w:tr w:rsidR="00156F87" w:rsidRPr="00CB0F48" w14:paraId="558815FC" w14:textId="77777777" w:rsidTr="00164498">
        <w:trPr>
          <w:cantSplit/>
        </w:trPr>
        <w:tc>
          <w:tcPr>
            <w:tcW w:w="1071" w:type="dxa"/>
          </w:tcPr>
          <w:p w14:paraId="2238F4EE"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615</w:t>
            </w:r>
          </w:p>
        </w:tc>
        <w:tc>
          <w:tcPr>
            <w:tcW w:w="2523" w:type="dxa"/>
            <w:vAlign w:val="center"/>
          </w:tcPr>
          <w:p w14:paraId="7E19230D" w14:textId="77777777" w:rsidR="00156F87" w:rsidRPr="00CB0F48" w:rsidRDefault="00156F87" w:rsidP="00156F87">
            <w:pPr>
              <w:rPr>
                <w:rFonts w:ascii="Arial" w:hAnsi="Arial" w:cs="Arial"/>
                <w:sz w:val="18"/>
                <w:szCs w:val="18"/>
              </w:rPr>
            </w:pPr>
            <w:r w:rsidRPr="00CB0F48">
              <w:rPr>
                <w:rFonts w:ascii="Arial" w:hAnsi="Arial" w:cs="Arial"/>
                <w:sz w:val="18"/>
                <w:szCs w:val="18"/>
              </w:rPr>
              <w:t>W VALLEY</w:t>
            </w:r>
          </w:p>
        </w:tc>
        <w:tc>
          <w:tcPr>
            <w:tcW w:w="6456" w:type="dxa"/>
            <w:vAlign w:val="center"/>
          </w:tcPr>
          <w:p w14:paraId="2562ACB3"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115AFCF5" w14:textId="77777777" w:rsidTr="00164498">
        <w:trPr>
          <w:cantSplit/>
        </w:trPr>
        <w:tc>
          <w:tcPr>
            <w:tcW w:w="1071" w:type="dxa"/>
          </w:tcPr>
          <w:p w14:paraId="60C03EE9"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620</w:t>
            </w:r>
          </w:p>
        </w:tc>
        <w:tc>
          <w:tcPr>
            <w:tcW w:w="2523" w:type="dxa"/>
            <w:vAlign w:val="center"/>
          </w:tcPr>
          <w:p w14:paraId="4A3A4CBB" w14:textId="77777777" w:rsidR="00156F87" w:rsidRPr="00CB0F48" w:rsidRDefault="00156F87" w:rsidP="00156F87">
            <w:pPr>
              <w:rPr>
                <w:rFonts w:ascii="Arial" w:hAnsi="Arial" w:cs="Arial"/>
                <w:sz w:val="18"/>
                <w:szCs w:val="18"/>
              </w:rPr>
            </w:pPr>
            <w:r w:rsidRPr="00CB0F48">
              <w:rPr>
                <w:rFonts w:ascii="Arial" w:hAnsi="Arial" w:cs="Arial"/>
                <w:sz w:val="18"/>
                <w:szCs w:val="18"/>
              </w:rPr>
              <w:t>N REGION</w:t>
            </w:r>
          </w:p>
        </w:tc>
        <w:tc>
          <w:tcPr>
            <w:tcW w:w="6456" w:type="dxa"/>
            <w:vAlign w:val="center"/>
          </w:tcPr>
          <w:p w14:paraId="399E84D7"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36E392FD" w14:textId="77777777" w:rsidTr="00164498">
        <w:trPr>
          <w:cantSplit/>
        </w:trPr>
        <w:tc>
          <w:tcPr>
            <w:tcW w:w="1071" w:type="dxa"/>
          </w:tcPr>
          <w:p w14:paraId="6AA6F61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621</w:t>
            </w:r>
          </w:p>
        </w:tc>
        <w:tc>
          <w:tcPr>
            <w:tcW w:w="2523" w:type="dxa"/>
            <w:vAlign w:val="center"/>
          </w:tcPr>
          <w:p w14:paraId="223C3F01" w14:textId="77777777" w:rsidR="00156F87" w:rsidRPr="00CB0F48" w:rsidRDefault="00156F87" w:rsidP="00156F87">
            <w:pPr>
              <w:rPr>
                <w:rFonts w:ascii="Arial" w:hAnsi="Arial" w:cs="Arial"/>
                <w:sz w:val="18"/>
                <w:szCs w:val="18"/>
              </w:rPr>
            </w:pPr>
            <w:r w:rsidRPr="00CB0F48">
              <w:rPr>
                <w:rFonts w:ascii="Arial" w:hAnsi="Arial" w:cs="Arial"/>
                <w:sz w:val="18"/>
                <w:szCs w:val="18"/>
              </w:rPr>
              <w:t>TCCNWIND</w:t>
            </w:r>
          </w:p>
        </w:tc>
        <w:tc>
          <w:tcPr>
            <w:tcW w:w="6456" w:type="dxa"/>
            <w:vAlign w:val="center"/>
          </w:tcPr>
          <w:p w14:paraId="7C49D0FE"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1C304A16" w14:textId="77777777" w:rsidTr="00164498">
        <w:trPr>
          <w:cantSplit/>
        </w:trPr>
        <w:tc>
          <w:tcPr>
            <w:tcW w:w="1071" w:type="dxa"/>
          </w:tcPr>
          <w:p w14:paraId="538AD15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625</w:t>
            </w:r>
          </w:p>
        </w:tc>
        <w:tc>
          <w:tcPr>
            <w:tcW w:w="2523" w:type="dxa"/>
            <w:vAlign w:val="center"/>
          </w:tcPr>
          <w:p w14:paraId="0F8E0A38" w14:textId="77777777" w:rsidR="00156F87" w:rsidRPr="00CB0F48" w:rsidRDefault="00156F87" w:rsidP="00156F87">
            <w:pPr>
              <w:rPr>
                <w:rFonts w:ascii="Arial" w:hAnsi="Arial" w:cs="Arial"/>
                <w:sz w:val="18"/>
                <w:szCs w:val="18"/>
              </w:rPr>
            </w:pPr>
            <w:r w:rsidRPr="00CB0F48">
              <w:rPr>
                <w:rFonts w:ascii="Arial" w:hAnsi="Arial" w:cs="Arial"/>
                <w:sz w:val="18"/>
                <w:szCs w:val="18"/>
              </w:rPr>
              <w:t>C REGION</w:t>
            </w:r>
          </w:p>
        </w:tc>
        <w:tc>
          <w:tcPr>
            <w:tcW w:w="6456" w:type="dxa"/>
            <w:vAlign w:val="center"/>
          </w:tcPr>
          <w:p w14:paraId="572AB360"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3CC1BA77" w14:textId="77777777" w:rsidTr="00164498">
        <w:trPr>
          <w:cantSplit/>
        </w:trPr>
        <w:tc>
          <w:tcPr>
            <w:tcW w:w="1071" w:type="dxa"/>
          </w:tcPr>
          <w:p w14:paraId="0396EA2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626</w:t>
            </w:r>
          </w:p>
        </w:tc>
        <w:tc>
          <w:tcPr>
            <w:tcW w:w="2523" w:type="dxa"/>
            <w:vAlign w:val="center"/>
          </w:tcPr>
          <w:p w14:paraId="4FA1FB43" w14:textId="77777777" w:rsidR="00156F87" w:rsidRPr="00CB0F48" w:rsidRDefault="00156F87" w:rsidP="00156F87">
            <w:pPr>
              <w:rPr>
                <w:rFonts w:ascii="Arial" w:hAnsi="Arial" w:cs="Arial"/>
                <w:sz w:val="18"/>
                <w:szCs w:val="18"/>
              </w:rPr>
            </w:pPr>
            <w:r w:rsidRPr="00CB0F48">
              <w:rPr>
                <w:rFonts w:ascii="Arial" w:hAnsi="Arial" w:cs="Arial"/>
                <w:sz w:val="18"/>
                <w:szCs w:val="18"/>
              </w:rPr>
              <w:t>TCCCWIND</w:t>
            </w:r>
          </w:p>
        </w:tc>
        <w:tc>
          <w:tcPr>
            <w:tcW w:w="6456" w:type="dxa"/>
            <w:vAlign w:val="center"/>
          </w:tcPr>
          <w:p w14:paraId="1431276A"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2C04CF13" w14:textId="77777777" w:rsidTr="00164498">
        <w:trPr>
          <w:cantSplit/>
        </w:trPr>
        <w:tc>
          <w:tcPr>
            <w:tcW w:w="1071" w:type="dxa"/>
          </w:tcPr>
          <w:p w14:paraId="6F1B407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630</w:t>
            </w:r>
          </w:p>
        </w:tc>
        <w:tc>
          <w:tcPr>
            <w:tcW w:w="2523" w:type="dxa"/>
            <w:vAlign w:val="center"/>
          </w:tcPr>
          <w:p w14:paraId="03852240" w14:textId="77777777" w:rsidR="00156F87" w:rsidRPr="00CB0F48" w:rsidRDefault="00156F87" w:rsidP="00156F87">
            <w:pPr>
              <w:rPr>
                <w:rFonts w:ascii="Arial" w:hAnsi="Arial" w:cs="Arial"/>
                <w:sz w:val="18"/>
                <w:szCs w:val="18"/>
              </w:rPr>
            </w:pPr>
            <w:r w:rsidRPr="00CB0F48">
              <w:rPr>
                <w:rFonts w:ascii="Arial" w:hAnsi="Arial" w:cs="Arial"/>
                <w:sz w:val="18"/>
                <w:szCs w:val="18"/>
              </w:rPr>
              <w:t>W REGION</w:t>
            </w:r>
          </w:p>
        </w:tc>
        <w:tc>
          <w:tcPr>
            <w:tcW w:w="6456" w:type="dxa"/>
            <w:vAlign w:val="center"/>
          </w:tcPr>
          <w:p w14:paraId="257F9F08"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03903051" w14:textId="77777777" w:rsidTr="00164498">
        <w:trPr>
          <w:cantSplit/>
        </w:trPr>
        <w:tc>
          <w:tcPr>
            <w:tcW w:w="1071" w:type="dxa"/>
          </w:tcPr>
          <w:p w14:paraId="4F88C539"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631</w:t>
            </w:r>
          </w:p>
        </w:tc>
        <w:tc>
          <w:tcPr>
            <w:tcW w:w="2523" w:type="dxa"/>
            <w:vAlign w:val="center"/>
          </w:tcPr>
          <w:p w14:paraId="4D02F3D2" w14:textId="77777777" w:rsidR="00156F87" w:rsidRPr="00CB0F48" w:rsidRDefault="00156F87" w:rsidP="00156F87">
            <w:pPr>
              <w:rPr>
                <w:rFonts w:ascii="Arial" w:hAnsi="Arial" w:cs="Arial"/>
                <w:sz w:val="18"/>
                <w:szCs w:val="18"/>
              </w:rPr>
            </w:pPr>
            <w:r w:rsidRPr="00CB0F48">
              <w:rPr>
                <w:rFonts w:ascii="Arial" w:hAnsi="Arial" w:cs="Arial"/>
                <w:sz w:val="18"/>
                <w:szCs w:val="18"/>
              </w:rPr>
              <w:t>TCCWWIND</w:t>
            </w:r>
          </w:p>
        </w:tc>
        <w:tc>
          <w:tcPr>
            <w:tcW w:w="6456" w:type="dxa"/>
            <w:vAlign w:val="center"/>
          </w:tcPr>
          <w:p w14:paraId="0550B082"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2B7D7F5E" w14:textId="77777777" w:rsidTr="00164498">
        <w:trPr>
          <w:cantSplit/>
        </w:trPr>
        <w:tc>
          <w:tcPr>
            <w:tcW w:w="1071" w:type="dxa"/>
          </w:tcPr>
          <w:p w14:paraId="4D9A32AC"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635</w:t>
            </w:r>
          </w:p>
        </w:tc>
        <w:tc>
          <w:tcPr>
            <w:tcW w:w="2523" w:type="dxa"/>
            <w:vAlign w:val="center"/>
          </w:tcPr>
          <w:p w14:paraId="2F96C082" w14:textId="77777777" w:rsidR="00156F87" w:rsidRPr="00CB0F48" w:rsidRDefault="00156F87" w:rsidP="00156F87">
            <w:pPr>
              <w:rPr>
                <w:rFonts w:ascii="Arial" w:hAnsi="Arial" w:cs="Arial"/>
                <w:sz w:val="18"/>
                <w:szCs w:val="18"/>
              </w:rPr>
            </w:pPr>
            <w:r w:rsidRPr="00CB0F48">
              <w:rPr>
                <w:rFonts w:ascii="Arial" w:hAnsi="Arial" w:cs="Arial"/>
                <w:sz w:val="18"/>
                <w:szCs w:val="18"/>
              </w:rPr>
              <w:t>LAREDO</w:t>
            </w:r>
          </w:p>
        </w:tc>
        <w:tc>
          <w:tcPr>
            <w:tcW w:w="6456" w:type="dxa"/>
            <w:vAlign w:val="center"/>
          </w:tcPr>
          <w:p w14:paraId="456414C4"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1B70E632" w14:textId="77777777" w:rsidTr="00164498">
        <w:trPr>
          <w:cantSplit/>
        </w:trPr>
        <w:tc>
          <w:tcPr>
            <w:tcW w:w="1071" w:type="dxa"/>
          </w:tcPr>
          <w:p w14:paraId="088BFCA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636</w:t>
            </w:r>
          </w:p>
        </w:tc>
        <w:tc>
          <w:tcPr>
            <w:tcW w:w="2523" w:type="dxa"/>
            <w:vAlign w:val="center"/>
          </w:tcPr>
          <w:p w14:paraId="7D68AC1E" w14:textId="77777777" w:rsidR="00156F87" w:rsidRPr="00CB0F48" w:rsidRDefault="00156F87" w:rsidP="00156F87">
            <w:pPr>
              <w:rPr>
                <w:rFonts w:ascii="Arial" w:hAnsi="Arial" w:cs="Arial"/>
                <w:sz w:val="18"/>
                <w:szCs w:val="18"/>
              </w:rPr>
            </w:pPr>
            <w:r w:rsidRPr="00CB0F48">
              <w:rPr>
                <w:rFonts w:ascii="Arial" w:hAnsi="Arial" w:cs="Arial"/>
                <w:sz w:val="18"/>
                <w:szCs w:val="18"/>
              </w:rPr>
              <w:t>TRIANGLE</w:t>
            </w:r>
          </w:p>
        </w:tc>
        <w:tc>
          <w:tcPr>
            <w:tcW w:w="6456" w:type="dxa"/>
            <w:vAlign w:val="center"/>
          </w:tcPr>
          <w:p w14:paraId="339FFB1A"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712B5B71" w14:textId="77777777" w:rsidTr="00164498">
        <w:trPr>
          <w:cantSplit/>
        </w:trPr>
        <w:tc>
          <w:tcPr>
            <w:tcW w:w="1071" w:type="dxa"/>
          </w:tcPr>
          <w:p w14:paraId="553BC62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640</w:t>
            </w:r>
          </w:p>
        </w:tc>
        <w:tc>
          <w:tcPr>
            <w:tcW w:w="2523" w:type="dxa"/>
            <w:vAlign w:val="center"/>
          </w:tcPr>
          <w:p w14:paraId="712DDCFF" w14:textId="77777777" w:rsidR="00156F87" w:rsidRPr="00CB0F48" w:rsidRDefault="00156F87" w:rsidP="00156F87">
            <w:pPr>
              <w:rPr>
                <w:rFonts w:ascii="Arial" w:hAnsi="Arial" w:cs="Arial"/>
                <w:sz w:val="18"/>
                <w:szCs w:val="18"/>
              </w:rPr>
            </w:pPr>
            <w:r w:rsidRPr="00CB0F48">
              <w:rPr>
                <w:rFonts w:ascii="Arial" w:hAnsi="Arial" w:cs="Arial"/>
                <w:sz w:val="18"/>
                <w:szCs w:val="18"/>
              </w:rPr>
              <w:t>NORTH LI</w:t>
            </w:r>
          </w:p>
        </w:tc>
        <w:tc>
          <w:tcPr>
            <w:tcW w:w="6456" w:type="dxa"/>
            <w:vAlign w:val="center"/>
          </w:tcPr>
          <w:p w14:paraId="07841522"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3CDB19F3" w14:textId="77777777" w:rsidTr="00164498">
        <w:trPr>
          <w:cantSplit/>
        </w:trPr>
        <w:tc>
          <w:tcPr>
            <w:tcW w:w="1071" w:type="dxa"/>
          </w:tcPr>
          <w:p w14:paraId="275FF0B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645</w:t>
            </w:r>
          </w:p>
        </w:tc>
        <w:tc>
          <w:tcPr>
            <w:tcW w:w="2523" w:type="dxa"/>
            <w:vAlign w:val="center"/>
          </w:tcPr>
          <w:p w14:paraId="26A18CD8" w14:textId="77777777" w:rsidR="00156F87" w:rsidRPr="00CB0F48" w:rsidRDefault="00156F87" w:rsidP="00156F87">
            <w:pPr>
              <w:rPr>
                <w:rFonts w:ascii="Arial" w:hAnsi="Arial" w:cs="Arial"/>
                <w:sz w:val="18"/>
                <w:szCs w:val="18"/>
              </w:rPr>
            </w:pPr>
            <w:r w:rsidRPr="00CB0F48">
              <w:rPr>
                <w:rFonts w:ascii="Arial" w:hAnsi="Arial" w:cs="Arial"/>
                <w:sz w:val="18"/>
                <w:szCs w:val="18"/>
              </w:rPr>
              <w:t>CENT LI</w:t>
            </w:r>
          </w:p>
        </w:tc>
        <w:tc>
          <w:tcPr>
            <w:tcW w:w="6456" w:type="dxa"/>
            <w:vAlign w:val="center"/>
          </w:tcPr>
          <w:p w14:paraId="1EA50C71"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21DA551E" w14:textId="77777777" w:rsidTr="00164498">
        <w:trPr>
          <w:cantSplit/>
        </w:trPr>
        <w:tc>
          <w:tcPr>
            <w:tcW w:w="1071" w:type="dxa"/>
          </w:tcPr>
          <w:p w14:paraId="3C7F636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650</w:t>
            </w:r>
          </w:p>
        </w:tc>
        <w:tc>
          <w:tcPr>
            <w:tcW w:w="2523" w:type="dxa"/>
            <w:vAlign w:val="center"/>
          </w:tcPr>
          <w:p w14:paraId="7E1473D9" w14:textId="77777777" w:rsidR="00156F87" w:rsidRPr="00CB0F48" w:rsidRDefault="00156F87" w:rsidP="00156F87">
            <w:pPr>
              <w:rPr>
                <w:rFonts w:ascii="Arial" w:hAnsi="Arial" w:cs="Arial"/>
                <w:sz w:val="18"/>
                <w:szCs w:val="18"/>
              </w:rPr>
            </w:pPr>
            <w:r w:rsidRPr="00CB0F48">
              <w:rPr>
                <w:rFonts w:ascii="Arial" w:hAnsi="Arial" w:cs="Arial"/>
                <w:sz w:val="18"/>
                <w:szCs w:val="18"/>
              </w:rPr>
              <w:t>NR COGEN</w:t>
            </w:r>
          </w:p>
        </w:tc>
        <w:tc>
          <w:tcPr>
            <w:tcW w:w="6456" w:type="dxa"/>
            <w:vAlign w:val="center"/>
          </w:tcPr>
          <w:p w14:paraId="71AD5672"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35D44846" w14:textId="77777777" w:rsidTr="00164498">
        <w:trPr>
          <w:cantSplit/>
        </w:trPr>
        <w:tc>
          <w:tcPr>
            <w:tcW w:w="1071" w:type="dxa"/>
          </w:tcPr>
          <w:p w14:paraId="5000238F"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651</w:t>
            </w:r>
          </w:p>
        </w:tc>
        <w:tc>
          <w:tcPr>
            <w:tcW w:w="2523" w:type="dxa"/>
            <w:vAlign w:val="center"/>
          </w:tcPr>
          <w:p w14:paraId="3060FF9D" w14:textId="77777777" w:rsidR="00156F87" w:rsidRPr="00CB0F48" w:rsidRDefault="00156F87" w:rsidP="00156F87">
            <w:pPr>
              <w:rPr>
                <w:rFonts w:ascii="Arial" w:hAnsi="Arial" w:cs="Arial"/>
                <w:sz w:val="18"/>
                <w:szCs w:val="18"/>
              </w:rPr>
            </w:pPr>
            <w:r w:rsidRPr="00CB0F48">
              <w:rPr>
                <w:rFonts w:ascii="Arial" w:hAnsi="Arial" w:cs="Arial"/>
                <w:sz w:val="18"/>
                <w:szCs w:val="18"/>
              </w:rPr>
              <w:t>CR COGEN</w:t>
            </w:r>
          </w:p>
        </w:tc>
        <w:tc>
          <w:tcPr>
            <w:tcW w:w="6456" w:type="dxa"/>
            <w:vAlign w:val="center"/>
          </w:tcPr>
          <w:p w14:paraId="143AFBA3"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55264BAC" w14:textId="77777777" w:rsidTr="00164498">
        <w:trPr>
          <w:cantSplit/>
        </w:trPr>
        <w:tc>
          <w:tcPr>
            <w:tcW w:w="1071" w:type="dxa"/>
          </w:tcPr>
          <w:p w14:paraId="2BE577C7"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656</w:t>
            </w:r>
          </w:p>
        </w:tc>
        <w:tc>
          <w:tcPr>
            <w:tcW w:w="2523" w:type="dxa"/>
            <w:vAlign w:val="center"/>
          </w:tcPr>
          <w:p w14:paraId="1D30D8AC" w14:textId="77777777" w:rsidR="00156F87" w:rsidRPr="00CB0F48" w:rsidRDefault="00156F87" w:rsidP="00156F87">
            <w:pPr>
              <w:rPr>
                <w:rFonts w:ascii="Arial" w:hAnsi="Arial" w:cs="Arial"/>
                <w:sz w:val="18"/>
                <w:szCs w:val="18"/>
              </w:rPr>
            </w:pPr>
            <w:r w:rsidRPr="00CB0F48">
              <w:rPr>
                <w:rFonts w:ascii="Arial" w:hAnsi="Arial" w:cs="Arial"/>
                <w:sz w:val="18"/>
                <w:szCs w:val="18"/>
              </w:rPr>
              <w:t>TCC/RGEC</w:t>
            </w:r>
          </w:p>
        </w:tc>
        <w:tc>
          <w:tcPr>
            <w:tcW w:w="6456" w:type="dxa"/>
            <w:vAlign w:val="center"/>
          </w:tcPr>
          <w:p w14:paraId="75F50DFB"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236A5CC2" w14:textId="77777777" w:rsidTr="00164498">
        <w:trPr>
          <w:cantSplit/>
        </w:trPr>
        <w:tc>
          <w:tcPr>
            <w:tcW w:w="1071" w:type="dxa"/>
          </w:tcPr>
          <w:p w14:paraId="3931D82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658</w:t>
            </w:r>
          </w:p>
        </w:tc>
        <w:tc>
          <w:tcPr>
            <w:tcW w:w="2523" w:type="dxa"/>
            <w:vAlign w:val="center"/>
          </w:tcPr>
          <w:p w14:paraId="483D513D" w14:textId="77777777" w:rsidR="00156F87" w:rsidRPr="00CB0F48" w:rsidRDefault="00156F87" w:rsidP="00156F87">
            <w:pPr>
              <w:rPr>
                <w:rFonts w:ascii="Arial" w:hAnsi="Arial" w:cs="Arial"/>
                <w:sz w:val="18"/>
                <w:szCs w:val="18"/>
              </w:rPr>
            </w:pPr>
            <w:r w:rsidRPr="00CB0F48">
              <w:rPr>
                <w:rFonts w:ascii="Arial" w:hAnsi="Arial" w:cs="Arial"/>
                <w:sz w:val="18"/>
                <w:szCs w:val="18"/>
              </w:rPr>
              <w:t>TCC/LCRA</w:t>
            </w:r>
          </w:p>
        </w:tc>
        <w:tc>
          <w:tcPr>
            <w:tcW w:w="6456" w:type="dxa"/>
            <w:vAlign w:val="center"/>
          </w:tcPr>
          <w:p w14:paraId="73627689"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3D914399" w14:textId="77777777" w:rsidTr="00164498">
        <w:trPr>
          <w:cantSplit/>
        </w:trPr>
        <w:tc>
          <w:tcPr>
            <w:tcW w:w="1071" w:type="dxa"/>
          </w:tcPr>
          <w:p w14:paraId="42754309"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659</w:t>
            </w:r>
          </w:p>
        </w:tc>
        <w:tc>
          <w:tcPr>
            <w:tcW w:w="2523" w:type="dxa"/>
            <w:vAlign w:val="center"/>
          </w:tcPr>
          <w:p w14:paraId="279991D4" w14:textId="77777777" w:rsidR="00156F87" w:rsidRPr="00CB0F48" w:rsidRDefault="00156F87" w:rsidP="00156F87">
            <w:pPr>
              <w:rPr>
                <w:rFonts w:ascii="Arial" w:hAnsi="Arial" w:cs="Arial"/>
                <w:sz w:val="18"/>
                <w:szCs w:val="18"/>
              </w:rPr>
            </w:pPr>
            <w:r w:rsidRPr="00CB0F48">
              <w:rPr>
                <w:rFonts w:ascii="Arial" w:hAnsi="Arial" w:cs="Arial"/>
                <w:sz w:val="18"/>
                <w:szCs w:val="18"/>
              </w:rPr>
              <w:t>TCC/MEC</w:t>
            </w:r>
          </w:p>
        </w:tc>
        <w:tc>
          <w:tcPr>
            <w:tcW w:w="6456" w:type="dxa"/>
            <w:vAlign w:val="center"/>
          </w:tcPr>
          <w:p w14:paraId="497C3886"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5FED94E3" w14:textId="77777777" w:rsidTr="00164498">
        <w:trPr>
          <w:cantSplit/>
        </w:trPr>
        <w:tc>
          <w:tcPr>
            <w:tcW w:w="1071" w:type="dxa"/>
          </w:tcPr>
          <w:p w14:paraId="08DB1309"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660</w:t>
            </w:r>
          </w:p>
        </w:tc>
        <w:tc>
          <w:tcPr>
            <w:tcW w:w="2523" w:type="dxa"/>
            <w:vAlign w:val="center"/>
          </w:tcPr>
          <w:p w14:paraId="5775FA90" w14:textId="77777777" w:rsidR="00156F87" w:rsidRPr="00CB0F48" w:rsidRDefault="00156F87" w:rsidP="00156F87">
            <w:pPr>
              <w:rPr>
                <w:rFonts w:ascii="Arial" w:hAnsi="Arial" w:cs="Arial"/>
                <w:sz w:val="18"/>
                <w:szCs w:val="18"/>
              </w:rPr>
            </w:pPr>
            <w:r w:rsidRPr="00CB0F48">
              <w:rPr>
                <w:rFonts w:ascii="Arial" w:hAnsi="Arial" w:cs="Arial"/>
                <w:sz w:val="18"/>
                <w:szCs w:val="18"/>
              </w:rPr>
              <w:t>DAV_1GEN</w:t>
            </w:r>
          </w:p>
        </w:tc>
        <w:tc>
          <w:tcPr>
            <w:tcW w:w="6456" w:type="dxa"/>
            <w:vAlign w:val="center"/>
          </w:tcPr>
          <w:p w14:paraId="641A4C4A"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22FE53F5" w14:textId="77777777" w:rsidTr="00164498">
        <w:trPr>
          <w:cantSplit/>
        </w:trPr>
        <w:tc>
          <w:tcPr>
            <w:tcW w:w="1071" w:type="dxa"/>
          </w:tcPr>
          <w:p w14:paraId="3875B8C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661</w:t>
            </w:r>
          </w:p>
        </w:tc>
        <w:tc>
          <w:tcPr>
            <w:tcW w:w="2523" w:type="dxa"/>
            <w:vAlign w:val="center"/>
          </w:tcPr>
          <w:p w14:paraId="173EB536" w14:textId="77777777" w:rsidR="00156F87" w:rsidRPr="00CB0F48" w:rsidRDefault="00156F87" w:rsidP="00156F87">
            <w:pPr>
              <w:rPr>
                <w:rFonts w:ascii="Arial" w:hAnsi="Arial" w:cs="Arial"/>
                <w:sz w:val="18"/>
                <w:szCs w:val="18"/>
              </w:rPr>
            </w:pPr>
            <w:r w:rsidRPr="00CB0F48">
              <w:rPr>
                <w:rFonts w:ascii="Arial" w:hAnsi="Arial" w:cs="Arial"/>
                <w:sz w:val="18"/>
                <w:szCs w:val="18"/>
              </w:rPr>
              <w:t>ROBSTOWN</w:t>
            </w:r>
          </w:p>
        </w:tc>
        <w:tc>
          <w:tcPr>
            <w:tcW w:w="6456" w:type="dxa"/>
            <w:vAlign w:val="center"/>
          </w:tcPr>
          <w:p w14:paraId="5BBAA950"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640B34CF" w14:textId="77777777" w:rsidTr="00164498">
        <w:trPr>
          <w:cantSplit/>
        </w:trPr>
        <w:tc>
          <w:tcPr>
            <w:tcW w:w="1071" w:type="dxa"/>
          </w:tcPr>
          <w:p w14:paraId="11E79514"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662</w:t>
            </w:r>
          </w:p>
        </w:tc>
        <w:tc>
          <w:tcPr>
            <w:tcW w:w="2523" w:type="dxa"/>
            <w:vAlign w:val="center"/>
          </w:tcPr>
          <w:p w14:paraId="7C4EE725" w14:textId="77777777" w:rsidR="00156F87" w:rsidRPr="00CB0F48" w:rsidRDefault="00156F87" w:rsidP="00156F87">
            <w:pPr>
              <w:rPr>
                <w:rFonts w:ascii="Arial" w:hAnsi="Arial" w:cs="Arial"/>
                <w:sz w:val="18"/>
                <w:szCs w:val="18"/>
              </w:rPr>
            </w:pPr>
            <w:r w:rsidRPr="00CB0F48">
              <w:rPr>
                <w:rFonts w:ascii="Arial" w:hAnsi="Arial" w:cs="Arial"/>
                <w:sz w:val="18"/>
                <w:szCs w:val="18"/>
              </w:rPr>
              <w:t>KIMBLE</w:t>
            </w:r>
          </w:p>
        </w:tc>
        <w:tc>
          <w:tcPr>
            <w:tcW w:w="6456" w:type="dxa"/>
            <w:vAlign w:val="center"/>
          </w:tcPr>
          <w:p w14:paraId="7A067032"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5531A560" w14:textId="77777777" w:rsidTr="00164498">
        <w:trPr>
          <w:cantSplit/>
        </w:trPr>
        <w:tc>
          <w:tcPr>
            <w:tcW w:w="1071" w:type="dxa"/>
          </w:tcPr>
          <w:p w14:paraId="1CF5D2C7"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670</w:t>
            </w:r>
          </w:p>
        </w:tc>
        <w:tc>
          <w:tcPr>
            <w:tcW w:w="2523" w:type="dxa"/>
            <w:vAlign w:val="center"/>
          </w:tcPr>
          <w:p w14:paraId="1DA3CD26" w14:textId="77777777" w:rsidR="00156F87" w:rsidRPr="00CB0F48" w:rsidRDefault="00156F87" w:rsidP="00156F87">
            <w:pPr>
              <w:rPr>
                <w:rFonts w:ascii="Arial" w:hAnsi="Arial" w:cs="Arial"/>
                <w:sz w:val="18"/>
                <w:szCs w:val="18"/>
              </w:rPr>
            </w:pPr>
            <w:r w:rsidRPr="00CB0F48">
              <w:rPr>
                <w:rFonts w:ascii="Arial" w:hAnsi="Arial" w:cs="Arial"/>
                <w:sz w:val="18"/>
                <w:szCs w:val="18"/>
              </w:rPr>
              <w:t>SHACKFORD</w:t>
            </w:r>
          </w:p>
        </w:tc>
        <w:tc>
          <w:tcPr>
            <w:tcW w:w="6456" w:type="dxa"/>
            <w:vAlign w:val="center"/>
          </w:tcPr>
          <w:p w14:paraId="3001EEC4" w14:textId="77777777" w:rsidR="00156F87" w:rsidRPr="00CB0F48" w:rsidRDefault="00156F87" w:rsidP="00156F87">
            <w:pPr>
              <w:rPr>
                <w:rFonts w:ascii="Arial" w:hAnsi="Arial" w:cs="Arial"/>
                <w:sz w:val="18"/>
                <w:szCs w:val="18"/>
              </w:rPr>
            </w:pPr>
            <w:r w:rsidRPr="00CB0F48">
              <w:rPr>
                <w:rFonts w:ascii="Arial" w:hAnsi="Arial" w:cs="Arial"/>
                <w:sz w:val="18"/>
                <w:szCs w:val="18"/>
              </w:rPr>
              <w:t>Lone Star Transmission</w:t>
            </w:r>
          </w:p>
        </w:tc>
      </w:tr>
      <w:tr w:rsidR="00156F87" w:rsidRPr="00CB0F48" w14:paraId="43251D14" w14:textId="77777777" w:rsidTr="00164498">
        <w:trPr>
          <w:cantSplit/>
        </w:trPr>
        <w:tc>
          <w:tcPr>
            <w:tcW w:w="1071" w:type="dxa"/>
          </w:tcPr>
          <w:p w14:paraId="6CA23B59"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23" w:type="dxa"/>
            <w:vAlign w:val="center"/>
          </w:tcPr>
          <w:p w14:paraId="26CBBF9E" w14:textId="580A7E8F" w:rsidR="00156F87" w:rsidRPr="00CB0F48" w:rsidRDefault="00156F87" w:rsidP="00156F87">
            <w:pPr>
              <w:rPr>
                <w:rFonts w:ascii="Arial" w:hAnsi="Arial" w:cs="Arial"/>
                <w:sz w:val="18"/>
                <w:szCs w:val="18"/>
              </w:rPr>
            </w:pPr>
            <w:r>
              <w:rPr>
                <w:rFonts w:ascii="Arial" w:hAnsi="Arial" w:cs="Arial"/>
                <w:sz w:val="18"/>
                <w:szCs w:val="18"/>
              </w:rPr>
              <w:t>EASTLAND</w:t>
            </w:r>
          </w:p>
        </w:tc>
        <w:tc>
          <w:tcPr>
            <w:tcW w:w="6456" w:type="dxa"/>
            <w:vAlign w:val="center"/>
          </w:tcPr>
          <w:p w14:paraId="7182D4A8" w14:textId="77777777" w:rsidR="00156F87" w:rsidRPr="00CB0F48" w:rsidRDefault="00156F87" w:rsidP="00156F87">
            <w:pPr>
              <w:rPr>
                <w:rFonts w:ascii="Arial" w:hAnsi="Arial" w:cs="Arial"/>
                <w:sz w:val="18"/>
                <w:szCs w:val="18"/>
              </w:rPr>
            </w:pPr>
            <w:r w:rsidRPr="00CB0F48">
              <w:rPr>
                <w:rFonts w:ascii="Arial" w:hAnsi="Arial" w:cs="Arial"/>
                <w:sz w:val="18"/>
                <w:szCs w:val="18"/>
              </w:rPr>
              <w:t>Lone Star Transmission</w:t>
            </w:r>
          </w:p>
        </w:tc>
      </w:tr>
      <w:tr w:rsidR="00156F87" w:rsidRPr="00CB0F48" w14:paraId="5D970DD2" w14:textId="77777777" w:rsidTr="00164498">
        <w:trPr>
          <w:cantSplit/>
        </w:trPr>
        <w:tc>
          <w:tcPr>
            <w:tcW w:w="1071" w:type="dxa"/>
          </w:tcPr>
          <w:p w14:paraId="01D95F69" w14:textId="77777777" w:rsidR="00156F87" w:rsidRPr="00CB0F48" w:rsidRDefault="00156F87" w:rsidP="00156F87">
            <w:pPr>
              <w:jc w:val="center"/>
              <w:rPr>
                <w:rFonts w:ascii="Arial" w:hAnsi="Arial" w:cs="Arial"/>
                <w:sz w:val="18"/>
                <w:szCs w:val="18"/>
              </w:rPr>
            </w:pPr>
            <w:r>
              <w:rPr>
                <w:rFonts w:ascii="Arial" w:hAnsi="Arial" w:cs="Arial"/>
                <w:sz w:val="18"/>
                <w:szCs w:val="18"/>
              </w:rPr>
              <w:t>672</w:t>
            </w:r>
          </w:p>
        </w:tc>
        <w:tc>
          <w:tcPr>
            <w:tcW w:w="2523" w:type="dxa"/>
            <w:vAlign w:val="center"/>
          </w:tcPr>
          <w:p w14:paraId="0B2DFC24" w14:textId="77777777" w:rsidR="00156F87" w:rsidRPr="00CB0F48" w:rsidRDefault="00156F87" w:rsidP="00156F87">
            <w:pPr>
              <w:rPr>
                <w:rFonts w:ascii="Arial" w:hAnsi="Arial" w:cs="Arial"/>
                <w:sz w:val="18"/>
                <w:szCs w:val="18"/>
              </w:rPr>
            </w:pPr>
            <w:r>
              <w:rPr>
                <w:rFonts w:ascii="Arial" w:hAnsi="Arial" w:cs="Arial"/>
                <w:sz w:val="18"/>
                <w:szCs w:val="18"/>
              </w:rPr>
              <w:t>BOSQUE</w:t>
            </w:r>
          </w:p>
        </w:tc>
        <w:tc>
          <w:tcPr>
            <w:tcW w:w="6456" w:type="dxa"/>
            <w:vAlign w:val="center"/>
          </w:tcPr>
          <w:p w14:paraId="7E2E9F02" w14:textId="77777777" w:rsidR="00156F87" w:rsidRPr="00CB0F48" w:rsidRDefault="00156F87" w:rsidP="00156F87">
            <w:pPr>
              <w:rPr>
                <w:rFonts w:ascii="Arial" w:hAnsi="Arial" w:cs="Arial"/>
                <w:sz w:val="18"/>
                <w:szCs w:val="18"/>
              </w:rPr>
            </w:pPr>
            <w:r>
              <w:rPr>
                <w:rFonts w:ascii="Arial" w:hAnsi="Arial" w:cs="Arial"/>
                <w:sz w:val="18"/>
                <w:szCs w:val="18"/>
              </w:rPr>
              <w:t xml:space="preserve">Lone </w:t>
            </w:r>
            <w:proofErr w:type="spellStart"/>
            <w:r>
              <w:rPr>
                <w:rFonts w:ascii="Arial" w:hAnsi="Arial" w:cs="Arial"/>
                <w:sz w:val="18"/>
                <w:szCs w:val="18"/>
              </w:rPr>
              <w:t>Star_Transmission</w:t>
            </w:r>
            <w:proofErr w:type="spellEnd"/>
          </w:p>
        </w:tc>
      </w:tr>
      <w:tr w:rsidR="00156F87" w:rsidRPr="00CB0F48" w14:paraId="0C751AE1" w14:textId="77777777" w:rsidTr="00164498">
        <w:trPr>
          <w:cantSplit/>
        </w:trPr>
        <w:tc>
          <w:tcPr>
            <w:tcW w:w="1071" w:type="dxa"/>
          </w:tcPr>
          <w:p w14:paraId="06FA16D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673</w:t>
            </w:r>
          </w:p>
        </w:tc>
        <w:tc>
          <w:tcPr>
            <w:tcW w:w="2523" w:type="dxa"/>
            <w:vAlign w:val="center"/>
          </w:tcPr>
          <w:p w14:paraId="434A2E7C" w14:textId="25A621A5" w:rsidR="00156F87" w:rsidRPr="00CB0F48" w:rsidRDefault="00156F87" w:rsidP="00156F87">
            <w:pPr>
              <w:rPr>
                <w:rFonts w:ascii="Arial" w:hAnsi="Arial" w:cs="Arial"/>
                <w:sz w:val="18"/>
                <w:szCs w:val="18"/>
              </w:rPr>
            </w:pPr>
            <w:r>
              <w:rPr>
                <w:rFonts w:ascii="Arial" w:hAnsi="Arial" w:cs="Arial"/>
                <w:sz w:val="18"/>
                <w:szCs w:val="18"/>
              </w:rPr>
              <w:t>HILL</w:t>
            </w:r>
          </w:p>
        </w:tc>
        <w:tc>
          <w:tcPr>
            <w:tcW w:w="6456" w:type="dxa"/>
            <w:vAlign w:val="center"/>
          </w:tcPr>
          <w:p w14:paraId="0FE62DBB" w14:textId="77777777" w:rsidR="00156F87" w:rsidRPr="00CB0F48" w:rsidRDefault="00156F87" w:rsidP="00156F87">
            <w:pPr>
              <w:rPr>
                <w:rFonts w:ascii="Arial" w:hAnsi="Arial" w:cs="Arial"/>
                <w:sz w:val="18"/>
                <w:szCs w:val="18"/>
              </w:rPr>
            </w:pPr>
            <w:r w:rsidRPr="00CB0F48">
              <w:rPr>
                <w:rFonts w:ascii="Arial" w:hAnsi="Arial" w:cs="Arial"/>
                <w:sz w:val="18"/>
                <w:szCs w:val="18"/>
              </w:rPr>
              <w:t>Lone Star Transmission</w:t>
            </w:r>
          </w:p>
        </w:tc>
      </w:tr>
      <w:tr w:rsidR="00156F87" w:rsidRPr="00CB0F48" w14:paraId="2CEFA61F" w14:textId="77777777" w:rsidTr="00164498">
        <w:trPr>
          <w:cantSplit/>
        </w:trPr>
        <w:tc>
          <w:tcPr>
            <w:tcW w:w="1071" w:type="dxa"/>
          </w:tcPr>
          <w:p w14:paraId="0394E93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674</w:t>
            </w:r>
          </w:p>
        </w:tc>
        <w:tc>
          <w:tcPr>
            <w:tcW w:w="2523" w:type="dxa"/>
            <w:vAlign w:val="center"/>
          </w:tcPr>
          <w:p w14:paraId="02C343F7" w14:textId="77777777" w:rsidR="00156F87" w:rsidRPr="00CB0F48" w:rsidRDefault="00156F87" w:rsidP="00156F87">
            <w:pPr>
              <w:rPr>
                <w:rFonts w:ascii="Arial" w:hAnsi="Arial" w:cs="Arial"/>
                <w:sz w:val="18"/>
                <w:szCs w:val="18"/>
              </w:rPr>
            </w:pPr>
            <w:r w:rsidRPr="00CB0F48">
              <w:rPr>
                <w:rFonts w:ascii="Arial" w:hAnsi="Arial" w:cs="Arial"/>
                <w:sz w:val="18"/>
                <w:szCs w:val="18"/>
              </w:rPr>
              <w:t>NAVARRO</w:t>
            </w:r>
          </w:p>
        </w:tc>
        <w:tc>
          <w:tcPr>
            <w:tcW w:w="6456" w:type="dxa"/>
            <w:vAlign w:val="center"/>
          </w:tcPr>
          <w:p w14:paraId="18130691" w14:textId="77777777" w:rsidR="00156F87" w:rsidRPr="00CB0F48" w:rsidRDefault="00156F87" w:rsidP="00156F87">
            <w:pPr>
              <w:rPr>
                <w:rFonts w:ascii="Arial" w:hAnsi="Arial" w:cs="Arial"/>
                <w:sz w:val="18"/>
                <w:szCs w:val="18"/>
              </w:rPr>
            </w:pPr>
            <w:r w:rsidRPr="00CB0F48">
              <w:rPr>
                <w:rFonts w:ascii="Arial" w:hAnsi="Arial" w:cs="Arial"/>
                <w:sz w:val="18"/>
                <w:szCs w:val="18"/>
              </w:rPr>
              <w:t>Lone Star Transmission</w:t>
            </w:r>
          </w:p>
        </w:tc>
      </w:tr>
      <w:tr w:rsidR="00156F87" w:rsidRPr="00CB0F48" w14:paraId="5E3A995D" w14:textId="77777777" w:rsidTr="00164498">
        <w:trPr>
          <w:cantSplit/>
        </w:trPr>
        <w:tc>
          <w:tcPr>
            <w:tcW w:w="1071" w:type="dxa"/>
          </w:tcPr>
          <w:p w14:paraId="00C4BBA6"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675</w:t>
            </w:r>
          </w:p>
        </w:tc>
        <w:tc>
          <w:tcPr>
            <w:tcW w:w="2523" w:type="dxa"/>
            <w:vAlign w:val="center"/>
          </w:tcPr>
          <w:p w14:paraId="165F6E41" w14:textId="71658DC8" w:rsidR="00156F87" w:rsidRPr="00CB0F48" w:rsidRDefault="00156F87" w:rsidP="00156F87">
            <w:pPr>
              <w:rPr>
                <w:rFonts w:ascii="Arial" w:hAnsi="Arial" w:cs="Arial"/>
                <w:sz w:val="18"/>
                <w:szCs w:val="18"/>
              </w:rPr>
            </w:pPr>
            <w:r>
              <w:rPr>
                <w:rFonts w:ascii="Arial" w:hAnsi="Arial" w:cs="Arial"/>
                <w:sz w:val="18"/>
                <w:szCs w:val="18"/>
              </w:rPr>
              <w:t>FISHER</w:t>
            </w:r>
          </w:p>
        </w:tc>
        <w:tc>
          <w:tcPr>
            <w:tcW w:w="6456" w:type="dxa"/>
            <w:vAlign w:val="center"/>
          </w:tcPr>
          <w:p w14:paraId="661567C3" w14:textId="77777777" w:rsidR="00156F87" w:rsidRPr="00CB0F48" w:rsidRDefault="00156F87" w:rsidP="00156F87">
            <w:pPr>
              <w:rPr>
                <w:rFonts w:ascii="Arial" w:hAnsi="Arial" w:cs="Arial"/>
                <w:sz w:val="18"/>
                <w:szCs w:val="18"/>
              </w:rPr>
            </w:pPr>
            <w:r w:rsidRPr="00CB0F48">
              <w:rPr>
                <w:rFonts w:ascii="Arial" w:hAnsi="Arial" w:cs="Arial"/>
                <w:sz w:val="18"/>
                <w:szCs w:val="18"/>
              </w:rPr>
              <w:t>Lone Star Transmission</w:t>
            </w:r>
          </w:p>
        </w:tc>
      </w:tr>
      <w:tr w:rsidR="00156F87" w:rsidRPr="00CB0F48" w14:paraId="32324F88" w14:textId="77777777" w:rsidTr="00164498">
        <w:trPr>
          <w:cantSplit/>
        </w:trPr>
        <w:tc>
          <w:tcPr>
            <w:tcW w:w="1071" w:type="dxa"/>
          </w:tcPr>
          <w:p w14:paraId="3D0DFC75" w14:textId="5E8DB9A6" w:rsidR="00156F87" w:rsidRPr="00CB0F48" w:rsidRDefault="00156F87" w:rsidP="00156F87">
            <w:pPr>
              <w:jc w:val="center"/>
              <w:rPr>
                <w:rFonts w:ascii="Arial" w:hAnsi="Arial" w:cs="Arial"/>
                <w:sz w:val="18"/>
                <w:szCs w:val="18"/>
              </w:rPr>
            </w:pPr>
            <w:r>
              <w:rPr>
                <w:rFonts w:ascii="Arial" w:hAnsi="Arial" w:cs="Arial"/>
                <w:sz w:val="18"/>
                <w:szCs w:val="18"/>
              </w:rPr>
              <w:t>676</w:t>
            </w:r>
          </w:p>
        </w:tc>
        <w:tc>
          <w:tcPr>
            <w:tcW w:w="2523" w:type="dxa"/>
            <w:vAlign w:val="center"/>
          </w:tcPr>
          <w:p w14:paraId="5C9AEEA4" w14:textId="7E18041F" w:rsidR="00156F87" w:rsidRPr="00CB0F48" w:rsidDel="00DA4BD0" w:rsidRDefault="00156F87" w:rsidP="00156F87">
            <w:pPr>
              <w:rPr>
                <w:rFonts w:ascii="Arial" w:hAnsi="Arial" w:cs="Arial"/>
                <w:sz w:val="18"/>
                <w:szCs w:val="18"/>
              </w:rPr>
            </w:pPr>
            <w:r>
              <w:rPr>
                <w:rFonts w:ascii="Arial" w:hAnsi="Arial" w:cs="Arial"/>
                <w:sz w:val="18"/>
                <w:szCs w:val="18"/>
              </w:rPr>
              <w:t>JONES</w:t>
            </w:r>
          </w:p>
        </w:tc>
        <w:tc>
          <w:tcPr>
            <w:tcW w:w="6456" w:type="dxa"/>
            <w:vAlign w:val="center"/>
          </w:tcPr>
          <w:p w14:paraId="3EC1F720" w14:textId="7A630BE6" w:rsidR="00156F87" w:rsidRPr="00CB0F48" w:rsidRDefault="00156F87" w:rsidP="00156F87">
            <w:pPr>
              <w:rPr>
                <w:rFonts w:ascii="Arial" w:hAnsi="Arial" w:cs="Arial"/>
                <w:sz w:val="18"/>
                <w:szCs w:val="18"/>
              </w:rPr>
            </w:pPr>
            <w:r w:rsidRPr="00CB0F48">
              <w:rPr>
                <w:rFonts w:ascii="Arial" w:hAnsi="Arial" w:cs="Arial"/>
                <w:sz w:val="18"/>
                <w:szCs w:val="18"/>
              </w:rPr>
              <w:t>Lone Star Transmission</w:t>
            </w:r>
          </w:p>
        </w:tc>
      </w:tr>
      <w:tr w:rsidR="00156F87" w:rsidRPr="00CB0F48" w14:paraId="76B23205" w14:textId="77777777" w:rsidTr="00164498">
        <w:trPr>
          <w:cantSplit/>
        </w:trPr>
        <w:tc>
          <w:tcPr>
            <w:tcW w:w="1071" w:type="dxa"/>
          </w:tcPr>
          <w:p w14:paraId="585DD1A8" w14:textId="3EB1B1E0" w:rsidR="00156F87" w:rsidRPr="00CB0F48" w:rsidRDefault="00156F87" w:rsidP="00156F87">
            <w:pPr>
              <w:jc w:val="center"/>
              <w:rPr>
                <w:rFonts w:ascii="Arial" w:hAnsi="Arial" w:cs="Arial"/>
                <w:sz w:val="18"/>
                <w:szCs w:val="18"/>
              </w:rPr>
            </w:pPr>
            <w:r>
              <w:rPr>
                <w:rFonts w:ascii="Arial" w:hAnsi="Arial" w:cs="Arial"/>
                <w:sz w:val="18"/>
                <w:szCs w:val="18"/>
              </w:rPr>
              <w:t>677</w:t>
            </w:r>
          </w:p>
        </w:tc>
        <w:tc>
          <w:tcPr>
            <w:tcW w:w="2523" w:type="dxa"/>
            <w:vAlign w:val="center"/>
          </w:tcPr>
          <w:p w14:paraId="22410DDF" w14:textId="45517E84" w:rsidR="00156F87" w:rsidRPr="00CB0F48" w:rsidDel="00DA4BD0" w:rsidRDefault="00156F87" w:rsidP="00156F87">
            <w:pPr>
              <w:rPr>
                <w:rFonts w:ascii="Arial" w:hAnsi="Arial" w:cs="Arial"/>
                <w:sz w:val="18"/>
                <w:szCs w:val="18"/>
              </w:rPr>
            </w:pPr>
            <w:r>
              <w:rPr>
                <w:rFonts w:ascii="Arial" w:hAnsi="Arial" w:cs="Arial"/>
                <w:sz w:val="18"/>
                <w:szCs w:val="18"/>
              </w:rPr>
              <w:t>CALLAHAN</w:t>
            </w:r>
          </w:p>
        </w:tc>
        <w:tc>
          <w:tcPr>
            <w:tcW w:w="6456" w:type="dxa"/>
            <w:vAlign w:val="center"/>
          </w:tcPr>
          <w:p w14:paraId="34BDF6CF" w14:textId="65D11538" w:rsidR="00156F87" w:rsidRPr="00CB0F48" w:rsidRDefault="00156F87" w:rsidP="00156F87">
            <w:pPr>
              <w:rPr>
                <w:rFonts w:ascii="Arial" w:hAnsi="Arial" w:cs="Arial"/>
                <w:sz w:val="18"/>
                <w:szCs w:val="18"/>
              </w:rPr>
            </w:pPr>
            <w:r w:rsidRPr="00CB0F48">
              <w:rPr>
                <w:rFonts w:ascii="Arial" w:hAnsi="Arial" w:cs="Arial"/>
                <w:sz w:val="18"/>
                <w:szCs w:val="18"/>
              </w:rPr>
              <w:t>Lone Star Transmission</w:t>
            </w:r>
          </w:p>
        </w:tc>
      </w:tr>
      <w:tr w:rsidR="00156F87" w:rsidRPr="00CB0F48" w14:paraId="4632EEB3" w14:textId="77777777" w:rsidTr="00164498">
        <w:trPr>
          <w:cantSplit/>
        </w:trPr>
        <w:tc>
          <w:tcPr>
            <w:tcW w:w="1071" w:type="dxa"/>
          </w:tcPr>
          <w:p w14:paraId="091A6E23"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688</w:t>
            </w:r>
          </w:p>
        </w:tc>
        <w:tc>
          <w:tcPr>
            <w:tcW w:w="2523" w:type="dxa"/>
            <w:vAlign w:val="center"/>
          </w:tcPr>
          <w:p w14:paraId="55FFF706" w14:textId="77777777" w:rsidR="00156F87" w:rsidRPr="00CB0F48" w:rsidRDefault="00156F87" w:rsidP="00156F87">
            <w:pPr>
              <w:rPr>
                <w:rFonts w:ascii="Arial" w:hAnsi="Arial" w:cs="Arial"/>
                <w:sz w:val="18"/>
                <w:szCs w:val="18"/>
              </w:rPr>
            </w:pPr>
            <w:r w:rsidRPr="00CB0F48">
              <w:rPr>
                <w:rFonts w:ascii="Arial" w:hAnsi="Arial" w:cs="Arial"/>
                <w:sz w:val="18"/>
                <w:szCs w:val="18"/>
              </w:rPr>
              <w:t>HILL</w:t>
            </w:r>
          </w:p>
        </w:tc>
        <w:tc>
          <w:tcPr>
            <w:tcW w:w="6456" w:type="dxa"/>
            <w:vAlign w:val="center"/>
          </w:tcPr>
          <w:p w14:paraId="57B497DD" w14:textId="77777777" w:rsidR="00156F87" w:rsidRPr="00CB0F48" w:rsidRDefault="00156F87" w:rsidP="00156F87">
            <w:pPr>
              <w:rPr>
                <w:rFonts w:ascii="Arial" w:hAnsi="Arial" w:cs="Arial"/>
                <w:sz w:val="18"/>
                <w:szCs w:val="18"/>
              </w:rPr>
            </w:pPr>
            <w:r w:rsidRPr="00CB0F48">
              <w:rPr>
                <w:rFonts w:ascii="Arial" w:hAnsi="Arial" w:cs="Arial"/>
                <w:sz w:val="18"/>
                <w:szCs w:val="18"/>
              </w:rPr>
              <w:t>Lone Star Transmission</w:t>
            </w:r>
          </w:p>
        </w:tc>
      </w:tr>
      <w:tr w:rsidR="00156F87" w:rsidRPr="00CB0F48" w14:paraId="5DFA239D" w14:textId="77777777" w:rsidTr="00164498">
        <w:trPr>
          <w:cantSplit/>
        </w:trPr>
        <w:tc>
          <w:tcPr>
            <w:tcW w:w="1071" w:type="dxa"/>
          </w:tcPr>
          <w:p w14:paraId="2AFC14B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691</w:t>
            </w:r>
          </w:p>
        </w:tc>
        <w:tc>
          <w:tcPr>
            <w:tcW w:w="2523" w:type="dxa"/>
            <w:vAlign w:val="center"/>
          </w:tcPr>
          <w:p w14:paraId="23B328C4" w14:textId="77777777" w:rsidR="00156F87" w:rsidRPr="00CB0F48" w:rsidRDefault="00156F87" w:rsidP="00156F87">
            <w:pPr>
              <w:rPr>
                <w:rFonts w:ascii="Arial" w:hAnsi="Arial" w:cs="Arial"/>
                <w:sz w:val="18"/>
                <w:szCs w:val="18"/>
              </w:rPr>
            </w:pPr>
            <w:r w:rsidRPr="00CB0F48">
              <w:rPr>
                <w:rFonts w:ascii="Arial" w:hAnsi="Arial" w:cs="Arial"/>
                <w:sz w:val="18"/>
                <w:szCs w:val="18"/>
              </w:rPr>
              <w:t>BAST-AEU</w:t>
            </w:r>
          </w:p>
        </w:tc>
        <w:tc>
          <w:tcPr>
            <w:tcW w:w="6456" w:type="dxa"/>
            <w:vAlign w:val="center"/>
          </w:tcPr>
          <w:p w14:paraId="2B2FA5D8" w14:textId="77777777" w:rsidR="00156F87" w:rsidRPr="00CB0F48" w:rsidRDefault="00156F87" w:rsidP="00156F87">
            <w:pPr>
              <w:rPr>
                <w:rFonts w:ascii="Arial" w:hAnsi="Arial" w:cs="Arial"/>
                <w:sz w:val="18"/>
                <w:szCs w:val="18"/>
              </w:rPr>
            </w:pPr>
            <w:r w:rsidRPr="00CB0F48">
              <w:rPr>
                <w:rFonts w:ascii="Arial" w:hAnsi="Arial" w:cs="Arial"/>
                <w:sz w:val="18"/>
                <w:szCs w:val="18"/>
              </w:rPr>
              <w:t>Austin Energy</w:t>
            </w:r>
          </w:p>
        </w:tc>
      </w:tr>
      <w:tr w:rsidR="00156F87" w:rsidRPr="00CB0F48" w14:paraId="41CEE127" w14:textId="77777777" w:rsidTr="00164498">
        <w:trPr>
          <w:cantSplit/>
        </w:trPr>
        <w:tc>
          <w:tcPr>
            <w:tcW w:w="1071" w:type="dxa"/>
          </w:tcPr>
          <w:p w14:paraId="60351733"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692</w:t>
            </w:r>
          </w:p>
        </w:tc>
        <w:tc>
          <w:tcPr>
            <w:tcW w:w="2523" w:type="dxa"/>
            <w:vAlign w:val="center"/>
          </w:tcPr>
          <w:p w14:paraId="6FC7DF35" w14:textId="77777777" w:rsidR="00156F87" w:rsidRPr="00CB0F48" w:rsidRDefault="00156F87" w:rsidP="00156F87">
            <w:pPr>
              <w:rPr>
                <w:rFonts w:ascii="Arial" w:hAnsi="Arial" w:cs="Arial"/>
                <w:sz w:val="18"/>
                <w:szCs w:val="18"/>
              </w:rPr>
            </w:pPr>
            <w:r w:rsidRPr="00CB0F48">
              <w:rPr>
                <w:rFonts w:ascii="Arial" w:hAnsi="Arial" w:cs="Arial"/>
                <w:sz w:val="18"/>
                <w:szCs w:val="18"/>
              </w:rPr>
              <w:t>CALD-AEU</w:t>
            </w:r>
          </w:p>
        </w:tc>
        <w:tc>
          <w:tcPr>
            <w:tcW w:w="6456" w:type="dxa"/>
            <w:vAlign w:val="center"/>
          </w:tcPr>
          <w:p w14:paraId="61CAF2BB" w14:textId="77777777" w:rsidR="00156F87" w:rsidRPr="00CB0F48" w:rsidRDefault="00156F87" w:rsidP="00156F87">
            <w:pPr>
              <w:rPr>
                <w:rFonts w:ascii="Arial" w:hAnsi="Arial" w:cs="Arial"/>
                <w:sz w:val="18"/>
                <w:szCs w:val="18"/>
              </w:rPr>
            </w:pPr>
            <w:r w:rsidRPr="00CB0F48">
              <w:rPr>
                <w:rFonts w:ascii="Arial" w:hAnsi="Arial" w:cs="Arial"/>
                <w:sz w:val="18"/>
                <w:szCs w:val="18"/>
              </w:rPr>
              <w:t>Austin Energy</w:t>
            </w:r>
          </w:p>
        </w:tc>
      </w:tr>
      <w:tr w:rsidR="00156F87" w:rsidRPr="00CB0F48" w14:paraId="4D1C2E79" w14:textId="77777777" w:rsidTr="00164498">
        <w:trPr>
          <w:cantSplit/>
        </w:trPr>
        <w:tc>
          <w:tcPr>
            <w:tcW w:w="1071" w:type="dxa"/>
          </w:tcPr>
          <w:p w14:paraId="38A05A4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695</w:t>
            </w:r>
          </w:p>
        </w:tc>
        <w:tc>
          <w:tcPr>
            <w:tcW w:w="2523" w:type="dxa"/>
            <w:vAlign w:val="center"/>
          </w:tcPr>
          <w:p w14:paraId="7AB33538" w14:textId="77777777" w:rsidR="00156F87" w:rsidRPr="00CB0F48" w:rsidRDefault="00156F87" w:rsidP="00156F87">
            <w:pPr>
              <w:rPr>
                <w:rFonts w:ascii="Arial" w:hAnsi="Arial" w:cs="Arial"/>
                <w:sz w:val="18"/>
                <w:szCs w:val="18"/>
              </w:rPr>
            </w:pPr>
            <w:r w:rsidRPr="00CB0F48">
              <w:rPr>
                <w:rFonts w:ascii="Arial" w:hAnsi="Arial" w:cs="Arial"/>
                <w:sz w:val="18"/>
                <w:szCs w:val="18"/>
              </w:rPr>
              <w:t>FAYE-AEU</w:t>
            </w:r>
          </w:p>
        </w:tc>
        <w:tc>
          <w:tcPr>
            <w:tcW w:w="6456" w:type="dxa"/>
            <w:vAlign w:val="center"/>
          </w:tcPr>
          <w:p w14:paraId="480D9BBB" w14:textId="77777777" w:rsidR="00156F87" w:rsidRPr="00CB0F48" w:rsidRDefault="00156F87" w:rsidP="00156F87">
            <w:pPr>
              <w:rPr>
                <w:rFonts w:ascii="Arial" w:hAnsi="Arial" w:cs="Arial"/>
                <w:sz w:val="18"/>
                <w:szCs w:val="18"/>
              </w:rPr>
            </w:pPr>
            <w:r w:rsidRPr="00CB0F48">
              <w:rPr>
                <w:rFonts w:ascii="Arial" w:hAnsi="Arial" w:cs="Arial"/>
                <w:sz w:val="18"/>
                <w:szCs w:val="18"/>
              </w:rPr>
              <w:t>Austin Energy</w:t>
            </w:r>
          </w:p>
        </w:tc>
      </w:tr>
      <w:tr w:rsidR="00156F87" w:rsidRPr="00CB0F48" w14:paraId="1C64CADF" w14:textId="77777777" w:rsidTr="00164498">
        <w:trPr>
          <w:cantSplit/>
        </w:trPr>
        <w:tc>
          <w:tcPr>
            <w:tcW w:w="1071" w:type="dxa"/>
          </w:tcPr>
          <w:p w14:paraId="4D2FB41E"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lastRenderedPageBreak/>
              <w:t>709</w:t>
            </w:r>
          </w:p>
        </w:tc>
        <w:tc>
          <w:tcPr>
            <w:tcW w:w="2523" w:type="dxa"/>
            <w:vAlign w:val="center"/>
          </w:tcPr>
          <w:p w14:paraId="3A1DCCC6" w14:textId="77777777" w:rsidR="00156F87" w:rsidRPr="00CB0F48" w:rsidRDefault="00156F87" w:rsidP="00156F87">
            <w:pPr>
              <w:rPr>
                <w:rFonts w:ascii="Arial" w:hAnsi="Arial" w:cs="Arial"/>
                <w:sz w:val="18"/>
                <w:szCs w:val="18"/>
              </w:rPr>
            </w:pPr>
            <w:r w:rsidRPr="00CB0F48">
              <w:rPr>
                <w:rFonts w:ascii="Arial" w:hAnsi="Arial" w:cs="Arial"/>
                <w:sz w:val="18"/>
                <w:szCs w:val="18"/>
              </w:rPr>
              <w:t>TRAV-AEU</w:t>
            </w:r>
          </w:p>
        </w:tc>
        <w:tc>
          <w:tcPr>
            <w:tcW w:w="6456" w:type="dxa"/>
            <w:vAlign w:val="center"/>
          </w:tcPr>
          <w:p w14:paraId="244594A9" w14:textId="77777777" w:rsidR="00156F87" w:rsidRPr="00CB0F48" w:rsidRDefault="00156F87" w:rsidP="00156F87">
            <w:pPr>
              <w:rPr>
                <w:rFonts w:ascii="Arial" w:hAnsi="Arial" w:cs="Arial"/>
                <w:sz w:val="18"/>
                <w:szCs w:val="18"/>
              </w:rPr>
            </w:pPr>
            <w:r w:rsidRPr="00CB0F48">
              <w:rPr>
                <w:rFonts w:ascii="Arial" w:hAnsi="Arial" w:cs="Arial"/>
                <w:sz w:val="18"/>
                <w:szCs w:val="18"/>
              </w:rPr>
              <w:t>Austin Energy</w:t>
            </w:r>
          </w:p>
        </w:tc>
      </w:tr>
      <w:tr w:rsidR="00156F87" w:rsidRPr="00CB0F48" w14:paraId="0F9DA7C2" w14:textId="77777777" w:rsidTr="00164498">
        <w:trPr>
          <w:cantSplit/>
        </w:trPr>
        <w:tc>
          <w:tcPr>
            <w:tcW w:w="1071" w:type="dxa"/>
          </w:tcPr>
          <w:p w14:paraId="61C79EAF"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712</w:t>
            </w:r>
          </w:p>
        </w:tc>
        <w:tc>
          <w:tcPr>
            <w:tcW w:w="2523" w:type="dxa"/>
            <w:vAlign w:val="center"/>
          </w:tcPr>
          <w:p w14:paraId="421F78F7" w14:textId="77777777" w:rsidR="00156F87" w:rsidRPr="00CB0F48" w:rsidRDefault="00156F87" w:rsidP="00156F87">
            <w:pPr>
              <w:rPr>
                <w:rFonts w:ascii="Arial" w:hAnsi="Arial" w:cs="Arial"/>
                <w:sz w:val="18"/>
                <w:szCs w:val="18"/>
              </w:rPr>
            </w:pPr>
            <w:r w:rsidRPr="00CB0F48">
              <w:rPr>
                <w:rFonts w:ascii="Arial" w:hAnsi="Arial" w:cs="Arial"/>
                <w:sz w:val="18"/>
                <w:szCs w:val="18"/>
              </w:rPr>
              <w:t>WILL-AEU</w:t>
            </w:r>
          </w:p>
        </w:tc>
        <w:tc>
          <w:tcPr>
            <w:tcW w:w="6456" w:type="dxa"/>
            <w:vAlign w:val="center"/>
          </w:tcPr>
          <w:p w14:paraId="4C7069F5" w14:textId="77777777" w:rsidR="00156F87" w:rsidRPr="00CB0F48" w:rsidRDefault="00156F87" w:rsidP="00156F87">
            <w:pPr>
              <w:rPr>
                <w:rFonts w:ascii="Arial" w:hAnsi="Arial" w:cs="Arial"/>
                <w:sz w:val="18"/>
                <w:szCs w:val="18"/>
              </w:rPr>
            </w:pPr>
            <w:r w:rsidRPr="00CB0F48">
              <w:rPr>
                <w:rFonts w:ascii="Arial" w:hAnsi="Arial" w:cs="Arial"/>
                <w:sz w:val="18"/>
                <w:szCs w:val="18"/>
              </w:rPr>
              <w:t>Austin Energy</w:t>
            </w:r>
          </w:p>
        </w:tc>
      </w:tr>
      <w:tr w:rsidR="00156F87" w:rsidRPr="00CB0F48" w14:paraId="5D2182AB" w14:textId="77777777" w:rsidTr="00164498">
        <w:trPr>
          <w:cantSplit/>
        </w:trPr>
        <w:tc>
          <w:tcPr>
            <w:tcW w:w="1071" w:type="dxa"/>
          </w:tcPr>
          <w:p w14:paraId="2E39897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790</w:t>
            </w:r>
          </w:p>
        </w:tc>
        <w:tc>
          <w:tcPr>
            <w:tcW w:w="2523" w:type="dxa"/>
            <w:vAlign w:val="center"/>
          </w:tcPr>
          <w:p w14:paraId="705B0805" w14:textId="77777777" w:rsidR="00156F87" w:rsidRPr="00CB0F48" w:rsidRDefault="00156F87" w:rsidP="00156F87">
            <w:pPr>
              <w:rPr>
                <w:rFonts w:ascii="Arial" w:hAnsi="Arial" w:cs="Arial"/>
                <w:sz w:val="18"/>
                <w:szCs w:val="18"/>
              </w:rPr>
            </w:pPr>
            <w:r w:rsidRPr="00CB0F48">
              <w:rPr>
                <w:rFonts w:ascii="Arial" w:hAnsi="Arial" w:cs="Arial"/>
                <w:sz w:val="18"/>
                <w:szCs w:val="18"/>
              </w:rPr>
              <w:t>GRAY</w:t>
            </w:r>
          </w:p>
        </w:tc>
        <w:tc>
          <w:tcPr>
            <w:tcW w:w="6456" w:type="dxa"/>
            <w:vAlign w:val="center"/>
          </w:tcPr>
          <w:p w14:paraId="6F4FA2B2" w14:textId="77777777" w:rsidR="00156F87" w:rsidRPr="00CB0F48" w:rsidRDefault="00156F87" w:rsidP="00156F87">
            <w:pPr>
              <w:rPr>
                <w:rFonts w:ascii="Arial" w:hAnsi="Arial" w:cs="Arial"/>
                <w:sz w:val="18"/>
                <w:szCs w:val="18"/>
              </w:rPr>
            </w:pPr>
            <w:r w:rsidRPr="00CB0F48">
              <w:rPr>
                <w:rFonts w:ascii="Arial" w:hAnsi="Arial" w:cs="Arial"/>
                <w:sz w:val="18"/>
                <w:szCs w:val="18"/>
              </w:rPr>
              <w:t>Cross Texas Transmission</w:t>
            </w:r>
          </w:p>
        </w:tc>
      </w:tr>
      <w:tr w:rsidR="00156F87" w:rsidRPr="00CB0F48" w14:paraId="50D3EF7A" w14:textId="77777777" w:rsidTr="00164498">
        <w:trPr>
          <w:cantSplit/>
        </w:trPr>
        <w:tc>
          <w:tcPr>
            <w:tcW w:w="1071" w:type="dxa"/>
          </w:tcPr>
          <w:p w14:paraId="699ECBA3"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791</w:t>
            </w:r>
          </w:p>
        </w:tc>
        <w:tc>
          <w:tcPr>
            <w:tcW w:w="2523" w:type="dxa"/>
            <w:vAlign w:val="center"/>
          </w:tcPr>
          <w:p w14:paraId="0BF70D2D" w14:textId="77777777" w:rsidR="00156F87" w:rsidRPr="00CB0F48" w:rsidRDefault="00156F87" w:rsidP="00156F87">
            <w:pPr>
              <w:rPr>
                <w:rFonts w:ascii="Arial" w:hAnsi="Arial" w:cs="Arial"/>
                <w:sz w:val="18"/>
                <w:szCs w:val="18"/>
              </w:rPr>
            </w:pPr>
            <w:r w:rsidRPr="00CB0F48">
              <w:rPr>
                <w:rFonts w:ascii="Arial" w:hAnsi="Arial" w:cs="Arial"/>
                <w:sz w:val="18"/>
                <w:szCs w:val="18"/>
              </w:rPr>
              <w:t>SCOMP</w:t>
            </w:r>
          </w:p>
        </w:tc>
        <w:tc>
          <w:tcPr>
            <w:tcW w:w="6456" w:type="dxa"/>
            <w:vAlign w:val="center"/>
          </w:tcPr>
          <w:p w14:paraId="1FC12C79" w14:textId="77777777" w:rsidR="00156F87" w:rsidRPr="00CB0F48" w:rsidRDefault="00156F87" w:rsidP="00156F87">
            <w:pPr>
              <w:rPr>
                <w:rFonts w:ascii="Arial" w:hAnsi="Arial" w:cs="Arial"/>
                <w:sz w:val="18"/>
                <w:szCs w:val="18"/>
              </w:rPr>
            </w:pPr>
            <w:r w:rsidRPr="00CB0F48">
              <w:rPr>
                <w:rFonts w:ascii="Arial" w:hAnsi="Arial" w:cs="Arial"/>
                <w:sz w:val="18"/>
                <w:szCs w:val="18"/>
              </w:rPr>
              <w:t>Cross Texas Transmission</w:t>
            </w:r>
          </w:p>
        </w:tc>
      </w:tr>
      <w:tr w:rsidR="00156F87" w:rsidRPr="00CB0F48" w14:paraId="05DD0E08" w14:textId="77777777" w:rsidTr="00164498">
        <w:trPr>
          <w:cantSplit/>
        </w:trPr>
        <w:tc>
          <w:tcPr>
            <w:tcW w:w="1071" w:type="dxa"/>
          </w:tcPr>
          <w:p w14:paraId="6D970D2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800</w:t>
            </w:r>
          </w:p>
        </w:tc>
        <w:tc>
          <w:tcPr>
            <w:tcW w:w="2523" w:type="dxa"/>
            <w:vAlign w:val="center"/>
          </w:tcPr>
          <w:p w14:paraId="56DFCE2E" w14:textId="77777777" w:rsidR="00156F87" w:rsidRPr="00CB0F48" w:rsidRDefault="00156F87" w:rsidP="00156F87">
            <w:pPr>
              <w:rPr>
                <w:rFonts w:ascii="Arial" w:hAnsi="Arial" w:cs="Arial"/>
                <w:sz w:val="18"/>
                <w:szCs w:val="18"/>
              </w:rPr>
            </w:pPr>
            <w:r w:rsidRPr="00CB0F48">
              <w:rPr>
                <w:rFonts w:ascii="Arial" w:hAnsi="Arial" w:cs="Arial"/>
                <w:sz w:val="18"/>
                <w:szCs w:val="18"/>
              </w:rPr>
              <w:t>BPUB</w:t>
            </w:r>
          </w:p>
        </w:tc>
        <w:tc>
          <w:tcPr>
            <w:tcW w:w="6456" w:type="dxa"/>
            <w:vAlign w:val="center"/>
          </w:tcPr>
          <w:p w14:paraId="62F5AC3A" w14:textId="77777777" w:rsidR="00156F87" w:rsidRPr="00CB0F48" w:rsidRDefault="00156F87" w:rsidP="00156F87">
            <w:pPr>
              <w:rPr>
                <w:rFonts w:ascii="Arial" w:hAnsi="Arial" w:cs="Arial"/>
                <w:sz w:val="18"/>
                <w:szCs w:val="18"/>
              </w:rPr>
            </w:pPr>
            <w:r w:rsidRPr="00CB0F48">
              <w:rPr>
                <w:rFonts w:ascii="Arial" w:hAnsi="Arial" w:cs="Arial"/>
                <w:sz w:val="18"/>
                <w:szCs w:val="18"/>
              </w:rPr>
              <w:t>Public Utility Board of Brownsville</w:t>
            </w:r>
          </w:p>
        </w:tc>
      </w:tr>
      <w:tr w:rsidR="00156F87" w:rsidRPr="00CB0F48" w14:paraId="76DE9DF9" w14:textId="77777777" w:rsidTr="00164498">
        <w:trPr>
          <w:cantSplit/>
        </w:trPr>
        <w:tc>
          <w:tcPr>
            <w:tcW w:w="1071" w:type="dxa"/>
          </w:tcPr>
          <w:p w14:paraId="0C6FFE09"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825</w:t>
            </w:r>
          </w:p>
        </w:tc>
        <w:tc>
          <w:tcPr>
            <w:tcW w:w="2523" w:type="dxa"/>
            <w:vAlign w:val="center"/>
          </w:tcPr>
          <w:p w14:paraId="3F714A6E" w14:textId="77777777" w:rsidR="00156F87" w:rsidRPr="00CB0F48" w:rsidRDefault="00156F87" w:rsidP="00156F87">
            <w:pPr>
              <w:rPr>
                <w:rFonts w:ascii="Arial" w:hAnsi="Arial" w:cs="Arial"/>
                <w:sz w:val="18"/>
                <w:szCs w:val="18"/>
              </w:rPr>
            </w:pPr>
            <w:r>
              <w:rPr>
                <w:rFonts w:ascii="Arial" w:hAnsi="Arial" w:cs="Arial"/>
                <w:sz w:val="18"/>
                <w:szCs w:val="18"/>
              </w:rPr>
              <w:t>SU CAPROCK</w:t>
            </w:r>
          </w:p>
        </w:tc>
        <w:tc>
          <w:tcPr>
            <w:tcW w:w="6456" w:type="dxa"/>
            <w:vAlign w:val="center"/>
          </w:tcPr>
          <w:p w14:paraId="78412969" w14:textId="77777777" w:rsidR="00156F87" w:rsidRPr="00CB0F48" w:rsidRDefault="00156F87" w:rsidP="00156F87">
            <w:pPr>
              <w:rPr>
                <w:rFonts w:ascii="Arial" w:hAnsi="Arial" w:cs="Arial"/>
                <w:sz w:val="18"/>
                <w:szCs w:val="18"/>
              </w:rPr>
            </w:pPr>
            <w:r w:rsidRPr="00CB0F48">
              <w:rPr>
                <w:rFonts w:ascii="Arial" w:hAnsi="Arial" w:cs="Arial"/>
                <w:sz w:val="18"/>
                <w:szCs w:val="18"/>
              </w:rPr>
              <w:t>Sharyland Utilities</w:t>
            </w:r>
          </w:p>
        </w:tc>
      </w:tr>
      <w:tr w:rsidR="00156F87" w:rsidRPr="00CB0F48" w14:paraId="393A060D" w14:textId="77777777" w:rsidTr="00164498">
        <w:trPr>
          <w:cantSplit/>
        </w:trPr>
        <w:tc>
          <w:tcPr>
            <w:tcW w:w="1071" w:type="dxa"/>
          </w:tcPr>
          <w:p w14:paraId="555F4AF9"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829</w:t>
            </w:r>
          </w:p>
        </w:tc>
        <w:tc>
          <w:tcPr>
            <w:tcW w:w="2523" w:type="dxa"/>
            <w:vAlign w:val="center"/>
          </w:tcPr>
          <w:p w14:paraId="43CC137D" w14:textId="77777777" w:rsidR="00156F87" w:rsidRPr="00CB0F48" w:rsidRDefault="00156F87" w:rsidP="00156F87">
            <w:pPr>
              <w:rPr>
                <w:rFonts w:ascii="Arial" w:hAnsi="Arial" w:cs="Arial"/>
                <w:sz w:val="18"/>
                <w:szCs w:val="18"/>
              </w:rPr>
            </w:pPr>
            <w:r w:rsidRPr="00CB0F48">
              <w:rPr>
                <w:rFonts w:ascii="Arial" w:hAnsi="Arial" w:cs="Arial"/>
                <w:sz w:val="18"/>
                <w:szCs w:val="18"/>
              </w:rPr>
              <w:t>SHRY</w:t>
            </w:r>
          </w:p>
        </w:tc>
        <w:tc>
          <w:tcPr>
            <w:tcW w:w="6456" w:type="dxa"/>
            <w:vAlign w:val="center"/>
          </w:tcPr>
          <w:p w14:paraId="071484DF" w14:textId="77777777" w:rsidR="00156F87" w:rsidRPr="00CB0F48" w:rsidRDefault="00156F87" w:rsidP="00156F87">
            <w:pPr>
              <w:rPr>
                <w:rFonts w:ascii="Arial" w:hAnsi="Arial" w:cs="Arial"/>
                <w:sz w:val="18"/>
                <w:szCs w:val="18"/>
              </w:rPr>
            </w:pPr>
            <w:r w:rsidRPr="00CB0F48">
              <w:rPr>
                <w:rFonts w:ascii="Arial" w:hAnsi="Arial" w:cs="Arial"/>
                <w:sz w:val="18"/>
                <w:szCs w:val="18"/>
              </w:rPr>
              <w:t>Sharyland Utilities</w:t>
            </w:r>
          </w:p>
        </w:tc>
      </w:tr>
      <w:tr w:rsidR="00156F87" w:rsidRPr="00CB0F48" w14:paraId="30022180" w14:textId="77777777" w:rsidTr="00164498">
        <w:trPr>
          <w:cantSplit/>
        </w:trPr>
        <w:tc>
          <w:tcPr>
            <w:tcW w:w="1071" w:type="dxa"/>
          </w:tcPr>
          <w:p w14:paraId="0206EC8E"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870</w:t>
            </w:r>
          </w:p>
        </w:tc>
        <w:tc>
          <w:tcPr>
            <w:tcW w:w="2523" w:type="dxa"/>
            <w:vAlign w:val="center"/>
          </w:tcPr>
          <w:p w14:paraId="5EADB02B" w14:textId="77777777" w:rsidR="00156F87" w:rsidRPr="00CB0F48" w:rsidRDefault="00156F87" w:rsidP="00156F87">
            <w:pPr>
              <w:rPr>
                <w:rFonts w:ascii="Arial" w:hAnsi="Arial" w:cs="Arial"/>
                <w:sz w:val="18"/>
                <w:szCs w:val="18"/>
              </w:rPr>
            </w:pPr>
            <w:r w:rsidRPr="00CB0F48">
              <w:rPr>
                <w:rFonts w:ascii="Arial" w:hAnsi="Arial" w:cs="Arial"/>
                <w:sz w:val="18"/>
                <w:szCs w:val="18"/>
              </w:rPr>
              <w:t>MEC</w:t>
            </w:r>
          </w:p>
        </w:tc>
        <w:tc>
          <w:tcPr>
            <w:tcW w:w="6456" w:type="dxa"/>
            <w:vAlign w:val="center"/>
          </w:tcPr>
          <w:p w14:paraId="484C3E62" w14:textId="77777777" w:rsidR="00156F87" w:rsidRPr="00CB0F48" w:rsidRDefault="00156F87" w:rsidP="00156F87">
            <w:pPr>
              <w:rPr>
                <w:rFonts w:ascii="Arial" w:hAnsi="Arial" w:cs="Arial"/>
                <w:sz w:val="18"/>
                <w:szCs w:val="18"/>
              </w:rPr>
            </w:pPr>
            <w:r w:rsidRPr="00CB0F48">
              <w:rPr>
                <w:rFonts w:ascii="Arial" w:hAnsi="Arial" w:cs="Arial"/>
                <w:sz w:val="18"/>
                <w:szCs w:val="18"/>
              </w:rPr>
              <w:t>South Texas Electric Coop - Medina Electric Coop</w:t>
            </w:r>
          </w:p>
        </w:tc>
      </w:tr>
      <w:tr w:rsidR="00156F87" w:rsidRPr="00CB0F48" w14:paraId="224420E2" w14:textId="77777777" w:rsidTr="00164498">
        <w:trPr>
          <w:cantSplit/>
        </w:trPr>
        <w:tc>
          <w:tcPr>
            <w:tcW w:w="1071" w:type="dxa"/>
          </w:tcPr>
          <w:p w14:paraId="5CCBF48E"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872</w:t>
            </w:r>
          </w:p>
        </w:tc>
        <w:tc>
          <w:tcPr>
            <w:tcW w:w="2523" w:type="dxa"/>
            <w:vAlign w:val="center"/>
          </w:tcPr>
          <w:p w14:paraId="1771C940" w14:textId="77777777" w:rsidR="00156F87" w:rsidRPr="00CB0F48" w:rsidRDefault="00156F87" w:rsidP="00156F87">
            <w:pPr>
              <w:rPr>
                <w:rFonts w:ascii="Arial" w:hAnsi="Arial" w:cs="Arial"/>
                <w:sz w:val="18"/>
                <w:szCs w:val="18"/>
              </w:rPr>
            </w:pPr>
            <w:r w:rsidRPr="00CB0F48">
              <w:rPr>
                <w:rFonts w:ascii="Arial" w:hAnsi="Arial" w:cs="Arial"/>
                <w:sz w:val="18"/>
                <w:szCs w:val="18"/>
              </w:rPr>
              <w:t>JEC</w:t>
            </w:r>
          </w:p>
        </w:tc>
        <w:tc>
          <w:tcPr>
            <w:tcW w:w="6456" w:type="dxa"/>
            <w:vAlign w:val="center"/>
          </w:tcPr>
          <w:p w14:paraId="034251AE" w14:textId="77777777" w:rsidR="00156F87" w:rsidRPr="00CB0F48" w:rsidRDefault="00156F87" w:rsidP="00156F87">
            <w:pPr>
              <w:rPr>
                <w:rFonts w:ascii="Arial" w:hAnsi="Arial" w:cs="Arial"/>
                <w:sz w:val="18"/>
                <w:szCs w:val="18"/>
              </w:rPr>
            </w:pPr>
            <w:r w:rsidRPr="00CB0F48">
              <w:rPr>
                <w:rFonts w:ascii="Arial" w:hAnsi="Arial" w:cs="Arial"/>
                <w:sz w:val="18"/>
                <w:szCs w:val="18"/>
              </w:rPr>
              <w:t>South Texas Electric Coop - Jackson Electric Coop</w:t>
            </w:r>
          </w:p>
        </w:tc>
      </w:tr>
      <w:tr w:rsidR="00156F87" w:rsidRPr="00CB0F48" w14:paraId="178C2434" w14:textId="77777777" w:rsidTr="00164498">
        <w:trPr>
          <w:cantSplit/>
        </w:trPr>
        <w:tc>
          <w:tcPr>
            <w:tcW w:w="1071" w:type="dxa"/>
          </w:tcPr>
          <w:p w14:paraId="2AAE3913"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874</w:t>
            </w:r>
          </w:p>
        </w:tc>
        <w:tc>
          <w:tcPr>
            <w:tcW w:w="2523" w:type="dxa"/>
            <w:vAlign w:val="center"/>
          </w:tcPr>
          <w:p w14:paraId="78D05681" w14:textId="77777777" w:rsidR="00156F87" w:rsidRPr="00CB0F48" w:rsidRDefault="00156F87" w:rsidP="00156F87">
            <w:pPr>
              <w:rPr>
                <w:rFonts w:ascii="Arial" w:hAnsi="Arial" w:cs="Arial"/>
                <w:sz w:val="18"/>
                <w:szCs w:val="18"/>
              </w:rPr>
            </w:pPr>
            <w:r w:rsidRPr="00CB0F48">
              <w:rPr>
                <w:rFonts w:ascii="Arial" w:hAnsi="Arial" w:cs="Arial"/>
                <w:sz w:val="18"/>
                <w:szCs w:val="18"/>
              </w:rPr>
              <w:t>KEC</w:t>
            </w:r>
          </w:p>
        </w:tc>
        <w:tc>
          <w:tcPr>
            <w:tcW w:w="6456" w:type="dxa"/>
            <w:vAlign w:val="center"/>
          </w:tcPr>
          <w:p w14:paraId="6B939370" w14:textId="77777777" w:rsidR="00156F87" w:rsidRPr="00CB0F48" w:rsidRDefault="00156F87" w:rsidP="00156F87">
            <w:pPr>
              <w:rPr>
                <w:rFonts w:ascii="Arial" w:hAnsi="Arial" w:cs="Arial"/>
                <w:sz w:val="18"/>
                <w:szCs w:val="18"/>
              </w:rPr>
            </w:pPr>
            <w:r w:rsidRPr="00CB0F48">
              <w:rPr>
                <w:rFonts w:ascii="Arial" w:hAnsi="Arial" w:cs="Arial"/>
                <w:sz w:val="18"/>
                <w:szCs w:val="18"/>
              </w:rPr>
              <w:t>South Texas Electric Coop - Karnes Electric Coop</w:t>
            </w:r>
          </w:p>
        </w:tc>
      </w:tr>
      <w:tr w:rsidR="00156F87" w:rsidRPr="00CB0F48" w14:paraId="08DAF639" w14:textId="77777777" w:rsidTr="00164498">
        <w:trPr>
          <w:cantSplit/>
        </w:trPr>
        <w:tc>
          <w:tcPr>
            <w:tcW w:w="1071" w:type="dxa"/>
          </w:tcPr>
          <w:p w14:paraId="7655A3BF"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875</w:t>
            </w:r>
          </w:p>
        </w:tc>
        <w:tc>
          <w:tcPr>
            <w:tcW w:w="2523" w:type="dxa"/>
            <w:vAlign w:val="center"/>
          </w:tcPr>
          <w:p w14:paraId="4E77D3D1" w14:textId="77777777" w:rsidR="00156F87" w:rsidRPr="00CB0F48" w:rsidRDefault="00156F87" w:rsidP="00156F87">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E</w:t>
            </w:r>
          </w:p>
        </w:tc>
        <w:tc>
          <w:tcPr>
            <w:tcW w:w="6456" w:type="dxa"/>
            <w:vAlign w:val="center"/>
          </w:tcPr>
          <w:p w14:paraId="6605D576" w14:textId="77777777" w:rsidR="00156F87" w:rsidRPr="00CB0F48" w:rsidRDefault="00156F87" w:rsidP="00156F87">
            <w:pPr>
              <w:rPr>
                <w:rFonts w:ascii="Arial" w:hAnsi="Arial" w:cs="Arial"/>
                <w:sz w:val="18"/>
                <w:szCs w:val="18"/>
              </w:rPr>
            </w:pPr>
            <w:r w:rsidRPr="00CB0F48">
              <w:rPr>
                <w:rFonts w:ascii="Arial" w:hAnsi="Arial" w:cs="Arial"/>
                <w:sz w:val="18"/>
                <w:szCs w:val="18"/>
              </w:rPr>
              <w:t>South Texas Electric Coop - Eastern Magic Valley</w:t>
            </w:r>
          </w:p>
        </w:tc>
      </w:tr>
      <w:tr w:rsidR="00156F87" w:rsidRPr="00CB0F48" w14:paraId="4B216D17" w14:textId="77777777" w:rsidTr="00164498">
        <w:trPr>
          <w:cantSplit/>
        </w:trPr>
        <w:tc>
          <w:tcPr>
            <w:tcW w:w="1071" w:type="dxa"/>
          </w:tcPr>
          <w:p w14:paraId="5324A0D4"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876</w:t>
            </w:r>
          </w:p>
        </w:tc>
        <w:tc>
          <w:tcPr>
            <w:tcW w:w="2523" w:type="dxa"/>
            <w:vAlign w:val="center"/>
          </w:tcPr>
          <w:p w14:paraId="3F3AC0BA" w14:textId="77777777" w:rsidR="00156F87" w:rsidRPr="00CB0F48" w:rsidRDefault="00156F87" w:rsidP="00156F87">
            <w:pPr>
              <w:rPr>
                <w:rFonts w:ascii="Arial" w:hAnsi="Arial" w:cs="Arial"/>
                <w:sz w:val="18"/>
                <w:szCs w:val="18"/>
              </w:rPr>
            </w:pPr>
            <w:r w:rsidRPr="00CB0F48">
              <w:rPr>
                <w:rFonts w:ascii="Arial" w:hAnsi="Arial" w:cs="Arial"/>
                <w:sz w:val="18"/>
                <w:szCs w:val="18"/>
              </w:rPr>
              <w:t>MVEC</w:t>
            </w:r>
            <w:r>
              <w:rPr>
                <w:rFonts w:ascii="Arial" w:hAnsi="Arial" w:cs="Arial"/>
                <w:sz w:val="18"/>
                <w:szCs w:val="18"/>
              </w:rPr>
              <w:t>_</w:t>
            </w:r>
            <w:r w:rsidRPr="00CB0F48">
              <w:rPr>
                <w:rFonts w:ascii="Arial" w:hAnsi="Arial" w:cs="Arial"/>
                <w:sz w:val="18"/>
                <w:szCs w:val="18"/>
              </w:rPr>
              <w:t>W</w:t>
            </w:r>
          </w:p>
        </w:tc>
        <w:tc>
          <w:tcPr>
            <w:tcW w:w="6456" w:type="dxa"/>
            <w:vAlign w:val="center"/>
          </w:tcPr>
          <w:p w14:paraId="4C0085FF" w14:textId="77777777" w:rsidR="00156F87" w:rsidRPr="00CB0F48" w:rsidRDefault="00156F87" w:rsidP="00156F87">
            <w:pPr>
              <w:rPr>
                <w:rFonts w:ascii="Arial" w:hAnsi="Arial" w:cs="Arial"/>
                <w:sz w:val="18"/>
                <w:szCs w:val="18"/>
              </w:rPr>
            </w:pPr>
            <w:r w:rsidRPr="00CB0F48">
              <w:rPr>
                <w:rFonts w:ascii="Arial" w:hAnsi="Arial" w:cs="Arial"/>
                <w:sz w:val="18"/>
                <w:szCs w:val="18"/>
              </w:rPr>
              <w:t>South Texas Electric Coop - Western Magic Valley</w:t>
            </w:r>
          </w:p>
        </w:tc>
      </w:tr>
      <w:tr w:rsidR="00156F87" w:rsidRPr="00CB0F48" w14:paraId="446F5F7E" w14:textId="77777777" w:rsidTr="00164498">
        <w:trPr>
          <w:cantSplit/>
        </w:trPr>
        <w:tc>
          <w:tcPr>
            <w:tcW w:w="1071" w:type="dxa"/>
          </w:tcPr>
          <w:p w14:paraId="5C62E2F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878</w:t>
            </w:r>
          </w:p>
        </w:tc>
        <w:tc>
          <w:tcPr>
            <w:tcW w:w="2523" w:type="dxa"/>
            <w:vAlign w:val="center"/>
          </w:tcPr>
          <w:p w14:paraId="58A944B7" w14:textId="77777777" w:rsidR="00156F87" w:rsidRPr="00CB0F48" w:rsidRDefault="00156F87" w:rsidP="00156F87">
            <w:pPr>
              <w:rPr>
                <w:rFonts w:ascii="Arial" w:hAnsi="Arial" w:cs="Arial"/>
                <w:sz w:val="18"/>
                <w:szCs w:val="18"/>
              </w:rPr>
            </w:pPr>
            <w:r w:rsidRPr="00CB0F48">
              <w:rPr>
                <w:rFonts w:ascii="Arial" w:hAnsi="Arial" w:cs="Arial"/>
                <w:sz w:val="18"/>
                <w:szCs w:val="18"/>
              </w:rPr>
              <w:t>NEC</w:t>
            </w:r>
          </w:p>
        </w:tc>
        <w:tc>
          <w:tcPr>
            <w:tcW w:w="6456" w:type="dxa"/>
            <w:vAlign w:val="center"/>
          </w:tcPr>
          <w:p w14:paraId="70BE0269" w14:textId="77777777" w:rsidR="00156F87" w:rsidRPr="00CB0F48" w:rsidRDefault="00156F87" w:rsidP="00156F87">
            <w:pPr>
              <w:rPr>
                <w:rFonts w:ascii="Arial" w:hAnsi="Arial" w:cs="Arial"/>
                <w:sz w:val="18"/>
                <w:szCs w:val="18"/>
              </w:rPr>
            </w:pPr>
            <w:r w:rsidRPr="00CB0F48">
              <w:rPr>
                <w:rFonts w:ascii="Arial" w:hAnsi="Arial" w:cs="Arial"/>
                <w:sz w:val="18"/>
                <w:szCs w:val="18"/>
              </w:rPr>
              <w:t>South Texas Electric Coop - Nueces Electric Coop</w:t>
            </w:r>
          </w:p>
        </w:tc>
      </w:tr>
      <w:tr w:rsidR="00156F87" w:rsidRPr="00CB0F48" w14:paraId="488F84F7" w14:textId="77777777" w:rsidTr="00164498">
        <w:trPr>
          <w:cantSplit/>
        </w:trPr>
        <w:tc>
          <w:tcPr>
            <w:tcW w:w="1071" w:type="dxa"/>
          </w:tcPr>
          <w:p w14:paraId="7FAF4D9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880</w:t>
            </w:r>
          </w:p>
        </w:tc>
        <w:tc>
          <w:tcPr>
            <w:tcW w:w="2523" w:type="dxa"/>
            <w:vAlign w:val="center"/>
          </w:tcPr>
          <w:p w14:paraId="0340C4D9" w14:textId="77777777" w:rsidR="00156F87" w:rsidRPr="00CB0F48" w:rsidRDefault="00156F87" w:rsidP="00156F87">
            <w:pPr>
              <w:rPr>
                <w:rFonts w:ascii="Arial" w:hAnsi="Arial" w:cs="Arial"/>
                <w:sz w:val="18"/>
                <w:szCs w:val="18"/>
              </w:rPr>
            </w:pPr>
            <w:r w:rsidRPr="00CB0F48">
              <w:rPr>
                <w:rFonts w:ascii="Arial" w:hAnsi="Arial" w:cs="Arial"/>
                <w:sz w:val="18"/>
                <w:szCs w:val="18"/>
              </w:rPr>
              <w:t>SPEC</w:t>
            </w:r>
          </w:p>
        </w:tc>
        <w:tc>
          <w:tcPr>
            <w:tcW w:w="6456" w:type="dxa"/>
            <w:vAlign w:val="center"/>
          </w:tcPr>
          <w:p w14:paraId="66CC596C" w14:textId="77777777" w:rsidR="00156F87" w:rsidRPr="00CB0F48" w:rsidRDefault="00156F87" w:rsidP="00156F87">
            <w:pPr>
              <w:rPr>
                <w:rFonts w:ascii="Arial" w:hAnsi="Arial" w:cs="Arial"/>
                <w:sz w:val="18"/>
                <w:szCs w:val="18"/>
              </w:rPr>
            </w:pPr>
            <w:r w:rsidRPr="00CB0F48">
              <w:rPr>
                <w:rFonts w:ascii="Arial" w:hAnsi="Arial" w:cs="Arial"/>
                <w:sz w:val="18"/>
                <w:szCs w:val="18"/>
              </w:rPr>
              <w:t>South Texas Electric Coop - San Patricio Electric Coop</w:t>
            </w:r>
          </w:p>
        </w:tc>
      </w:tr>
      <w:tr w:rsidR="00156F87" w:rsidRPr="00CB0F48" w14:paraId="04B28FF9" w14:textId="77777777" w:rsidTr="00164498">
        <w:trPr>
          <w:cantSplit/>
        </w:trPr>
        <w:tc>
          <w:tcPr>
            <w:tcW w:w="1071" w:type="dxa"/>
          </w:tcPr>
          <w:p w14:paraId="44ECC47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882</w:t>
            </w:r>
          </w:p>
        </w:tc>
        <w:tc>
          <w:tcPr>
            <w:tcW w:w="2523" w:type="dxa"/>
            <w:vAlign w:val="center"/>
          </w:tcPr>
          <w:p w14:paraId="4A399658" w14:textId="77777777" w:rsidR="00156F87" w:rsidRPr="00CB0F48" w:rsidRDefault="00156F87" w:rsidP="00156F87">
            <w:pPr>
              <w:rPr>
                <w:rFonts w:ascii="Arial" w:hAnsi="Arial" w:cs="Arial"/>
                <w:sz w:val="18"/>
                <w:szCs w:val="18"/>
              </w:rPr>
            </w:pPr>
            <w:r w:rsidRPr="00CB0F48">
              <w:rPr>
                <w:rFonts w:ascii="Arial" w:hAnsi="Arial" w:cs="Arial"/>
                <w:sz w:val="18"/>
                <w:szCs w:val="18"/>
              </w:rPr>
              <w:t>VEC</w:t>
            </w:r>
          </w:p>
        </w:tc>
        <w:tc>
          <w:tcPr>
            <w:tcW w:w="6456" w:type="dxa"/>
            <w:vAlign w:val="center"/>
          </w:tcPr>
          <w:p w14:paraId="1E497FA5" w14:textId="77777777" w:rsidR="00156F87" w:rsidRPr="00CB0F48" w:rsidRDefault="00156F87" w:rsidP="00156F87">
            <w:pPr>
              <w:rPr>
                <w:rFonts w:ascii="Arial" w:hAnsi="Arial" w:cs="Arial"/>
                <w:sz w:val="18"/>
                <w:szCs w:val="18"/>
              </w:rPr>
            </w:pPr>
            <w:r w:rsidRPr="00CB0F48">
              <w:rPr>
                <w:rFonts w:ascii="Arial" w:hAnsi="Arial" w:cs="Arial"/>
                <w:sz w:val="18"/>
                <w:szCs w:val="18"/>
              </w:rPr>
              <w:t>South Texas Electric Coop - Victoria Electric Coop</w:t>
            </w:r>
          </w:p>
        </w:tc>
      </w:tr>
      <w:tr w:rsidR="00156F87" w:rsidRPr="00CB0F48" w14:paraId="715236D6" w14:textId="77777777" w:rsidTr="00164498">
        <w:trPr>
          <w:cantSplit/>
        </w:trPr>
        <w:tc>
          <w:tcPr>
            <w:tcW w:w="1071" w:type="dxa"/>
          </w:tcPr>
          <w:p w14:paraId="5149EB5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884</w:t>
            </w:r>
          </w:p>
        </w:tc>
        <w:tc>
          <w:tcPr>
            <w:tcW w:w="2523" w:type="dxa"/>
            <w:vAlign w:val="center"/>
          </w:tcPr>
          <w:p w14:paraId="1BD5748B" w14:textId="77777777" w:rsidR="00156F87" w:rsidRPr="00CB0F48" w:rsidRDefault="00156F87" w:rsidP="00156F87">
            <w:pPr>
              <w:rPr>
                <w:rFonts w:ascii="Arial" w:hAnsi="Arial" w:cs="Arial"/>
                <w:sz w:val="18"/>
                <w:szCs w:val="18"/>
              </w:rPr>
            </w:pPr>
            <w:r w:rsidRPr="00CB0F48">
              <w:rPr>
                <w:rFonts w:ascii="Arial" w:hAnsi="Arial" w:cs="Arial"/>
                <w:sz w:val="18"/>
                <w:szCs w:val="18"/>
              </w:rPr>
              <w:t>WCEC</w:t>
            </w:r>
          </w:p>
        </w:tc>
        <w:tc>
          <w:tcPr>
            <w:tcW w:w="6456" w:type="dxa"/>
            <w:vAlign w:val="center"/>
          </w:tcPr>
          <w:p w14:paraId="66E4C479" w14:textId="77777777" w:rsidR="00156F87" w:rsidRPr="00CB0F48" w:rsidRDefault="00156F87" w:rsidP="00156F87">
            <w:pPr>
              <w:rPr>
                <w:rFonts w:ascii="Arial" w:hAnsi="Arial" w:cs="Arial"/>
                <w:sz w:val="18"/>
                <w:szCs w:val="18"/>
              </w:rPr>
            </w:pPr>
            <w:r w:rsidRPr="00CB0F48">
              <w:rPr>
                <w:rFonts w:ascii="Arial" w:hAnsi="Arial" w:cs="Arial"/>
                <w:sz w:val="18"/>
                <w:szCs w:val="18"/>
              </w:rPr>
              <w:t>South Texas Electric Coop - Wharton County Electric Coop</w:t>
            </w:r>
          </w:p>
        </w:tc>
      </w:tr>
      <w:tr w:rsidR="00156F87" w:rsidRPr="00CB0F48" w14:paraId="243A5CCE" w14:textId="77777777" w:rsidTr="00164498">
        <w:trPr>
          <w:cantSplit/>
        </w:trPr>
        <w:tc>
          <w:tcPr>
            <w:tcW w:w="1071" w:type="dxa"/>
          </w:tcPr>
          <w:p w14:paraId="7A0EAA9F"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890</w:t>
            </w:r>
          </w:p>
        </w:tc>
        <w:tc>
          <w:tcPr>
            <w:tcW w:w="2523" w:type="dxa"/>
            <w:vAlign w:val="center"/>
          </w:tcPr>
          <w:p w14:paraId="1FB491C5" w14:textId="77777777" w:rsidR="00156F87" w:rsidRPr="00CB0F48" w:rsidRDefault="00156F87" w:rsidP="00156F87">
            <w:pPr>
              <w:rPr>
                <w:rFonts w:ascii="Arial" w:hAnsi="Arial" w:cs="Arial"/>
                <w:sz w:val="18"/>
                <w:szCs w:val="18"/>
              </w:rPr>
            </w:pPr>
            <w:r w:rsidRPr="00CB0F48">
              <w:rPr>
                <w:rFonts w:ascii="Arial" w:hAnsi="Arial" w:cs="Arial"/>
                <w:sz w:val="18"/>
                <w:szCs w:val="18"/>
              </w:rPr>
              <w:t>STEC</w:t>
            </w:r>
          </w:p>
        </w:tc>
        <w:tc>
          <w:tcPr>
            <w:tcW w:w="6456" w:type="dxa"/>
            <w:vAlign w:val="center"/>
          </w:tcPr>
          <w:p w14:paraId="6D48FDB8" w14:textId="77777777" w:rsidR="00156F87" w:rsidRPr="00CB0F48" w:rsidRDefault="00156F87" w:rsidP="00156F87">
            <w:pPr>
              <w:rPr>
                <w:rFonts w:ascii="Arial" w:hAnsi="Arial" w:cs="Arial"/>
                <w:sz w:val="18"/>
                <w:szCs w:val="18"/>
              </w:rPr>
            </w:pPr>
            <w:r w:rsidRPr="00CB0F48">
              <w:rPr>
                <w:rFonts w:ascii="Arial" w:hAnsi="Arial" w:cs="Arial"/>
                <w:sz w:val="18"/>
                <w:szCs w:val="18"/>
              </w:rPr>
              <w:t>South Texas Electric Coop except member coops</w:t>
            </w:r>
          </w:p>
        </w:tc>
      </w:tr>
      <w:tr w:rsidR="00156F87" w:rsidRPr="00CB0F48" w14:paraId="1E1BF7C6" w14:textId="77777777" w:rsidTr="00164498">
        <w:trPr>
          <w:cantSplit/>
        </w:trPr>
        <w:tc>
          <w:tcPr>
            <w:tcW w:w="1071" w:type="dxa"/>
          </w:tcPr>
          <w:p w14:paraId="6E07001C"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891</w:t>
            </w:r>
          </w:p>
        </w:tc>
        <w:tc>
          <w:tcPr>
            <w:tcW w:w="2523" w:type="dxa"/>
            <w:vAlign w:val="center"/>
          </w:tcPr>
          <w:p w14:paraId="1D9C11A2" w14:textId="77777777" w:rsidR="00156F87" w:rsidRPr="00CB0F48" w:rsidRDefault="00156F87" w:rsidP="00156F87">
            <w:pPr>
              <w:rPr>
                <w:rFonts w:ascii="Arial" w:hAnsi="Arial" w:cs="Arial"/>
                <w:sz w:val="18"/>
                <w:szCs w:val="18"/>
              </w:rPr>
            </w:pPr>
            <w:r w:rsidRPr="00CB0F48">
              <w:rPr>
                <w:rFonts w:ascii="Arial" w:hAnsi="Arial" w:cs="Arial"/>
                <w:sz w:val="18"/>
                <w:szCs w:val="18"/>
              </w:rPr>
              <w:t>LOAD-EX</w:t>
            </w:r>
          </w:p>
        </w:tc>
        <w:tc>
          <w:tcPr>
            <w:tcW w:w="6456" w:type="dxa"/>
            <w:vAlign w:val="center"/>
          </w:tcPr>
          <w:p w14:paraId="075D3737" w14:textId="77777777" w:rsidR="00156F87" w:rsidRPr="00CB0F48" w:rsidRDefault="00156F87" w:rsidP="00156F87">
            <w:pPr>
              <w:rPr>
                <w:rFonts w:ascii="Arial" w:hAnsi="Arial" w:cs="Arial"/>
                <w:sz w:val="18"/>
                <w:szCs w:val="18"/>
              </w:rPr>
            </w:pPr>
            <w:r w:rsidRPr="00CB0F48">
              <w:rPr>
                <w:rFonts w:ascii="Arial" w:hAnsi="Arial" w:cs="Arial"/>
                <w:sz w:val="18"/>
                <w:szCs w:val="18"/>
              </w:rPr>
              <w:t>American Electric Power - TCC</w:t>
            </w:r>
          </w:p>
        </w:tc>
      </w:tr>
      <w:tr w:rsidR="00156F87" w:rsidRPr="00CB0F48" w14:paraId="1B4275F0" w14:textId="77777777" w:rsidTr="00164498">
        <w:trPr>
          <w:cantSplit/>
        </w:trPr>
        <w:tc>
          <w:tcPr>
            <w:tcW w:w="1071" w:type="dxa"/>
          </w:tcPr>
          <w:p w14:paraId="31FD22A6"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900</w:t>
            </w:r>
          </w:p>
        </w:tc>
        <w:tc>
          <w:tcPr>
            <w:tcW w:w="2523" w:type="dxa"/>
            <w:vAlign w:val="center"/>
          </w:tcPr>
          <w:p w14:paraId="57270B3A" w14:textId="77777777" w:rsidR="00156F87" w:rsidRPr="00CB0F48" w:rsidRDefault="00156F87" w:rsidP="00156F87">
            <w:pPr>
              <w:rPr>
                <w:rFonts w:ascii="Arial" w:hAnsi="Arial" w:cs="Arial"/>
                <w:sz w:val="18"/>
                <w:szCs w:val="18"/>
              </w:rPr>
            </w:pPr>
            <w:r w:rsidRPr="00CB0F48">
              <w:rPr>
                <w:rFonts w:ascii="Arial" w:hAnsi="Arial" w:cs="Arial"/>
                <w:sz w:val="18"/>
                <w:szCs w:val="18"/>
              </w:rPr>
              <w:t>E_BRAZORIA</w:t>
            </w:r>
          </w:p>
        </w:tc>
        <w:tc>
          <w:tcPr>
            <w:tcW w:w="6456" w:type="dxa"/>
            <w:vAlign w:val="center"/>
          </w:tcPr>
          <w:p w14:paraId="0FE69082"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B95BD8E" w14:textId="77777777" w:rsidTr="00164498">
        <w:trPr>
          <w:cantSplit/>
        </w:trPr>
        <w:tc>
          <w:tcPr>
            <w:tcW w:w="1071" w:type="dxa"/>
          </w:tcPr>
          <w:p w14:paraId="5FB3403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902</w:t>
            </w:r>
          </w:p>
        </w:tc>
        <w:tc>
          <w:tcPr>
            <w:tcW w:w="2523" w:type="dxa"/>
            <w:vAlign w:val="center"/>
          </w:tcPr>
          <w:p w14:paraId="7AB286FE" w14:textId="77777777" w:rsidR="00156F87" w:rsidRPr="00CB0F48" w:rsidRDefault="00156F87" w:rsidP="00156F87">
            <w:pPr>
              <w:rPr>
                <w:rFonts w:ascii="Arial" w:hAnsi="Arial" w:cs="Arial"/>
                <w:sz w:val="18"/>
                <w:szCs w:val="18"/>
              </w:rPr>
            </w:pPr>
            <w:r w:rsidRPr="00CB0F48">
              <w:rPr>
                <w:rFonts w:ascii="Arial" w:hAnsi="Arial" w:cs="Arial"/>
                <w:sz w:val="18"/>
                <w:szCs w:val="18"/>
              </w:rPr>
              <w:t>E_CHAMBERS</w:t>
            </w:r>
          </w:p>
        </w:tc>
        <w:tc>
          <w:tcPr>
            <w:tcW w:w="6456" w:type="dxa"/>
            <w:vAlign w:val="center"/>
          </w:tcPr>
          <w:p w14:paraId="2DF1AD65"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A8424A6" w14:textId="77777777" w:rsidTr="00164498">
        <w:trPr>
          <w:cantSplit/>
        </w:trPr>
        <w:tc>
          <w:tcPr>
            <w:tcW w:w="1071" w:type="dxa"/>
          </w:tcPr>
          <w:p w14:paraId="2A95BD77"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903</w:t>
            </w:r>
          </w:p>
        </w:tc>
        <w:tc>
          <w:tcPr>
            <w:tcW w:w="2523" w:type="dxa"/>
            <w:vAlign w:val="center"/>
          </w:tcPr>
          <w:p w14:paraId="4D923FA4" w14:textId="77777777" w:rsidR="00156F87" w:rsidRPr="00CB0F48" w:rsidRDefault="00156F87" w:rsidP="00156F87">
            <w:pPr>
              <w:rPr>
                <w:rFonts w:ascii="Arial" w:hAnsi="Arial" w:cs="Arial"/>
                <w:sz w:val="18"/>
                <w:szCs w:val="18"/>
              </w:rPr>
            </w:pPr>
            <w:r w:rsidRPr="00CB0F48">
              <w:rPr>
                <w:rFonts w:ascii="Arial" w:hAnsi="Arial" w:cs="Arial"/>
                <w:sz w:val="18"/>
                <w:szCs w:val="18"/>
              </w:rPr>
              <w:t>E_FORT BEND</w:t>
            </w:r>
          </w:p>
        </w:tc>
        <w:tc>
          <w:tcPr>
            <w:tcW w:w="6456" w:type="dxa"/>
            <w:vAlign w:val="center"/>
          </w:tcPr>
          <w:p w14:paraId="7EA0665E"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06E5DFDB" w14:textId="77777777" w:rsidTr="00164498">
        <w:trPr>
          <w:cantSplit/>
        </w:trPr>
        <w:tc>
          <w:tcPr>
            <w:tcW w:w="1071" w:type="dxa"/>
          </w:tcPr>
          <w:p w14:paraId="6A7EE1EC"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904</w:t>
            </w:r>
          </w:p>
        </w:tc>
        <w:tc>
          <w:tcPr>
            <w:tcW w:w="2523" w:type="dxa"/>
            <w:vAlign w:val="center"/>
          </w:tcPr>
          <w:p w14:paraId="20AE10F9" w14:textId="77777777" w:rsidR="00156F87" w:rsidRPr="00CB0F48" w:rsidRDefault="00156F87" w:rsidP="00156F87">
            <w:pPr>
              <w:rPr>
                <w:rFonts w:ascii="Arial" w:hAnsi="Arial" w:cs="Arial"/>
                <w:sz w:val="18"/>
                <w:szCs w:val="18"/>
              </w:rPr>
            </w:pPr>
            <w:r w:rsidRPr="00CB0F48">
              <w:rPr>
                <w:rFonts w:ascii="Arial" w:hAnsi="Arial" w:cs="Arial"/>
                <w:sz w:val="18"/>
                <w:szCs w:val="18"/>
              </w:rPr>
              <w:t>E_GALVESTO</w:t>
            </w:r>
          </w:p>
        </w:tc>
        <w:tc>
          <w:tcPr>
            <w:tcW w:w="6456" w:type="dxa"/>
            <w:vAlign w:val="center"/>
          </w:tcPr>
          <w:p w14:paraId="50CDEC0F"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1F9ED524" w14:textId="77777777" w:rsidTr="00164498">
        <w:trPr>
          <w:cantSplit/>
        </w:trPr>
        <w:tc>
          <w:tcPr>
            <w:tcW w:w="1071" w:type="dxa"/>
          </w:tcPr>
          <w:p w14:paraId="3BC9975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906</w:t>
            </w:r>
          </w:p>
        </w:tc>
        <w:tc>
          <w:tcPr>
            <w:tcW w:w="2523" w:type="dxa"/>
            <w:vAlign w:val="center"/>
          </w:tcPr>
          <w:p w14:paraId="3FBEF88F" w14:textId="77777777" w:rsidR="00156F87" w:rsidRPr="00CB0F48" w:rsidRDefault="00156F87" w:rsidP="00156F87">
            <w:pPr>
              <w:rPr>
                <w:rFonts w:ascii="Arial" w:hAnsi="Arial" w:cs="Arial"/>
                <w:sz w:val="18"/>
                <w:szCs w:val="18"/>
              </w:rPr>
            </w:pPr>
            <w:r w:rsidRPr="00CB0F48">
              <w:rPr>
                <w:rFonts w:ascii="Arial" w:hAnsi="Arial" w:cs="Arial"/>
                <w:sz w:val="18"/>
                <w:szCs w:val="18"/>
              </w:rPr>
              <w:t>E_HARRIS</w:t>
            </w:r>
          </w:p>
        </w:tc>
        <w:tc>
          <w:tcPr>
            <w:tcW w:w="6456" w:type="dxa"/>
            <w:vAlign w:val="center"/>
          </w:tcPr>
          <w:p w14:paraId="1C5262A3"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870E975" w14:textId="77777777" w:rsidTr="00164498">
        <w:trPr>
          <w:cantSplit/>
        </w:trPr>
        <w:tc>
          <w:tcPr>
            <w:tcW w:w="1071" w:type="dxa"/>
          </w:tcPr>
          <w:p w14:paraId="2B639C5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911</w:t>
            </w:r>
          </w:p>
        </w:tc>
        <w:tc>
          <w:tcPr>
            <w:tcW w:w="2523" w:type="dxa"/>
            <w:vAlign w:val="center"/>
          </w:tcPr>
          <w:p w14:paraId="2770D241" w14:textId="77777777" w:rsidR="00156F87" w:rsidRPr="00CB0F48" w:rsidRDefault="00156F87" w:rsidP="00156F87">
            <w:pPr>
              <w:rPr>
                <w:rFonts w:ascii="Arial" w:hAnsi="Arial" w:cs="Arial"/>
                <w:sz w:val="18"/>
                <w:szCs w:val="18"/>
              </w:rPr>
            </w:pPr>
            <w:r w:rsidRPr="00CB0F48">
              <w:rPr>
                <w:rFonts w:ascii="Arial" w:hAnsi="Arial" w:cs="Arial"/>
                <w:sz w:val="18"/>
                <w:szCs w:val="18"/>
              </w:rPr>
              <w:t>E_MATAGORD</w:t>
            </w:r>
          </w:p>
        </w:tc>
        <w:tc>
          <w:tcPr>
            <w:tcW w:w="6456" w:type="dxa"/>
            <w:vAlign w:val="center"/>
          </w:tcPr>
          <w:p w14:paraId="2E3EC0A3"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D056473" w14:textId="77777777" w:rsidTr="00164498">
        <w:trPr>
          <w:cantSplit/>
        </w:trPr>
        <w:tc>
          <w:tcPr>
            <w:tcW w:w="1071" w:type="dxa"/>
          </w:tcPr>
          <w:p w14:paraId="5EB908D7"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918</w:t>
            </w:r>
          </w:p>
        </w:tc>
        <w:tc>
          <w:tcPr>
            <w:tcW w:w="2523" w:type="dxa"/>
            <w:vAlign w:val="center"/>
          </w:tcPr>
          <w:p w14:paraId="7B950A0D" w14:textId="77777777" w:rsidR="00156F87" w:rsidRPr="00CB0F48" w:rsidRDefault="00156F87" w:rsidP="00156F87">
            <w:pPr>
              <w:rPr>
                <w:rFonts w:ascii="Arial" w:hAnsi="Arial" w:cs="Arial"/>
                <w:sz w:val="18"/>
                <w:szCs w:val="18"/>
              </w:rPr>
            </w:pPr>
            <w:r w:rsidRPr="00CB0F48">
              <w:rPr>
                <w:rFonts w:ascii="Arial" w:hAnsi="Arial" w:cs="Arial"/>
                <w:sz w:val="18"/>
                <w:szCs w:val="18"/>
              </w:rPr>
              <w:t>E_VICTORIA</w:t>
            </w:r>
          </w:p>
        </w:tc>
        <w:tc>
          <w:tcPr>
            <w:tcW w:w="6456" w:type="dxa"/>
            <w:vAlign w:val="center"/>
          </w:tcPr>
          <w:p w14:paraId="1FAF8EC8"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03C4974" w14:textId="77777777" w:rsidTr="00164498">
        <w:trPr>
          <w:cantSplit/>
        </w:trPr>
        <w:tc>
          <w:tcPr>
            <w:tcW w:w="1071" w:type="dxa"/>
          </w:tcPr>
          <w:p w14:paraId="42EB68CB"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920</w:t>
            </w:r>
          </w:p>
        </w:tc>
        <w:tc>
          <w:tcPr>
            <w:tcW w:w="2523" w:type="dxa"/>
            <w:vAlign w:val="center"/>
          </w:tcPr>
          <w:p w14:paraId="5C20057E" w14:textId="77777777" w:rsidR="00156F87" w:rsidRPr="00CB0F48" w:rsidRDefault="00156F87" w:rsidP="00156F87">
            <w:pPr>
              <w:rPr>
                <w:rFonts w:ascii="Arial" w:hAnsi="Arial" w:cs="Arial"/>
                <w:sz w:val="18"/>
                <w:szCs w:val="18"/>
              </w:rPr>
            </w:pPr>
            <w:r w:rsidRPr="00CB0F48">
              <w:rPr>
                <w:rFonts w:ascii="Arial" w:hAnsi="Arial" w:cs="Arial"/>
                <w:sz w:val="18"/>
                <w:szCs w:val="18"/>
              </w:rPr>
              <w:t>E_WHARTON</w:t>
            </w:r>
          </w:p>
        </w:tc>
        <w:tc>
          <w:tcPr>
            <w:tcW w:w="6456" w:type="dxa"/>
            <w:vAlign w:val="center"/>
          </w:tcPr>
          <w:p w14:paraId="537F9321"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02B2B5C" w14:textId="77777777" w:rsidTr="00164498">
        <w:trPr>
          <w:cantSplit/>
        </w:trPr>
        <w:tc>
          <w:tcPr>
            <w:tcW w:w="1071" w:type="dxa"/>
          </w:tcPr>
          <w:p w14:paraId="03DAD9A3"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931</w:t>
            </w:r>
          </w:p>
        </w:tc>
        <w:tc>
          <w:tcPr>
            <w:tcW w:w="2523" w:type="dxa"/>
            <w:vAlign w:val="center"/>
          </w:tcPr>
          <w:p w14:paraId="7DDBE44E" w14:textId="77777777" w:rsidR="00156F87" w:rsidRPr="00CB0F48" w:rsidRDefault="00156F87" w:rsidP="00156F87">
            <w:pPr>
              <w:rPr>
                <w:rFonts w:ascii="Arial" w:hAnsi="Arial" w:cs="Arial"/>
                <w:sz w:val="18"/>
                <w:szCs w:val="18"/>
              </w:rPr>
            </w:pPr>
            <w:r w:rsidRPr="00CB0F48">
              <w:rPr>
                <w:rFonts w:ascii="Arial" w:hAnsi="Arial" w:cs="Arial"/>
                <w:sz w:val="18"/>
                <w:szCs w:val="18"/>
              </w:rPr>
              <w:t>E_ANGELINA</w:t>
            </w:r>
          </w:p>
        </w:tc>
        <w:tc>
          <w:tcPr>
            <w:tcW w:w="6456" w:type="dxa"/>
            <w:vAlign w:val="center"/>
          </w:tcPr>
          <w:p w14:paraId="77D276F9"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4A87160" w14:textId="77777777" w:rsidTr="00164498">
        <w:trPr>
          <w:cantSplit/>
        </w:trPr>
        <w:tc>
          <w:tcPr>
            <w:tcW w:w="1071" w:type="dxa"/>
          </w:tcPr>
          <w:p w14:paraId="732B60D4"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932</w:t>
            </w:r>
          </w:p>
        </w:tc>
        <w:tc>
          <w:tcPr>
            <w:tcW w:w="2523" w:type="dxa"/>
            <w:vAlign w:val="center"/>
          </w:tcPr>
          <w:p w14:paraId="622EA13F" w14:textId="77777777" w:rsidR="00156F87" w:rsidRPr="00CB0F48" w:rsidRDefault="00156F87" w:rsidP="00156F87">
            <w:pPr>
              <w:rPr>
                <w:rFonts w:ascii="Arial" w:hAnsi="Arial" w:cs="Arial"/>
                <w:sz w:val="18"/>
                <w:szCs w:val="18"/>
              </w:rPr>
            </w:pPr>
            <w:r w:rsidRPr="00CB0F48">
              <w:rPr>
                <w:rFonts w:ascii="Arial" w:hAnsi="Arial" w:cs="Arial"/>
                <w:sz w:val="18"/>
                <w:szCs w:val="18"/>
              </w:rPr>
              <w:t>E_BRAZOS</w:t>
            </w:r>
          </w:p>
        </w:tc>
        <w:tc>
          <w:tcPr>
            <w:tcW w:w="6456" w:type="dxa"/>
            <w:vAlign w:val="center"/>
          </w:tcPr>
          <w:p w14:paraId="31ECCE05"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4376858" w14:textId="77777777" w:rsidTr="00164498">
        <w:trPr>
          <w:cantSplit/>
        </w:trPr>
        <w:tc>
          <w:tcPr>
            <w:tcW w:w="1071" w:type="dxa"/>
          </w:tcPr>
          <w:p w14:paraId="2D126EBB"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935</w:t>
            </w:r>
          </w:p>
        </w:tc>
        <w:tc>
          <w:tcPr>
            <w:tcW w:w="2523" w:type="dxa"/>
            <w:vAlign w:val="center"/>
          </w:tcPr>
          <w:p w14:paraId="372EC344" w14:textId="77777777" w:rsidR="00156F87" w:rsidRPr="00CB0F48" w:rsidRDefault="00156F87" w:rsidP="00156F87">
            <w:pPr>
              <w:rPr>
                <w:rFonts w:ascii="Arial" w:hAnsi="Arial" w:cs="Arial"/>
                <w:sz w:val="18"/>
                <w:szCs w:val="18"/>
              </w:rPr>
            </w:pPr>
            <w:r w:rsidRPr="00CB0F48">
              <w:rPr>
                <w:rFonts w:ascii="Arial" w:hAnsi="Arial" w:cs="Arial"/>
                <w:sz w:val="18"/>
                <w:szCs w:val="18"/>
              </w:rPr>
              <w:t>E_CHEROKEE</w:t>
            </w:r>
          </w:p>
        </w:tc>
        <w:tc>
          <w:tcPr>
            <w:tcW w:w="6456" w:type="dxa"/>
            <w:vAlign w:val="center"/>
          </w:tcPr>
          <w:p w14:paraId="1805DE8C"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3EF626F" w14:textId="77777777" w:rsidTr="00164498">
        <w:trPr>
          <w:cantSplit/>
        </w:trPr>
        <w:tc>
          <w:tcPr>
            <w:tcW w:w="1071" w:type="dxa"/>
          </w:tcPr>
          <w:p w14:paraId="4CAAB66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937</w:t>
            </w:r>
          </w:p>
        </w:tc>
        <w:tc>
          <w:tcPr>
            <w:tcW w:w="2523" w:type="dxa"/>
            <w:vAlign w:val="center"/>
          </w:tcPr>
          <w:p w14:paraId="4C23B334" w14:textId="77777777" w:rsidR="00156F87" w:rsidRPr="00CB0F48" w:rsidRDefault="00156F87" w:rsidP="00156F87">
            <w:pPr>
              <w:rPr>
                <w:rFonts w:ascii="Arial" w:hAnsi="Arial" w:cs="Arial"/>
                <w:sz w:val="18"/>
                <w:szCs w:val="18"/>
              </w:rPr>
            </w:pPr>
            <w:r w:rsidRPr="00CB0F48">
              <w:rPr>
                <w:rFonts w:ascii="Arial" w:hAnsi="Arial" w:cs="Arial"/>
                <w:sz w:val="18"/>
                <w:szCs w:val="18"/>
              </w:rPr>
              <w:t>E_FREESTONE</w:t>
            </w:r>
          </w:p>
        </w:tc>
        <w:tc>
          <w:tcPr>
            <w:tcW w:w="6456" w:type="dxa"/>
            <w:vAlign w:val="center"/>
          </w:tcPr>
          <w:p w14:paraId="109EB76C"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18C91626" w14:textId="77777777" w:rsidTr="00164498">
        <w:trPr>
          <w:cantSplit/>
        </w:trPr>
        <w:tc>
          <w:tcPr>
            <w:tcW w:w="1071" w:type="dxa"/>
          </w:tcPr>
          <w:p w14:paraId="019FF8A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939</w:t>
            </w:r>
          </w:p>
        </w:tc>
        <w:tc>
          <w:tcPr>
            <w:tcW w:w="2523" w:type="dxa"/>
            <w:vAlign w:val="center"/>
          </w:tcPr>
          <w:p w14:paraId="71128DE2" w14:textId="77777777" w:rsidR="00156F87" w:rsidRPr="00CB0F48" w:rsidRDefault="00156F87" w:rsidP="00156F87">
            <w:pPr>
              <w:rPr>
                <w:rFonts w:ascii="Arial" w:hAnsi="Arial" w:cs="Arial"/>
                <w:sz w:val="18"/>
                <w:szCs w:val="18"/>
              </w:rPr>
            </w:pPr>
            <w:r w:rsidRPr="00CB0F48">
              <w:rPr>
                <w:rFonts w:ascii="Arial" w:hAnsi="Arial" w:cs="Arial"/>
                <w:sz w:val="18"/>
                <w:szCs w:val="18"/>
              </w:rPr>
              <w:t>E_GRIMES</w:t>
            </w:r>
          </w:p>
        </w:tc>
        <w:tc>
          <w:tcPr>
            <w:tcW w:w="6456" w:type="dxa"/>
            <w:vAlign w:val="center"/>
          </w:tcPr>
          <w:p w14:paraId="6FD9FCED"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277878C" w14:textId="77777777" w:rsidTr="00164498">
        <w:trPr>
          <w:cantSplit/>
        </w:trPr>
        <w:tc>
          <w:tcPr>
            <w:tcW w:w="1071" w:type="dxa"/>
          </w:tcPr>
          <w:p w14:paraId="756361A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941</w:t>
            </w:r>
          </w:p>
        </w:tc>
        <w:tc>
          <w:tcPr>
            <w:tcW w:w="2523" w:type="dxa"/>
            <w:vAlign w:val="center"/>
          </w:tcPr>
          <w:p w14:paraId="00A555AD" w14:textId="77777777" w:rsidR="00156F87" w:rsidRPr="00CB0F48" w:rsidRDefault="00156F87" w:rsidP="00156F87">
            <w:pPr>
              <w:rPr>
                <w:rFonts w:ascii="Arial" w:hAnsi="Arial" w:cs="Arial"/>
                <w:sz w:val="18"/>
                <w:szCs w:val="18"/>
              </w:rPr>
            </w:pPr>
            <w:r w:rsidRPr="00CB0F48">
              <w:rPr>
                <w:rFonts w:ascii="Arial" w:hAnsi="Arial" w:cs="Arial"/>
                <w:sz w:val="18"/>
                <w:szCs w:val="18"/>
              </w:rPr>
              <w:t>E_HENDERSON</w:t>
            </w:r>
          </w:p>
        </w:tc>
        <w:tc>
          <w:tcPr>
            <w:tcW w:w="6456" w:type="dxa"/>
            <w:vAlign w:val="center"/>
          </w:tcPr>
          <w:p w14:paraId="61D48ECF"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57FD9D07" w14:textId="77777777" w:rsidTr="00164498">
        <w:trPr>
          <w:cantSplit/>
        </w:trPr>
        <w:tc>
          <w:tcPr>
            <w:tcW w:w="1071" w:type="dxa"/>
          </w:tcPr>
          <w:p w14:paraId="2E97DDD4"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948</w:t>
            </w:r>
          </w:p>
        </w:tc>
        <w:tc>
          <w:tcPr>
            <w:tcW w:w="2523" w:type="dxa"/>
            <w:vAlign w:val="center"/>
          </w:tcPr>
          <w:p w14:paraId="1325CAEF" w14:textId="77777777" w:rsidR="00156F87" w:rsidRPr="00CB0F48" w:rsidRDefault="00156F87" w:rsidP="00156F87">
            <w:pPr>
              <w:rPr>
                <w:rFonts w:ascii="Arial" w:hAnsi="Arial" w:cs="Arial"/>
                <w:sz w:val="18"/>
                <w:szCs w:val="18"/>
              </w:rPr>
            </w:pPr>
            <w:r w:rsidRPr="00CB0F48">
              <w:rPr>
                <w:rFonts w:ascii="Arial" w:hAnsi="Arial" w:cs="Arial"/>
                <w:sz w:val="18"/>
                <w:szCs w:val="18"/>
              </w:rPr>
              <w:t>E_NACOGDOC</w:t>
            </w:r>
          </w:p>
        </w:tc>
        <w:tc>
          <w:tcPr>
            <w:tcW w:w="6456" w:type="dxa"/>
            <w:vAlign w:val="center"/>
          </w:tcPr>
          <w:p w14:paraId="2BE70027"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A65E103" w14:textId="77777777" w:rsidTr="00164498">
        <w:trPr>
          <w:cantSplit/>
        </w:trPr>
        <w:tc>
          <w:tcPr>
            <w:tcW w:w="1071" w:type="dxa"/>
          </w:tcPr>
          <w:p w14:paraId="377DEC9C"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951</w:t>
            </w:r>
          </w:p>
        </w:tc>
        <w:tc>
          <w:tcPr>
            <w:tcW w:w="2523" w:type="dxa"/>
            <w:vAlign w:val="center"/>
          </w:tcPr>
          <w:p w14:paraId="74EAF90E" w14:textId="77777777" w:rsidR="00156F87" w:rsidRPr="00CB0F48" w:rsidRDefault="00156F87" w:rsidP="00156F87">
            <w:pPr>
              <w:rPr>
                <w:rFonts w:ascii="Arial" w:hAnsi="Arial" w:cs="Arial"/>
                <w:sz w:val="18"/>
                <w:szCs w:val="18"/>
              </w:rPr>
            </w:pPr>
            <w:r w:rsidRPr="00CB0F48">
              <w:rPr>
                <w:rFonts w:ascii="Arial" w:hAnsi="Arial" w:cs="Arial"/>
                <w:sz w:val="18"/>
                <w:szCs w:val="18"/>
              </w:rPr>
              <w:t>E_ROBERTSO</w:t>
            </w:r>
          </w:p>
        </w:tc>
        <w:tc>
          <w:tcPr>
            <w:tcW w:w="6456" w:type="dxa"/>
            <w:vAlign w:val="center"/>
          </w:tcPr>
          <w:p w14:paraId="75618CDD"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5132203C" w14:textId="77777777" w:rsidTr="00164498">
        <w:trPr>
          <w:cantSplit/>
        </w:trPr>
        <w:tc>
          <w:tcPr>
            <w:tcW w:w="1071" w:type="dxa"/>
          </w:tcPr>
          <w:p w14:paraId="71760B20"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952</w:t>
            </w:r>
          </w:p>
        </w:tc>
        <w:tc>
          <w:tcPr>
            <w:tcW w:w="2523" w:type="dxa"/>
            <w:vAlign w:val="center"/>
          </w:tcPr>
          <w:p w14:paraId="5895BF10" w14:textId="77777777" w:rsidR="00156F87" w:rsidRPr="00CB0F48" w:rsidRDefault="00156F87" w:rsidP="00156F87">
            <w:pPr>
              <w:rPr>
                <w:rFonts w:ascii="Arial" w:hAnsi="Arial" w:cs="Arial"/>
                <w:sz w:val="18"/>
                <w:szCs w:val="18"/>
              </w:rPr>
            </w:pPr>
            <w:r w:rsidRPr="00CB0F48">
              <w:rPr>
                <w:rFonts w:ascii="Arial" w:hAnsi="Arial" w:cs="Arial"/>
                <w:sz w:val="18"/>
                <w:szCs w:val="18"/>
              </w:rPr>
              <w:t>E_RUSK</w:t>
            </w:r>
          </w:p>
        </w:tc>
        <w:tc>
          <w:tcPr>
            <w:tcW w:w="6456" w:type="dxa"/>
            <w:vAlign w:val="center"/>
          </w:tcPr>
          <w:p w14:paraId="03CFAD25"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C76C482" w14:textId="77777777" w:rsidTr="00164498">
        <w:trPr>
          <w:cantSplit/>
        </w:trPr>
        <w:tc>
          <w:tcPr>
            <w:tcW w:w="1071" w:type="dxa"/>
          </w:tcPr>
          <w:p w14:paraId="0B0B75B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957</w:t>
            </w:r>
          </w:p>
        </w:tc>
        <w:tc>
          <w:tcPr>
            <w:tcW w:w="2523" w:type="dxa"/>
            <w:vAlign w:val="center"/>
          </w:tcPr>
          <w:p w14:paraId="51AEBD40" w14:textId="77777777" w:rsidR="00156F87" w:rsidRPr="00CB0F48" w:rsidRDefault="00156F87" w:rsidP="00156F87">
            <w:pPr>
              <w:rPr>
                <w:rFonts w:ascii="Arial" w:hAnsi="Arial" w:cs="Arial"/>
                <w:sz w:val="18"/>
                <w:szCs w:val="18"/>
              </w:rPr>
            </w:pPr>
            <w:r w:rsidRPr="00CB0F48">
              <w:rPr>
                <w:rFonts w:ascii="Arial" w:hAnsi="Arial" w:cs="Arial"/>
                <w:sz w:val="18"/>
                <w:szCs w:val="18"/>
              </w:rPr>
              <w:t>E_TITUS</w:t>
            </w:r>
          </w:p>
        </w:tc>
        <w:tc>
          <w:tcPr>
            <w:tcW w:w="6456" w:type="dxa"/>
            <w:vAlign w:val="center"/>
          </w:tcPr>
          <w:p w14:paraId="379F11B3"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06FB24AC" w14:textId="77777777" w:rsidTr="00164498">
        <w:trPr>
          <w:cantSplit/>
        </w:trPr>
        <w:tc>
          <w:tcPr>
            <w:tcW w:w="1071" w:type="dxa"/>
          </w:tcPr>
          <w:p w14:paraId="235DB02E"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971</w:t>
            </w:r>
          </w:p>
        </w:tc>
        <w:tc>
          <w:tcPr>
            <w:tcW w:w="2523" w:type="dxa"/>
            <w:vAlign w:val="center"/>
          </w:tcPr>
          <w:p w14:paraId="5C3C9F6A" w14:textId="77777777" w:rsidR="00156F87" w:rsidRPr="00CB0F48" w:rsidRDefault="00156F87" w:rsidP="00156F87">
            <w:pPr>
              <w:rPr>
                <w:rFonts w:ascii="Arial" w:hAnsi="Arial" w:cs="Arial"/>
                <w:sz w:val="18"/>
                <w:szCs w:val="18"/>
              </w:rPr>
            </w:pPr>
            <w:r w:rsidRPr="00CB0F48">
              <w:rPr>
                <w:rFonts w:ascii="Arial" w:hAnsi="Arial" w:cs="Arial"/>
                <w:sz w:val="18"/>
                <w:szCs w:val="18"/>
              </w:rPr>
              <w:t>E_BORDEN</w:t>
            </w:r>
          </w:p>
        </w:tc>
        <w:tc>
          <w:tcPr>
            <w:tcW w:w="6456" w:type="dxa"/>
            <w:vAlign w:val="center"/>
          </w:tcPr>
          <w:p w14:paraId="1CBC8305"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876E4C2" w14:textId="77777777" w:rsidTr="00164498">
        <w:trPr>
          <w:cantSplit/>
        </w:trPr>
        <w:tc>
          <w:tcPr>
            <w:tcW w:w="1071" w:type="dxa"/>
          </w:tcPr>
          <w:p w14:paraId="6BBA836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973</w:t>
            </w:r>
          </w:p>
        </w:tc>
        <w:tc>
          <w:tcPr>
            <w:tcW w:w="2523" w:type="dxa"/>
            <w:vAlign w:val="center"/>
          </w:tcPr>
          <w:p w14:paraId="6D4F9A46" w14:textId="77777777" w:rsidR="00156F87" w:rsidRPr="00CB0F48" w:rsidRDefault="00156F87" w:rsidP="00156F87">
            <w:pPr>
              <w:rPr>
                <w:rFonts w:ascii="Arial" w:hAnsi="Arial" w:cs="Arial"/>
                <w:sz w:val="18"/>
                <w:szCs w:val="18"/>
              </w:rPr>
            </w:pPr>
            <w:r w:rsidRPr="00CB0F48">
              <w:rPr>
                <w:rFonts w:ascii="Arial" w:hAnsi="Arial" w:cs="Arial"/>
                <w:sz w:val="18"/>
                <w:szCs w:val="18"/>
              </w:rPr>
              <w:t>E_CRANE</w:t>
            </w:r>
          </w:p>
        </w:tc>
        <w:tc>
          <w:tcPr>
            <w:tcW w:w="6456" w:type="dxa"/>
            <w:vAlign w:val="center"/>
          </w:tcPr>
          <w:p w14:paraId="21DE4E84"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1A7198B5" w14:textId="77777777" w:rsidTr="00164498">
        <w:trPr>
          <w:cantSplit/>
        </w:trPr>
        <w:tc>
          <w:tcPr>
            <w:tcW w:w="1071" w:type="dxa"/>
          </w:tcPr>
          <w:p w14:paraId="3432D94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975</w:t>
            </w:r>
          </w:p>
        </w:tc>
        <w:tc>
          <w:tcPr>
            <w:tcW w:w="2523" w:type="dxa"/>
            <w:vAlign w:val="center"/>
          </w:tcPr>
          <w:p w14:paraId="1DC5EA09" w14:textId="77777777" w:rsidR="00156F87" w:rsidRPr="00CB0F48" w:rsidRDefault="00156F87" w:rsidP="00156F87">
            <w:pPr>
              <w:rPr>
                <w:rFonts w:ascii="Arial" w:hAnsi="Arial" w:cs="Arial"/>
                <w:sz w:val="18"/>
                <w:szCs w:val="18"/>
              </w:rPr>
            </w:pPr>
            <w:r w:rsidRPr="00CB0F48">
              <w:rPr>
                <w:rFonts w:ascii="Arial" w:hAnsi="Arial" w:cs="Arial"/>
                <w:sz w:val="18"/>
                <w:szCs w:val="18"/>
              </w:rPr>
              <w:t>E_CULBERSON</w:t>
            </w:r>
          </w:p>
        </w:tc>
        <w:tc>
          <w:tcPr>
            <w:tcW w:w="6456" w:type="dxa"/>
            <w:vAlign w:val="center"/>
          </w:tcPr>
          <w:p w14:paraId="4CB01710"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1056E272" w14:textId="77777777" w:rsidTr="00164498">
        <w:trPr>
          <w:cantSplit/>
        </w:trPr>
        <w:tc>
          <w:tcPr>
            <w:tcW w:w="1071" w:type="dxa"/>
          </w:tcPr>
          <w:p w14:paraId="12FC0DB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977</w:t>
            </w:r>
          </w:p>
        </w:tc>
        <w:tc>
          <w:tcPr>
            <w:tcW w:w="2523" w:type="dxa"/>
            <w:vAlign w:val="center"/>
          </w:tcPr>
          <w:p w14:paraId="6AA683D6" w14:textId="77777777" w:rsidR="00156F87" w:rsidRPr="00CB0F48" w:rsidRDefault="00156F87" w:rsidP="00156F87">
            <w:pPr>
              <w:rPr>
                <w:rFonts w:ascii="Arial" w:hAnsi="Arial" w:cs="Arial"/>
                <w:sz w:val="18"/>
                <w:szCs w:val="18"/>
              </w:rPr>
            </w:pPr>
            <w:r w:rsidRPr="00CB0F48">
              <w:rPr>
                <w:rFonts w:ascii="Arial" w:hAnsi="Arial" w:cs="Arial"/>
                <w:sz w:val="18"/>
                <w:szCs w:val="18"/>
              </w:rPr>
              <w:t>E_ECTOR</w:t>
            </w:r>
          </w:p>
        </w:tc>
        <w:tc>
          <w:tcPr>
            <w:tcW w:w="6456" w:type="dxa"/>
            <w:vAlign w:val="center"/>
          </w:tcPr>
          <w:p w14:paraId="111C9398"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D9C78A7" w14:textId="77777777" w:rsidTr="00164498">
        <w:trPr>
          <w:cantSplit/>
        </w:trPr>
        <w:tc>
          <w:tcPr>
            <w:tcW w:w="1071" w:type="dxa"/>
          </w:tcPr>
          <w:p w14:paraId="7039FA0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979</w:t>
            </w:r>
          </w:p>
        </w:tc>
        <w:tc>
          <w:tcPr>
            <w:tcW w:w="2523" w:type="dxa"/>
            <w:vAlign w:val="center"/>
          </w:tcPr>
          <w:p w14:paraId="7B3A4E89" w14:textId="77777777" w:rsidR="00156F87" w:rsidRPr="00CB0F48" w:rsidRDefault="00156F87" w:rsidP="00156F87">
            <w:pPr>
              <w:rPr>
                <w:rFonts w:ascii="Arial" w:hAnsi="Arial" w:cs="Arial"/>
                <w:sz w:val="18"/>
                <w:szCs w:val="18"/>
              </w:rPr>
            </w:pPr>
            <w:r w:rsidRPr="00CB0F48">
              <w:rPr>
                <w:rFonts w:ascii="Arial" w:hAnsi="Arial" w:cs="Arial"/>
                <w:sz w:val="18"/>
                <w:szCs w:val="18"/>
              </w:rPr>
              <w:t>E_GLASSCOCK</w:t>
            </w:r>
          </w:p>
        </w:tc>
        <w:tc>
          <w:tcPr>
            <w:tcW w:w="6456" w:type="dxa"/>
            <w:vAlign w:val="center"/>
          </w:tcPr>
          <w:p w14:paraId="06E3D62F"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733CD68" w14:textId="77777777" w:rsidTr="00164498">
        <w:trPr>
          <w:cantSplit/>
        </w:trPr>
        <w:tc>
          <w:tcPr>
            <w:tcW w:w="1071" w:type="dxa"/>
          </w:tcPr>
          <w:p w14:paraId="26CD859F"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980</w:t>
            </w:r>
          </w:p>
        </w:tc>
        <w:tc>
          <w:tcPr>
            <w:tcW w:w="2523" w:type="dxa"/>
            <w:vAlign w:val="center"/>
          </w:tcPr>
          <w:p w14:paraId="358BEE6B" w14:textId="77777777" w:rsidR="00156F87" w:rsidRPr="00CB0F48" w:rsidRDefault="00156F87" w:rsidP="00156F87">
            <w:pPr>
              <w:rPr>
                <w:rFonts w:ascii="Arial" w:hAnsi="Arial" w:cs="Arial"/>
                <w:sz w:val="18"/>
                <w:szCs w:val="18"/>
              </w:rPr>
            </w:pPr>
            <w:r w:rsidRPr="00CB0F48">
              <w:rPr>
                <w:rFonts w:ascii="Arial" w:hAnsi="Arial" w:cs="Arial"/>
                <w:sz w:val="18"/>
                <w:szCs w:val="18"/>
              </w:rPr>
              <w:t>E_HOWARD</w:t>
            </w:r>
          </w:p>
        </w:tc>
        <w:tc>
          <w:tcPr>
            <w:tcW w:w="6456" w:type="dxa"/>
            <w:vAlign w:val="center"/>
          </w:tcPr>
          <w:p w14:paraId="5446478D"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49DBE3EC" w14:textId="77777777" w:rsidTr="00164498">
        <w:trPr>
          <w:cantSplit/>
        </w:trPr>
        <w:tc>
          <w:tcPr>
            <w:tcW w:w="1071" w:type="dxa"/>
          </w:tcPr>
          <w:p w14:paraId="095BD8D0"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984</w:t>
            </w:r>
          </w:p>
        </w:tc>
        <w:tc>
          <w:tcPr>
            <w:tcW w:w="2523" w:type="dxa"/>
            <w:vAlign w:val="center"/>
          </w:tcPr>
          <w:p w14:paraId="239968B9" w14:textId="77777777" w:rsidR="00156F87" w:rsidRPr="00CB0F48" w:rsidRDefault="00156F87" w:rsidP="00156F87">
            <w:pPr>
              <w:rPr>
                <w:rFonts w:ascii="Arial" w:hAnsi="Arial" w:cs="Arial"/>
                <w:sz w:val="18"/>
                <w:szCs w:val="18"/>
              </w:rPr>
            </w:pPr>
            <w:r w:rsidRPr="00CB0F48">
              <w:rPr>
                <w:rFonts w:ascii="Arial" w:hAnsi="Arial" w:cs="Arial"/>
                <w:sz w:val="18"/>
                <w:szCs w:val="18"/>
              </w:rPr>
              <w:t>E_MARTIN</w:t>
            </w:r>
          </w:p>
        </w:tc>
        <w:tc>
          <w:tcPr>
            <w:tcW w:w="6456" w:type="dxa"/>
            <w:vAlign w:val="center"/>
          </w:tcPr>
          <w:p w14:paraId="4F534DC8"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3D7CCAC" w14:textId="77777777" w:rsidTr="00164498">
        <w:trPr>
          <w:cantSplit/>
        </w:trPr>
        <w:tc>
          <w:tcPr>
            <w:tcW w:w="1071" w:type="dxa"/>
          </w:tcPr>
          <w:p w14:paraId="13C3AEA7"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986</w:t>
            </w:r>
          </w:p>
        </w:tc>
        <w:tc>
          <w:tcPr>
            <w:tcW w:w="2523" w:type="dxa"/>
            <w:vAlign w:val="center"/>
          </w:tcPr>
          <w:p w14:paraId="550FEEF2" w14:textId="77777777" w:rsidR="00156F87" w:rsidRPr="00CB0F48" w:rsidRDefault="00156F87" w:rsidP="00156F87">
            <w:pPr>
              <w:rPr>
                <w:rFonts w:ascii="Arial" w:hAnsi="Arial" w:cs="Arial"/>
                <w:sz w:val="18"/>
                <w:szCs w:val="18"/>
              </w:rPr>
            </w:pPr>
            <w:r w:rsidRPr="00CB0F48">
              <w:rPr>
                <w:rFonts w:ascii="Arial" w:hAnsi="Arial" w:cs="Arial"/>
                <w:sz w:val="18"/>
                <w:szCs w:val="18"/>
              </w:rPr>
              <w:t>E_PECOS</w:t>
            </w:r>
          </w:p>
        </w:tc>
        <w:tc>
          <w:tcPr>
            <w:tcW w:w="6456" w:type="dxa"/>
            <w:vAlign w:val="center"/>
          </w:tcPr>
          <w:p w14:paraId="5F4E8F2E"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B6C8962" w14:textId="77777777" w:rsidTr="00164498">
        <w:trPr>
          <w:cantSplit/>
        </w:trPr>
        <w:tc>
          <w:tcPr>
            <w:tcW w:w="1071" w:type="dxa"/>
          </w:tcPr>
          <w:p w14:paraId="68D3D114" w14:textId="77777777" w:rsidR="00156F87" w:rsidRPr="00CB0F48" w:rsidRDefault="00156F87" w:rsidP="00156F87">
            <w:pPr>
              <w:jc w:val="center"/>
              <w:rPr>
                <w:rFonts w:ascii="Arial" w:hAnsi="Arial" w:cs="Arial"/>
                <w:sz w:val="18"/>
                <w:szCs w:val="18"/>
              </w:rPr>
            </w:pPr>
            <w:r>
              <w:rPr>
                <w:rFonts w:ascii="Arial" w:hAnsi="Arial" w:cs="Arial"/>
                <w:sz w:val="18"/>
                <w:szCs w:val="18"/>
              </w:rPr>
              <w:t>987</w:t>
            </w:r>
          </w:p>
        </w:tc>
        <w:tc>
          <w:tcPr>
            <w:tcW w:w="2523" w:type="dxa"/>
            <w:vAlign w:val="center"/>
          </w:tcPr>
          <w:p w14:paraId="2108CA01" w14:textId="77777777" w:rsidR="00156F87" w:rsidRPr="00CB0F48" w:rsidRDefault="00156F87" w:rsidP="00156F87">
            <w:pPr>
              <w:rPr>
                <w:rFonts w:ascii="Arial" w:hAnsi="Arial" w:cs="Arial"/>
                <w:sz w:val="18"/>
                <w:szCs w:val="18"/>
              </w:rPr>
            </w:pPr>
            <w:r>
              <w:rPr>
                <w:rFonts w:ascii="Arial" w:hAnsi="Arial" w:cs="Arial"/>
                <w:sz w:val="18"/>
                <w:szCs w:val="18"/>
              </w:rPr>
              <w:t>E_PRESIDIO</w:t>
            </w:r>
          </w:p>
        </w:tc>
        <w:tc>
          <w:tcPr>
            <w:tcW w:w="6456" w:type="dxa"/>
            <w:vAlign w:val="center"/>
          </w:tcPr>
          <w:p w14:paraId="693A44C1"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6E258E9" w14:textId="77777777" w:rsidTr="00164498">
        <w:trPr>
          <w:cantSplit/>
        </w:trPr>
        <w:tc>
          <w:tcPr>
            <w:tcW w:w="1071" w:type="dxa"/>
          </w:tcPr>
          <w:p w14:paraId="0DDF7CAD"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991</w:t>
            </w:r>
          </w:p>
        </w:tc>
        <w:tc>
          <w:tcPr>
            <w:tcW w:w="2523" w:type="dxa"/>
            <w:vAlign w:val="center"/>
          </w:tcPr>
          <w:p w14:paraId="51BEA6EE" w14:textId="77777777" w:rsidR="00156F87" w:rsidRPr="00CB0F48" w:rsidRDefault="00156F87" w:rsidP="00156F87">
            <w:pPr>
              <w:rPr>
                <w:rFonts w:ascii="Arial" w:hAnsi="Arial" w:cs="Arial"/>
                <w:sz w:val="18"/>
                <w:szCs w:val="18"/>
              </w:rPr>
            </w:pPr>
            <w:r w:rsidRPr="00CB0F48">
              <w:rPr>
                <w:rFonts w:ascii="Arial" w:hAnsi="Arial" w:cs="Arial"/>
                <w:sz w:val="18"/>
                <w:szCs w:val="18"/>
              </w:rPr>
              <w:t>E_UPTON</w:t>
            </w:r>
          </w:p>
        </w:tc>
        <w:tc>
          <w:tcPr>
            <w:tcW w:w="6456" w:type="dxa"/>
            <w:vAlign w:val="center"/>
          </w:tcPr>
          <w:p w14:paraId="1A16C723"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0BE413B" w14:textId="77777777" w:rsidTr="00164498">
        <w:trPr>
          <w:cantSplit/>
        </w:trPr>
        <w:tc>
          <w:tcPr>
            <w:tcW w:w="1071" w:type="dxa"/>
          </w:tcPr>
          <w:p w14:paraId="6479E29F"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992</w:t>
            </w:r>
          </w:p>
        </w:tc>
        <w:tc>
          <w:tcPr>
            <w:tcW w:w="2523" w:type="dxa"/>
            <w:vAlign w:val="center"/>
          </w:tcPr>
          <w:p w14:paraId="32F7D0E5" w14:textId="77777777" w:rsidR="00156F87" w:rsidRPr="00CB0F48" w:rsidRDefault="00156F87" w:rsidP="00156F87">
            <w:pPr>
              <w:rPr>
                <w:rFonts w:ascii="Arial" w:hAnsi="Arial" w:cs="Arial"/>
                <w:sz w:val="18"/>
                <w:szCs w:val="18"/>
              </w:rPr>
            </w:pPr>
            <w:r w:rsidRPr="00CB0F48">
              <w:rPr>
                <w:rFonts w:ascii="Arial" w:hAnsi="Arial" w:cs="Arial"/>
                <w:sz w:val="18"/>
                <w:szCs w:val="18"/>
              </w:rPr>
              <w:t>E_WARD</w:t>
            </w:r>
          </w:p>
        </w:tc>
        <w:tc>
          <w:tcPr>
            <w:tcW w:w="6456" w:type="dxa"/>
            <w:vAlign w:val="center"/>
          </w:tcPr>
          <w:p w14:paraId="6815A094"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0141B971" w14:textId="77777777" w:rsidTr="00164498">
        <w:trPr>
          <w:cantSplit/>
        </w:trPr>
        <w:tc>
          <w:tcPr>
            <w:tcW w:w="1071" w:type="dxa"/>
          </w:tcPr>
          <w:p w14:paraId="3DD94AC0"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993</w:t>
            </w:r>
          </w:p>
        </w:tc>
        <w:tc>
          <w:tcPr>
            <w:tcW w:w="2523" w:type="dxa"/>
            <w:vAlign w:val="center"/>
          </w:tcPr>
          <w:p w14:paraId="54158B2E" w14:textId="77777777" w:rsidR="00156F87" w:rsidRPr="00CB0F48" w:rsidRDefault="00156F87" w:rsidP="00156F87">
            <w:pPr>
              <w:rPr>
                <w:rFonts w:ascii="Arial" w:hAnsi="Arial" w:cs="Arial"/>
                <w:sz w:val="18"/>
                <w:szCs w:val="18"/>
              </w:rPr>
            </w:pPr>
            <w:r w:rsidRPr="00CB0F48">
              <w:rPr>
                <w:rFonts w:ascii="Arial" w:hAnsi="Arial" w:cs="Arial"/>
                <w:sz w:val="18"/>
                <w:szCs w:val="18"/>
              </w:rPr>
              <w:t>E_WINKLER</w:t>
            </w:r>
          </w:p>
        </w:tc>
        <w:tc>
          <w:tcPr>
            <w:tcW w:w="6456" w:type="dxa"/>
            <w:vAlign w:val="center"/>
          </w:tcPr>
          <w:p w14:paraId="59893EF9"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0EC23FFB" w14:textId="77777777" w:rsidTr="00164498">
        <w:trPr>
          <w:cantSplit/>
        </w:trPr>
        <w:tc>
          <w:tcPr>
            <w:tcW w:w="1071" w:type="dxa"/>
          </w:tcPr>
          <w:p w14:paraId="5173D581" w14:textId="77777777" w:rsidR="00156F87" w:rsidRDefault="00156F87" w:rsidP="00156F87">
            <w:pPr>
              <w:jc w:val="center"/>
              <w:rPr>
                <w:rFonts w:ascii="Arial" w:hAnsi="Arial" w:cs="Arial"/>
                <w:sz w:val="18"/>
                <w:szCs w:val="18"/>
              </w:rPr>
            </w:pPr>
            <w:r>
              <w:rPr>
                <w:rFonts w:ascii="Arial" w:hAnsi="Arial" w:cs="Arial"/>
                <w:sz w:val="18"/>
                <w:szCs w:val="18"/>
              </w:rPr>
              <w:t>994</w:t>
            </w:r>
          </w:p>
        </w:tc>
        <w:tc>
          <w:tcPr>
            <w:tcW w:w="2523" w:type="dxa"/>
            <w:vAlign w:val="center"/>
          </w:tcPr>
          <w:p w14:paraId="63D28B35" w14:textId="77777777" w:rsidR="00156F87" w:rsidRDefault="00156F87" w:rsidP="00156F87">
            <w:pPr>
              <w:rPr>
                <w:rFonts w:ascii="Arial" w:hAnsi="Arial" w:cs="Arial"/>
                <w:sz w:val="18"/>
                <w:szCs w:val="18"/>
              </w:rPr>
            </w:pPr>
            <w:r>
              <w:rPr>
                <w:rFonts w:ascii="Arial" w:hAnsi="Arial" w:cs="Arial"/>
                <w:sz w:val="18"/>
                <w:szCs w:val="18"/>
              </w:rPr>
              <w:t>E_LYNN</w:t>
            </w:r>
          </w:p>
        </w:tc>
        <w:tc>
          <w:tcPr>
            <w:tcW w:w="6456" w:type="dxa"/>
            <w:vAlign w:val="center"/>
          </w:tcPr>
          <w:p w14:paraId="1F33514A"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04EA4452" w14:textId="77777777" w:rsidTr="00164498">
        <w:trPr>
          <w:cantSplit/>
        </w:trPr>
        <w:tc>
          <w:tcPr>
            <w:tcW w:w="1071" w:type="dxa"/>
          </w:tcPr>
          <w:p w14:paraId="4D1D2739" w14:textId="77777777" w:rsidR="00156F87" w:rsidRPr="00CB0F48" w:rsidRDefault="00156F87" w:rsidP="00156F87">
            <w:pPr>
              <w:jc w:val="center"/>
              <w:rPr>
                <w:rFonts w:ascii="Arial" w:hAnsi="Arial" w:cs="Arial"/>
                <w:sz w:val="18"/>
                <w:szCs w:val="18"/>
              </w:rPr>
            </w:pPr>
            <w:r>
              <w:rPr>
                <w:rFonts w:ascii="Arial" w:hAnsi="Arial" w:cs="Arial"/>
                <w:sz w:val="18"/>
                <w:szCs w:val="18"/>
              </w:rPr>
              <w:t>1000</w:t>
            </w:r>
          </w:p>
        </w:tc>
        <w:tc>
          <w:tcPr>
            <w:tcW w:w="2523" w:type="dxa"/>
            <w:vAlign w:val="center"/>
          </w:tcPr>
          <w:p w14:paraId="72768188" w14:textId="77777777" w:rsidR="00156F87" w:rsidRPr="00CB0F48" w:rsidRDefault="00156F87" w:rsidP="00156F87">
            <w:pPr>
              <w:rPr>
                <w:rFonts w:ascii="Arial" w:hAnsi="Arial" w:cs="Arial"/>
                <w:sz w:val="18"/>
                <w:szCs w:val="18"/>
              </w:rPr>
            </w:pPr>
            <w:r>
              <w:rPr>
                <w:rFonts w:ascii="Arial" w:hAnsi="Arial" w:cs="Arial"/>
                <w:sz w:val="18"/>
                <w:szCs w:val="18"/>
              </w:rPr>
              <w:t>E_ARCHER</w:t>
            </w:r>
          </w:p>
        </w:tc>
        <w:tc>
          <w:tcPr>
            <w:tcW w:w="6456" w:type="dxa"/>
            <w:vAlign w:val="center"/>
          </w:tcPr>
          <w:p w14:paraId="475437B7"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03D4766" w14:textId="77777777" w:rsidTr="00164498">
        <w:trPr>
          <w:cantSplit/>
        </w:trPr>
        <w:tc>
          <w:tcPr>
            <w:tcW w:w="1071" w:type="dxa"/>
          </w:tcPr>
          <w:p w14:paraId="2A4BB34A" w14:textId="77777777" w:rsidR="00156F87" w:rsidRPr="00CB0F48" w:rsidRDefault="00156F87" w:rsidP="00156F87">
            <w:pPr>
              <w:jc w:val="center"/>
              <w:rPr>
                <w:rFonts w:ascii="Arial" w:hAnsi="Arial" w:cs="Arial"/>
                <w:sz w:val="18"/>
                <w:szCs w:val="18"/>
              </w:rPr>
            </w:pPr>
            <w:r>
              <w:rPr>
                <w:rFonts w:ascii="Arial" w:hAnsi="Arial" w:cs="Arial"/>
                <w:sz w:val="18"/>
                <w:szCs w:val="18"/>
              </w:rPr>
              <w:t>1001</w:t>
            </w:r>
          </w:p>
        </w:tc>
        <w:tc>
          <w:tcPr>
            <w:tcW w:w="2523" w:type="dxa"/>
            <w:vAlign w:val="center"/>
          </w:tcPr>
          <w:p w14:paraId="3529EBE2" w14:textId="77777777" w:rsidR="00156F87" w:rsidRPr="00CB0F48" w:rsidRDefault="00156F87" w:rsidP="00156F87">
            <w:pPr>
              <w:rPr>
                <w:rFonts w:ascii="Arial" w:hAnsi="Arial" w:cs="Arial"/>
                <w:sz w:val="18"/>
                <w:szCs w:val="18"/>
              </w:rPr>
            </w:pPr>
            <w:r>
              <w:rPr>
                <w:rFonts w:ascii="Arial" w:hAnsi="Arial" w:cs="Arial"/>
                <w:sz w:val="18"/>
                <w:szCs w:val="18"/>
              </w:rPr>
              <w:t>E_BAYLOR</w:t>
            </w:r>
          </w:p>
        </w:tc>
        <w:tc>
          <w:tcPr>
            <w:tcW w:w="6456" w:type="dxa"/>
            <w:vAlign w:val="center"/>
          </w:tcPr>
          <w:p w14:paraId="244B1A50"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B10A4A2" w14:textId="77777777" w:rsidTr="00164498">
        <w:trPr>
          <w:cantSplit/>
        </w:trPr>
        <w:tc>
          <w:tcPr>
            <w:tcW w:w="1071" w:type="dxa"/>
          </w:tcPr>
          <w:p w14:paraId="79E91A2C" w14:textId="77777777" w:rsidR="00156F87" w:rsidRPr="00CB0F48" w:rsidRDefault="00156F87" w:rsidP="00156F87">
            <w:pPr>
              <w:jc w:val="center"/>
              <w:rPr>
                <w:rFonts w:ascii="Arial" w:hAnsi="Arial" w:cs="Arial"/>
                <w:sz w:val="18"/>
                <w:szCs w:val="18"/>
              </w:rPr>
            </w:pPr>
            <w:r>
              <w:rPr>
                <w:rFonts w:ascii="Arial" w:hAnsi="Arial" w:cs="Arial"/>
                <w:sz w:val="18"/>
                <w:szCs w:val="18"/>
              </w:rPr>
              <w:t>1007</w:t>
            </w:r>
          </w:p>
        </w:tc>
        <w:tc>
          <w:tcPr>
            <w:tcW w:w="2523" w:type="dxa"/>
            <w:vAlign w:val="center"/>
          </w:tcPr>
          <w:p w14:paraId="7E9E0F94" w14:textId="77777777" w:rsidR="00156F87" w:rsidRPr="00CB0F48" w:rsidRDefault="00156F87" w:rsidP="00156F87">
            <w:pPr>
              <w:rPr>
                <w:rFonts w:ascii="Arial" w:hAnsi="Arial" w:cs="Arial"/>
                <w:sz w:val="18"/>
                <w:szCs w:val="18"/>
              </w:rPr>
            </w:pPr>
            <w:r>
              <w:rPr>
                <w:rFonts w:ascii="Arial" w:hAnsi="Arial" w:cs="Arial"/>
                <w:sz w:val="18"/>
                <w:szCs w:val="18"/>
              </w:rPr>
              <w:t>E_CLAY</w:t>
            </w:r>
          </w:p>
        </w:tc>
        <w:tc>
          <w:tcPr>
            <w:tcW w:w="6456" w:type="dxa"/>
            <w:vAlign w:val="center"/>
          </w:tcPr>
          <w:p w14:paraId="10C89BE0"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45E3001C" w14:textId="77777777" w:rsidTr="00164498">
        <w:trPr>
          <w:cantSplit/>
        </w:trPr>
        <w:tc>
          <w:tcPr>
            <w:tcW w:w="1071" w:type="dxa"/>
          </w:tcPr>
          <w:p w14:paraId="4888C6E6"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1009</w:t>
            </w:r>
          </w:p>
        </w:tc>
        <w:tc>
          <w:tcPr>
            <w:tcW w:w="2523" w:type="dxa"/>
            <w:vAlign w:val="center"/>
          </w:tcPr>
          <w:p w14:paraId="42433CB2" w14:textId="77777777" w:rsidR="00156F87" w:rsidRPr="00CB0F48" w:rsidRDefault="00156F87" w:rsidP="00156F87">
            <w:pPr>
              <w:rPr>
                <w:rFonts w:ascii="Arial" w:hAnsi="Arial" w:cs="Arial"/>
                <w:sz w:val="18"/>
                <w:szCs w:val="18"/>
              </w:rPr>
            </w:pPr>
            <w:r w:rsidRPr="00CB0F48">
              <w:rPr>
                <w:rFonts w:ascii="Arial" w:hAnsi="Arial" w:cs="Arial"/>
                <w:sz w:val="18"/>
                <w:szCs w:val="18"/>
              </w:rPr>
              <w:t>E_COOKE</w:t>
            </w:r>
          </w:p>
        </w:tc>
        <w:tc>
          <w:tcPr>
            <w:tcW w:w="6456" w:type="dxa"/>
            <w:vAlign w:val="center"/>
          </w:tcPr>
          <w:p w14:paraId="287C5C05"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47443B2" w14:textId="77777777" w:rsidTr="00164498">
        <w:trPr>
          <w:cantSplit/>
        </w:trPr>
        <w:tc>
          <w:tcPr>
            <w:tcW w:w="1071" w:type="dxa"/>
          </w:tcPr>
          <w:p w14:paraId="30881946" w14:textId="77777777" w:rsidR="00156F87" w:rsidRPr="00CB0F48" w:rsidRDefault="00156F87" w:rsidP="00156F87">
            <w:pPr>
              <w:jc w:val="center"/>
              <w:rPr>
                <w:rFonts w:ascii="Arial" w:hAnsi="Arial" w:cs="Arial"/>
                <w:sz w:val="18"/>
                <w:szCs w:val="18"/>
              </w:rPr>
            </w:pPr>
            <w:r>
              <w:rPr>
                <w:rFonts w:ascii="Arial" w:hAnsi="Arial" w:cs="Arial"/>
                <w:sz w:val="18"/>
                <w:szCs w:val="18"/>
              </w:rPr>
              <w:t>1012</w:t>
            </w:r>
          </w:p>
        </w:tc>
        <w:tc>
          <w:tcPr>
            <w:tcW w:w="2523" w:type="dxa"/>
            <w:vAlign w:val="center"/>
          </w:tcPr>
          <w:p w14:paraId="703E69DE" w14:textId="77777777" w:rsidR="00156F87" w:rsidRPr="00CB0F48" w:rsidRDefault="00156F87" w:rsidP="00156F87">
            <w:pPr>
              <w:rPr>
                <w:rFonts w:ascii="Arial" w:hAnsi="Arial" w:cs="Arial"/>
                <w:sz w:val="18"/>
                <w:szCs w:val="18"/>
              </w:rPr>
            </w:pPr>
            <w:r>
              <w:rPr>
                <w:rFonts w:ascii="Arial" w:hAnsi="Arial" w:cs="Arial"/>
                <w:sz w:val="18"/>
                <w:szCs w:val="18"/>
              </w:rPr>
              <w:t>E_DEAF SMIT</w:t>
            </w:r>
          </w:p>
        </w:tc>
        <w:tc>
          <w:tcPr>
            <w:tcW w:w="6456" w:type="dxa"/>
            <w:vAlign w:val="center"/>
          </w:tcPr>
          <w:p w14:paraId="257068E1"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406654C8" w14:textId="77777777" w:rsidTr="00164498">
        <w:trPr>
          <w:cantSplit/>
        </w:trPr>
        <w:tc>
          <w:tcPr>
            <w:tcW w:w="1071" w:type="dxa"/>
          </w:tcPr>
          <w:p w14:paraId="5B55FA33"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1013</w:t>
            </w:r>
          </w:p>
        </w:tc>
        <w:tc>
          <w:tcPr>
            <w:tcW w:w="2523" w:type="dxa"/>
            <w:vAlign w:val="center"/>
          </w:tcPr>
          <w:p w14:paraId="0C6C5E02" w14:textId="77777777" w:rsidR="00156F87" w:rsidRPr="00CB0F48" w:rsidRDefault="00156F87" w:rsidP="00156F87">
            <w:pPr>
              <w:rPr>
                <w:rFonts w:ascii="Arial" w:hAnsi="Arial" w:cs="Arial"/>
                <w:sz w:val="18"/>
                <w:szCs w:val="18"/>
              </w:rPr>
            </w:pPr>
            <w:r w:rsidRPr="00CB0F48">
              <w:rPr>
                <w:rFonts w:ascii="Arial" w:hAnsi="Arial" w:cs="Arial"/>
                <w:sz w:val="18"/>
                <w:szCs w:val="18"/>
              </w:rPr>
              <w:t>E_DICKENS</w:t>
            </w:r>
          </w:p>
        </w:tc>
        <w:tc>
          <w:tcPr>
            <w:tcW w:w="6456" w:type="dxa"/>
            <w:vAlign w:val="center"/>
          </w:tcPr>
          <w:p w14:paraId="345F2049"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0D49DD8A" w14:textId="77777777" w:rsidTr="00164498">
        <w:trPr>
          <w:cantSplit/>
        </w:trPr>
        <w:tc>
          <w:tcPr>
            <w:tcW w:w="1071" w:type="dxa"/>
          </w:tcPr>
          <w:p w14:paraId="30CF4257"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1015</w:t>
            </w:r>
          </w:p>
        </w:tc>
        <w:tc>
          <w:tcPr>
            <w:tcW w:w="2523" w:type="dxa"/>
            <w:vAlign w:val="center"/>
          </w:tcPr>
          <w:p w14:paraId="1A30DA9A" w14:textId="77777777" w:rsidR="00156F87" w:rsidRPr="00CB0F48" w:rsidRDefault="00156F87" w:rsidP="00156F87">
            <w:pPr>
              <w:rPr>
                <w:rFonts w:ascii="Arial" w:hAnsi="Arial" w:cs="Arial"/>
                <w:sz w:val="18"/>
                <w:szCs w:val="18"/>
              </w:rPr>
            </w:pPr>
            <w:r w:rsidRPr="00CB0F48">
              <w:rPr>
                <w:rFonts w:ascii="Arial" w:hAnsi="Arial" w:cs="Arial"/>
                <w:sz w:val="18"/>
                <w:szCs w:val="18"/>
              </w:rPr>
              <w:t>E_FANNIN</w:t>
            </w:r>
          </w:p>
        </w:tc>
        <w:tc>
          <w:tcPr>
            <w:tcW w:w="6456" w:type="dxa"/>
            <w:vAlign w:val="center"/>
          </w:tcPr>
          <w:p w14:paraId="5F3EF500"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0DAAC283" w14:textId="77777777" w:rsidTr="00164498">
        <w:trPr>
          <w:cantSplit/>
        </w:trPr>
        <w:tc>
          <w:tcPr>
            <w:tcW w:w="1071" w:type="dxa"/>
          </w:tcPr>
          <w:p w14:paraId="65C4B71F"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1020</w:t>
            </w:r>
          </w:p>
        </w:tc>
        <w:tc>
          <w:tcPr>
            <w:tcW w:w="2523" w:type="dxa"/>
            <w:vAlign w:val="center"/>
          </w:tcPr>
          <w:p w14:paraId="46B1FEBF" w14:textId="77777777" w:rsidR="00156F87" w:rsidRPr="00CB0F48" w:rsidRDefault="00156F87" w:rsidP="00156F87">
            <w:pPr>
              <w:rPr>
                <w:rFonts w:ascii="Arial" w:hAnsi="Arial" w:cs="Arial"/>
                <w:sz w:val="18"/>
                <w:szCs w:val="18"/>
              </w:rPr>
            </w:pPr>
            <w:r w:rsidRPr="00CB0F48">
              <w:rPr>
                <w:rFonts w:ascii="Arial" w:hAnsi="Arial" w:cs="Arial"/>
                <w:sz w:val="18"/>
                <w:szCs w:val="18"/>
              </w:rPr>
              <w:t>E_GRAYSON</w:t>
            </w:r>
          </w:p>
        </w:tc>
        <w:tc>
          <w:tcPr>
            <w:tcW w:w="6456" w:type="dxa"/>
            <w:vAlign w:val="center"/>
          </w:tcPr>
          <w:p w14:paraId="3586C11A"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4F4FE3C" w14:textId="77777777" w:rsidTr="00164498">
        <w:trPr>
          <w:cantSplit/>
        </w:trPr>
        <w:tc>
          <w:tcPr>
            <w:tcW w:w="1071" w:type="dxa"/>
          </w:tcPr>
          <w:p w14:paraId="6AF4DAAD" w14:textId="77777777" w:rsidR="00156F87" w:rsidRPr="00CB0F48" w:rsidRDefault="00156F87" w:rsidP="00156F87">
            <w:pPr>
              <w:jc w:val="center"/>
              <w:rPr>
                <w:rFonts w:ascii="Arial" w:hAnsi="Arial" w:cs="Arial"/>
                <w:sz w:val="18"/>
                <w:szCs w:val="18"/>
              </w:rPr>
            </w:pPr>
            <w:r>
              <w:rPr>
                <w:rFonts w:ascii="Arial" w:hAnsi="Arial" w:cs="Arial"/>
                <w:sz w:val="18"/>
                <w:szCs w:val="18"/>
              </w:rPr>
              <w:t>1024</w:t>
            </w:r>
          </w:p>
        </w:tc>
        <w:tc>
          <w:tcPr>
            <w:tcW w:w="2523" w:type="dxa"/>
            <w:vAlign w:val="center"/>
          </w:tcPr>
          <w:p w14:paraId="4E761CCD" w14:textId="77777777" w:rsidR="00156F87" w:rsidRPr="00CB0F48" w:rsidRDefault="00156F87" w:rsidP="00156F87">
            <w:pPr>
              <w:rPr>
                <w:rFonts w:ascii="Arial" w:hAnsi="Arial" w:cs="Arial"/>
                <w:sz w:val="18"/>
                <w:szCs w:val="18"/>
              </w:rPr>
            </w:pPr>
            <w:r>
              <w:rPr>
                <w:rFonts w:ascii="Arial" w:hAnsi="Arial" w:cs="Arial"/>
                <w:sz w:val="18"/>
                <w:szCs w:val="18"/>
              </w:rPr>
              <w:t>E_KENT</w:t>
            </w:r>
          </w:p>
        </w:tc>
        <w:tc>
          <w:tcPr>
            <w:tcW w:w="6456" w:type="dxa"/>
            <w:vAlign w:val="center"/>
          </w:tcPr>
          <w:p w14:paraId="243BCB5A"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84F5ECA" w14:textId="77777777" w:rsidTr="00164498">
        <w:trPr>
          <w:cantSplit/>
        </w:trPr>
        <w:tc>
          <w:tcPr>
            <w:tcW w:w="1071" w:type="dxa"/>
          </w:tcPr>
          <w:p w14:paraId="65CA02A9"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1027</w:t>
            </w:r>
          </w:p>
        </w:tc>
        <w:tc>
          <w:tcPr>
            <w:tcW w:w="2523" w:type="dxa"/>
            <w:vAlign w:val="center"/>
          </w:tcPr>
          <w:p w14:paraId="11D4F672" w14:textId="77777777" w:rsidR="00156F87" w:rsidRPr="00CB0F48" w:rsidRDefault="00156F87" w:rsidP="00156F87">
            <w:pPr>
              <w:rPr>
                <w:rFonts w:ascii="Arial" w:hAnsi="Arial" w:cs="Arial"/>
                <w:sz w:val="18"/>
                <w:szCs w:val="18"/>
              </w:rPr>
            </w:pPr>
            <w:r w:rsidRPr="00CB0F48">
              <w:rPr>
                <w:rFonts w:ascii="Arial" w:hAnsi="Arial" w:cs="Arial"/>
                <w:sz w:val="18"/>
                <w:szCs w:val="18"/>
              </w:rPr>
              <w:t>E_LAMAR</w:t>
            </w:r>
          </w:p>
        </w:tc>
        <w:tc>
          <w:tcPr>
            <w:tcW w:w="6456" w:type="dxa"/>
            <w:vAlign w:val="center"/>
          </w:tcPr>
          <w:p w14:paraId="31FF4037"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11EBC75" w14:textId="77777777" w:rsidTr="00164498">
        <w:trPr>
          <w:cantSplit/>
        </w:trPr>
        <w:tc>
          <w:tcPr>
            <w:tcW w:w="1071" w:type="dxa"/>
          </w:tcPr>
          <w:p w14:paraId="07F438F0"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1029</w:t>
            </w:r>
          </w:p>
        </w:tc>
        <w:tc>
          <w:tcPr>
            <w:tcW w:w="2523" w:type="dxa"/>
            <w:vAlign w:val="center"/>
          </w:tcPr>
          <w:p w14:paraId="3F390297" w14:textId="77777777" w:rsidR="00156F87" w:rsidRPr="00CB0F48" w:rsidRDefault="00156F87" w:rsidP="00156F87">
            <w:pPr>
              <w:rPr>
                <w:rFonts w:ascii="Arial" w:hAnsi="Arial" w:cs="Arial"/>
                <w:sz w:val="18"/>
                <w:szCs w:val="18"/>
              </w:rPr>
            </w:pPr>
            <w:r w:rsidRPr="00CB0F48">
              <w:rPr>
                <w:rFonts w:ascii="Arial" w:hAnsi="Arial" w:cs="Arial"/>
                <w:sz w:val="18"/>
                <w:szCs w:val="18"/>
              </w:rPr>
              <w:t>E_MOTLEY</w:t>
            </w:r>
          </w:p>
        </w:tc>
        <w:tc>
          <w:tcPr>
            <w:tcW w:w="6456" w:type="dxa"/>
            <w:vAlign w:val="center"/>
          </w:tcPr>
          <w:p w14:paraId="09252590"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8121495" w14:textId="77777777" w:rsidTr="00164498">
        <w:trPr>
          <w:cantSplit/>
        </w:trPr>
        <w:tc>
          <w:tcPr>
            <w:tcW w:w="1071" w:type="dxa"/>
          </w:tcPr>
          <w:p w14:paraId="4330C8B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1033</w:t>
            </w:r>
          </w:p>
        </w:tc>
        <w:tc>
          <w:tcPr>
            <w:tcW w:w="2523" w:type="dxa"/>
            <w:vAlign w:val="center"/>
          </w:tcPr>
          <w:p w14:paraId="41910A31" w14:textId="77777777" w:rsidR="00156F87" w:rsidRPr="00CB0F48" w:rsidRDefault="00156F87" w:rsidP="00156F87">
            <w:pPr>
              <w:rPr>
                <w:rFonts w:ascii="Arial" w:hAnsi="Arial" w:cs="Arial"/>
                <w:sz w:val="18"/>
                <w:szCs w:val="18"/>
              </w:rPr>
            </w:pPr>
            <w:r w:rsidRPr="00CB0F48">
              <w:rPr>
                <w:rFonts w:ascii="Arial" w:hAnsi="Arial" w:cs="Arial"/>
                <w:sz w:val="18"/>
                <w:szCs w:val="18"/>
              </w:rPr>
              <w:t>E_WICHITA</w:t>
            </w:r>
          </w:p>
        </w:tc>
        <w:tc>
          <w:tcPr>
            <w:tcW w:w="6456" w:type="dxa"/>
            <w:vAlign w:val="center"/>
          </w:tcPr>
          <w:p w14:paraId="7440E159"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48F0E1CE" w14:textId="77777777" w:rsidTr="00164498">
        <w:trPr>
          <w:cantSplit/>
        </w:trPr>
        <w:tc>
          <w:tcPr>
            <w:tcW w:w="1071" w:type="dxa"/>
          </w:tcPr>
          <w:p w14:paraId="68AC7EB4" w14:textId="77777777" w:rsidR="00156F87" w:rsidRPr="00CB0F48" w:rsidRDefault="00156F87" w:rsidP="00156F87">
            <w:pPr>
              <w:jc w:val="center"/>
              <w:rPr>
                <w:rFonts w:ascii="Arial" w:hAnsi="Arial" w:cs="Arial"/>
                <w:sz w:val="18"/>
                <w:szCs w:val="18"/>
              </w:rPr>
            </w:pPr>
            <w:r>
              <w:rPr>
                <w:rFonts w:ascii="Arial" w:hAnsi="Arial" w:cs="Arial"/>
                <w:sz w:val="18"/>
                <w:szCs w:val="18"/>
              </w:rPr>
              <w:t>1034</w:t>
            </w:r>
          </w:p>
        </w:tc>
        <w:tc>
          <w:tcPr>
            <w:tcW w:w="2523" w:type="dxa"/>
            <w:vAlign w:val="center"/>
          </w:tcPr>
          <w:p w14:paraId="3C85B2DB" w14:textId="77777777" w:rsidR="00156F87" w:rsidRPr="00CB0F48" w:rsidRDefault="00156F87" w:rsidP="00156F87">
            <w:pPr>
              <w:rPr>
                <w:rFonts w:ascii="Arial" w:hAnsi="Arial" w:cs="Arial"/>
                <w:sz w:val="18"/>
                <w:szCs w:val="18"/>
              </w:rPr>
            </w:pPr>
            <w:r>
              <w:rPr>
                <w:rFonts w:ascii="Arial" w:hAnsi="Arial" w:cs="Arial"/>
                <w:sz w:val="18"/>
                <w:szCs w:val="18"/>
              </w:rPr>
              <w:t>E_WILBARGER</w:t>
            </w:r>
          </w:p>
        </w:tc>
        <w:tc>
          <w:tcPr>
            <w:tcW w:w="6456" w:type="dxa"/>
            <w:vAlign w:val="center"/>
          </w:tcPr>
          <w:p w14:paraId="702B51E0"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08B8EE08" w14:textId="77777777" w:rsidTr="00164498">
        <w:trPr>
          <w:cantSplit/>
        </w:trPr>
        <w:tc>
          <w:tcPr>
            <w:tcW w:w="1071" w:type="dxa"/>
          </w:tcPr>
          <w:p w14:paraId="76690E07" w14:textId="127CCA42" w:rsidR="00156F87" w:rsidRPr="00CB0F48" w:rsidRDefault="00156F87" w:rsidP="00156F87">
            <w:pPr>
              <w:jc w:val="center"/>
              <w:rPr>
                <w:rFonts w:ascii="Arial" w:hAnsi="Arial" w:cs="Arial"/>
                <w:sz w:val="18"/>
                <w:szCs w:val="18"/>
              </w:rPr>
            </w:pPr>
            <w:r>
              <w:rPr>
                <w:rFonts w:ascii="Arial" w:hAnsi="Arial" w:cs="Arial"/>
                <w:sz w:val="18"/>
                <w:szCs w:val="18"/>
              </w:rPr>
              <w:lastRenderedPageBreak/>
              <w:t>1035</w:t>
            </w:r>
          </w:p>
        </w:tc>
        <w:tc>
          <w:tcPr>
            <w:tcW w:w="2523" w:type="dxa"/>
            <w:vAlign w:val="center"/>
          </w:tcPr>
          <w:p w14:paraId="374C09F2" w14:textId="2BB1397E" w:rsidR="00156F87" w:rsidRPr="00CB0F48" w:rsidRDefault="00156F87" w:rsidP="00156F87">
            <w:pPr>
              <w:rPr>
                <w:rFonts w:ascii="Arial" w:hAnsi="Arial" w:cs="Arial"/>
                <w:sz w:val="18"/>
                <w:szCs w:val="18"/>
              </w:rPr>
            </w:pPr>
            <w:r>
              <w:rPr>
                <w:rFonts w:ascii="Arial" w:hAnsi="Arial" w:cs="Arial"/>
                <w:sz w:val="18"/>
                <w:szCs w:val="18"/>
              </w:rPr>
              <w:t>E_OKLAHOMA</w:t>
            </w:r>
          </w:p>
        </w:tc>
        <w:tc>
          <w:tcPr>
            <w:tcW w:w="6456" w:type="dxa"/>
            <w:vAlign w:val="center"/>
          </w:tcPr>
          <w:p w14:paraId="7B2655DD" w14:textId="2C88C240" w:rsidR="00156F87" w:rsidRPr="00CB0F48" w:rsidRDefault="00156F87" w:rsidP="00156F87">
            <w:pPr>
              <w:rPr>
                <w:rFonts w:ascii="Arial" w:hAnsi="Arial" w:cs="Arial"/>
                <w:sz w:val="18"/>
                <w:szCs w:val="18"/>
              </w:rPr>
            </w:pPr>
            <w:r>
              <w:rPr>
                <w:rFonts w:ascii="Arial" w:hAnsi="Arial" w:cs="Arial"/>
                <w:sz w:val="18"/>
                <w:szCs w:val="18"/>
              </w:rPr>
              <w:t>ERCOT designated generation zone</w:t>
            </w:r>
          </w:p>
        </w:tc>
      </w:tr>
      <w:tr w:rsidR="00156F87" w:rsidRPr="00CB0F48" w14:paraId="320AF41C" w14:textId="77777777" w:rsidTr="00164498">
        <w:trPr>
          <w:cantSplit/>
        </w:trPr>
        <w:tc>
          <w:tcPr>
            <w:tcW w:w="1071" w:type="dxa"/>
          </w:tcPr>
          <w:p w14:paraId="5C13772C"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1036</w:t>
            </w:r>
          </w:p>
        </w:tc>
        <w:tc>
          <w:tcPr>
            <w:tcW w:w="2523" w:type="dxa"/>
            <w:vAlign w:val="center"/>
          </w:tcPr>
          <w:p w14:paraId="71CFBCEE" w14:textId="77777777" w:rsidR="00156F87" w:rsidRPr="00CB0F48" w:rsidRDefault="00156F87" w:rsidP="00156F87">
            <w:pPr>
              <w:rPr>
                <w:rFonts w:ascii="Arial" w:hAnsi="Arial" w:cs="Arial"/>
                <w:sz w:val="18"/>
                <w:szCs w:val="18"/>
              </w:rPr>
            </w:pPr>
            <w:r w:rsidRPr="00CB0F48">
              <w:rPr>
                <w:rFonts w:ascii="Arial" w:hAnsi="Arial" w:cs="Arial"/>
                <w:sz w:val="18"/>
                <w:szCs w:val="18"/>
              </w:rPr>
              <w:t>E_PITTSBURG-</w:t>
            </w:r>
          </w:p>
        </w:tc>
        <w:tc>
          <w:tcPr>
            <w:tcW w:w="6456" w:type="dxa"/>
            <w:vAlign w:val="center"/>
          </w:tcPr>
          <w:p w14:paraId="498FF085"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5833916D" w14:textId="77777777" w:rsidTr="00164498">
        <w:trPr>
          <w:cantSplit/>
        </w:trPr>
        <w:tc>
          <w:tcPr>
            <w:tcW w:w="1071" w:type="dxa"/>
          </w:tcPr>
          <w:p w14:paraId="6943AF2F" w14:textId="77777777" w:rsidR="00156F87" w:rsidRPr="00CB0F48" w:rsidRDefault="00156F87" w:rsidP="00156F87">
            <w:pPr>
              <w:jc w:val="center"/>
              <w:rPr>
                <w:rFonts w:ascii="Arial" w:hAnsi="Arial" w:cs="Arial"/>
                <w:sz w:val="18"/>
                <w:szCs w:val="18"/>
              </w:rPr>
            </w:pPr>
            <w:r>
              <w:rPr>
                <w:rFonts w:ascii="Arial" w:hAnsi="Arial" w:cs="Arial"/>
                <w:sz w:val="18"/>
                <w:szCs w:val="18"/>
              </w:rPr>
              <w:t>1037</w:t>
            </w:r>
          </w:p>
        </w:tc>
        <w:tc>
          <w:tcPr>
            <w:tcW w:w="2523" w:type="dxa"/>
            <w:vAlign w:val="center"/>
          </w:tcPr>
          <w:p w14:paraId="64A4962F" w14:textId="77777777" w:rsidR="00156F87" w:rsidRPr="00CB0F48" w:rsidRDefault="00156F87" w:rsidP="00156F87">
            <w:pPr>
              <w:rPr>
                <w:rFonts w:ascii="Arial" w:hAnsi="Arial" w:cs="Arial"/>
                <w:sz w:val="18"/>
                <w:szCs w:val="18"/>
              </w:rPr>
            </w:pPr>
            <w:r>
              <w:rPr>
                <w:rFonts w:ascii="Arial" w:hAnsi="Arial" w:cs="Arial"/>
                <w:sz w:val="18"/>
                <w:szCs w:val="18"/>
              </w:rPr>
              <w:t>E_OLDHAM</w:t>
            </w:r>
          </w:p>
        </w:tc>
        <w:tc>
          <w:tcPr>
            <w:tcW w:w="6456" w:type="dxa"/>
            <w:vAlign w:val="center"/>
          </w:tcPr>
          <w:p w14:paraId="1922696F"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2A21C80" w14:textId="77777777" w:rsidTr="00164498">
        <w:trPr>
          <w:cantSplit/>
        </w:trPr>
        <w:tc>
          <w:tcPr>
            <w:tcW w:w="1071" w:type="dxa"/>
          </w:tcPr>
          <w:p w14:paraId="4D5EF516" w14:textId="77777777" w:rsidR="00156F87" w:rsidRPr="00CB0F48" w:rsidRDefault="00156F87" w:rsidP="00156F87">
            <w:pPr>
              <w:jc w:val="center"/>
              <w:rPr>
                <w:rFonts w:ascii="Arial" w:hAnsi="Arial" w:cs="Arial"/>
                <w:sz w:val="18"/>
                <w:szCs w:val="18"/>
              </w:rPr>
            </w:pPr>
            <w:r>
              <w:rPr>
                <w:rFonts w:ascii="Arial" w:hAnsi="Arial" w:cs="Arial"/>
                <w:sz w:val="18"/>
                <w:szCs w:val="18"/>
              </w:rPr>
              <w:t>1038</w:t>
            </w:r>
          </w:p>
        </w:tc>
        <w:tc>
          <w:tcPr>
            <w:tcW w:w="2523" w:type="dxa"/>
            <w:vAlign w:val="center"/>
          </w:tcPr>
          <w:p w14:paraId="4EED3BCF" w14:textId="77777777" w:rsidR="00156F87" w:rsidRPr="00CB0F48" w:rsidRDefault="00156F87" w:rsidP="00156F87">
            <w:pPr>
              <w:rPr>
                <w:rFonts w:ascii="Arial" w:hAnsi="Arial" w:cs="Arial"/>
                <w:sz w:val="18"/>
                <w:szCs w:val="18"/>
              </w:rPr>
            </w:pPr>
            <w:r>
              <w:rPr>
                <w:rFonts w:ascii="Arial" w:hAnsi="Arial" w:cs="Arial"/>
                <w:sz w:val="18"/>
                <w:szCs w:val="18"/>
              </w:rPr>
              <w:t>E_CARSON</w:t>
            </w:r>
          </w:p>
        </w:tc>
        <w:tc>
          <w:tcPr>
            <w:tcW w:w="6456" w:type="dxa"/>
            <w:vAlign w:val="center"/>
          </w:tcPr>
          <w:p w14:paraId="7E1C66D6"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5F70CE5" w14:textId="77777777" w:rsidTr="00164498">
        <w:trPr>
          <w:cantSplit/>
        </w:trPr>
        <w:tc>
          <w:tcPr>
            <w:tcW w:w="1071" w:type="dxa"/>
          </w:tcPr>
          <w:p w14:paraId="3A8A99C8" w14:textId="553B4E71" w:rsidR="00156F87" w:rsidRDefault="00156F87" w:rsidP="00156F87">
            <w:pPr>
              <w:jc w:val="center"/>
              <w:rPr>
                <w:rFonts w:ascii="Arial" w:hAnsi="Arial" w:cs="Arial"/>
                <w:sz w:val="18"/>
                <w:szCs w:val="18"/>
              </w:rPr>
            </w:pPr>
            <w:r>
              <w:rPr>
                <w:rFonts w:ascii="Arial" w:hAnsi="Arial" w:cs="Arial"/>
                <w:sz w:val="18"/>
                <w:szCs w:val="18"/>
              </w:rPr>
              <w:t>1041</w:t>
            </w:r>
          </w:p>
        </w:tc>
        <w:tc>
          <w:tcPr>
            <w:tcW w:w="2523" w:type="dxa"/>
            <w:vAlign w:val="center"/>
          </w:tcPr>
          <w:p w14:paraId="723A59A1" w14:textId="06EE9DC4" w:rsidR="00156F87" w:rsidRDefault="00156F87" w:rsidP="00156F87">
            <w:pPr>
              <w:rPr>
                <w:rFonts w:ascii="Arial" w:hAnsi="Arial" w:cs="Arial"/>
                <w:sz w:val="18"/>
                <w:szCs w:val="18"/>
              </w:rPr>
            </w:pPr>
            <w:r>
              <w:rPr>
                <w:rFonts w:ascii="Arial" w:hAnsi="Arial" w:cs="Arial"/>
                <w:sz w:val="18"/>
                <w:szCs w:val="18"/>
              </w:rPr>
              <w:t>E_HALE</w:t>
            </w:r>
          </w:p>
        </w:tc>
        <w:tc>
          <w:tcPr>
            <w:tcW w:w="6456" w:type="dxa"/>
            <w:vAlign w:val="center"/>
          </w:tcPr>
          <w:p w14:paraId="438D7CBC" w14:textId="7E5663C5" w:rsidR="00156F87" w:rsidRPr="00CB0F48" w:rsidRDefault="00156F87" w:rsidP="00156F87">
            <w:pPr>
              <w:rPr>
                <w:rFonts w:ascii="Arial" w:hAnsi="Arial" w:cs="Arial"/>
                <w:sz w:val="18"/>
                <w:szCs w:val="18"/>
              </w:rPr>
            </w:pPr>
            <w:r>
              <w:rPr>
                <w:rFonts w:ascii="Arial" w:hAnsi="Arial" w:cs="Arial"/>
                <w:sz w:val="18"/>
                <w:szCs w:val="18"/>
              </w:rPr>
              <w:t>ERCOT designated generation zone</w:t>
            </w:r>
          </w:p>
        </w:tc>
      </w:tr>
      <w:tr w:rsidR="00156F87" w:rsidRPr="00CB0F48" w14:paraId="1B305E93" w14:textId="77777777" w:rsidTr="00164498">
        <w:trPr>
          <w:cantSplit/>
        </w:trPr>
        <w:tc>
          <w:tcPr>
            <w:tcW w:w="1071" w:type="dxa"/>
          </w:tcPr>
          <w:p w14:paraId="402C1E9C" w14:textId="77777777" w:rsidR="00156F87" w:rsidRPr="00CB0F48" w:rsidRDefault="00156F87" w:rsidP="00156F87">
            <w:pPr>
              <w:jc w:val="center"/>
              <w:rPr>
                <w:rFonts w:ascii="Arial" w:hAnsi="Arial" w:cs="Arial"/>
                <w:sz w:val="18"/>
                <w:szCs w:val="18"/>
              </w:rPr>
            </w:pPr>
            <w:r>
              <w:rPr>
                <w:rFonts w:ascii="Arial" w:hAnsi="Arial" w:cs="Arial"/>
                <w:sz w:val="18"/>
                <w:szCs w:val="18"/>
              </w:rPr>
              <w:t>1047</w:t>
            </w:r>
          </w:p>
        </w:tc>
        <w:tc>
          <w:tcPr>
            <w:tcW w:w="2523" w:type="dxa"/>
            <w:vAlign w:val="center"/>
          </w:tcPr>
          <w:p w14:paraId="779F24C7" w14:textId="77777777" w:rsidR="00156F87" w:rsidRPr="00CB0F48" w:rsidRDefault="00156F87" w:rsidP="00156F87">
            <w:pPr>
              <w:rPr>
                <w:rFonts w:ascii="Arial" w:hAnsi="Arial" w:cs="Arial"/>
                <w:sz w:val="18"/>
                <w:szCs w:val="18"/>
              </w:rPr>
            </w:pPr>
            <w:r>
              <w:rPr>
                <w:rFonts w:ascii="Arial" w:hAnsi="Arial" w:cs="Arial"/>
                <w:sz w:val="18"/>
                <w:szCs w:val="18"/>
              </w:rPr>
              <w:t>E_BRISCOE</w:t>
            </w:r>
          </w:p>
        </w:tc>
        <w:tc>
          <w:tcPr>
            <w:tcW w:w="6456" w:type="dxa"/>
            <w:vAlign w:val="center"/>
          </w:tcPr>
          <w:p w14:paraId="2F52EBE4"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5B164536" w14:textId="77777777" w:rsidTr="00164498">
        <w:trPr>
          <w:cantSplit/>
        </w:trPr>
        <w:tc>
          <w:tcPr>
            <w:tcW w:w="1071" w:type="dxa"/>
          </w:tcPr>
          <w:p w14:paraId="29A8F197" w14:textId="77777777" w:rsidR="00156F87" w:rsidRPr="00CB0F48" w:rsidRDefault="00156F87" w:rsidP="00156F87">
            <w:pPr>
              <w:jc w:val="center"/>
              <w:rPr>
                <w:rFonts w:ascii="Arial" w:hAnsi="Arial" w:cs="Arial"/>
                <w:sz w:val="18"/>
                <w:szCs w:val="18"/>
              </w:rPr>
            </w:pPr>
            <w:r>
              <w:rPr>
                <w:rFonts w:ascii="Arial" w:hAnsi="Arial" w:cs="Arial"/>
                <w:sz w:val="18"/>
                <w:szCs w:val="18"/>
              </w:rPr>
              <w:t>1050</w:t>
            </w:r>
          </w:p>
        </w:tc>
        <w:tc>
          <w:tcPr>
            <w:tcW w:w="2523" w:type="dxa"/>
            <w:vAlign w:val="center"/>
          </w:tcPr>
          <w:p w14:paraId="5148EC92" w14:textId="77777777" w:rsidR="00156F87" w:rsidRPr="00CB0F48" w:rsidRDefault="00156F87" w:rsidP="00156F87">
            <w:pPr>
              <w:rPr>
                <w:rFonts w:ascii="Arial" w:hAnsi="Arial" w:cs="Arial"/>
                <w:sz w:val="18"/>
                <w:szCs w:val="18"/>
              </w:rPr>
            </w:pPr>
            <w:r>
              <w:rPr>
                <w:rFonts w:ascii="Arial" w:hAnsi="Arial" w:cs="Arial"/>
                <w:sz w:val="18"/>
                <w:szCs w:val="18"/>
              </w:rPr>
              <w:t>E_BELL</w:t>
            </w:r>
          </w:p>
        </w:tc>
        <w:tc>
          <w:tcPr>
            <w:tcW w:w="6456" w:type="dxa"/>
            <w:vAlign w:val="center"/>
          </w:tcPr>
          <w:p w14:paraId="75A87826"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41A40F61" w14:textId="77777777" w:rsidTr="00164498">
        <w:trPr>
          <w:cantSplit/>
        </w:trPr>
        <w:tc>
          <w:tcPr>
            <w:tcW w:w="1071" w:type="dxa"/>
          </w:tcPr>
          <w:p w14:paraId="006A08C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1051</w:t>
            </w:r>
          </w:p>
        </w:tc>
        <w:tc>
          <w:tcPr>
            <w:tcW w:w="2523" w:type="dxa"/>
            <w:vAlign w:val="center"/>
          </w:tcPr>
          <w:p w14:paraId="7EDE894F" w14:textId="77777777" w:rsidR="00156F87" w:rsidRPr="00CB0F48" w:rsidRDefault="00156F87" w:rsidP="00156F87">
            <w:pPr>
              <w:rPr>
                <w:rFonts w:ascii="Arial" w:hAnsi="Arial" w:cs="Arial"/>
                <w:sz w:val="18"/>
                <w:szCs w:val="18"/>
              </w:rPr>
            </w:pPr>
            <w:r w:rsidRPr="00CB0F48">
              <w:rPr>
                <w:rFonts w:ascii="Arial" w:hAnsi="Arial" w:cs="Arial"/>
                <w:sz w:val="18"/>
                <w:szCs w:val="18"/>
              </w:rPr>
              <w:t>E_BOSQUE</w:t>
            </w:r>
          </w:p>
        </w:tc>
        <w:tc>
          <w:tcPr>
            <w:tcW w:w="6456" w:type="dxa"/>
            <w:vAlign w:val="center"/>
          </w:tcPr>
          <w:p w14:paraId="3A469A8E"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14B97C3" w14:textId="77777777" w:rsidTr="00164498">
        <w:trPr>
          <w:cantSplit/>
        </w:trPr>
        <w:tc>
          <w:tcPr>
            <w:tcW w:w="1071" w:type="dxa"/>
          </w:tcPr>
          <w:p w14:paraId="4DEED54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1054</w:t>
            </w:r>
          </w:p>
        </w:tc>
        <w:tc>
          <w:tcPr>
            <w:tcW w:w="2523" w:type="dxa"/>
            <w:vAlign w:val="center"/>
          </w:tcPr>
          <w:p w14:paraId="5E77F05C" w14:textId="77777777" w:rsidR="00156F87" w:rsidRPr="00CB0F48" w:rsidRDefault="00156F87" w:rsidP="00156F87">
            <w:pPr>
              <w:rPr>
                <w:rFonts w:ascii="Arial" w:hAnsi="Arial" w:cs="Arial"/>
                <w:sz w:val="18"/>
                <w:szCs w:val="18"/>
              </w:rPr>
            </w:pPr>
            <w:r w:rsidRPr="00CB0F48">
              <w:rPr>
                <w:rFonts w:ascii="Arial" w:hAnsi="Arial" w:cs="Arial"/>
                <w:sz w:val="18"/>
                <w:szCs w:val="18"/>
              </w:rPr>
              <w:t>E_COLLIN</w:t>
            </w:r>
          </w:p>
        </w:tc>
        <w:tc>
          <w:tcPr>
            <w:tcW w:w="6456" w:type="dxa"/>
            <w:vAlign w:val="center"/>
          </w:tcPr>
          <w:p w14:paraId="3A4CD9C8"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6EB7AE4" w14:textId="77777777" w:rsidTr="00164498">
        <w:trPr>
          <w:cantSplit/>
        </w:trPr>
        <w:tc>
          <w:tcPr>
            <w:tcW w:w="1071" w:type="dxa"/>
          </w:tcPr>
          <w:p w14:paraId="3C09DFF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1057</w:t>
            </w:r>
          </w:p>
        </w:tc>
        <w:tc>
          <w:tcPr>
            <w:tcW w:w="2523" w:type="dxa"/>
            <w:vAlign w:val="center"/>
          </w:tcPr>
          <w:p w14:paraId="61E1F58C" w14:textId="77777777" w:rsidR="00156F87" w:rsidRPr="00CB0F48" w:rsidRDefault="00156F87" w:rsidP="00156F87">
            <w:pPr>
              <w:rPr>
                <w:rFonts w:ascii="Arial" w:hAnsi="Arial" w:cs="Arial"/>
                <w:sz w:val="18"/>
                <w:szCs w:val="18"/>
              </w:rPr>
            </w:pPr>
            <w:r w:rsidRPr="00CB0F48">
              <w:rPr>
                <w:rFonts w:ascii="Arial" w:hAnsi="Arial" w:cs="Arial"/>
                <w:sz w:val="18"/>
                <w:szCs w:val="18"/>
              </w:rPr>
              <w:t>E_DALLAS</w:t>
            </w:r>
          </w:p>
        </w:tc>
        <w:tc>
          <w:tcPr>
            <w:tcW w:w="6456" w:type="dxa"/>
            <w:vAlign w:val="center"/>
          </w:tcPr>
          <w:p w14:paraId="3495EE80"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3E4C1C0" w14:textId="77777777" w:rsidTr="00164498">
        <w:trPr>
          <w:cantSplit/>
        </w:trPr>
        <w:tc>
          <w:tcPr>
            <w:tcW w:w="1071" w:type="dxa"/>
          </w:tcPr>
          <w:p w14:paraId="42D6673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1059</w:t>
            </w:r>
          </w:p>
        </w:tc>
        <w:tc>
          <w:tcPr>
            <w:tcW w:w="2523" w:type="dxa"/>
            <w:vAlign w:val="center"/>
          </w:tcPr>
          <w:p w14:paraId="3642F336" w14:textId="77777777" w:rsidR="00156F87" w:rsidRPr="00CB0F48" w:rsidRDefault="00156F87" w:rsidP="00156F87">
            <w:pPr>
              <w:rPr>
                <w:rFonts w:ascii="Arial" w:hAnsi="Arial" w:cs="Arial"/>
                <w:sz w:val="18"/>
                <w:szCs w:val="18"/>
              </w:rPr>
            </w:pPr>
            <w:r w:rsidRPr="00CB0F48">
              <w:rPr>
                <w:rFonts w:ascii="Arial" w:hAnsi="Arial" w:cs="Arial"/>
                <w:sz w:val="18"/>
                <w:szCs w:val="18"/>
              </w:rPr>
              <w:t>E_DENTON</w:t>
            </w:r>
          </w:p>
        </w:tc>
        <w:tc>
          <w:tcPr>
            <w:tcW w:w="6456" w:type="dxa"/>
            <w:vAlign w:val="center"/>
          </w:tcPr>
          <w:p w14:paraId="417941F9"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F4C5696" w14:textId="77777777" w:rsidTr="00164498">
        <w:trPr>
          <w:cantSplit/>
        </w:trPr>
        <w:tc>
          <w:tcPr>
            <w:tcW w:w="1071" w:type="dxa"/>
          </w:tcPr>
          <w:p w14:paraId="59E9C9D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1061</w:t>
            </w:r>
          </w:p>
        </w:tc>
        <w:tc>
          <w:tcPr>
            <w:tcW w:w="2523" w:type="dxa"/>
            <w:vAlign w:val="center"/>
          </w:tcPr>
          <w:p w14:paraId="78F187A2" w14:textId="77777777" w:rsidR="00156F87" w:rsidRPr="00CB0F48" w:rsidRDefault="00156F87" w:rsidP="00156F87">
            <w:pPr>
              <w:rPr>
                <w:rFonts w:ascii="Arial" w:hAnsi="Arial" w:cs="Arial"/>
                <w:sz w:val="18"/>
                <w:szCs w:val="18"/>
              </w:rPr>
            </w:pPr>
            <w:r w:rsidRPr="00CB0F48">
              <w:rPr>
                <w:rFonts w:ascii="Arial" w:hAnsi="Arial" w:cs="Arial"/>
                <w:sz w:val="18"/>
                <w:szCs w:val="18"/>
              </w:rPr>
              <w:t>E_ELLIS</w:t>
            </w:r>
          </w:p>
        </w:tc>
        <w:tc>
          <w:tcPr>
            <w:tcW w:w="6456" w:type="dxa"/>
            <w:vAlign w:val="center"/>
          </w:tcPr>
          <w:p w14:paraId="64ED5114"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57450B4" w14:textId="77777777" w:rsidTr="00164498">
        <w:trPr>
          <w:cantSplit/>
        </w:trPr>
        <w:tc>
          <w:tcPr>
            <w:tcW w:w="1071" w:type="dxa"/>
          </w:tcPr>
          <w:p w14:paraId="2EA2AF0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1062</w:t>
            </w:r>
          </w:p>
        </w:tc>
        <w:tc>
          <w:tcPr>
            <w:tcW w:w="2523" w:type="dxa"/>
            <w:vAlign w:val="center"/>
          </w:tcPr>
          <w:p w14:paraId="3221872C" w14:textId="77777777" w:rsidR="00156F87" w:rsidRPr="00CB0F48" w:rsidRDefault="00156F87" w:rsidP="00156F87">
            <w:pPr>
              <w:rPr>
                <w:rFonts w:ascii="Arial" w:hAnsi="Arial" w:cs="Arial"/>
                <w:sz w:val="18"/>
                <w:szCs w:val="18"/>
              </w:rPr>
            </w:pPr>
            <w:r w:rsidRPr="00CB0F48">
              <w:rPr>
                <w:rFonts w:ascii="Arial" w:hAnsi="Arial" w:cs="Arial"/>
                <w:sz w:val="18"/>
                <w:szCs w:val="18"/>
              </w:rPr>
              <w:t>E_ERATH</w:t>
            </w:r>
          </w:p>
        </w:tc>
        <w:tc>
          <w:tcPr>
            <w:tcW w:w="6456" w:type="dxa"/>
            <w:vAlign w:val="center"/>
          </w:tcPr>
          <w:p w14:paraId="4B4B5E7A"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28E7F1B" w14:textId="77777777" w:rsidTr="00164498">
        <w:trPr>
          <w:cantSplit/>
        </w:trPr>
        <w:tc>
          <w:tcPr>
            <w:tcW w:w="1071" w:type="dxa"/>
          </w:tcPr>
          <w:p w14:paraId="7A48CFD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1066</w:t>
            </w:r>
          </w:p>
        </w:tc>
        <w:tc>
          <w:tcPr>
            <w:tcW w:w="2523" w:type="dxa"/>
            <w:vAlign w:val="center"/>
          </w:tcPr>
          <w:p w14:paraId="5659A19A" w14:textId="77777777" w:rsidR="00156F87" w:rsidRPr="00CB0F48" w:rsidRDefault="00156F87" w:rsidP="00156F87">
            <w:pPr>
              <w:rPr>
                <w:rFonts w:ascii="Arial" w:hAnsi="Arial" w:cs="Arial"/>
                <w:sz w:val="18"/>
                <w:szCs w:val="18"/>
              </w:rPr>
            </w:pPr>
            <w:r w:rsidRPr="00CB0F48">
              <w:rPr>
                <w:rFonts w:ascii="Arial" w:hAnsi="Arial" w:cs="Arial"/>
                <w:sz w:val="18"/>
                <w:szCs w:val="18"/>
              </w:rPr>
              <w:t>E_HOOD</w:t>
            </w:r>
          </w:p>
        </w:tc>
        <w:tc>
          <w:tcPr>
            <w:tcW w:w="6456" w:type="dxa"/>
            <w:vAlign w:val="center"/>
          </w:tcPr>
          <w:p w14:paraId="47996397"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48145611" w14:textId="77777777" w:rsidTr="00164498">
        <w:trPr>
          <w:cantSplit/>
        </w:trPr>
        <w:tc>
          <w:tcPr>
            <w:tcW w:w="1071" w:type="dxa"/>
          </w:tcPr>
          <w:p w14:paraId="0FAF143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1067</w:t>
            </w:r>
          </w:p>
        </w:tc>
        <w:tc>
          <w:tcPr>
            <w:tcW w:w="2523" w:type="dxa"/>
            <w:vAlign w:val="center"/>
          </w:tcPr>
          <w:p w14:paraId="4AA6460F" w14:textId="77777777" w:rsidR="00156F87" w:rsidRPr="00CB0F48" w:rsidRDefault="00156F87" w:rsidP="00156F87">
            <w:pPr>
              <w:rPr>
                <w:rFonts w:ascii="Arial" w:hAnsi="Arial" w:cs="Arial"/>
                <w:sz w:val="18"/>
                <w:szCs w:val="18"/>
              </w:rPr>
            </w:pPr>
            <w:r w:rsidRPr="00CB0F48">
              <w:rPr>
                <w:rFonts w:ascii="Arial" w:hAnsi="Arial" w:cs="Arial"/>
                <w:sz w:val="18"/>
                <w:szCs w:val="18"/>
              </w:rPr>
              <w:t>E_HUNT</w:t>
            </w:r>
          </w:p>
        </w:tc>
        <w:tc>
          <w:tcPr>
            <w:tcW w:w="6456" w:type="dxa"/>
            <w:vAlign w:val="center"/>
          </w:tcPr>
          <w:p w14:paraId="67DA985F"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765232F" w14:textId="77777777" w:rsidTr="00164498">
        <w:trPr>
          <w:cantSplit/>
        </w:trPr>
        <w:tc>
          <w:tcPr>
            <w:tcW w:w="1071" w:type="dxa"/>
          </w:tcPr>
          <w:p w14:paraId="4F36B70C"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1068</w:t>
            </w:r>
          </w:p>
        </w:tc>
        <w:tc>
          <w:tcPr>
            <w:tcW w:w="2523" w:type="dxa"/>
            <w:vAlign w:val="center"/>
          </w:tcPr>
          <w:p w14:paraId="01191E48" w14:textId="77777777" w:rsidR="00156F87" w:rsidRPr="00CB0F48" w:rsidRDefault="00156F87" w:rsidP="00156F87">
            <w:pPr>
              <w:rPr>
                <w:rFonts w:ascii="Arial" w:hAnsi="Arial" w:cs="Arial"/>
                <w:sz w:val="18"/>
                <w:szCs w:val="18"/>
              </w:rPr>
            </w:pPr>
            <w:r w:rsidRPr="00CB0F48">
              <w:rPr>
                <w:rFonts w:ascii="Arial" w:hAnsi="Arial" w:cs="Arial"/>
                <w:sz w:val="18"/>
                <w:szCs w:val="18"/>
              </w:rPr>
              <w:t>E_JACK</w:t>
            </w:r>
          </w:p>
        </w:tc>
        <w:tc>
          <w:tcPr>
            <w:tcW w:w="6456" w:type="dxa"/>
            <w:vAlign w:val="center"/>
          </w:tcPr>
          <w:p w14:paraId="3BAB583E"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4E325F3A" w14:textId="77777777" w:rsidTr="00164498">
        <w:trPr>
          <w:cantSplit/>
        </w:trPr>
        <w:tc>
          <w:tcPr>
            <w:tcW w:w="1071" w:type="dxa"/>
          </w:tcPr>
          <w:p w14:paraId="3E038D27"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1069</w:t>
            </w:r>
          </w:p>
        </w:tc>
        <w:tc>
          <w:tcPr>
            <w:tcW w:w="2523" w:type="dxa"/>
            <w:vAlign w:val="center"/>
          </w:tcPr>
          <w:p w14:paraId="294AEB29" w14:textId="77777777" w:rsidR="00156F87" w:rsidRPr="00CB0F48" w:rsidRDefault="00156F87" w:rsidP="00156F87">
            <w:pPr>
              <w:rPr>
                <w:rFonts w:ascii="Arial" w:hAnsi="Arial" w:cs="Arial"/>
                <w:sz w:val="18"/>
                <w:szCs w:val="18"/>
              </w:rPr>
            </w:pPr>
            <w:r w:rsidRPr="00CB0F48">
              <w:rPr>
                <w:rFonts w:ascii="Arial" w:hAnsi="Arial" w:cs="Arial"/>
                <w:sz w:val="18"/>
                <w:szCs w:val="18"/>
              </w:rPr>
              <w:t>E_JOHNSON</w:t>
            </w:r>
          </w:p>
        </w:tc>
        <w:tc>
          <w:tcPr>
            <w:tcW w:w="6456" w:type="dxa"/>
            <w:vAlign w:val="center"/>
          </w:tcPr>
          <w:p w14:paraId="3A2C3D24"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94BFB9F" w14:textId="77777777" w:rsidTr="00164498">
        <w:trPr>
          <w:cantSplit/>
        </w:trPr>
        <w:tc>
          <w:tcPr>
            <w:tcW w:w="1071" w:type="dxa"/>
          </w:tcPr>
          <w:p w14:paraId="7D7C030B"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1070</w:t>
            </w:r>
          </w:p>
        </w:tc>
        <w:tc>
          <w:tcPr>
            <w:tcW w:w="2523" w:type="dxa"/>
            <w:vAlign w:val="center"/>
          </w:tcPr>
          <w:p w14:paraId="198DA812" w14:textId="77777777" w:rsidR="00156F87" w:rsidRPr="00CB0F48" w:rsidRDefault="00156F87" w:rsidP="00156F87">
            <w:pPr>
              <w:rPr>
                <w:rFonts w:ascii="Arial" w:hAnsi="Arial" w:cs="Arial"/>
                <w:sz w:val="18"/>
                <w:szCs w:val="18"/>
              </w:rPr>
            </w:pPr>
            <w:r w:rsidRPr="00CB0F48">
              <w:rPr>
                <w:rFonts w:ascii="Arial" w:hAnsi="Arial" w:cs="Arial"/>
                <w:sz w:val="18"/>
                <w:szCs w:val="18"/>
              </w:rPr>
              <w:t>E_KAUFMAN</w:t>
            </w:r>
          </w:p>
        </w:tc>
        <w:tc>
          <w:tcPr>
            <w:tcW w:w="6456" w:type="dxa"/>
            <w:vAlign w:val="center"/>
          </w:tcPr>
          <w:p w14:paraId="6A7583BE"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76D8993" w14:textId="77777777" w:rsidTr="00164498">
        <w:trPr>
          <w:cantSplit/>
        </w:trPr>
        <w:tc>
          <w:tcPr>
            <w:tcW w:w="1071" w:type="dxa"/>
          </w:tcPr>
          <w:p w14:paraId="3300D64F"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1071</w:t>
            </w:r>
          </w:p>
        </w:tc>
        <w:tc>
          <w:tcPr>
            <w:tcW w:w="2523" w:type="dxa"/>
            <w:vAlign w:val="center"/>
          </w:tcPr>
          <w:p w14:paraId="422A5C7B" w14:textId="77777777" w:rsidR="00156F87" w:rsidRPr="00CB0F48" w:rsidRDefault="00156F87" w:rsidP="00156F87">
            <w:pPr>
              <w:rPr>
                <w:rFonts w:ascii="Arial" w:hAnsi="Arial" w:cs="Arial"/>
                <w:sz w:val="18"/>
                <w:szCs w:val="18"/>
              </w:rPr>
            </w:pPr>
            <w:r w:rsidRPr="00CB0F48">
              <w:rPr>
                <w:rFonts w:ascii="Arial" w:hAnsi="Arial" w:cs="Arial"/>
                <w:sz w:val="18"/>
                <w:szCs w:val="18"/>
              </w:rPr>
              <w:t>E_LIMESTONE</w:t>
            </w:r>
          </w:p>
        </w:tc>
        <w:tc>
          <w:tcPr>
            <w:tcW w:w="6456" w:type="dxa"/>
            <w:vAlign w:val="center"/>
          </w:tcPr>
          <w:p w14:paraId="6E2AB4F8"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11377865" w14:textId="77777777" w:rsidTr="00164498">
        <w:trPr>
          <w:cantSplit/>
        </w:trPr>
        <w:tc>
          <w:tcPr>
            <w:tcW w:w="1071" w:type="dxa"/>
          </w:tcPr>
          <w:p w14:paraId="4043B36E"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1072</w:t>
            </w:r>
          </w:p>
        </w:tc>
        <w:tc>
          <w:tcPr>
            <w:tcW w:w="2523" w:type="dxa"/>
            <w:vAlign w:val="center"/>
          </w:tcPr>
          <w:p w14:paraId="00475383" w14:textId="77777777" w:rsidR="00156F87" w:rsidRPr="00CB0F48" w:rsidRDefault="00156F87" w:rsidP="00156F87">
            <w:pPr>
              <w:rPr>
                <w:rFonts w:ascii="Arial" w:hAnsi="Arial" w:cs="Arial"/>
                <w:sz w:val="18"/>
                <w:szCs w:val="18"/>
              </w:rPr>
            </w:pPr>
            <w:r w:rsidRPr="00CB0F48">
              <w:rPr>
                <w:rFonts w:ascii="Arial" w:hAnsi="Arial" w:cs="Arial"/>
                <w:sz w:val="18"/>
                <w:szCs w:val="18"/>
              </w:rPr>
              <w:t>E_MCLENNAN</w:t>
            </w:r>
          </w:p>
        </w:tc>
        <w:tc>
          <w:tcPr>
            <w:tcW w:w="6456" w:type="dxa"/>
            <w:vAlign w:val="center"/>
          </w:tcPr>
          <w:p w14:paraId="4B5B862E"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1BE1BC0C" w14:textId="77777777" w:rsidTr="00164498">
        <w:trPr>
          <w:cantSplit/>
        </w:trPr>
        <w:tc>
          <w:tcPr>
            <w:tcW w:w="1071" w:type="dxa"/>
          </w:tcPr>
          <w:p w14:paraId="181268D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1075</w:t>
            </w:r>
          </w:p>
        </w:tc>
        <w:tc>
          <w:tcPr>
            <w:tcW w:w="2523" w:type="dxa"/>
            <w:vAlign w:val="center"/>
          </w:tcPr>
          <w:p w14:paraId="154D227A" w14:textId="77777777" w:rsidR="00156F87" w:rsidRPr="00CB0F48" w:rsidRDefault="00156F87" w:rsidP="00156F87">
            <w:pPr>
              <w:rPr>
                <w:rFonts w:ascii="Arial" w:hAnsi="Arial" w:cs="Arial"/>
                <w:sz w:val="18"/>
                <w:szCs w:val="18"/>
              </w:rPr>
            </w:pPr>
            <w:r w:rsidRPr="00CB0F48">
              <w:rPr>
                <w:rFonts w:ascii="Arial" w:hAnsi="Arial" w:cs="Arial"/>
                <w:sz w:val="18"/>
                <w:szCs w:val="18"/>
              </w:rPr>
              <w:t>E_PALO PINTO</w:t>
            </w:r>
          </w:p>
        </w:tc>
        <w:tc>
          <w:tcPr>
            <w:tcW w:w="6456" w:type="dxa"/>
            <w:vAlign w:val="center"/>
          </w:tcPr>
          <w:p w14:paraId="4B306D66"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A998665" w14:textId="77777777" w:rsidTr="00164498">
        <w:trPr>
          <w:cantSplit/>
        </w:trPr>
        <w:tc>
          <w:tcPr>
            <w:tcW w:w="1071" w:type="dxa"/>
          </w:tcPr>
          <w:p w14:paraId="3DF7D19B"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1076</w:t>
            </w:r>
          </w:p>
        </w:tc>
        <w:tc>
          <w:tcPr>
            <w:tcW w:w="2523" w:type="dxa"/>
            <w:vAlign w:val="center"/>
          </w:tcPr>
          <w:p w14:paraId="6730F874" w14:textId="77777777" w:rsidR="00156F87" w:rsidRPr="00CB0F48" w:rsidRDefault="00156F87" w:rsidP="00156F87">
            <w:pPr>
              <w:rPr>
                <w:rFonts w:ascii="Arial" w:hAnsi="Arial" w:cs="Arial"/>
                <w:sz w:val="18"/>
                <w:szCs w:val="18"/>
              </w:rPr>
            </w:pPr>
            <w:r w:rsidRPr="00CB0F48">
              <w:rPr>
                <w:rFonts w:ascii="Arial" w:hAnsi="Arial" w:cs="Arial"/>
                <w:sz w:val="18"/>
                <w:szCs w:val="18"/>
              </w:rPr>
              <w:t>E_PARKER</w:t>
            </w:r>
          </w:p>
        </w:tc>
        <w:tc>
          <w:tcPr>
            <w:tcW w:w="6456" w:type="dxa"/>
            <w:vAlign w:val="center"/>
          </w:tcPr>
          <w:p w14:paraId="5CB86F7A"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BE1F30B" w14:textId="77777777" w:rsidTr="00164498">
        <w:trPr>
          <w:cantSplit/>
        </w:trPr>
        <w:tc>
          <w:tcPr>
            <w:tcW w:w="1071" w:type="dxa"/>
          </w:tcPr>
          <w:p w14:paraId="5EC599D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1078</w:t>
            </w:r>
          </w:p>
        </w:tc>
        <w:tc>
          <w:tcPr>
            <w:tcW w:w="2523" w:type="dxa"/>
            <w:vAlign w:val="center"/>
          </w:tcPr>
          <w:p w14:paraId="5DAAF1EB" w14:textId="77777777" w:rsidR="00156F87" w:rsidRPr="00CB0F48" w:rsidRDefault="00156F87" w:rsidP="00156F87">
            <w:pPr>
              <w:rPr>
                <w:rFonts w:ascii="Arial" w:hAnsi="Arial" w:cs="Arial"/>
                <w:sz w:val="18"/>
                <w:szCs w:val="18"/>
              </w:rPr>
            </w:pPr>
            <w:r w:rsidRPr="00CB0F48">
              <w:rPr>
                <w:rFonts w:ascii="Arial" w:hAnsi="Arial" w:cs="Arial"/>
                <w:sz w:val="18"/>
                <w:szCs w:val="18"/>
              </w:rPr>
              <w:t>E_SHACKELFO</w:t>
            </w:r>
          </w:p>
        </w:tc>
        <w:tc>
          <w:tcPr>
            <w:tcW w:w="6456" w:type="dxa"/>
            <w:vAlign w:val="center"/>
          </w:tcPr>
          <w:p w14:paraId="020F9C0B"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07907D26" w14:textId="77777777" w:rsidTr="00164498">
        <w:trPr>
          <w:cantSplit/>
        </w:trPr>
        <w:tc>
          <w:tcPr>
            <w:tcW w:w="1071" w:type="dxa"/>
          </w:tcPr>
          <w:p w14:paraId="1635A473"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1079</w:t>
            </w:r>
          </w:p>
        </w:tc>
        <w:tc>
          <w:tcPr>
            <w:tcW w:w="2523" w:type="dxa"/>
            <w:vAlign w:val="center"/>
          </w:tcPr>
          <w:p w14:paraId="22F283C8" w14:textId="77777777" w:rsidR="00156F87" w:rsidRPr="00CB0F48" w:rsidRDefault="00156F87" w:rsidP="00156F87">
            <w:pPr>
              <w:rPr>
                <w:rFonts w:ascii="Arial" w:hAnsi="Arial" w:cs="Arial"/>
                <w:sz w:val="18"/>
                <w:szCs w:val="18"/>
              </w:rPr>
            </w:pPr>
            <w:r w:rsidRPr="00CB0F48">
              <w:rPr>
                <w:rFonts w:ascii="Arial" w:hAnsi="Arial" w:cs="Arial"/>
                <w:sz w:val="18"/>
                <w:szCs w:val="18"/>
              </w:rPr>
              <w:t>E_SOMERVELL</w:t>
            </w:r>
          </w:p>
        </w:tc>
        <w:tc>
          <w:tcPr>
            <w:tcW w:w="6456" w:type="dxa"/>
            <w:vAlign w:val="center"/>
          </w:tcPr>
          <w:p w14:paraId="4CB64561"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A7CEAAC" w14:textId="77777777" w:rsidTr="00164498">
        <w:trPr>
          <w:cantSplit/>
        </w:trPr>
        <w:tc>
          <w:tcPr>
            <w:tcW w:w="1071" w:type="dxa"/>
          </w:tcPr>
          <w:p w14:paraId="4D1DC54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1081</w:t>
            </w:r>
          </w:p>
        </w:tc>
        <w:tc>
          <w:tcPr>
            <w:tcW w:w="2523" w:type="dxa"/>
            <w:vAlign w:val="center"/>
          </w:tcPr>
          <w:p w14:paraId="0A26815A" w14:textId="77777777" w:rsidR="00156F87" w:rsidRPr="00CB0F48" w:rsidRDefault="00156F87" w:rsidP="00156F87">
            <w:pPr>
              <w:rPr>
                <w:rFonts w:ascii="Arial" w:hAnsi="Arial" w:cs="Arial"/>
                <w:sz w:val="18"/>
                <w:szCs w:val="18"/>
              </w:rPr>
            </w:pPr>
            <w:r w:rsidRPr="00CB0F48">
              <w:rPr>
                <w:rFonts w:ascii="Arial" w:hAnsi="Arial" w:cs="Arial"/>
                <w:sz w:val="18"/>
                <w:szCs w:val="18"/>
              </w:rPr>
              <w:t>E_TARRANT</w:t>
            </w:r>
          </w:p>
        </w:tc>
        <w:tc>
          <w:tcPr>
            <w:tcW w:w="6456" w:type="dxa"/>
            <w:vAlign w:val="center"/>
          </w:tcPr>
          <w:p w14:paraId="023D0888"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1B223EFA" w14:textId="77777777" w:rsidTr="00164498">
        <w:trPr>
          <w:cantSplit/>
        </w:trPr>
        <w:tc>
          <w:tcPr>
            <w:tcW w:w="1071" w:type="dxa"/>
          </w:tcPr>
          <w:p w14:paraId="2543BB34"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1083</w:t>
            </w:r>
          </w:p>
        </w:tc>
        <w:tc>
          <w:tcPr>
            <w:tcW w:w="2523" w:type="dxa"/>
            <w:vAlign w:val="center"/>
          </w:tcPr>
          <w:p w14:paraId="327187E4" w14:textId="77777777" w:rsidR="00156F87" w:rsidRPr="00CB0F48" w:rsidRDefault="00156F87" w:rsidP="00156F87">
            <w:pPr>
              <w:rPr>
                <w:rFonts w:ascii="Arial" w:hAnsi="Arial" w:cs="Arial"/>
                <w:sz w:val="18"/>
                <w:szCs w:val="18"/>
              </w:rPr>
            </w:pPr>
            <w:r w:rsidRPr="00CB0F48">
              <w:rPr>
                <w:rFonts w:ascii="Arial" w:hAnsi="Arial" w:cs="Arial"/>
                <w:sz w:val="18"/>
                <w:szCs w:val="18"/>
              </w:rPr>
              <w:t>E_WISE</w:t>
            </w:r>
          </w:p>
        </w:tc>
        <w:tc>
          <w:tcPr>
            <w:tcW w:w="6456" w:type="dxa"/>
            <w:vAlign w:val="center"/>
          </w:tcPr>
          <w:p w14:paraId="4877130A"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E4ACD1B" w14:textId="77777777" w:rsidTr="00164498">
        <w:trPr>
          <w:cantSplit/>
        </w:trPr>
        <w:tc>
          <w:tcPr>
            <w:tcW w:w="1071" w:type="dxa"/>
          </w:tcPr>
          <w:p w14:paraId="0BD6B63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1084</w:t>
            </w:r>
          </w:p>
        </w:tc>
        <w:tc>
          <w:tcPr>
            <w:tcW w:w="2523" w:type="dxa"/>
            <w:vAlign w:val="center"/>
          </w:tcPr>
          <w:p w14:paraId="47193B10" w14:textId="77777777" w:rsidR="00156F87" w:rsidRPr="00CB0F48" w:rsidRDefault="00156F87" w:rsidP="00156F87">
            <w:pPr>
              <w:rPr>
                <w:rFonts w:ascii="Arial" w:hAnsi="Arial" w:cs="Arial"/>
                <w:sz w:val="18"/>
                <w:szCs w:val="18"/>
              </w:rPr>
            </w:pPr>
            <w:r w:rsidRPr="00CB0F48">
              <w:rPr>
                <w:rFonts w:ascii="Arial" w:hAnsi="Arial" w:cs="Arial"/>
                <w:sz w:val="18"/>
                <w:szCs w:val="18"/>
              </w:rPr>
              <w:t>E_YOUNG</w:t>
            </w:r>
          </w:p>
        </w:tc>
        <w:tc>
          <w:tcPr>
            <w:tcW w:w="6456" w:type="dxa"/>
            <w:vAlign w:val="center"/>
          </w:tcPr>
          <w:p w14:paraId="2DFBC1E9"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0ECA7492" w14:textId="77777777" w:rsidTr="00164498">
        <w:trPr>
          <w:cantSplit/>
        </w:trPr>
        <w:tc>
          <w:tcPr>
            <w:tcW w:w="1071" w:type="dxa"/>
          </w:tcPr>
          <w:p w14:paraId="06AB46E6"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1091</w:t>
            </w:r>
          </w:p>
        </w:tc>
        <w:tc>
          <w:tcPr>
            <w:tcW w:w="2523" w:type="dxa"/>
            <w:vAlign w:val="center"/>
          </w:tcPr>
          <w:p w14:paraId="73CBA0F8" w14:textId="77777777" w:rsidR="00156F87" w:rsidRPr="00CB0F48" w:rsidRDefault="00156F87" w:rsidP="00156F87">
            <w:pPr>
              <w:rPr>
                <w:rFonts w:ascii="Arial" w:hAnsi="Arial" w:cs="Arial"/>
                <w:sz w:val="18"/>
                <w:szCs w:val="18"/>
              </w:rPr>
            </w:pPr>
            <w:r w:rsidRPr="00CB0F48">
              <w:rPr>
                <w:rFonts w:ascii="Arial" w:hAnsi="Arial" w:cs="Arial"/>
                <w:sz w:val="18"/>
                <w:szCs w:val="18"/>
              </w:rPr>
              <w:t>E_ATASCOSA</w:t>
            </w:r>
          </w:p>
        </w:tc>
        <w:tc>
          <w:tcPr>
            <w:tcW w:w="6456" w:type="dxa"/>
            <w:vAlign w:val="center"/>
          </w:tcPr>
          <w:p w14:paraId="65EB4BDE"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ECB0A66" w14:textId="77777777" w:rsidTr="00164498">
        <w:trPr>
          <w:cantSplit/>
        </w:trPr>
        <w:tc>
          <w:tcPr>
            <w:tcW w:w="1071" w:type="dxa"/>
          </w:tcPr>
          <w:p w14:paraId="07E6AE4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1094</w:t>
            </w:r>
          </w:p>
        </w:tc>
        <w:tc>
          <w:tcPr>
            <w:tcW w:w="2523" w:type="dxa"/>
            <w:vAlign w:val="center"/>
          </w:tcPr>
          <w:p w14:paraId="37B7A358" w14:textId="77777777" w:rsidR="00156F87" w:rsidRPr="00CB0F48" w:rsidRDefault="00156F87" w:rsidP="00156F87">
            <w:pPr>
              <w:rPr>
                <w:rFonts w:ascii="Arial" w:hAnsi="Arial" w:cs="Arial"/>
                <w:sz w:val="18"/>
                <w:szCs w:val="18"/>
              </w:rPr>
            </w:pPr>
            <w:r w:rsidRPr="00CB0F48">
              <w:rPr>
                <w:rFonts w:ascii="Arial" w:hAnsi="Arial" w:cs="Arial"/>
                <w:sz w:val="18"/>
                <w:szCs w:val="18"/>
              </w:rPr>
              <w:t>E_CAMERON</w:t>
            </w:r>
          </w:p>
        </w:tc>
        <w:tc>
          <w:tcPr>
            <w:tcW w:w="6456" w:type="dxa"/>
            <w:vAlign w:val="center"/>
          </w:tcPr>
          <w:p w14:paraId="1B02357F"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D6A81C4" w14:textId="77777777" w:rsidTr="00164498">
        <w:trPr>
          <w:cantSplit/>
        </w:trPr>
        <w:tc>
          <w:tcPr>
            <w:tcW w:w="1071" w:type="dxa"/>
          </w:tcPr>
          <w:p w14:paraId="0E5ACCE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1097</w:t>
            </w:r>
          </w:p>
        </w:tc>
        <w:tc>
          <w:tcPr>
            <w:tcW w:w="2523" w:type="dxa"/>
            <w:vAlign w:val="center"/>
          </w:tcPr>
          <w:p w14:paraId="4C73E906" w14:textId="77777777" w:rsidR="00156F87" w:rsidRPr="00CB0F48" w:rsidRDefault="00156F87" w:rsidP="00156F87">
            <w:pPr>
              <w:rPr>
                <w:rFonts w:ascii="Arial" w:hAnsi="Arial" w:cs="Arial"/>
                <w:sz w:val="18"/>
                <w:szCs w:val="18"/>
              </w:rPr>
            </w:pPr>
            <w:r w:rsidRPr="00CB0F48">
              <w:rPr>
                <w:rFonts w:ascii="Arial" w:hAnsi="Arial" w:cs="Arial"/>
                <w:sz w:val="18"/>
                <w:szCs w:val="18"/>
              </w:rPr>
              <w:t>E_FRIO</w:t>
            </w:r>
          </w:p>
        </w:tc>
        <w:tc>
          <w:tcPr>
            <w:tcW w:w="6456" w:type="dxa"/>
            <w:vAlign w:val="center"/>
          </w:tcPr>
          <w:p w14:paraId="15BF77FA"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5BF19BE" w14:textId="77777777" w:rsidTr="00164498">
        <w:trPr>
          <w:cantSplit/>
        </w:trPr>
        <w:tc>
          <w:tcPr>
            <w:tcW w:w="1071" w:type="dxa"/>
          </w:tcPr>
          <w:p w14:paraId="2A013524"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1098</w:t>
            </w:r>
          </w:p>
        </w:tc>
        <w:tc>
          <w:tcPr>
            <w:tcW w:w="2523" w:type="dxa"/>
            <w:vAlign w:val="center"/>
          </w:tcPr>
          <w:p w14:paraId="0B606027" w14:textId="77777777" w:rsidR="00156F87" w:rsidRPr="00CB0F48" w:rsidRDefault="00156F87" w:rsidP="00156F87">
            <w:pPr>
              <w:rPr>
                <w:rFonts w:ascii="Arial" w:hAnsi="Arial" w:cs="Arial"/>
                <w:sz w:val="18"/>
                <w:szCs w:val="18"/>
              </w:rPr>
            </w:pPr>
            <w:r w:rsidRPr="00CB0F48">
              <w:rPr>
                <w:rFonts w:ascii="Arial" w:hAnsi="Arial" w:cs="Arial"/>
                <w:sz w:val="18"/>
                <w:szCs w:val="18"/>
              </w:rPr>
              <w:t>E_GOLIAD</w:t>
            </w:r>
          </w:p>
        </w:tc>
        <w:tc>
          <w:tcPr>
            <w:tcW w:w="6456" w:type="dxa"/>
            <w:vAlign w:val="center"/>
          </w:tcPr>
          <w:p w14:paraId="0B5562E1"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0EEA1494" w14:textId="77777777" w:rsidTr="00164498">
        <w:trPr>
          <w:cantSplit/>
        </w:trPr>
        <w:tc>
          <w:tcPr>
            <w:tcW w:w="1071" w:type="dxa"/>
          </w:tcPr>
          <w:p w14:paraId="6F4B7D37"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1099</w:t>
            </w:r>
          </w:p>
        </w:tc>
        <w:tc>
          <w:tcPr>
            <w:tcW w:w="2523" w:type="dxa"/>
            <w:vAlign w:val="center"/>
          </w:tcPr>
          <w:p w14:paraId="3E0F9619" w14:textId="77777777" w:rsidR="00156F87" w:rsidRPr="00CB0F48" w:rsidRDefault="00156F87" w:rsidP="00156F87">
            <w:pPr>
              <w:rPr>
                <w:rFonts w:ascii="Arial" w:hAnsi="Arial" w:cs="Arial"/>
                <w:sz w:val="18"/>
                <w:szCs w:val="18"/>
              </w:rPr>
            </w:pPr>
            <w:r w:rsidRPr="00CB0F48">
              <w:rPr>
                <w:rFonts w:ascii="Arial" w:hAnsi="Arial" w:cs="Arial"/>
                <w:sz w:val="18"/>
                <w:szCs w:val="18"/>
              </w:rPr>
              <w:t>E_HIDALGO</w:t>
            </w:r>
          </w:p>
        </w:tc>
        <w:tc>
          <w:tcPr>
            <w:tcW w:w="6456" w:type="dxa"/>
            <w:vAlign w:val="center"/>
          </w:tcPr>
          <w:p w14:paraId="76FE254E"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31F4BEE" w14:textId="77777777" w:rsidTr="00164498">
        <w:trPr>
          <w:cantSplit/>
        </w:trPr>
        <w:tc>
          <w:tcPr>
            <w:tcW w:w="1071" w:type="dxa"/>
          </w:tcPr>
          <w:p w14:paraId="45243354"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1102</w:t>
            </w:r>
          </w:p>
        </w:tc>
        <w:tc>
          <w:tcPr>
            <w:tcW w:w="2523" w:type="dxa"/>
            <w:vAlign w:val="center"/>
          </w:tcPr>
          <w:p w14:paraId="18D1F4E2" w14:textId="77777777" w:rsidR="00156F87" w:rsidRPr="00CB0F48" w:rsidRDefault="00156F87" w:rsidP="00156F87">
            <w:pPr>
              <w:rPr>
                <w:rFonts w:ascii="Arial" w:hAnsi="Arial" w:cs="Arial"/>
                <w:sz w:val="18"/>
                <w:szCs w:val="18"/>
              </w:rPr>
            </w:pPr>
            <w:r w:rsidRPr="00CB0F48">
              <w:rPr>
                <w:rFonts w:ascii="Arial" w:hAnsi="Arial" w:cs="Arial"/>
                <w:sz w:val="18"/>
                <w:szCs w:val="18"/>
              </w:rPr>
              <w:t>E_KENEDY</w:t>
            </w:r>
          </w:p>
        </w:tc>
        <w:tc>
          <w:tcPr>
            <w:tcW w:w="6456" w:type="dxa"/>
            <w:vAlign w:val="center"/>
          </w:tcPr>
          <w:p w14:paraId="49AC53FF"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482EC4ED" w14:textId="77777777" w:rsidTr="00164498">
        <w:trPr>
          <w:cantSplit/>
        </w:trPr>
        <w:tc>
          <w:tcPr>
            <w:tcW w:w="1071" w:type="dxa"/>
          </w:tcPr>
          <w:p w14:paraId="12B0D1B0"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1106</w:t>
            </w:r>
          </w:p>
        </w:tc>
        <w:tc>
          <w:tcPr>
            <w:tcW w:w="2523" w:type="dxa"/>
            <w:vAlign w:val="center"/>
          </w:tcPr>
          <w:p w14:paraId="246919E4" w14:textId="77777777" w:rsidR="00156F87" w:rsidRPr="00CB0F48" w:rsidRDefault="00156F87" w:rsidP="00156F87">
            <w:pPr>
              <w:rPr>
                <w:rFonts w:ascii="Arial" w:hAnsi="Arial" w:cs="Arial"/>
                <w:sz w:val="18"/>
                <w:szCs w:val="18"/>
              </w:rPr>
            </w:pPr>
            <w:r w:rsidRPr="00CB0F48">
              <w:rPr>
                <w:rFonts w:ascii="Arial" w:hAnsi="Arial" w:cs="Arial"/>
                <w:sz w:val="18"/>
                <w:szCs w:val="18"/>
              </w:rPr>
              <w:t>E_MAVERICK</w:t>
            </w:r>
          </w:p>
        </w:tc>
        <w:tc>
          <w:tcPr>
            <w:tcW w:w="6456" w:type="dxa"/>
            <w:vAlign w:val="center"/>
          </w:tcPr>
          <w:p w14:paraId="6F130835"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457B751" w14:textId="77777777" w:rsidTr="00164498">
        <w:trPr>
          <w:cantSplit/>
        </w:trPr>
        <w:tc>
          <w:tcPr>
            <w:tcW w:w="1071" w:type="dxa"/>
          </w:tcPr>
          <w:p w14:paraId="454592B0"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1108</w:t>
            </w:r>
          </w:p>
        </w:tc>
        <w:tc>
          <w:tcPr>
            <w:tcW w:w="2523" w:type="dxa"/>
            <w:vAlign w:val="center"/>
          </w:tcPr>
          <w:p w14:paraId="19193492" w14:textId="77777777" w:rsidR="00156F87" w:rsidRPr="00CB0F48" w:rsidRDefault="00156F87" w:rsidP="00156F87">
            <w:pPr>
              <w:rPr>
                <w:rFonts w:ascii="Arial" w:hAnsi="Arial" w:cs="Arial"/>
                <w:sz w:val="18"/>
                <w:szCs w:val="18"/>
              </w:rPr>
            </w:pPr>
            <w:r w:rsidRPr="00CB0F48">
              <w:rPr>
                <w:rFonts w:ascii="Arial" w:hAnsi="Arial" w:cs="Arial"/>
                <w:sz w:val="18"/>
                <w:szCs w:val="18"/>
              </w:rPr>
              <w:t>E_NUECES</w:t>
            </w:r>
          </w:p>
        </w:tc>
        <w:tc>
          <w:tcPr>
            <w:tcW w:w="6456" w:type="dxa"/>
            <w:vAlign w:val="center"/>
          </w:tcPr>
          <w:p w14:paraId="77027537"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5DE397BA" w14:textId="77777777" w:rsidTr="00164498">
        <w:trPr>
          <w:cantSplit/>
        </w:trPr>
        <w:tc>
          <w:tcPr>
            <w:tcW w:w="1071" w:type="dxa"/>
          </w:tcPr>
          <w:p w14:paraId="24206D7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1110</w:t>
            </w:r>
          </w:p>
        </w:tc>
        <w:tc>
          <w:tcPr>
            <w:tcW w:w="2523" w:type="dxa"/>
            <w:vAlign w:val="center"/>
          </w:tcPr>
          <w:p w14:paraId="0B14AD00" w14:textId="77777777" w:rsidR="00156F87" w:rsidRPr="00CB0F48" w:rsidRDefault="00156F87" w:rsidP="00156F87">
            <w:pPr>
              <w:rPr>
                <w:rFonts w:ascii="Arial" w:hAnsi="Arial" w:cs="Arial"/>
                <w:sz w:val="18"/>
                <w:szCs w:val="18"/>
              </w:rPr>
            </w:pPr>
            <w:r w:rsidRPr="00CB0F48">
              <w:rPr>
                <w:rFonts w:ascii="Arial" w:hAnsi="Arial" w:cs="Arial"/>
                <w:sz w:val="18"/>
                <w:szCs w:val="18"/>
              </w:rPr>
              <w:t>E_SANPATRICI</w:t>
            </w:r>
          </w:p>
        </w:tc>
        <w:tc>
          <w:tcPr>
            <w:tcW w:w="6456" w:type="dxa"/>
            <w:vAlign w:val="center"/>
          </w:tcPr>
          <w:p w14:paraId="333D9E03"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2EB81E0" w14:textId="77777777" w:rsidTr="00164498">
        <w:trPr>
          <w:cantSplit/>
        </w:trPr>
        <w:tc>
          <w:tcPr>
            <w:tcW w:w="1071" w:type="dxa"/>
          </w:tcPr>
          <w:p w14:paraId="7F40B513"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1111</w:t>
            </w:r>
          </w:p>
        </w:tc>
        <w:tc>
          <w:tcPr>
            <w:tcW w:w="2523" w:type="dxa"/>
            <w:vAlign w:val="center"/>
          </w:tcPr>
          <w:p w14:paraId="706F996D" w14:textId="77777777" w:rsidR="00156F87" w:rsidRPr="00CB0F48" w:rsidRDefault="00156F87" w:rsidP="00156F87">
            <w:pPr>
              <w:rPr>
                <w:rFonts w:ascii="Arial" w:hAnsi="Arial" w:cs="Arial"/>
                <w:sz w:val="18"/>
                <w:szCs w:val="18"/>
              </w:rPr>
            </w:pPr>
            <w:r w:rsidRPr="00CB0F48">
              <w:rPr>
                <w:rFonts w:ascii="Arial" w:hAnsi="Arial" w:cs="Arial"/>
                <w:sz w:val="18"/>
                <w:szCs w:val="18"/>
              </w:rPr>
              <w:t>E_STARR</w:t>
            </w:r>
          </w:p>
        </w:tc>
        <w:tc>
          <w:tcPr>
            <w:tcW w:w="6456" w:type="dxa"/>
            <w:vAlign w:val="center"/>
          </w:tcPr>
          <w:p w14:paraId="045DF0CC"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BA8A0AD" w14:textId="77777777" w:rsidTr="00164498">
        <w:trPr>
          <w:cantSplit/>
        </w:trPr>
        <w:tc>
          <w:tcPr>
            <w:tcW w:w="1071" w:type="dxa"/>
          </w:tcPr>
          <w:p w14:paraId="3FE237F4"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1112</w:t>
            </w:r>
          </w:p>
        </w:tc>
        <w:tc>
          <w:tcPr>
            <w:tcW w:w="2523" w:type="dxa"/>
            <w:vAlign w:val="center"/>
          </w:tcPr>
          <w:p w14:paraId="648973B7" w14:textId="77777777" w:rsidR="00156F87" w:rsidRPr="00CB0F48" w:rsidRDefault="00156F87" w:rsidP="00156F87">
            <w:pPr>
              <w:rPr>
                <w:rFonts w:ascii="Arial" w:hAnsi="Arial" w:cs="Arial"/>
                <w:sz w:val="18"/>
                <w:szCs w:val="18"/>
              </w:rPr>
            </w:pPr>
            <w:r w:rsidRPr="00CB0F48">
              <w:rPr>
                <w:rFonts w:ascii="Arial" w:hAnsi="Arial" w:cs="Arial"/>
                <w:sz w:val="18"/>
                <w:szCs w:val="18"/>
              </w:rPr>
              <w:t>E_WEBB</w:t>
            </w:r>
          </w:p>
        </w:tc>
        <w:tc>
          <w:tcPr>
            <w:tcW w:w="6456" w:type="dxa"/>
            <w:vAlign w:val="center"/>
          </w:tcPr>
          <w:p w14:paraId="082918CA"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6025E7A" w14:textId="77777777" w:rsidTr="00164498">
        <w:trPr>
          <w:cantSplit/>
        </w:trPr>
        <w:tc>
          <w:tcPr>
            <w:tcW w:w="1071" w:type="dxa"/>
          </w:tcPr>
          <w:p w14:paraId="7F28D586"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1113</w:t>
            </w:r>
          </w:p>
        </w:tc>
        <w:tc>
          <w:tcPr>
            <w:tcW w:w="2523" w:type="dxa"/>
            <w:vAlign w:val="center"/>
          </w:tcPr>
          <w:p w14:paraId="5C947D39" w14:textId="77777777" w:rsidR="00156F87" w:rsidRPr="00CB0F48" w:rsidRDefault="00156F87" w:rsidP="00156F87">
            <w:pPr>
              <w:rPr>
                <w:rFonts w:ascii="Arial" w:hAnsi="Arial" w:cs="Arial"/>
                <w:sz w:val="18"/>
                <w:szCs w:val="18"/>
              </w:rPr>
            </w:pPr>
            <w:r w:rsidRPr="00CB0F48">
              <w:rPr>
                <w:rFonts w:ascii="Arial" w:hAnsi="Arial" w:cs="Arial"/>
                <w:sz w:val="18"/>
                <w:szCs w:val="18"/>
              </w:rPr>
              <w:t>E_WILLACY</w:t>
            </w:r>
          </w:p>
        </w:tc>
        <w:tc>
          <w:tcPr>
            <w:tcW w:w="6456" w:type="dxa"/>
            <w:vAlign w:val="center"/>
          </w:tcPr>
          <w:p w14:paraId="4794E42D"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12DBFD5D" w14:textId="77777777" w:rsidTr="00164498">
        <w:trPr>
          <w:cantSplit/>
        </w:trPr>
        <w:tc>
          <w:tcPr>
            <w:tcW w:w="1071" w:type="dxa"/>
          </w:tcPr>
          <w:p w14:paraId="13EF36C7"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1122</w:t>
            </w:r>
          </w:p>
        </w:tc>
        <w:tc>
          <w:tcPr>
            <w:tcW w:w="2523" w:type="dxa"/>
            <w:vAlign w:val="center"/>
          </w:tcPr>
          <w:p w14:paraId="5B153C92" w14:textId="77777777" w:rsidR="00156F87" w:rsidRPr="00CB0F48" w:rsidRDefault="00156F87" w:rsidP="00156F87">
            <w:pPr>
              <w:rPr>
                <w:rFonts w:ascii="Arial" w:hAnsi="Arial" w:cs="Arial"/>
                <w:sz w:val="18"/>
                <w:szCs w:val="18"/>
              </w:rPr>
            </w:pPr>
            <w:r w:rsidRPr="00CB0F48">
              <w:rPr>
                <w:rFonts w:ascii="Arial" w:hAnsi="Arial" w:cs="Arial"/>
                <w:sz w:val="18"/>
                <w:szCs w:val="18"/>
              </w:rPr>
              <w:t>E_BASTROP</w:t>
            </w:r>
          </w:p>
        </w:tc>
        <w:tc>
          <w:tcPr>
            <w:tcW w:w="6456" w:type="dxa"/>
            <w:vAlign w:val="center"/>
          </w:tcPr>
          <w:p w14:paraId="58C1836E"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321099B" w14:textId="77777777" w:rsidTr="00164498">
        <w:trPr>
          <w:cantSplit/>
        </w:trPr>
        <w:tc>
          <w:tcPr>
            <w:tcW w:w="1071" w:type="dxa"/>
          </w:tcPr>
          <w:p w14:paraId="1C93899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1123</w:t>
            </w:r>
          </w:p>
        </w:tc>
        <w:tc>
          <w:tcPr>
            <w:tcW w:w="2523" w:type="dxa"/>
            <w:vAlign w:val="center"/>
          </w:tcPr>
          <w:p w14:paraId="63113CAA" w14:textId="77777777" w:rsidR="00156F87" w:rsidRPr="00CB0F48" w:rsidRDefault="00156F87" w:rsidP="00156F87">
            <w:pPr>
              <w:rPr>
                <w:rFonts w:ascii="Arial" w:hAnsi="Arial" w:cs="Arial"/>
                <w:sz w:val="18"/>
                <w:szCs w:val="18"/>
              </w:rPr>
            </w:pPr>
            <w:r w:rsidRPr="00CB0F48">
              <w:rPr>
                <w:rFonts w:ascii="Arial" w:hAnsi="Arial" w:cs="Arial"/>
                <w:sz w:val="18"/>
                <w:szCs w:val="18"/>
              </w:rPr>
              <w:t>E_BEXAR</w:t>
            </w:r>
          </w:p>
        </w:tc>
        <w:tc>
          <w:tcPr>
            <w:tcW w:w="6456" w:type="dxa"/>
            <w:vAlign w:val="center"/>
          </w:tcPr>
          <w:p w14:paraId="2751406B"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6E5748F" w14:textId="77777777" w:rsidTr="00164498">
        <w:trPr>
          <w:cantSplit/>
        </w:trPr>
        <w:tc>
          <w:tcPr>
            <w:tcW w:w="1071" w:type="dxa"/>
          </w:tcPr>
          <w:p w14:paraId="557A7D1D"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1126</w:t>
            </w:r>
          </w:p>
        </w:tc>
        <w:tc>
          <w:tcPr>
            <w:tcW w:w="2523" w:type="dxa"/>
            <w:vAlign w:val="center"/>
          </w:tcPr>
          <w:p w14:paraId="571E9A79" w14:textId="77777777" w:rsidR="00156F87" w:rsidRPr="00CB0F48" w:rsidRDefault="00156F87" w:rsidP="00156F87">
            <w:pPr>
              <w:rPr>
                <w:rFonts w:ascii="Arial" w:hAnsi="Arial" w:cs="Arial"/>
                <w:sz w:val="18"/>
                <w:szCs w:val="18"/>
              </w:rPr>
            </w:pPr>
            <w:r w:rsidRPr="00CB0F48">
              <w:rPr>
                <w:rFonts w:ascii="Arial" w:hAnsi="Arial" w:cs="Arial"/>
                <w:sz w:val="18"/>
                <w:szCs w:val="18"/>
              </w:rPr>
              <w:t>E_BURNET</w:t>
            </w:r>
          </w:p>
        </w:tc>
        <w:tc>
          <w:tcPr>
            <w:tcW w:w="6456" w:type="dxa"/>
            <w:vAlign w:val="center"/>
          </w:tcPr>
          <w:p w14:paraId="4C190519"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FF532C3" w14:textId="77777777" w:rsidTr="00164498">
        <w:trPr>
          <w:cantSplit/>
        </w:trPr>
        <w:tc>
          <w:tcPr>
            <w:tcW w:w="1071" w:type="dxa"/>
          </w:tcPr>
          <w:p w14:paraId="5BB5820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1129</w:t>
            </w:r>
          </w:p>
        </w:tc>
        <w:tc>
          <w:tcPr>
            <w:tcW w:w="2523" w:type="dxa"/>
            <w:vAlign w:val="center"/>
          </w:tcPr>
          <w:p w14:paraId="5D4AAFA5" w14:textId="77777777" w:rsidR="00156F87" w:rsidRPr="00CB0F48" w:rsidRDefault="00156F87" w:rsidP="00156F87">
            <w:pPr>
              <w:rPr>
                <w:rFonts w:ascii="Arial" w:hAnsi="Arial" w:cs="Arial"/>
                <w:sz w:val="18"/>
                <w:szCs w:val="18"/>
              </w:rPr>
            </w:pPr>
            <w:r w:rsidRPr="00CB0F48">
              <w:rPr>
                <w:rFonts w:ascii="Arial" w:hAnsi="Arial" w:cs="Arial"/>
                <w:sz w:val="18"/>
                <w:szCs w:val="18"/>
              </w:rPr>
              <w:t>E_COMAL</w:t>
            </w:r>
          </w:p>
        </w:tc>
        <w:tc>
          <w:tcPr>
            <w:tcW w:w="6456" w:type="dxa"/>
            <w:vAlign w:val="center"/>
          </w:tcPr>
          <w:p w14:paraId="15412A01"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047D903" w14:textId="77777777" w:rsidTr="00164498">
        <w:trPr>
          <w:cantSplit/>
        </w:trPr>
        <w:tc>
          <w:tcPr>
            <w:tcW w:w="1071" w:type="dxa"/>
          </w:tcPr>
          <w:p w14:paraId="7CA97133"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1131</w:t>
            </w:r>
          </w:p>
        </w:tc>
        <w:tc>
          <w:tcPr>
            <w:tcW w:w="2523" w:type="dxa"/>
            <w:vAlign w:val="center"/>
          </w:tcPr>
          <w:p w14:paraId="0B68B63B" w14:textId="77777777" w:rsidR="00156F87" w:rsidRPr="00CB0F48" w:rsidRDefault="00156F87" w:rsidP="00156F87">
            <w:pPr>
              <w:rPr>
                <w:rFonts w:ascii="Arial" w:hAnsi="Arial" w:cs="Arial"/>
                <w:sz w:val="18"/>
                <w:szCs w:val="18"/>
              </w:rPr>
            </w:pPr>
            <w:r w:rsidRPr="00CB0F48">
              <w:rPr>
                <w:rFonts w:ascii="Arial" w:hAnsi="Arial" w:cs="Arial"/>
                <w:sz w:val="18"/>
                <w:szCs w:val="18"/>
              </w:rPr>
              <w:t>E_FAYETTE</w:t>
            </w:r>
          </w:p>
        </w:tc>
        <w:tc>
          <w:tcPr>
            <w:tcW w:w="6456" w:type="dxa"/>
            <w:vAlign w:val="center"/>
          </w:tcPr>
          <w:p w14:paraId="4B239CEC"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54DE9FAE" w14:textId="77777777" w:rsidTr="00164498">
        <w:trPr>
          <w:cantSplit/>
        </w:trPr>
        <w:tc>
          <w:tcPr>
            <w:tcW w:w="1071" w:type="dxa"/>
          </w:tcPr>
          <w:p w14:paraId="4F5D024F" w14:textId="77777777" w:rsidR="00156F87" w:rsidRPr="00CB0F48" w:rsidRDefault="00156F87" w:rsidP="00156F87">
            <w:pPr>
              <w:jc w:val="center"/>
              <w:rPr>
                <w:rFonts w:ascii="Arial" w:hAnsi="Arial" w:cs="Arial"/>
                <w:sz w:val="18"/>
                <w:szCs w:val="18"/>
              </w:rPr>
            </w:pPr>
            <w:r>
              <w:rPr>
                <w:rFonts w:ascii="Arial" w:hAnsi="Arial" w:cs="Arial"/>
                <w:sz w:val="18"/>
                <w:szCs w:val="18"/>
              </w:rPr>
              <w:t>1132</w:t>
            </w:r>
          </w:p>
        </w:tc>
        <w:tc>
          <w:tcPr>
            <w:tcW w:w="2523" w:type="dxa"/>
            <w:vAlign w:val="center"/>
          </w:tcPr>
          <w:p w14:paraId="3E2E6FB5" w14:textId="77777777" w:rsidR="00156F87" w:rsidRPr="00CB0F48" w:rsidRDefault="00156F87" w:rsidP="00156F87">
            <w:pPr>
              <w:rPr>
                <w:rFonts w:ascii="Arial" w:hAnsi="Arial" w:cs="Arial"/>
                <w:sz w:val="18"/>
                <w:szCs w:val="18"/>
              </w:rPr>
            </w:pPr>
            <w:r>
              <w:rPr>
                <w:rFonts w:ascii="Arial" w:hAnsi="Arial" w:cs="Arial"/>
                <w:sz w:val="18"/>
                <w:szCs w:val="18"/>
              </w:rPr>
              <w:t>E_GONZALES</w:t>
            </w:r>
          </w:p>
        </w:tc>
        <w:tc>
          <w:tcPr>
            <w:tcW w:w="6456" w:type="dxa"/>
            <w:vAlign w:val="center"/>
          </w:tcPr>
          <w:p w14:paraId="168058E2"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73355A60" w14:textId="77777777" w:rsidTr="00164498">
        <w:trPr>
          <w:cantSplit/>
        </w:trPr>
        <w:tc>
          <w:tcPr>
            <w:tcW w:w="1071" w:type="dxa"/>
          </w:tcPr>
          <w:p w14:paraId="7BA0BE4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1133</w:t>
            </w:r>
          </w:p>
        </w:tc>
        <w:tc>
          <w:tcPr>
            <w:tcW w:w="2523" w:type="dxa"/>
            <w:vAlign w:val="center"/>
          </w:tcPr>
          <w:p w14:paraId="60B0DBD2" w14:textId="77777777" w:rsidR="00156F87" w:rsidRPr="00CB0F48" w:rsidRDefault="00156F87" w:rsidP="00156F87">
            <w:pPr>
              <w:rPr>
                <w:rFonts w:ascii="Arial" w:hAnsi="Arial" w:cs="Arial"/>
                <w:sz w:val="18"/>
                <w:szCs w:val="18"/>
              </w:rPr>
            </w:pPr>
            <w:r w:rsidRPr="00CB0F48">
              <w:rPr>
                <w:rFonts w:ascii="Arial" w:hAnsi="Arial" w:cs="Arial"/>
                <w:sz w:val="18"/>
                <w:szCs w:val="18"/>
              </w:rPr>
              <w:t>E_GUADALUPE</w:t>
            </w:r>
          </w:p>
        </w:tc>
        <w:tc>
          <w:tcPr>
            <w:tcW w:w="6456" w:type="dxa"/>
            <w:vAlign w:val="center"/>
          </w:tcPr>
          <w:p w14:paraId="7BEDF74E"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5A740328" w14:textId="77777777" w:rsidTr="00164498">
        <w:trPr>
          <w:cantSplit/>
        </w:trPr>
        <w:tc>
          <w:tcPr>
            <w:tcW w:w="1071" w:type="dxa"/>
          </w:tcPr>
          <w:p w14:paraId="60D91C9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1134</w:t>
            </w:r>
          </w:p>
        </w:tc>
        <w:tc>
          <w:tcPr>
            <w:tcW w:w="2523" w:type="dxa"/>
            <w:vAlign w:val="center"/>
          </w:tcPr>
          <w:p w14:paraId="0429E515" w14:textId="77777777" w:rsidR="00156F87" w:rsidRPr="00CB0F48" w:rsidRDefault="00156F87" w:rsidP="00156F87">
            <w:pPr>
              <w:rPr>
                <w:rFonts w:ascii="Arial" w:hAnsi="Arial" w:cs="Arial"/>
                <w:sz w:val="18"/>
                <w:szCs w:val="18"/>
              </w:rPr>
            </w:pPr>
            <w:r w:rsidRPr="00CB0F48">
              <w:rPr>
                <w:rFonts w:ascii="Arial" w:hAnsi="Arial" w:cs="Arial"/>
                <w:sz w:val="18"/>
                <w:szCs w:val="18"/>
              </w:rPr>
              <w:t>E_HAYS</w:t>
            </w:r>
          </w:p>
        </w:tc>
        <w:tc>
          <w:tcPr>
            <w:tcW w:w="6456" w:type="dxa"/>
            <w:vAlign w:val="center"/>
          </w:tcPr>
          <w:p w14:paraId="56461A83"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54746083" w14:textId="77777777" w:rsidTr="00164498">
        <w:trPr>
          <w:cantSplit/>
        </w:trPr>
        <w:tc>
          <w:tcPr>
            <w:tcW w:w="1071" w:type="dxa"/>
          </w:tcPr>
          <w:p w14:paraId="2FAA012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1136</w:t>
            </w:r>
          </w:p>
        </w:tc>
        <w:tc>
          <w:tcPr>
            <w:tcW w:w="2523" w:type="dxa"/>
            <w:vAlign w:val="center"/>
          </w:tcPr>
          <w:p w14:paraId="27FA2289" w14:textId="77777777" w:rsidR="00156F87" w:rsidRPr="00CB0F48" w:rsidRDefault="00156F87" w:rsidP="00156F87">
            <w:pPr>
              <w:rPr>
                <w:rFonts w:ascii="Arial" w:hAnsi="Arial" w:cs="Arial"/>
                <w:sz w:val="18"/>
                <w:szCs w:val="18"/>
              </w:rPr>
            </w:pPr>
            <w:r w:rsidRPr="00CB0F48">
              <w:rPr>
                <w:rFonts w:ascii="Arial" w:hAnsi="Arial" w:cs="Arial"/>
                <w:sz w:val="18"/>
                <w:szCs w:val="18"/>
              </w:rPr>
              <w:t>E_KENDALL</w:t>
            </w:r>
          </w:p>
        </w:tc>
        <w:tc>
          <w:tcPr>
            <w:tcW w:w="6456" w:type="dxa"/>
            <w:vAlign w:val="center"/>
          </w:tcPr>
          <w:p w14:paraId="420BA98D"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17C237FA" w14:textId="77777777" w:rsidTr="00164498">
        <w:trPr>
          <w:cantSplit/>
        </w:trPr>
        <w:tc>
          <w:tcPr>
            <w:tcW w:w="1071" w:type="dxa"/>
          </w:tcPr>
          <w:p w14:paraId="0FA756B6" w14:textId="77777777" w:rsidR="00156F87" w:rsidRPr="00CB0F48" w:rsidRDefault="00156F87" w:rsidP="00156F87">
            <w:pPr>
              <w:jc w:val="center"/>
              <w:rPr>
                <w:rFonts w:ascii="Arial" w:hAnsi="Arial" w:cs="Arial"/>
                <w:sz w:val="18"/>
                <w:szCs w:val="18"/>
              </w:rPr>
            </w:pPr>
            <w:r>
              <w:rPr>
                <w:rFonts w:ascii="Arial" w:hAnsi="Arial" w:cs="Arial"/>
                <w:sz w:val="18"/>
                <w:szCs w:val="18"/>
              </w:rPr>
              <w:t>1137</w:t>
            </w:r>
          </w:p>
        </w:tc>
        <w:tc>
          <w:tcPr>
            <w:tcW w:w="2523" w:type="dxa"/>
            <w:vAlign w:val="center"/>
          </w:tcPr>
          <w:p w14:paraId="21B644C8" w14:textId="77777777" w:rsidR="00156F87" w:rsidRPr="00CB0F48" w:rsidRDefault="00156F87" w:rsidP="00156F87">
            <w:pPr>
              <w:rPr>
                <w:rFonts w:ascii="Arial" w:hAnsi="Arial" w:cs="Arial"/>
                <w:sz w:val="18"/>
                <w:szCs w:val="18"/>
              </w:rPr>
            </w:pPr>
            <w:r>
              <w:rPr>
                <w:rFonts w:ascii="Arial" w:hAnsi="Arial" w:cs="Arial"/>
                <w:sz w:val="18"/>
                <w:szCs w:val="18"/>
              </w:rPr>
              <w:t>E_LAVACA</w:t>
            </w:r>
          </w:p>
        </w:tc>
        <w:tc>
          <w:tcPr>
            <w:tcW w:w="6456" w:type="dxa"/>
            <w:vAlign w:val="center"/>
          </w:tcPr>
          <w:p w14:paraId="68797D21"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4061147" w14:textId="77777777" w:rsidTr="00164498">
        <w:trPr>
          <w:cantSplit/>
        </w:trPr>
        <w:tc>
          <w:tcPr>
            <w:tcW w:w="1071" w:type="dxa"/>
          </w:tcPr>
          <w:p w14:paraId="10EA3542"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1140</w:t>
            </w:r>
          </w:p>
        </w:tc>
        <w:tc>
          <w:tcPr>
            <w:tcW w:w="2523" w:type="dxa"/>
            <w:vAlign w:val="center"/>
          </w:tcPr>
          <w:p w14:paraId="0409EABD" w14:textId="77777777" w:rsidR="00156F87" w:rsidRPr="00CB0F48" w:rsidRDefault="00156F87" w:rsidP="00156F87">
            <w:pPr>
              <w:rPr>
                <w:rFonts w:ascii="Arial" w:hAnsi="Arial" w:cs="Arial"/>
                <w:sz w:val="18"/>
                <w:szCs w:val="18"/>
              </w:rPr>
            </w:pPr>
            <w:r w:rsidRPr="00CB0F48">
              <w:rPr>
                <w:rFonts w:ascii="Arial" w:hAnsi="Arial" w:cs="Arial"/>
                <w:sz w:val="18"/>
                <w:szCs w:val="18"/>
              </w:rPr>
              <w:t>E_MILAM</w:t>
            </w:r>
          </w:p>
        </w:tc>
        <w:tc>
          <w:tcPr>
            <w:tcW w:w="6456" w:type="dxa"/>
            <w:vAlign w:val="center"/>
          </w:tcPr>
          <w:p w14:paraId="0B7F0C43"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44B29143" w14:textId="77777777" w:rsidTr="00164498">
        <w:trPr>
          <w:cantSplit/>
        </w:trPr>
        <w:tc>
          <w:tcPr>
            <w:tcW w:w="1071" w:type="dxa"/>
          </w:tcPr>
          <w:p w14:paraId="17D18758"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1141</w:t>
            </w:r>
          </w:p>
        </w:tc>
        <w:tc>
          <w:tcPr>
            <w:tcW w:w="2523" w:type="dxa"/>
            <w:vAlign w:val="center"/>
          </w:tcPr>
          <w:p w14:paraId="5C41F76F" w14:textId="77777777" w:rsidR="00156F87" w:rsidRPr="00CB0F48" w:rsidRDefault="00156F87" w:rsidP="00156F87">
            <w:pPr>
              <w:rPr>
                <w:rFonts w:ascii="Arial" w:hAnsi="Arial" w:cs="Arial"/>
                <w:sz w:val="18"/>
                <w:szCs w:val="18"/>
              </w:rPr>
            </w:pPr>
            <w:r w:rsidRPr="00CB0F48">
              <w:rPr>
                <w:rFonts w:ascii="Arial" w:hAnsi="Arial" w:cs="Arial"/>
                <w:sz w:val="18"/>
                <w:szCs w:val="18"/>
              </w:rPr>
              <w:t>E_TRAVIS</w:t>
            </w:r>
          </w:p>
        </w:tc>
        <w:tc>
          <w:tcPr>
            <w:tcW w:w="6456" w:type="dxa"/>
            <w:vAlign w:val="center"/>
          </w:tcPr>
          <w:p w14:paraId="69BE4D91"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AF403EA" w14:textId="77777777" w:rsidTr="00164498">
        <w:trPr>
          <w:cantSplit/>
        </w:trPr>
        <w:tc>
          <w:tcPr>
            <w:tcW w:w="1071" w:type="dxa"/>
          </w:tcPr>
          <w:p w14:paraId="117B8C29"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1150</w:t>
            </w:r>
          </w:p>
        </w:tc>
        <w:tc>
          <w:tcPr>
            <w:tcW w:w="2523" w:type="dxa"/>
            <w:vAlign w:val="center"/>
          </w:tcPr>
          <w:p w14:paraId="4BBCCC0C" w14:textId="77777777" w:rsidR="00156F87" w:rsidRPr="00CB0F48" w:rsidRDefault="00156F87" w:rsidP="00156F87">
            <w:pPr>
              <w:rPr>
                <w:rFonts w:ascii="Arial" w:hAnsi="Arial" w:cs="Arial"/>
                <w:sz w:val="18"/>
                <w:szCs w:val="18"/>
              </w:rPr>
            </w:pPr>
            <w:r w:rsidRPr="00CB0F48">
              <w:rPr>
                <w:rFonts w:ascii="Arial" w:hAnsi="Arial" w:cs="Arial"/>
                <w:sz w:val="18"/>
                <w:szCs w:val="18"/>
              </w:rPr>
              <w:t>E_COKE</w:t>
            </w:r>
          </w:p>
        </w:tc>
        <w:tc>
          <w:tcPr>
            <w:tcW w:w="6456" w:type="dxa"/>
            <w:vAlign w:val="center"/>
          </w:tcPr>
          <w:p w14:paraId="24ECC952"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AC8E634" w14:textId="77777777" w:rsidTr="00164498">
        <w:trPr>
          <w:cantSplit/>
        </w:trPr>
        <w:tc>
          <w:tcPr>
            <w:tcW w:w="1071" w:type="dxa"/>
          </w:tcPr>
          <w:p w14:paraId="6E46F987" w14:textId="77777777" w:rsidR="00156F87" w:rsidRPr="00CB0F48" w:rsidRDefault="00156F87" w:rsidP="00156F87">
            <w:pPr>
              <w:jc w:val="center"/>
              <w:rPr>
                <w:rFonts w:ascii="Arial" w:hAnsi="Arial" w:cs="Arial"/>
                <w:sz w:val="18"/>
                <w:szCs w:val="18"/>
              </w:rPr>
            </w:pPr>
            <w:r>
              <w:rPr>
                <w:rFonts w:ascii="Arial" w:hAnsi="Arial" w:cs="Arial"/>
                <w:sz w:val="18"/>
                <w:szCs w:val="18"/>
              </w:rPr>
              <w:t>1160</w:t>
            </w:r>
          </w:p>
        </w:tc>
        <w:tc>
          <w:tcPr>
            <w:tcW w:w="2523" w:type="dxa"/>
            <w:vAlign w:val="center"/>
          </w:tcPr>
          <w:p w14:paraId="33DFA1DC" w14:textId="77777777" w:rsidR="00156F87" w:rsidRPr="00CB0F48" w:rsidRDefault="00156F87" w:rsidP="00156F87">
            <w:pPr>
              <w:rPr>
                <w:rFonts w:ascii="Arial" w:hAnsi="Arial" w:cs="Arial"/>
                <w:sz w:val="18"/>
                <w:szCs w:val="18"/>
              </w:rPr>
            </w:pPr>
            <w:r>
              <w:rPr>
                <w:rFonts w:ascii="Arial" w:hAnsi="Arial" w:cs="Arial"/>
                <w:sz w:val="18"/>
                <w:szCs w:val="18"/>
              </w:rPr>
              <w:t>E_KINNEY</w:t>
            </w:r>
          </w:p>
        </w:tc>
        <w:tc>
          <w:tcPr>
            <w:tcW w:w="6456" w:type="dxa"/>
            <w:vAlign w:val="center"/>
          </w:tcPr>
          <w:p w14:paraId="25514B77"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96F93A6" w14:textId="77777777" w:rsidTr="00164498">
        <w:trPr>
          <w:cantSplit/>
        </w:trPr>
        <w:tc>
          <w:tcPr>
            <w:tcW w:w="1071" w:type="dxa"/>
          </w:tcPr>
          <w:p w14:paraId="483427C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1162</w:t>
            </w:r>
          </w:p>
        </w:tc>
        <w:tc>
          <w:tcPr>
            <w:tcW w:w="2523" w:type="dxa"/>
            <w:vAlign w:val="center"/>
          </w:tcPr>
          <w:p w14:paraId="13E7547D" w14:textId="77777777" w:rsidR="00156F87" w:rsidRPr="00CB0F48" w:rsidRDefault="00156F87" w:rsidP="00156F87">
            <w:pPr>
              <w:rPr>
                <w:rFonts w:ascii="Arial" w:hAnsi="Arial" w:cs="Arial"/>
                <w:sz w:val="18"/>
                <w:szCs w:val="18"/>
              </w:rPr>
            </w:pPr>
            <w:r w:rsidRPr="00CB0F48">
              <w:rPr>
                <w:rFonts w:ascii="Arial" w:hAnsi="Arial" w:cs="Arial"/>
                <w:sz w:val="18"/>
                <w:szCs w:val="18"/>
              </w:rPr>
              <w:t>E_LLANO</w:t>
            </w:r>
          </w:p>
        </w:tc>
        <w:tc>
          <w:tcPr>
            <w:tcW w:w="6456" w:type="dxa"/>
            <w:vAlign w:val="center"/>
          </w:tcPr>
          <w:p w14:paraId="2CA10CAA"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36F6CF9" w14:textId="77777777" w:rsidTr="00164498">
        <w:trPr>
          <w:cantSplit/>
        </w:trPr>
        <w:tc>
          <w:tcPr>
            <w:tcW w:w="1071" w:type="dxa"/>
          </w:tcPr>
          <w:p w14:paraId="0880227F"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1166</w:t>
            </w:r>
          </w:p>
        </w:tc>
        <w:tc>
          <w:tcPr>
            <w:tcW w:w="2523" w:type="dxa"/>
            <w:vAlign w:val="center"/>
          </w:tcPr>
          <w:p w14:paraId="36B817C9" w14:textId="77777777" w:rsidR="00156F87" w:rsidRPr="00CB0F48" w:rsidRDefault="00156F87" w:rsidP="00156F87">
            <w:pPr>
              <w:rPr>
                <w:rFonts w:ascii="Arial" w:hAnsi="Arial" w:cs="Arial"/>
                <w:sz w:val="18"/>
                <w:szCs w:val="18"/>
              </w:rPr>
            </w:pPr>
            <w:r w:rsidRPr="00CB0F48">
              <w:rPr>
                <w:rFonts w:ascii="Arial" w:hAnsi="Arial" w:cs="Arial"/>
                <w:sz w:val="18"/>
                <w:szCs w:val="18"/>
              </w:rPr>
              <w:t>E_MITCHELL</w:t>
            </w:r>
          </w:p>
        </w:tc>
        <w:tc>
          <w:tcPr>
            <w:tcW w:w="6456" w:type="dxa"/>
            <w:vAlign w:val="center"/>
          </w:tcPr>
          <w:p w14:paraId="4F7555F5"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5D47790E" w14:textId="77777777" w:rsidTr="00164498">
        <w:trPr>
          <w:cantSplit/>
        </w:trPr>
        <w:tc>
          <w:tcPr>
            <w:tcW w:w="1071" w:type="dxa"/>
          </w:tcPr>
          <w:p w14:paraId="44B4658C"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1167</w:t>
            </w:r>
          </w:p>
        </w:tc>
        <w:tc>
          <w:tcPr>
            <w:tcW w:w="2523" w:type="dxa"/>
            <w:vAlign w:val="center"/>
          </w:tcPr>
          <w:p w14:paraId="57A88493" w14:textId="77777777" w:rsidR="00156F87" w:rsidRPr="00CB0F48" w:rsidRDefault="00156F87" w:rsidP="00156F87">
            <w:pPr>
              <w:rPr>
                <w:rFonts w:ascii="Arial" w:hAnsi="Arial" w:cs="Arial"/>
                <w:sz w:val="18"/>
                <w:szCs w:val="18"/>
              </w:rPr>
            </w:pPr>
            <w:r w:rsidRPr="00CB0F48">
              <w:rPr>
                <w:rFonts w:ascii="Arial" w:hAnsi="Arial" w:cs="Arial"/>
                <w:sz w:val="18"/>
                <w:szCs w:val="18"/>
              </w:rPr>
              <w:t>E_NOLAN</w:t>
            </w:r>
          </w:p>
        </w:tc>
        <w:tc>
          <w:tcPr>
            <w:tcW w:w="6456" w:type="dxa"/>
            <w:vAlign w:val="center"/>
          </w:tcPr>
          <w:p w14:paraId="76F2D7A3"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1249E4E5" w14:textId="77777777" w:rsidTr="00164498">
        <w:trPr>
          <w:cantSplit/>
        </w:trPr>
        <w:tc>
          <w:tcPr>
            <w:tcW w:w="1071" w:type="dxa"/>
          </w:tcPr>
          <w:p w14:paraId="19FBFD3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1171</w:t>
            </w:r>
          </w:p>
        </w:tc>
        <w:tc>
          <w:tcPr>
            <w:tcW w:w="2523" w:type="dxa"/>
            <w:vAlign w:val="center"/>
          </w:tcPr>
          <w:p w14:paraId="732D9C0A" w14:textId="77777777" w:rsidR="00156F87" w:rsidRPr="00CB0F48" w:rsidRDefault="00156F87" w:rsidP="00156F87">
            <w:pPr>
              <w:rPr>
                <w:rFonts w:ascii="Arial" w:hAnsi="Arial" w:cs="Arial"/>
                <w:sz w:val="18"/>
                <w:szCs w:val="18"/>
              </w:rPr>
            </w:pPr>
            <w:r w:rsidRPr="00CB0F48">
              <w:rPr>
                <w:rFonts w:ascii="Arial" w:hAnsi="Arial" w:cs="Arial"/>
                <w:sz w:val="18"/>
                <w:szCs w:val="18"/>
              </w:rPr>
              <w:t>E_SCHLEICHER</w:t>
            </w:r>
          </w:p>
        </w:tc>
        <w:tc>
          <w:tcPr>
            <w:tcW w:w="6456" w:type="dxa"/>
            <w:vAlign w:val="center"/>
          </w:tcPr>
          <w:p w14:paraId="37C817E8"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FB10486" w14:textId="77777777" w:rsidTr="00164498">
        <w:trPr>
          <w:cantSplit/>
        </w:trPr>
        <w:tc>
          <w:tcPr>
            <w:tcW w:w="1071" w:type="dxa"/>
          </w:tcPr>
          <w:p w14:paraId="37DECEDA"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1172</w:t>
            </w:r>
          </w:p>
        </w:tc>
        <w:tc>
          <w:tcPr>
            <w:tcW w:w="2523" w:type="dxa"/>
            <w:vAlign w:val="center"/>
          </w:tcPr>
          <w:p w14:paraId="79B25ABB" w14:textId="77777777" w:rsidR="00156F87" w:rsidRPr="00CB0F48" w:rsidRDefault="00156F87" w:rsidP="00156F87">
            <w:pPr>
              <w:rPr>
                <w:rFonts w:ascii="Arial" w:hAnsi="Arial" w:cs="Arial"/>
                <w:sz w:val="18"/>
                <w:szCs w:val="18"/>
              </w:rPr>
            </w:pPr>
            <w:r w:rsidRPr="00CB0F48">
              <w:rPr>
                <w:rFonts w:ascii="Arial" w:hAnsi="Arial" w:cs="Arial"/>
                <w:sz w:val="18"/>
                <w:szCs w:val="18"/>
              </w:rPr>
              <w:t>E_SCURRY</w:t>
            </w:r>
          </w:p>
        </w:tc>
        <w:tc>
          <w:tcPr>
            <w:tcW w:w="6456" w:type="dxa"/>
            <w:vAlign w:val="center"/>
          </w:tcPr>
          <w:p w14:paraId="4A4FBA75"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6D609DE5" w14:textId="77777777" w:rsidTr="00164498">
        <w:trPr>
          <w:cantSplit/>
        </w:trPr>
        <w:tc>
          <w:tcPr>
            <w:tcW w:w="1071" w:type="dxa"/>
          </w:tcPr>
          <w:p w14:paraId="750789B4"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1175</w:t>
            </w:r>
          </w:p>
        </w:tc>
        <w:tc>
          <w:tcPr>
            <w:tcW w:w="2523" w:type="dxa"/>
            <w:vAlign w:val="center"/>
          </w:tcPr>
          <w:p w14:paraId="3D3AB680" w14:textId="77777777" w:rsidR="00156F87" w:rsidRPr="00CB0F48" w:rsidRDefault="00156F87" w:rsidP="00156F87">
            <w:pPr>
              <w:rPr>
                <w:rFonts w:ascii="Arial" w:hAnsi="Arial" w:cs="Arial"/>
                <w:sz w:val="18"/>
                <w:szCs w:val="18"/>
              </w:rPr>
            </w:pPr>
            <w:r w:rsidRPr="00CB0F48">
              <w:rPr>
                <w:rFonts w:ascii="Arial" w:hAnsi="Arial" w:cs="Arial"/>
                <w:sz w:val="18"/>
                <w:szCs w:val="18"/>
              </w:rPr>
              <w:t>E_TAYLOR</w:t>
            </w:r>
          </w:p>
        </w:tc>
        <w:tc>
          <w:tcPr>
            <w:tcW w:w="6456" w:type="dxa"/>
            <w:vAlign w:val="center"/>
          </w:tcPr>
          <w:p w14:paraId="10782CF0"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504EC134" w14:textId="77777777" w:rsidTr="00164498">
        <w:trPr>
          <w:cantSplit/>
        </w:trPr>
        <w:tc>
          <w:tcPr>
            <w:tcW w:w="1071" w:type="dxa"/>
          </w:tcPr>
          <w:p w14:paraId="2E964890"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1178</w:t>
            </w:r>
          </w:p>
        </w:tc>
        <w:tc>
          <w:tcPr>
            <w:tcW w:w="2523" w:type="dxa"/>
            <w:vAlign w:val="center"/>
          </w:tcPr>
          <w:p w14:paraId="566A8537" w14:textId="77777777" w:rsidR="00156F87" w:rsidRPr="00CB0F48" w:rsidRDefault="00156F87" w:rsidP="00156F87">
            <w:pPr>
              <w:rPr>
                <w:rFonts w:ascii="Arial" w:hAnsi="Arial" w:cs="Arial"/>
                <w:sz w:val="18"/>
                <w:szCs w:val="18"/>
              </w:rPr>
            </w:pPr>
            <w:r w:rsidRPr="00CB0F48">
              <w:rPr>
                <w:rFonts w:ascii="Arial" w:hAnsi="Arial" w:cs="Arial"/>
                <w:sz w:val="18"/>
                <w:szCs w:val="18"/>
              </w:rPr>
              <w:t>E_VAL VERDE</w:t>
            </w:r>
          </w:p>
        </w:tc>
        <w:tc>
          <w:tcPr>
            <w:tcW w:w="6456" w:type="dxa"/>
            <w:vAlign w:val="center"/>
          </w:tcPr>
          <w:p w14:paraId="4F858511"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242F9F05" w14:textId="77777777" w:rsidTr="00164498">
        <w:trPr>
          <w:cantSplit/>
        </w:trPr>
        <w:tc>
          <w:tcPr>
            <w:tcW w:w="1071" w:type="dxa"/>
          </w:tcPr>
          <w:p w14:paraId="7856D489" w14:textId="77777777" w:rsidR="00156F87" w:rsidRPr="00CB0F48" w:rsidRDefault="00156F87" w:rsidP="00156F87">
            <w:pPr>
              <w:jc w:val="center"/>
              <w:rPr>
                <w:rFonts w:ascii="Arial" w:hAnsi="Arial" w:cs="Arial"/>
                <w:sz w:val="18"/>
                <w:szCs w:val="18"/>
              </w:rPr>
            </w:pPr>
            <w:r>
              <w:rPr>
                <w:rFonts w:ascii="Arial" w:hAnsi="Arial" w:cs="Arial"/>
                <w:sz w:val="18"/>
                <w:szCs w:val="18"/>
              </w:rPr>
              <w:t>1179</w:t>
            </w:r>
          </w:p>
        </w:tc>
        <w:tc>
          <w:tcPr>
            <w:tcW w:w="2523" w:type="dxa"/>
            <w:vAlign w:val="center"/>
          </w:tcPr>
          <w:p w14:paraId="36247425" w14:textId="77777777" w:rsidR="00156F87" w:rsidRPr="00CB0F48" w:rsidRDefault="00156F87" w:rsidP="00156F87">
            <w:pPr>
              <w:rPr>
                <w:rFonts w:ascii="Arial" w:hAnsi="Arial" w:cs="Arial"/>
                <w:sz w:val="18"/>
                <w:szCs w:val="18"/>
              </w:rPr>
            </w:pPr>
            <w:r>
              <w:rPr>
                <w:rFonts w:ascii="Arial" w:hAnsi="Arial" w:cs="Arial"/>
                <w:sz w:val="18"/>
                <w:szCs w:val="18"/>
              </w:rPr>
              <w:t>E_LUBBOCK</w:t>
            </w:r>
          </w:p>
        </w:tc>
        <w:tc>
          <w:tcPr>
            <w:tcW w:w="6456" w:type="dxa"/>
            <w:vAlign w:val="center"/>
          </w:tcPr>
          <w:p w14:paraId="2F888A55"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generation zone</w:t>
            </w:r>
          </w:p>
        </w:tc>
      </w:tr>
      <w:tr w:rsidR="00156F87" w:rsidRPr="00CB0F48" w14:paraId="301B955A" w14:textId="77777777" w:rsidTr="00164498">
        <w:trPr>
          <w:cantSplit/>
        </w:trPr>
        <w:tc>
          <w:tcPr>
            <w:tcW w:w="1071" w:type="dxa"/>
          </w:tcPr>
          <w:p w14:paraId="51F448E0"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1180</w:t>
            </w:r>
          </w:p>
        </w:tc>
        <w:tc>
          <w:tcPr>
            <w:tcW w:w="2523" w:type="dxa"/>
            <w:vAlign w:val="center"/>
          </w:tcPr>
          <w:p w14:paraId="239C8CD9" w14:textId="77777777" w:rsidR="00156F87" w:rsidRPr="00CB0F48" w:rsidRDefault="00156F87" w:rsidP="00156F87">
            <w:pPr>
              <w:rPr>
                <w:rFonts w:ascii="Arial" w:hAnsi="Arial" w:cs="Arial"/>
                <w:sz w:val="18"/>
                <w:szCs w:val="18"/>
              </w:rPr>
            </w:pPr>
            <w:r w:rsidRPr="00CB0F48">
              <w:rPr>
                <w:rFonts w:ascii="Arial" w:hAnsi="Arial" w:cs="Arial"/>
                <w:sz w:val="18"/>
                <w:szCs w:val="18"/>
              </w:rPr>
              <w:t>E_ONCOR_PU</w:t>
            </w:r>
          </w:p>
        </w:tc>
        <w:tc>
          <w:tcPr>
            <w:tcW w:w="6456" w:type="dxa"/>
            <w:vAlign w:val="center"/>
          </w:tcPr>
          <w:p w14:paraId="47D421A5"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private use network</w:t>
            </w:r>
          </w:p>
        </w:tc>
      </w:tr>
      <w:tr w:rsidR="00156F87" w:rsidRPr="00CB0F48" w14:paraId="4F694B7D" w14:textId="77777777" w:rsidTr="00164498">
        <w:trPr>
          <w:cantSplit/>
        </w:trPr>
        <w:tc>
          <w:tcPr>
            <w:tcW w:w="1071" w:type="dxa"/>
          </w:tcPr>
          <w:p w14:paraId="2D3D7271"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lastRenderedPageBreak/>
              <w:t>1181</w:t>
            </w:r>
          </w:p>
        </w:tc>
        <w:tc>
          <w:tcPr>
            <w:tcW w:w="2523" w:type="dxa"/>
            <w:vAlign w:val="center"/>
          </w:tcPr>
          <w:p w14:paraId="295C1D3D" w14:textId="77777777" w:rsidR="00156F87" w:rsidRPr="00CB0F48" w:rsidRDefault="00156F87" w:rsidP="00156F87">
            <w:pPr>
              <w:rPr>
                <w:rFonts w:ascii="Arial" w:hAnsi="Arial" w:cs="Arial"/>
                <w:sz w:val="18"/>
                <w:szCs w:val="18"/>
              </w:rPr>
            </w:pPr>
            <w:r w:rsidRPr="00CB0F48">
              <w:rPr>
                <w:rFonts w:ascii="Arial" w:hAnsi="Arial" w:cs="Arial"/>
                <w:sz w:val="18"/>
                <w:szCs w:val="18"/>
              </w:rPr>
              <w:t>E_CNP_PUN</w:t>
            </w:r>
          </w:p>
        </w:tc>
        <w:tc>
          <w:tcPr>
            <w:tcW w:w="6456" w:type="dxa"/>
            <w:vAlign w:val="center"/>
          </w:tcPr>
          <w:p w14:paraId="4DDA6BE0"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private use network</w:t>
            </w:r>
          </w:p>
        </w:tc>
      </w:tr>
      <w:tr w:rsidR="00156F87" w:rsidRPr="00CB0F48" w14:paraId="4D3453DF" w14:textId="77777777" w:rsidTr="00164498">
        <w:trPr>
          <w:cantSplit/>
        </w:trPr>
        <w:tc>
          <w:tcPr>
            <w:tcW w:w="1071" w:type="dxa"/>
          </w:tcPr>
          <w:p w14:paraId="1581CF7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1182</w:t>
            </w:r>
          </w:p>
        </w:tc>
        <w:tc>
          <w:tcPr>
            <w:tcW w:w="2523" w:type="dxa"/>
            <w:vAlign w:val="center"/>
          </w:tcPr>
          <w:p w14:paraId="30007533" w14:textId="77777777" w:rsidR="00156F87" w:rsidRPr="00CB0F48" w:rsidRDefault="00156F87" w:rsidP="00156F87">
            <w:pPr>
              <w:rPr>
                <w:rFonts w:ascii="Arial" w:hAnsi="Arial" w:cs="Arial"/>
                <w:sz w:val="18"/>
                <w:szCs w:val="18"/>
              </w:rPr>
            </w:pPr>
            <w:r w:rsidRPr="00CB0F48">
              <w:rPr>
                <w:rFonts w:ascii="Arial" w:hAnsi="Arial" w:cs="Arial"/>
                <w:sz w:val="18"/>
                <w:szCs w:val="18"/>
              </w:rPr>
              <w:t>E_AEPTNC_PUN</w:t>
            </w:r>
          </w:p>
        </w:tc>
        <w:tc>
          <w:tcPr>
            <w:tcW w:w="6456" w:type="dxa"/>
            <w:vAlign w:val="center"/>
          </w:tcPr>
          <w:p w14:paraId="1C9CFA20"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private use network</w:t>
            </w:r>
          </w:p>
        </w:tc>
      </w:tr>
      <w:tr w:rsidR="00156F87" w:rsidRPr="00CB0F48" w14:paraId="4A30DB51" w14:textId="77777777" w:rsidTr="00164498">
        <w:trPr>
          <w:cantSplit/>
        </w:trPr>
        <w:tc>
          <w:tcPr>
            <w:tcW w:w="1071" w:type="dxa"/>
          </w:tcPr>
          <w:p w14:paraId="6B827F54"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1183</w:t>
            </w:r>
          </w:p>
        </w:tc>
        <w:tc>
          <w:tcPr>
            <w:tcW w:w="2523" w:type="dxa"/>
            <w:vAlign w:val="center"/>
          </w:tcPr>
          <w:p w14:paraId="085BBA3F" w14:textId="77777777" w:rsidR="00156F87" w:rsidRPr="00CB0F48" w:rsidRDefault="00156F87" w:rsidP="00156F87">
            <w:pPr>
              <w:rPr>
                <w:rFonts w:ascii="Arial" w:hAnsi="Arial" w:cs="Arial"/>
                <w:sz w:val="18"/>
                <w:szCs w:val="18"/>
              </w:rPr>
            </w:pPr>
            <w:r w:rsidRPr="00CB0F48">
              <w:rPr>
                <w:rFonts w:ascii="Arial" w:hAnsi="Arial" w:cs="Arial"/>
                <w:sz w:val="18"/>
                <w:szCs w:val="18"/>
              </w:rPr>
              <w:t>E_AEPTCC_PUN</w:t>
            </w:r>
          </w:p>
        </w:tc>
        <w:tc>
          <w:tcPr>
            <w:tcW w:w="6456" w:type="dxa"/>
            <w:vAlign w:val="center"/>
          </w:tcPr>
          <w:p w14:paraId="4204B8C3"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private use network</w:t>
            </w:r>
          </w:p>
        </w:tc>
      </w:tr>
      <w:tr w:rsidR="00156F87" w:rsidRPr="00CB0F48" w14:paraId="0EA3721D" w14:textId="77777777" w:rsidTr="00164498">
        <w:trPr>
          <w:cantSplit/>
        </w:trPr>
        <w:tc>
          <w:tcPr>
            <w:tcW w:w="1071" w:type="dxa"/>
          </w:tcPr>
          <w:p w14:paraId="4F5AA165" w14:textId="77777777" w:rsidR="00156F87" w:rsidRPr="00CB0F48" w:rsidRDefault="00156F87" w:rsidP="00156F87">
            <w:pPr>
              <w:jc w:val="center"/>
              <w:rPr>
                <w:rFonts w:ascii="Arial" w:hAnsi="Arial" w:cs="Arial"/>
                <w:sz w:val="18"/>
                <w:szCs w:val="18"/>
              </w:rPr>
            </w:pPr>
            <w:r w:rsidRPr="00CB0F48">
              <w:rPr>
                <w:rFonts w:ascii="Arial" w:hAnsi="Arial" w:cs="Arial"/>
                <w:sz w:val="18"/>
                <w:szCs w:val="18"/>
              </w:rPr>
              <w:t>1184</w:t>
            </w:r>
          </w:p>
        </w:tc>
        <w:tc>
          <w:tcPr>
            <w:tcW w:w="2523" w:type="dxa"/>
            <w:vAlign w:val="center"/>
          </w:tcPr>
          <w:p w14:paraId="62EE79E7" w14:textId="77777777" w:rsidR="00156F87" w:rsidRPr="00CB0F48" w:rsidRDefault="00156F87" w:rsidP="00156F87">
            <w:pPr>
              <w:rPr>
                <w:rFonts w:ascii="Arial" w:hAnsi="Arial" w:cs="Arial"/>
                <w:sz w:val="18"/>
                <w:szCs w:val="18"/>
              </w:rPr>
            </w:pPr>
            <w:r w:rsidRPr="00CB0F48">
              <w:rPr>
                <w:rFonts w:ascii="Arial" w:hAnsi="Arial" w:cs="Arial"/>
                <w:sz w:val="18"/>
                <w:szCs w:val="18"/>
              </w:rPr>
              <w:t>E_TNMP_PUN</w:t>
            </w:r>
          </w:p>
        </w:tc>
        <w:tc>
          <w:tcPr>
            <w:tcW w:w="6456" w:type="dxa"/>
            <w:vAlign w:val="center"/>
          </w:tcPr>
          <w:p w14:paraId="71C7876E" w14:textId="77777777" w:rsidR="00156F87" w:rsidRPr="00CB0F48" w:rsidRDefault="00156F87" w:rsidP="00156F87">
            <w:pPr>
              <w:rPr>
                <w:rFonts w:ascii="Arial" w:hAnsi="Arial" w:cs="Arial"/>
                <w:sz w:val="18"/>
                <w:szCs w:val="18"/>
              </w:rPr>
            </w:pPr>
            <w:r w:rsidRPr="00CB0F48">
              <w:rPr>
                <w:rFonts w:ascii="Arial" w:hAnsi="Arial" w:cs="Arial"/>
                <w:sz w:val="18"/>
                <w:szCs w:val="18"/>
              </w:rPr>
              <w:t>ERCOT designated private use network</w:t>
            </w:r>
          </w:p>
        </w:tc>
      </w:tr>
      <w:tr w:rsidR="00156F87" w:rsidRPr="00CB0F48" w14:paraId="4A2A5327" w14:textId="77777777" w:rsidTr="00164498">
        <w:trPr>
          <w:cantSplit/>
        </w:trPr>
        <w:tc>
          <w:tcPr>
            <w:tcW w:w="1071" w:type="dxa"/>
          </w:tcPr>
          <w:p w14:paraId="6770ED66" w14:textId="54C4E5D2" w:rsidR="00156F87" w:rsidRPr="00CB0F48" w:rsidRDefault="00156F87" w:rsidP="00156F87">
            <w:pPr>
              <w:jc w:val="center"/>
              <w:rPr>
                <w:rFonts w:ascii="Arial" w:hAnsi="Arial" w:cs="Arial"/>
                <w:sz w:val="18"/>
                <w:szCs w:val="18"/>
              </w:rPr>
            </w:pPr>
            <w:r>
              <w:rPr>
                <w:rFonts w:ascii="Arial" w:hAnsi="Arial" w:cs="Arial"/>
                <w:sz w:val="18"/>
                <w:szCs w:val="18"/>
              </w:rPr>
              <w:t>1188</w:t>
            </w:r>
          </w:p>
        </w:tc>
        <w:tc>
          <w:tcPr>
            <w:tcW w:w="2523" w:type="dxa"/>
            <w:vAlign w:val="center"/>
          </w:tcPr>
          <w:p w14:paraId="7250501F" w14:textId="7AC19E8E" w:rsidR="00156F87" w:rsidRPr="00CB0F48" w:rsidRDefault="00156F87" w:rsidP="00156F87">
            <w:pPr>
              <w:rPr>
                <w:rFonts w:ascii="Arial" w:hAnsi="Arial" w:cs="Arial"/>
                <w:sz w:val="18"/>
                <w:szCs w:val="18"/>
              </w:rPr>
            </w:pPr>
            <w:r>
              <w:rPr>
                <w:rFonts w:ascii="Arial" w:hAnsi="Arial" w:cs="Arial"/>
                <w:sz w:val="18"/>
                <w:szCs w:val="18"/>
              </w:rPr>
              <w:t>E_SODG</w:t>
            </w:r>
          </w:p>
        </w:tc>
        <w:tc>
          <w:tcPr>
            <w:tcW w:w="6456" w:type="dxa"/>
            <w:vAlign w:val="center"/>
          </w:tcPr>
          <w:p w14:paraId="0E1EAEF3" w14:textId="5746EEAE" w:rsidR="00156F87" w:rsidRPr="00CB0F48" w:rsidRDefault="00156F87" w:rsidP="00156F87">
            <w:pPr>
              <w:rPr>
                <w:rFonts w:ascii="Arial" w:hAnsi="Arial" w:cs="Arial"/>
                <w:sz w:val="18"/>
                <w:szCs w:val="18"/>
              </w:rPr>
            </w:pPr>
            <w:r>
              <w:rPr>
                <w:rFonts w:ascii="Arial" w:hAnsi="Arial" w:cs="Arial"/>
                <w:sz w:val="18"/>
                <w:szCs w:val="18"/>
              </w:rPr>
              <w:t xml:space="preserve">ERCOT designated zone for </w:t>
            </w:r>
            <w:proofErr w:type="spellStart"/>
            <w:r>
              <w:rPr>
                <w:rFonts w:ascii="Arial" w:hAnsi="Arial" w:cs="Arial"/>
                <w:sz w:val="18"/>
                <w:szCs w:val="18"/>
              </w:rPr>
              <w:t>Settlment</w:t>
            </w:r>
            <w:proofErr w:type="spellEnd"/>
            <w:r>
              <w:rPr>
                <w:rFonts w:ascii="Arial" w:hAnsi="Arial" w:cs="Arial"/>
                <w:sz w:val="18"/>
                <w:szCs w:val="18"/>
              </w:rPr>
              <w:t xml:space="preserve"> Only Distributed Generation</w:t>
            </w:r>
          </w:p>
        </w:tc>
      </w:tr>
      <w:tr w:rsidR="00156F87" w:rsidRPr="00CB0F48" w14:paraId="0983C7B5" w14:textId="77777777" w:rsidTr="00164498">
        <w:trPr>
          <w:cantSplit/>
        </w:trPr>
        <w:tc>
          <w:tcPr>
            <w:tcW w:w="1071" w:type="dxa"/>
          </w:tcPr>
          <w:p w14:paraId="2F5D6C6C" w14:textId="77777777" w:rsidR="00156F87" w:rsidRDefault="00156F87" w:rsidP="00156F87">
            <w:pPr>
              <w:jc w:val="center"/>
              <w:rPr>
                <w:rFonts w:ascii="Arial" w:hAnsi="Arial" w:cs="Arial"/>
                <w:sz w:val="18"/>
                <w:szCs w:val="18"/>
              </w:rPr>
            </w:pPr>
            <w:r>
              <w:rPr>
                <w:rFonts w:ascii="Arial" w:hAnsi="Arial" w:cs="Arial"/>
                <w:sz w:val="18"/>
                <w:szCs w:val="18"/>
              </w:rPr>
              <w:t>1189</w:t>
            </w:r>
          </w:p>
        </w:tc>
        <w:tc>
          <w:tcPr>
            <w:tcW w:w="2523" w:type="dxa"/>
            <w:vAlign w:val="center"/>
          </w:tcPr>
          <w:p w14:paraId="2E153351" w14:textId="77777777" w:rsidR="00156F87" w:rsidRDefault="00156F87" w:rsidP="00156F87">
            <w:pPr>
              <w:rPr>
                <w:rFonts w:ascii="Arial" w:hAnsi="Arial" w:cs="Arial"/>
                <w:sz w:val="18"/>
                <w:szCs w:val="18"/>
              </w:rPr>
            </w:pPr>
            <w:r>
              <w:rPr>
                <w:rFonts w:ascii="Arial" w:hAnsi="Arial" w:cs="Arial"/>
                <w:sz w:val="18"/>
                <w:szCs w:val="18"/>
              </w:rPr>
              <w:t>SIMPLE_MODEL</w:t>
            </w:r>
          </w:p>
        </w:tc>
        <w:tc>
          <w:tcPr>
            <w:tcW w:w="6456" w:type="dxa"/>
            <w:vAlign w:val="center"/>
          </w:tcPr>
          <w:p w14:paraId="7E5E7A39" w14:textId="77777777" w:rsidR="00156F87" w:rsidRDefault="00156F87" w:rsidP="00156F87">
            <w:pPr>
              <w:rPr>
                <w:rFonts w:ascii="Arial" w:hAnsi="Arial" w:cs="Arial"/>
                <w:sz w:val="18"/>
                <w:szCs w:val="18"/>
              </w:rPr>
            </w:pPr>
            <w:r>
              <w:rPr>
                <w:rFonts w:ascii="Arial" w:hAnsi="Arial" w:cs="Arial"/>
                <w:sz w:val="18"/>
                <w:szCs w:val="18"/>
              </w:rPr>
              <w:t>ERCOT designated zone for Generator that only meet Section 6.9(1) of PG</w:t>
            </w:r>
          </w:p>
        </w:tc>
      </w:tr>
      <w:tr w:rsidR="00156F87" w:rsidRPr="00CB0F48" w14:paraId="08AF5280" w14:textId="77777777" w:rsidTr="00164498">
        <w:trPr>
          <w:cantSplit/>
        </w:trPr>
        <w:tc>
          <w:tcPr>
            <w:tcW w:w="1071" w:type="dxa"/>
          </w:tcPr>
          <w:p w14:paraId="1F912CEB" w14:textId="77777777" w:rsidR="00156F87" w:rsidRDefault="00156F87" w:rsidP="00156F87">
            <w:pPr>
              <w:jc w:val="center"/>
              <w:rPr>
                <w:rFonts w:ascii="Arial" w:hAnsi="Arial" w:cs="Arial"/>
                <w:sz w:val="18"/>
                <w:szCs w:val="18"/>
              </w:rPr>
            </w:pPr>
            <w:r>
              <w:rPr>
                <w:rFonts w:ascii="Arial" w:hAnsi="Arial" w:cs="Arial"/>
                <w:sz w:val="18"/>
                <w:szCs w:val="18"/>
              </w:rPr>
              <w:t>1190</w:t>
            </w:r>
          </w:p>
        </w:tc>
        <w:tc>
          <w:tcPr>
            <w:tcW w:w="2523" w:type="dxa"/>
            <w:vAlign w:val="center"/>
          </w:tcPr>
          <w:p w14:paraId="1F74F5C3" w14:textId="77777777" w:rsidR="00156F87" w:rsidRDefault="00156F87" w:rsidP="00156F87">
            <w:pPr>
              <w:rPr>
                <w:rFonts w:ascii="Arial" w:hAnsi="Arial" w:cs="Arial"/>
                <w:sz w:val="18"/>
                <w:szCs w:val="18"/>
              </w:rPr>
            </w:pPr>
            <w:r>
              <w:rPr>
                <w:rFonts w:ascii="Arial" w:hAnsi="Arial" w:cs="Arial"/>
                <w:sz w:val="18"/>
                <w:szCs w:val="18"/>
              </w:rPr>
              <w:t>E_MB</w:t>
            </w:r>
          </w:p>
        </w:tc>
        <w:tc>
          <w:tcPr>
            <w:tcW w:w="6456" w:type="dxa"/>
            <w:vAlign w:val="center"/>
          </w:tcPr>
          <w:p w14:paraId="6504EAC4" w14:textId="77777777" w:rsidR="00156F87" w:rsidRDefault="00156F87" w:rsidP="00156F87">
            <w:pPr>
              <w:rPr>
                <w:rFonts w:ascii="Arial" w:hAnsi="Arial" w:cs="Arial"/>
                <w:sz w:val="18"/>
                <w:szCs w:val="18"/>
              </w:rPr>
            </w:pPr>
            <w:r>
              <w:rPr>
                <w:rFonts w:ascii="Arial" w:hAnsi="Arial" w:cs="Arial"/>
                <w:sz w:val="18"/>
                <w:szCs w:val="18"/>
              </w:rPr>
              <w:t>ERCOT designated zone for Mothballed units</w:t>
            </w:r>
          </w:p>
        </w:tc>
      </w:tr>
      <w:tr w:rsidR="00156F87" w:rsidRPr="00CB0F48" w14:paraId="41AC422D" w14:textId="77777777" w:rsidTr="00164498">
        <w:trPr>
          <w:cantSplit/>
        </w:trPr>
        <w:tc>
          <w:tcPr>
            <w:tcW w:w="1071" w:type="dxa"/>
          </w:tcPr>
          <w:p w14:paraId="48FC9E30" w14:textId="77777777" w:rsidR="00156F87" w:rsidRDefault="00156F87" w:rsidP="00156F87">
            <w:pPr>
              <w:jc w:val="center"/>
              <w:rPr>
                <w:rFonts w:ascii="Arial" w:hAnsi="Arial" w:cs="Arial"/>
                <w:sz w:val="18"/>
                <w:szCs w:val="18"/>
              </w:rPr>
            </w:pPr>
            <w:r>
              <w:rPr>
                <w:rFonts w:ascii="Arial" w:hAnsi="Arial" w:cs="Arial"/>
                <w:sz w:val="18"/>
                <w:szCs w:val="18"/>
              </w:rPr>
              <w:t>1192</w:t>
            </w:r>
          </w:p>
        </w:tc>
        <w:tc>
          <w:tcPr>
            <w:tcW w:w="2523" w:type="dxa"/>
            <w:vAlign w:val="center"/>
          </w:tcPr>
          <w:p w14:paraId="1E4D7F4A" w14:textId="77777777" w:rsidR="00156F87" w:rsidRDefault="00156F87" w:rsidP="00156F87">
            <w:pPr>
              <w:rPr>
                <w:rFonts w:ascii="Arial" w:hAnsi="Arial" w:cs="Arial"/>
                <w:sz w:val="18"/>
                <w:szCs w:val="18"/>
              </w:rPr>
            </w:pPr>
            <w:r>
              <w:rPr>
                <w:rFonts w:ascii="Arial" w:hAnsi="Arial" w:cs="Arial"/>
                <w:sz w:val="18"/>
                <w:szCs w:val="18"/>
              </w:rPr>
              <w:t>E_RMRUNITS</w:t>
            </w:r>
          </w:p>
        </w:tc>
        <w:tc>
          <w:tcPr>
            <w:tcW w:w="6456" w:type="dxa"/>
            <w:vAlign w:val="center"/>
          </w:tcPr>
          <w:p w14:paraId="1E190A49" w14:textId="77777777" w:rsidR="00156F87" w:rsidRDefault="00156F87" w:rsidP="00156F87">
            <w:pPr>
              <w:rPr>
                <w:rFonts w:ascii="Arial" w:hAnsi="Arial" w:cs="Arial"/>
                <w:sz w:val="18"/>
                <w:szCs w:val="18"/>
              </w:rPr>
            </w:pPr>
            <w:r>
              <w:rPr>
                <w:rFonts w:ascii="Arial" w:hAnsi="Arial" w:cs="Arial"/>
                <w:sz w:val="18"/>
                <w:szCs w:val="18"/>
              </w:rPr>
              <w:t>ERCOT designated zone for Reliability Must Run (RMR) Units</w:t>
            </w:r>
          </w:p>
        </w:tc>
      </w:tr>
      <w:tr w:rsidR="00156F87" w:rsidRPr="00CB0F48" w14:paraId="63782510" w14:textId="77777777" w:rsidTr="00164498">
        <w:trPr>
          <w:cantSplit/>
        </w:trPr>
        <w:tc>
          <w:tcPr>
            <w:tcW w:w="1071" w:type="dxa"/>
          </w:tcPr>
          <w:p w14:paraId="08737FE8" w14:textId="77777777" w:rsidR="00156F87" w:rsidRDefault="00156F87" w:rsidP="00156F87">
            <w:pPr>
              <w:jc w:val="center"/>
              <w:rPr>
                <w:rFonts w:ascii="Arial" w:hAnsi="Arial" w:cs="Arial"/>
                <w:sz w:val="18"/>
                <w:szCs w:val="18"/>
              </w:rPr>
            </w:pPr>
            <w:r>
              <w:rPr>
                <w:rFonts w:ascii="Arial" w:hAnsi="Arial" w:cs="Arial"/>
                <w:sz w:val="18"/>
                <w:szCs w:val="18"/>
              </w:rPr>
              <w:t>1193</w:t>
            </w:r>
          </w:p>
        </w:tc>
        <w:tc>
          <w:tcPr>
            <w:tcW w:w="2523" w:type="dxa"/>
            <w:vAlign w:val="center"/>
          </w:tcPr>
          <w:p w14:paraId="51FEACAA" w14:textId="77777777" w:rsidR="00156F87" w:rsidRDefault="00156F87" w:rsidP="00156F87">
            <w:pPr>
              <w:rPr>
                <w:rFonts w:ascii="Arial" w:hAnsi="Arial" w:cs="Arial"/>
                <w:sz w:val="18"/>
                <w:szCs w:val="18"/>
              </w:rPr>
            </w:pPr>
            <w:r>
              <w:rPr>
                <w:rFonts w:ascii="Arial" w:hAnsi="Arial" w:cs="Arial"/>
                <w:sz w:val="18"/>
                <w:szCs w:val="18"/>
              </w:rPr>
              <w:t>E_SEASNL_GEN</w:t>
            </w:r>
          </w:p>
        </w:tc>
        <w:tc>
          <w:tcPr>
            <w:tcW w:w="6456" w:type="dxa"/>
            <w:vAlign w:val="center"/>
          </w:tcPr>
          <w:p w14:paraId="3232D73E" w14:textId="77777777" w:rsidR="00156F87" w:rsidRDefault="00156F87" w:rsidP="00156F87">
            <w:pPr>
              <w:rPr>
                <w:rFonts w:ascii="Arial" w:hAnsi="Arial" w:cs="Arial"/>
                <w:sz w:val="18"/>
                <w:szCs w:val="18"/>
              </w:rPr>
            </w:pPr>
            <w:r>
              <w:rPr>
                <w:rFonts w:ascii="Arial" w:hAnsi="Arial" w:cs="Arial"/>
                <w:sz w:val="18"/>
                <w:szCs w:val="18"/>
              </w:rPr>
              <w:t>ERCOT designated zone for seasonal units</w:t>
            </w:r>
          </w:p>
        </w:tc>
      </w:tr>
      <w:tr w:rsidR="00156F87" w:rsidRPr="00CB0F48" w14:paraId="72972A1A" w14:textId="77777777" w:rsidTr="00164498">
        <w:trPr>
          <w:cantSplit/>
        </w:trPr>
        <w:tc>
          <w:tcPr>
            <w:tcW w:w="1071" w:type="dxa"/>
            <w:vAlign w:val="center"/>
          </w:tcPr>
          <w:p w14:paraId="1332B1DA" w14:textId="77777777" w:rsidR="00156F87" w:rsidRPr="00101DBF" w:rsidRDefault="00156F87" w:rsidP="00156F87">
            <w:pPr>
              <w:jc w:val="center"/>
              <w:rPr>
                <w:rFonts w:ascii="Arial" w:hAnsi="Arial" w:cs="Arial"/>
                <w:sz w:val="18"/>
                <w:szCs w:val="18"/>
              </w:rPr>
            </w:pPr>
            <w:r>
              <w:rPr>
                <w:rFonts w:ascii="Arial" w:hAnsi="Arial" w:cs="Arial"/>
                <w:sz w:val="18"/>
                <w:szCs w:val="18"/>
              </w:rPr>
              <w:t>1194</w:t>
            </w:r>
          </w:p>
        </w:tc>
        <w:tc>
          <w:tcPr>
            <w:tcW w:w="2523" w:type="dxa"/>
            <w:vAlign w:val="center"/>
          </w:tcPr>
          <w:p w14:paraId="1ADDC646" w14:textId="77777777" w:rsidR="00156F87" w:rsidRDefault="00156F87" w:rsidP="00156F87">
            <w:pPr>
              <w:rPr>
                <w:rFonts w:ascii="Arial" w:hAnsi="Arial" w:cs="Arial"/>
                <w:sz w:val="18"/>
                <w:szCs w:val="18"/>
              </w:rPr>
            </w:pPr>
            <w:r>
              <w:rPr>
                <w:rFonts w:ascii="Arial" w:hAnsi="Arial" w:cs="Arial"/>
                <w:sz w:val="18"/>
                <w:szCs w:val="18"/>
              </w:rPr>
              <w:t>E_RETIREDGEN</w:t>
            </w:r>
          </w:p>
        </w:tc>
        <w:tc>
          <w:tcPr>
            <w:tcW w:w="6456" w:type="dxa"/>
            <w:vAlign w:val="center"/>
          </w:tcPr>
          <w:p w14:paraId="490C293F" w14:textId="77777777" w:rsidR="00156F87" w:rsidRDefault="00156F87" w:rsidP="00156F87">
            <w:pPr>
              <w:rPr>
                <w:rFonts w:ascii="Arial" w:hAnsi="Arial" w:cs="Arial"/>
                <w:sz w:val="18"/>
                <w:szCs w:val="18"/>
              </w:rPr>
            </w:pPr>
            <w:r>
              <w:rPr>
                <w:rFonts w:ascii="Arial" w:hAnsi="Arial" w:cs="Arial"/>
                <w:sz w:val="18"/>
                <w:szCs w:val="18"/>
              </w:rPr>
              <w:t>ERCOT designated zone for retired units</w:t>
            </w:r>
          </w:p>
        </w:tc>
      </w:tr>
      <w:tr w:rsidR="00156F87" w:rsidRPr="00CB0F48" w14:paraId="435D6CC4" w14:textId="77777777" w:rsidTr="00164498">
        <w:trPr>
          <w:cantSplit/>
        </w:trPr>
        <w:tc>
          <w:tcPr>
            <w:tcW w:w="1071" w:type="dxa"/>
            <w:vAlign w:val="center"/>
          </w:tcPr>
          <w:p w14:paraId="2C372DF1" w14:textId="77777777" w:rsidR="00156F87" w:rsidRPr="00CB0F48" w:rsidRDefault="00156F87" w:rsidP="00156F87">
            <w:pPr>
              <w:jc w:val="center"/>
              <w:rPr>
                <w:rFonts w:ascii="Arial" w:hAnsi="Arial" w:cs="Arial"/>
                <w:sz w:val="18"/>
                <w:szCs w:val="18"/>
              </w:rPr>
            </w:pPr>
            <w:r w:rsidRPr="00101DBF">
              <w:rPr>
                <w:rFonts w:ascii="Arial" w:hAnsi="Arial" w:cs="Arial"/>
                <w:sz w:val="18"/>
                <w:szCs w:val="18"/>
              </w:rPr>
              <w:t>119</w:t>
            </w:r>
            <w:r>
              <w:rPr>
                <w:rFonts w:ascii="Arial" w:hAnsi="Arial" w:cs="Arial"/>
                <w:sz w:val="18"/>
                <w:szCs w:val="18"/>
              </w:rPr>
              <w:t>5</w:t>
            </w:r>
          </w:p>
        </w:tc>
        <w:tc>
          <w:tcPr>
            <w:tcW w:w="2523" w:type="dxa"/>
            <w:vAlign w:val="center"/>
          </w:tcPr>
          <w:p w14:paraId="5BEA5230" w14:textId="77777777" w:rsidR="00156F87" w:rsidRPr="00CB0F48" w:rsidRDefault="00156F87" w:rsidP="00156F87">
            <w:pPr>
              <w:rPr>
                <w:rFonts w:ascii="Arial" w:hAnsi="Arial" w:cs="Arial"/>
                <w:sz w:val="18"/>
                <w:szCs w:val="18"/>
              </w:rPr>
            </w:pPr>
            <w:r>
              <w:rPr>
                <w:rFonts w:ascii="Arial" w:hAnsi="Arial" w:cs="Arial"/>
                <w:sz w:val="18"/>
                <w:szCs w:val="18"/>
              </w:rPr>
              <w:t>EX_MB</w:t>
            </w:r>
          </w:p>
        </w:tc>
        <w:tc>
          <w:tcPr>
            <w:tcW w:w="6456" w:type="dxa"/>
            <w:vAlign w:val="center"/>
          </w:tcPr>
          <w:p w14:paraId="475FDAE5" w14:textId="77777777" w:rsidR="00156F87" w:rsidRPr="00CB0F48" w:rsidRDefault="00156F87" w:rsidP="00156F87">
            <w:pPr>
              <w:rPr>
                <w:rFonts w:ascii="Arial" w:hAnsi="Arial" w:cs="Arial"/>
                <w:sz w:val="18"/>
                <w:szCs w:val="18"/>
              </w:rPr>
            </w:pPr>
            <w:r>
              <w:rPr>
                <w:rFonts w:ascii="Arial" w:hAnsi="Arial" w:cs="Arial"/>
                <w:sz w:val="18"/>
                <w:szCs w:val="18"/>
              </w:rPr>
              <w:t>ERCOT designated extraordinary dispatch zone for mothballed units</w:t>
            </w:r>
          </w:p>
        </w:tc>
      </w:tr>
      <w:tr w:rsidR="00156F87" w:rsidRPr="00CB0F48" w14:paraId="04EF0598" w14:textId="77777777" w:rsidTr="00164498">
        <w:trPr>
          <w:cantSplit/>
        </w:trPr>
        <w:tc>
          <w:tcPr>
            <w:tcW w:w="1071" w:type="dxa"/>
            <w:vAlign w:val="center"/>
          </w:tcPr>
          <w:p w14:paraId="7222726B" w14:textId="77777777" w:rsidR="00156F87" w:rsidRPr="00CB0F48" w:rsidRDefault="00156F87" w:rsidP="00156F87">
            <w:pPr>
              <w:jc w:val="center"/>
              <w:rPr>
                <w:rFonts w:ascii="Arial" w:hAnsi="Arial" w:cs="Arial"/>
                <w:sz w:val="18"/>
                <w:szCs w:val="18"/>
              </w:rPr>
            </w:pPr>
            <w:r w:rsidRPr="002B00BF">
              <w:rPr>
                <w:rFonts w:ascii="Arial" w:hAnsi="Arial" w:cs="Arial"/>
                <w:sz w:val="18"/>
                <w:szCs w:val="18"/>
              </w:rPr>
              <w:t>1196</w:t>
            </w:r>
          </w:p>
        </w:tc>
        <w:tc>
          <w:tcPr>
            <w:tcW w:w="2523" w:type="dxa"/>
            <w:vAlign w:val="center"/>
          </w:tcPr>
          <w:p w14:paraId="2E8C5D32" w14:textId="77777777" w:rsidR="00156F87" w:rsidRPr="00CB0F48" w:rsidRDefault="00156F87" w:rsidP="00156F87">
            <w:pPr>
              <w:rPr>
                <w:rFonts w:ascii="Arial" w:hAnsi="Arial" w:cs="Arial"/>
                <w:sz w:val="18"/>
                <w:szCs w:val="18"/>
              </w:rPr>
            </w:pPr>
            <w:r w:rsidRPr="002B00BF">
              <w:rPr>
                <w:rFonts w:ascii="Arial" w:hAnsi="Arial" w:cs="Arial"/>
                <w:sz w:val="18"/>
                <w:szCs w:val="18"/>
              </w:rPr>
              <w:t>EX_IA_NOFC</w:t>
            </w:r>
          </w:p>
        </w:tc>
        <w:tc>
          <w:tcPr>
            <w:tcW w:w="6456" w:type="dxa"/>
            <w:vAlign w:val="center"/>
          </w:tcPr>
          <w:p w14:paraId="59E01769" w14:textId="77777777" w:rsidR="00156F87" w:rsidRPr="00CB0F48" w:rsidRDefault="00156F87" w:rsidP="00156F87">
            <w:pPr>
              <w:rPr>
                <w:rFonts w:ascii="Arial" w:hAnsi="Arial" w:cs="Arial"/>
                <w:sz w:val="18"/>
                <w:szCs w:val="18"/>
              </w:rPr>
            </w:pPr>
            <w:r>
              <w:rPr>
                <w:rFonts w:ascii="Arial" w:hAnsi="Arial" w:cs="Arial"/>
                <w:sz w:val="18"/>
                <w:szCs w:val="18"/>
              </w:rPr>
              <w:t>ERCOT designated extraordinary dispatch zone</w:t>
            </w:r>
          </w:p>
        </w:tc>
      </w:tr>
      <w:tr w:rsidR="00156F87" w:rsidRPr="00CB0F48" w14:paraId="26A3CAE8" w14:textId="77777777" w:rsidTr="00164498">
        <w:trPr>
          <w:cantSplit/>
        </w:trPr>
        <w:tc>
          <w:tcPr>
            <w:tcW w:w="1071" w:type="dxa"/>
            <w:vAlign w:val="center"/>
          </w:tcPr>
          <w:p w14:paraId="60B641A7" w14:textId="77777777" w:rsidR="00156F87" w:rsidRPr="00CB0F48" w:rsidRDefault="00156F87" w:rsidP="00156F87">
            <w:pPr>
              <w:jc w:val="center"/>
              <w:rPr>
                <w:rFonts w:ascii="Arial" w:hAnsi="Arial" w:cs="Arial"/>
                <w:sz w:val="18"/>
                <w:szCs w:val="18"/>
              </w:rPr>
            </w:pPr>
            <w:r w:rsidRPr="002B00BF">
              <w:rPr>
                <w:rFonts w:ascii="Arial" w:hAnsi="Arial" w:cs="Arial"/>
                <w:sz w:val="18"/>
                <w:szCs w:val="18"/>
              </w:rPr>
              <w:t>1197</w:t>
            </w:r>
          </w:p>
        </w:tc>
        <w:tc>
          <w:tcPr>
            <w:tcW w:w="2523" w:type="dxa"/>
            <w:vAlign w:val="center"/>
          </w:tcPr>
          <w:p w14:paraId="4B018EAA" w14:textId="77777777" w:rsidR="00156F87" w:rsidRPr="00CB0F48" w:rsidRDefault="00156F87" w:rsidP="00156F87">
            <w:pPr>
              <w:rPr>
                <w:rFonts w:ascii="Arial" w:hAnsi="Arial" w:cs="Arial"/>
                <w:sz w:val="18"/>
                <w:szCs w:val="18"/>
              </w:rPr>
            </w:pPr>
            <w:r w:rsidRPr="002B00BF">
              <w:rPr>
                <w:rFonts w:ascii="Arial" w:hAnsi="Arial" w:cs="Arial"/>
                <w:sz w:val="18"/>
                <w:szCs w:val="18"/>
              </w:rPr>
              <w:t>EX_PUB_NOIA</w:t>
            </w:r>
          </w:p>
        </w:tc>
        <w:tc>
          <w:tcPr>
            <w:tcW w:w="6456" w:type="dxa"/>
          </w:tcPr>
          <w:p w14:paraId="15CAF849" w14:textId="77777777" w:rsidR="00156F87" w:rsidRPr="00CB0F48" w:rsidRDefault="00156F87" w:rsidP="00156F87">
            <w:pPr>
              <w:rPr>
                <w:rFonts w:ascii="Arial" w:hAnsi="Arial" w:cs="Arial"/>
                <w:sz w:val="18"/>
                <w:szCs w:val="18"/>
              </w:rPr>
            </w:pPr>
            <w:r w:rsidRPr="00D70F12">
              <w:rPr>
                <w:rFonts w:ascii="Arial" w:hAnsi="Arial" w:cs="Arial"/>
                <w:sz w:val="18"/>
                <w:szCs w:val="18"/>
              </w:rPr>
              <w:t>ERCOT designated extraordinary dispatch zone</w:t>
            </w:r>
          </w:p>
        </w:tc>
      </w:tr>
      <w:tr w:rsidR="00156F87" w:rsidRPr="00CB0F48" w14:paraId="1B0BCD50" w14:textId="77777777" w:rsidTr="00164498">
        <w:trPr>
          <w:cantSplit/>
        </w:trPr>
        <w:tc>
          <w:tcPr>
            <w:tcW w:w="1071" w:type="dxa"/>
          </w:tcPr>
          <w:p w14:paraId="74ABFD92" w14:textId="77777777" w:rsidR="00156F87" w:rsidRDefault="00156F87" w:rsidP="00156F87">
            <w:pPr>
              <w:jc w:val="center"/>
              <w:rPr>
                <w:rFonts w:ascii="Arial" w:hAnsi="Arial" w:cs="Arial"/>
                <w:sz w:val="18"/>
                <w:szCs w:val="18"/>
              </w:rPr>
            </w:pPr>
            <w:r>
              <w:rPr>
                <w:rFonts w:ascii="Arial" w:hAnsi="Arial" w:cs="Arial"/>
                <w:sz w:val="18"/>
                <w:szCs w:val="18"/>
              </w:rPr>
              <w:t>1198</w:t>
            </w:r>
          </w:p>
        </w:tc>
        <w:tc>
          <w:tcPr>
            <w:tcW w:w="2523" w:type="dxa"/>
            <w:vAlign w:val="center"/>
          </w:tcPr>
          <w:p w14:paraId="052BBB56" w14:textId="77777777" w:rsidR="00156F87" w:rsidRPr="002370F8" w:rsidRDefault="00156F87" w:rsidP="00156F87">
            <w:pPr>
              <w:rPr>
                <w:rFonts w:ascii="Arial" w:hAnsi="Arial" w:cs="Arial"/>
                <w:sz w:val="18"/>
                <w:szCs w:val="18"/>
              </w:rPr>
            </w:pPr>
            <w:r>
              <w:rPr>
                <w:rFonts w:ascii="Arial" w:hAnsi="Arial" w:cs="Arial"/>
                <w:sz w:val="18"/>
                <w:szCs w:val="18"/>
              </w:rPr>
              <w:t>EX_FAKEGEN</w:t>
            </w:r>
          </w:p>
        </w:tc>
        <w:tc>
          <w:tcPr>
            <w:tcW w:w="6456" w:type="dxa"/>
            <w:vAlign w:val="center"/>
          </w:tcPr>
          <w:p w14:paraId="79BE77EE" w14:textId="77777777" w:rsidR="00156F87" w:rsidRDefault="00156F87" w:rsidP="00156F87">
            <w:pPr>
              <w:rPr>
                <w:rFonts w:ascii="Arial" w:hAnsi="Arial" w:cs="Arial"/>
                <w:sz w:val="18"/>
                <w:szCs w:val="18"/>
              </w:rPr>
            </w:pPr>
            <w:r>
              <w:rPr>
                <w:rFonts w:ascii="Arial" w:hAnsi="Arial" w:cs="Arial"/>
                <w:sz w:val="18"/>
                <w:szCs w:val="18"/>
              </w:rPr>
              <w:t>ERCOT designated extraordinary dispatch zone for Modeling Fake units</w:t>
            </w:r>
          </w:p>
        </w:tc>
      </w:tr>
      <w:tr w:rsidR="00156F87" w:rsidRPr="00CB0F48" w14:paraId="151969F9" w14:textId="77777777" w:rsidTr="00164498">
        <w:trPr>
          <w:cantSplit/>
        </w:trPr>
        <w:tc>
          <w:tcPr>
            <w:tcW w:w="1071" w:type="dxa"/>
          </w:tcPr>
          <w:p w14:paraId="2ED0469D" w14:textId="77777777" w:rsidR="00156F87" w:rsidRPr="00CB0F48" w:rsidRDefault="00156F87" w:rsidP="00156F87">
            <w:pPr>
              <w:jc w:val="center"/>
              <w:rPr>
                <w:rFonts w:ascii="Arial" w:hAnsi="Arial" w:cs="Arial"/>
                <w:sz w:val="18"/>
                <w:szCs w:val="18"/>
              </w:rPr>
            </w:pPr>
            <w:r>
              <w:rPr>
                <w:rFonts w:ascii="Arial" w:hAnsi="Arial" w:cs="Arial"/>
                <w:sz w:val="18"/>
                <w:szCs w:val="18"/>
              </w:rPr>
              <w:t>1199</w:t>
            </w:r>
          </w:p>
        </w:tc>
        <w:tc>
          <w:tcPr>
            <w:tcW w:w="2523" w:type="dxa"/>
            <w:vAlign w:val="center"/>
          </w:tcPr>
          <w:p w14:paraId="0731B2A1" w14:textId="77777777" w:rsidR="00156F87" w:rsidRPr="00CB0F48" w:rsidRDefault="00156F87" w:rsidP="00156F87">
            <w:pPr>
              <w:rPr>
                <w:rFonts w:ascii="Arial" w:hAnsi="Arial" w:cs="Arial"/>
                <w:sz w:val="18"/>
                <w:szCs w:val="18"/>
              </w:rPr>
            </w:pPr>
            <w:r w:rsidRPr="002370F8">
              <w:rPr>
                <w:rFonts w:ascii="Arial" w:hAnsi="Arial" w:cs="Arial"/>
                <w:sz w:val="18"/>
                <w:szCs w:val="18"/>
              </w:rPr>
              <w:t>E_AUXLOAD</w:t>
            </w:r>
          </w:p>
        </w:tc>
        <w:tc>
          <w:tcPr>
            <w:tcW w:w="6456" w:type="dxa"/>
            <w:vAlign w:val="center"/>
          </w:tcPr>
          <w:p w14:paraId="189E89CE" w14:textId="77777777" w:rsidR="00156F87" w:rsidRPr="00CB0F48" w:rsidRDefault="00156F87" w:rsidP="00156F87">
            <w:pPr>
              <w:rPr>
                <w:rFonts w:ascii="Arial" w:hAnsi="Arial" w:cs="Arial"/>
                <w:sz w:val="18"/>
                <w:szCs w:val="18"/>
              </w:rPr>
            </w:pPr>
            <w:r>
              <w:rPr>
                <w:rFonts w:ascii="Arial" w:hAnsi="Arial" w:cs="Arial"/>
                <w:sz w:val="18"/>
                <w:szCs w:val="18"/>
              </w:rPr>
              <w:t>ERCOT designated auxiliary load zone</w:t>
            </w:r>
          </w:p>
        </w:tc>
      </w:tr>
      <w:tr w:rsidR="00156F87" w:rsidRPr="00CB0F48" w14:paraId="109741E5" w14:textId="77777777" w:rsidTr="00164498">
        <w:trPr>
          <w:cantSplit/>
        </w:trPr>
        <w:tc>
          <w:tcPr>
            <w:tcW w:w="1071" w:type="dxa"/>
          </w:tcPr>
          <w:p w14:paraId="0B032989" w14:textId="77777777" w:rsidR="00156F87" w:rsidRPr="00CB0F48" w:rsidRDefault="00156F87" w:rsidP="00156F87">
            <w:pPr>
              <w:jc w:val="center"/>
              <w:rPr>
                <w:rFonts w:ascii="Arial" w:hAnsi="Arial" w:cs="Arial"/>
                <w:sz w:val="18"/>
                <w:szCs w:val="18"/>
              </w:rPr>
            </w:pPr>
            <w:r>
              <w:rPr>
                <w:rFonts w:ascii="Arial" w:hAnsi="Arial" w:cs="Arial"/>
                <w:sz w:val="18"/>
                <w:szCs w:val="18"/>
              </w:rPr>
              <w:t>1200</w:t>
            </w:r>
          </w:p>
        </w:tc>
        <w:tc>
          <w:tcPr>
            <w:tcW w:w="2523" w:type="dxa"/>
            <w:vAlign w:val="center"/>
          </w:tcPr>
          <w:p w14:paraId="135D2977" w14:textId="77777777" w:rsidR="00156F87" w:rsidRPr="00CB0F48" w:rsidRDefault="00156F87" w:rsidP="00156F87">
            <w:pPr>
              <w:rPr>
                <w:rFonts w:ascii="Arial" w:hAnsi="Arial" w:cs="Arial"/>
                <w:sz w:val="18"/>
                <w:szCs w:val="18"/>
              </w:rPr>
            </w:pPr>
            <w:r w:rsidRPr="002370F8">
              <w:rPr>
                <w:rFonts w:ascii="Arial" w:hAnsi="Arial" w:cs="Arial"/>
                <w:sz w:val="18"/>
                <w:szCs w:val="18"/>
              </w:rPr>
              <w:t>UNASSIGNED</w:t>
            </w:r>
          </w:p>
        </w:tc>
        <w:tc>
          <w:tcPr>
            <w:tcW w:w="6456" w:type="dxa"/>
            <w:vAlign w:val="center"/>
          </w:tcPr>
          <w:p w14:paraId="780C72A6" w14:textId="77777777" w:rsidR="00156F87" w:rsidRPr="00CB0F48" w:rsidRDefault="00156F87" w:rsidP="00156F87">
            <w:pPr>
              <w:rPr>
                <w:rFonts w:ascii="Arial" w:hAnsi="Arial" w:cs="Arial"/>
                <w:sz w:val="18"/>
                <w:szCs w:val="18"/>
              </w:rPr>
            </w:pPr>
            <w:r>
              <w:rPr>
                <w:rFonts w:ascii="Arial" w:hAnsi="Arial" w:cs="Arial"/>
                <w:sz w:val="18"/>
                <w:szCs w:val="18"/>
              </w:rPr>
              <w:t>Planning zones that are not defined in NMMS are defaulted to this zone</w:t>
            </w:r>
          </w:p>
        </w:tc>
      </w:tr>
      <w:tr w:rsidR="00156F87" w:rsidRPr="00120C26" w14:paraId="51D1B16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5C79DC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2000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5FC7585" w14:textId="77777777" w:rsidR="00156F87" w:rsidRPr="00120C26" w:rsidRDefault="00156F87" w:rsidP="00156F87">
            <w:pPr>
              <w:rPr>
                <w:rFonts w:ascii="Arial" w:hAnsi="Arial" w:cs="Arial"/>
                <w:sz w:val="18"/>
                <w:szCs w:val="18"/>
              </w:rPr>
            </w:pPr>
            <w:r w:rsidRPr="00120C26">
              <w:rPr>
                <w:rFonts w:ascii="Arial" w:hAnsi="Arial" w:cs="Arial"/>
                <w:sz w:val="18"/>
                <w:szCs w:val="18"/>
              </w:rPr>
              <w:t>Anderson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13538D2" w14:textId="77777777" w:rsidR="00156F87" w:rsidRPr="00120C26" w:rsidRDefault="00156F87" w:rsidP="00156F87">
            <w:pPr>
              <w:rPr>
                <w:rFonts w:ascii="Arial" w:hAnsi="Arial" w:cs="Arial"/>
                <w:sz w:val="18"/>
                <w:szCs w:val="18"/>
              </w:rPr>
            </w:pPr>
            <w:r w:rsidRPr="00120C26">
              <w:rPr>
                <w:rFonts w:ascii="Arial" w:hAnsi="Arial" w:cs="Arial"/>
                <w:sz w:val="18"/>
                <w:szCs w:val="18"/>
              </w:rPr>
              <w:t>Anderson County For all TSP Use</w:t>
            </w:r>
          </w:p>
        </w:tc>
      </w:tr>
      <w:tr w:rsidR="00156F87" w:rsidRPr="00120C26" w14:paraId="378AD52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8F591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2001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A5A9D2E" w14:textId="77777777" w:rsidR="00156F87" w:rsidRPr="00120C26" w:rsidRDefault="00156F87" w:rsidP="00156F87">
            <w:pPr>
              <w:rPr>
                <w:rFonts w:ascii="Arial" w:hAnsi="Arial" w:cs="Arial"/>
                <w:sz w:val="18"/>
                <w:szCs w:val="18"/>
              </w:rPr>
            </w:pPr>
            <w:r w:rsidRPr="00120C26">
              <w:rPr>
                <w:rFonts w:ascii="Arial" w:hAnsi="Arial" w:cs="Arial"/>
                <w:sz w:val="18"/>
                <w:szCs w:val="18"/>
              </w:rPr>
              <w:t>Andrews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14CBA10" w14:textId="77777777" w:rsidR="00156F87" w:rsidRPr="00120C26" w:rsidRDefault="00156F87" w:rsidP="00156F87">
            <w:pPr>
              <w:rPr>
                <w:rFonts w:ascii="Arial" w:hAnsi="Arial" w:cs="Arial"/>
                <w:sz w:val="18"/>
                <w:szCs w:val="18"/>
              </w:rPr>
            </w:pPr>
            <w:r w:rsidRPr="00120C26">
              <w:rPr>
                <w:rFonts w:ascii="Arial" w:hAnsi="Arial" w:cs="Arial"/>
                <w:sz w:val="18"/>
                <w:szCs w:val="18"/>
              </w:rPr>
              <w:t>Andrews County For all TSP Use</w:t>
            </w:r>
          </w:p>
        </w:tc>
      </w:tr>
      <w:tr w:rsidR="00156F87" w:rsidRPr="00120C26" w14:paraId="3AEB336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420DF4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2002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C21E4DB" w14:textId="77777777" w:rsidR="00156F87" w:rsidRPr="00120C26" w:rsidRDefault="00156F87" w:rsidP="00156F87">
            <w:pPr>
              <w:rPr>
                <w:rFonts w:ascii="Arial" w:hAnsi="Arial" w:cs="Arial"/>
                <w:sz w:val="18"/>
                <w:szCs w:val="18"/>
              </w:rPr>
            </w:pPr>
            <w:r w:rsidRPr="00120C26">
              <w:rPr>
                <w:rFonts w:ascii="Arial" w:hAnsi="Arial" w:cs="Arial"/>
                <w:sz w:val="18"/>
                <w:szCs w:val="18"/>
              </w:rPr>
              <w:t>Angelina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B558565" w14:textId="77777777" w:rsidR="00156F87" w:rsidRPr="00120C26" w:rsidRDefault="00156F87" w:rsidP="00156F87">
            <w:pPr>
              <w:rPr>
                <w:rFonts w:ascii="Arial" w:hAnsi="Arial" w:cs="Arial"/>
                <w:sz w:val="18"/>
                <w:szCs w:val="18"/>
              </w:rPr>
            </w:pPr>
            <w:r w:rsidRPr="00120C26">
              <w:rPr>
                <w:rFonts w:ascii="Arial" w:hAnsi="Arial" w:cs="Arial"/>
                <w:sz w:val="18"/>
                <w:szCs w:val="18"/>
              </w:rPr>
              <w:t>Angelina County For all TSP Use</w:t>
            </w:r>
          </w:p>
        </w:tc>
      </w:tr>
      <w:tr w:rsidR="00156F87" w:rsidRPr="00120C26" w14:paraId="125AB70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C1EF93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2003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B4B78CF" w14:textId="77777777" w:rsidR="00156F87" w:rsidRPr="00120C26" w:rsidRDefault="00156F87" w:rsidP="00156F87">
            <w:pPr>
              <w:rPr>
                <w:rFonts w:ascii="Arial" w:hAnsi="Arial" w:cs="Arial"/>
                <w:sz w:val="18"/>
                <w:szCs w:val="18"/>
              </w:rPr>
            </w:pPr>
            <w:r w:rsidRPr="00120C26">
              <w:rPr>
                <w:rFonts w:ascii="Arial" w:hAnsi="Arial" w:cs="Arial"/>
                <w:sz w:val="18"/>
                <w:szCs w:val="18"/>
              </w:rPr>
              <w:t>Aransas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966A87E" w14:textId="77777777" w:rsidR="00156F87" w:rsidRPr="00120C26" w:rsidRDefault="00156F87" w:rsidP="00156F87">
            <w:pPr>
              <w:rPr>
                <w:rFonts w:ascii="Arial" w:hAnsi="Arial" w:cs="Arial"/>
                <w:sz w:val="18"/>
                <w:szCs w:val="18"/>
              </w:rPr>
            </w:pPr>
            <w:r w:rsidRPr="00120C26">
              <w:rPr>
                <w:rFonts w:ascii="Arial" w:hAnsi="Arial" w:cs="Arial"/>
                <w:sz w:val="18"/>
                <w:szCs w:val="18"/>
              </w:rPr>
              <w:t>Aransas County For all TSP Use</w:t>
            </w:r>
          </w:p>
        </w:tc>
      </w:tr>
      <w:tr w:rsidR="00156F87" w:rsidRPr="00120C26" w14:paraId="41B4D6E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D2C456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2004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6708E83" w14:textId="77777777" w:rsidR="00156F87" w:rsidRPr="00120C26" w:rsidRDefault="00156F87" w:rsidP="00156F87">
            <w:pPr>
              <w:rPr>
                <w:rFonts w:ascii="Arial" w:hAnsi="Arial" w:cs="Arial"/>
                <w:sz w:val="18"/>
                <w:szCs w:val="18"/>
              </w:rPr>
            </w:pPr>
            <w:r w:rsidRPr="00120C26">
              <w:rPr>
                <w:rFonts w:ascii="Arial" w:hAnsi="Arial" w:cs="Arial"/>
                <w:sz w:val="18"/>
                <w:szCs w:val="18"/>
              </w:rPr>
              <w:t>Archer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718139B" w14:textId="77777777" w:rsidR="00156F87" w:rsidRPr="00120C26" w:rsidRDefault="00156F87" w:rsidP="00156F87">
            <w:pPr>
              <w:rPr>
                <w:rFonts w:ascii="Arial" w:hAnsi="Arial" w:cs="Arial"/>
                <w:sz w:val="18"/>
                <w:szCs w:val="18"/>
              </w:rPr>
            </w:pPr>
            <w:r w:rsidRPr="00120C26">
              <w:rPr>
                <w:rFonts w:ascii="Arial" w:hAnsi="Arial" w:cs="Arial"/>
                <w:sz w:val="18"/>
                <w:szCs w:val="18"/>
              </w:rPr>
              <w:t>Archer County For all TSP Use</w:t>
            </w:r>
          </w:p>
        </w:tc>
      </w:tr>
      <w:tr w:rsidR="00156F87" w:rsidRPr="00120C26" w14:paraId="15CA742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1A4711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2005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C9298A1" w14:textId="77777777" w:rsidR="00156F87" w:rsidRPr="00120C26" w:rsidRDefault="00156F87" w:rsidP="00156F87">
            <w:pPr>
              <w:rPr>
                <w:rFonts w:ascii="Arial" w:hAnsi="Arial" w:cs="Arial"/>
                <w:sz w:val="18"/>
                <w:szCs w:val="18"/>
              </w:rPr>
            </w:pPr>
            <w:r w:rsidRPr="00120C26">
              <w:rPr>
                <w:rFonts w:ascii="Arial" w:hAnsi="Arial" w:cs="Arial"/>
                <w:sz w:val="18"/>
                <w:szCs w:val="18"/>
              </w:rPr>
              <w:t>Armstrong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F63135" w14:textId="77777777" w:rsidR="00156F87" w:rsidRPr="00120C26" w:rsidRDefault="00156F87" w:rsidP="00156F87">
            <w:pPr>
              <w:rPr>
                <w:rFonts w:ascii="Arial" w:hAnsi="Arial" w:cs="Arial"/>
                <w:sz w:val="18"/>
                <w:szCs w:val="18"/>
              </w:rPr>
            </w:pPr>
            <w:r w:rsidRPr="00120C26">
              <w:rPr>
                <w:rFonts w:ascii="Arial" w:hAnsi="Arial" w:cs="Arial"/>
                <w:sz w:val="18"/>
                <w:szCs w:val="18"/>
              </w:rPr>
              <w:t>Armstrong County For all TSP Use</w:t>
            </w:r>
          </w:p>
        </w:tc>
      </w:tr>
      <w:tr w:rsidR="00156F87" w:rsidRPr="00120C26" w14:paraId="4F58512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2D5E07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2006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2112433" w14:textId="77777777" w:rsidR="00156F87" w:rsidRPr="00120C26" w:rsidRDefault="00156F87" w:rsidP="00156F87">
            <w:pPr>
              <w:rPr>
                <w:rFonts w:ascii="Arial" w:hAnsi="Arial" w:cs="Arial"/>
                <w:sz w:val="18"/>
                <w:szCs w:val="18"/>
              </w:rPr>
            </w:pPr>
            <w:r w:rsidRPr="00120C26">
              <w:rPr>
                <w:rFonts w:ascii="Arial" w:hAnsi="Arial" w:cs="Arial"/>
                <w:sz w:val="18"/>
                <w:szCs w:val="18"/>
              </w:rPr>
              <w:t>Atascosa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6A692BD" w14:textId="77777777" w:rsidR="00156F87" w:rsidRPr="00120C26" w:rsidRDefault="00156F87" w:rsidP="00156F87">
            <w:pPr>
              <w:rPr>
                <w:rFonts w:ascii="Arial" w:hAnsi="Arial" w:cs="Arial"/>
                <w:sz w:val="18"/>
                <w:szCs w:val="18"/>
              </w:rPr>
            </w:pPr>
            <w:r w:rsidRPr="00120C26">
              <w:rPr>
                <w:rFonts w:ascii="Arial" w:hAnsi="Arial" w:cs="Arial"/>
                <w:sz w:val="18"/>
                <w:szCs w:val="18"/>
              </w:rPr>
              <w:t>Atascosa County For all TSP Use</w:t>
            </w:r>
          </w:p>
        </w:tc>
      </w:tr>
      <w:tr w:rsidR="00156F87" w:rsidRPr="00120C26" w14:paraId="2CF1CC9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A2EF02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2007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BF1873" w14:textId="77777777" w:rsidR="00156F87" w:rsidRPr="00120C26" w:rsidRDefault="00156F87" w:rsidP="00156F87">
            <w:pPr>
              <w:rPr>
                <w:rFonts w:ascii="Arial" w:hAnsi="Arial" w:cs="Arial"/>
                <w:sz w:val="18"/>
                <w:szCs w:val="18"/>
              </w:rPr>
            </w:pPr>
            <w:r w:rsidRPr="00120C26">
              <w:rPr>
                <w:rFonts w:ascii="Arial" w:hAnsi="Arial" w:cs="Arial"/>
                <w:sz w:val="18"/>
                <w:szCs w:val="18"/>
              </w:rPr>
              <w:t>Austin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F19D449" w14:textId="77777777" w:rsidR="00156F87" w:rsidRPr="00120C26" w:rsidRDefault="00156F87" w:rsidP="00156F87">
            <w:pPr>
              <w:rPr>
                <w:rFonts w:ascii="Arial" w:hAnsi="Arial" w:cs="Arial"/>
                <w:sz w:val="18"/>
                <w:szCs w:val="18"/>
              </w:rPr>
            </w:pPr>
            <w:r w:rsidRPr="00120C26">
              <w:rPr>
                <w:rFonts w:ascii="Arial" w:hAnsi="Arial" w:cs="Arial"/>
                <w:sz w:val="18"/>
                <w:szCs w:val="18"/>
              </w:rPr>
              <w:t>Austin County For all TSP Use</w:t>
            </w:r>
          </w:p>
        </w:tc>
      </w:tr>
      <w:tr w:rsidR="00156F87" w:rsidRPr="00120C26" w14:paraId="16309AF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41743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2008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1391BC" w14:textId="77777777" w:rsidR="00156F87" w:rsidRPr="00120C26" w:rsidRDefault="00156F87" w:rsidP="00156F87">
            <w:pPr>
              <w:rPr>
                <w:rFonts w:ascii="Arial" w:hAnsi="Arial" w:cs="Arial"/>
                <w:sz w:val="18"/>
                <w:szCs w:val="18"/>
              </w:rPr>
            </w:pPr>
            <w:r w:rsidRPr="00120C26">
              <w:rPr>
                <w:rFonts w:ascii="Arial" w:hAnsi="Arial" w:cs="Arial"/>
                <w:sz w:val="18"/>
                <w:szCs w:val="18"/>
              </w:rPr>
              <w:t>Bailey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6CA9E88" w14:textId="77777777" w:rsidR="00156F87" w:rsidRPr="00120C26" w:rsidRDefault="00156F87" w:rsidP="00156F87">
            <w:pPr>
              <w:rPr>
                <w:rFonts w:ascii="Arial" w:hAnsi="Arial" w:cs="Arial"/>
                <w:sz w:val="18"/>
                <w:szCs w:val="18"/>
              </w:rPr>
            </w:pPr>
            <w:r w:rsidRPr="00120C26">
              <w:rPr>
                <w:rFonts w:ascii="Arial" w:hAnsi="Arial" w:cs="Arial"/>
                <w:sz w:val="18"/>
                <w:szCs w:val="18"/>
              </w:rPr>
              <w:t>Bailey County For all TSP Use</w:t>
            </w:r>
          </w:p>
        </w:tc>
      </w:tr>
      <w:tr w:rsidR="00156F87" w:rsidRPr="00120C26" w14:paraId="5181A1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1B54A6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2009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2F4EB87" w14:textId="77777777" w:rsidR="00156F87" w:rsidRPr="00120C26" w:rsidRDefault="00156F87" w:rsidP="00156F87">
            <w:pPr>
              <w:rPr>
                <w:rFonts w:ascii="Arial" w:hAnsi="Arial" w:cs="Arial"/>
                <w:sz w:val="18"/>
                <w:szCs w:val="18"/>
              </w:rPr>
            </w:pPr>
            <w:r w:rsidRPr="00120C26">
              <w:rPr>
                <w:rFonts w:ascii="Arial" w:hAnsi="Arial" w:cs="Arial"/>
                <w:sz w:val="18"/>
                <w:szCs w:val="18"/>
              </w:rPr>
              <w:t>Bandera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FC48CD" w14:textId="77777777" w:rsidR="00156F87" w:rsidRPr="00120C26" w:rsidRDefault="00156F87" w:rsidP="00156F87">
            <w:pPr>
              <w:rPr>
                <w:rFonts w:ascii="Arial" w:hAnsi="Arial" w:cs="Arial"/>
                <w:sz w:val="18"/>
                <w:szCs w:val="18"/>
              </w:rPr>
            </w:pPr>
            <w:r w:rsidRPr="00120C26">
              <w:rPr>
                <w:rFonts w:ascii="Arial" w:hAnsi="Arial" w:cs="Arial"/>
                <w:sz w:val="18"/>
                <w:szCs w:val="18"/>
              </w:rPr>
              <w:t>Bandera County For all TSP Use</w:t>
            </w:r>
          </w:p>
        </w:tc>
      </w:tr>
      <w:tr w:rsidR="00156F87" w:rsidRPr="00120C26" w14:paraId="16D92A9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0FA32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2010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3F406B5" w14:textId="77777777" w:rsidR="00156F87" w:rsidRPr="00120C26" w:rsidRDefault="00156F87" w:rsidP="00156F87">
            <w:pPr>
              <w:rPr>
                <w:rFonts w:ascii="Arial" w:hAnsi="Arial" w:cs="Arial"/>
                <w:sz w:val="18"/>
                <w:szCs w:val="18"/>
              </w:rPr>
            </w:pPr>
            <w:r w:rsidRPr="00120C26">
              <w:rPr>
                <w:rFonts w:ascii="Arial" w:hAnsi="Arial" w:cs="Arial"/>
                <w:sz w:val="18"/>
                <w:szCs w:val="18"/>
              </w:rPr>
              <w:t>Bastrop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3B23647" w14:textId="77777777" w:rsidR="00156F87" w:rsidRPr="00120C26" w:rsidRDefault="00156F87" w:rsidP="00156F87">
            <w:pPr>
              <w:rPr>
                <w:rFonts w:ascii="Arial" w:hAnsi="Arial" w:cs="Arial"/>
                <w:sz w:val="18"/>
                <w:szCs w:val="18"/>
              </w:rPr>
            </w:pPr>
            <w:r w:rsidRPr="00120C26">
              <w:rPr>
                <w:rFonts w:ascii="Arial" w:hAnsi="Arial" w:cs="Arial"/>
                <w:sz w:val="18"/>
                <w:szCs w:val="18"/>
              </w:rPr>
              <w:t>Bastrop County For all TSP Use</w:t>
            </w:r>
          </w:p>
        </w:tc>
      </w:tr>
      <w:tr w:rsidR="00156F87" w:rsidRPr="00120C26" w14:paraId="47E69E0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444CDB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2011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E957312" w14:textId="77777777" w:rsidR="00156F87" w:rsidRPr="00120C26" w:rsidRDefault="00156F87" w:rsidP="00156F87">
            <w:pPr>
              <w:rPr>
                <w:rFonts w:ascii="Arial" w:hAnsi="Arial" w:cs="Arial"/>
                <w:sz w:val="18"/>
                <w:szCs w:val="18"/>
              </w:rPr>
            </w:pPr>
            <w:r w:rsidRPr="00120C26">
              <w:rPr>
                <w:rFonts w:ascii="Arial" w:hAnsi="Arial" w:cs="Arial"/>
                <w:sz w:val="18"/>
                <w:szCs w:val="18"/>
              </w:rPr>
              <w:t>Baylor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66C6835" w14:textId="77777777" w:rsidR="00156F87" w:rsidRPr="00120C26" w:rsidRDefault="00156F87" w:rsidP="00156F87">
            <w:pPr>
              <w:rPr>
                <w:rFonts w:ascii="Arial" w:hAnsi="Arial" w:cs="Arial"/>
                <w:sz w:val="18"/>
                <w:szCs w:val="18"/>
              </w:rPr>
            </w:pPr>
            <w:r w:rsidRPr="00120C26">
              <w:rPr>
                <w:rFonts w:ascii="Arial" w:hAnsi="Arial" w:cs="Arial"/>
                <w:sz w:val="18"/>
                <w:szCs w:val="18"/>
              </w:rPr>
              <w:t>Baylor County For all TSP Use</w:t>
            </w:r>
          </w:p>
        </w:tc>
      </w:tr>
      <w:tr w:rsidR="00156F87" w:rsidRPr="00120C26" w14:paraId="0F7EC10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497E8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2012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8726C2" w14:textId="77777777" w:rsidR="00156F87" w:rsidRPr="00120C26" w:rsidRDefault="00156F87" w:rsidP="00156F87">
            <w:pPr>
              <w:rPr>
                <w:rFonts w:ascii="Arial" w:hAnsi="Arial" w:cs="Arial"/>
                <w:sz w:val="18"/>
                <w:szCs w:val="18"/>
              </w:rPr>
            </w:pPr>
            <w:r w:rsidRPr="00120C26">
              <w:rPr>
                <w:rFonts w:ascii="Arial" w:hAnsi="Arial" w:cs="Arial"/>
                <w:sz w:val="18"/>
                <w:szCs w:val="18"/>
              </w:rPr>
              <w:t>Bee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E698C0" w14:textId="77777777" w:rsidR="00156F87" w:rsidRPr="00120C26" w:rsidRDefault="00156F87" w:rsidP="00156F87">
            <w:pPr>
              <w:rPr>
                <w:rFonts w:ascii="Arial" w:hAnsi="Arial" w:cs="Arial"/>
                <w:sz w:val="18"/>
                <w:szCs w:val="18"/>
              </w:rPr>
            </w:pPr>
            <w:r w:rsidRPr="00120C26">
              <w:rPr>
                <w:rFonts w:ascii="Arial" w:hAnsi="Arial" w:cs="Arial"/>
                <w:sz w:val="18"/>
                <w:szCs w:val="18"/>
              </w:rPr>
              <w:t>Bee County For all TSP Use</w:t>
            </w:r>
          </w:p>
        </w:tc>
      </w:tr>
      <w:tr w:rsidR="00156F87" w:rsidRPr="00120C26" w14:paraId="6AE2D7E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C0547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2013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974CC58" w14:textId="77777777" w:rsidR="00156F87" w:rsidRPr="00120C26" w:rsidRDefault="00156F87" w:rsidP="00156F87">
            <w:pPr>
              <w:rPr>
                <w:rFonts w:ascii="Arial" w:hAnsi="Arial" w:cs="Arial"/>
                <w:sz w:val="18"/>
                <w:szCs w:val="18"/>
              </w:rPr>
            </w:pPr>
            <w:r w:rsidRPr="00120C26">
              <w:rPr>
                <w:rFonts w:ascii="Arial" w:hAnsi="Arial" w:cs="Arial"/>
                <w:sz w:val="18"/>
                <w:szCs w:val="18"/>
              </w:rPr>
              <w:t>Bell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0D01C85" w14:textId="77777777" w:rsidR="00156F87" w:rsidRPr="00120C26" w:rsidRDefault="00156F87" w:rsidP="00156F87">
            <w:pPr>
              <w:rPr>
                <w:rFonts w:ascii="Arial" w:hAnsi="Arial" w:cs="Arial"/>
                <w:sz w:val="18"/>
                <w:szCs w:val="18"/>
              </w:rPr>
            </w:pPr>
            <w:r w:rsidRPr="00120C26">
              <w:rPr>
                <w:rFonts w:ascii="Arial" w:hAnsi="Arial" w:cs="Arial"/>
                <w:sz w:val="18"/>
                <w:szCs w:val="18"/>
              </w:rPr>
              <w:t>Bell County For all TSP Use</w:t>
            </w:r>
          </w:p>
        </w:tc>
      </w:tr>
      <w:tr w:rsidR="00156F87" w:rsidRPr="00120C26" w14:paraId="3842FB2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81C4F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2014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C6DD793" w14:textId="77777777" w:rsidR="00156F87" w:rsidRPr="00120C26" w:rsidRDefault="00156F87" w:rsidP="00156F87">
            <w:pPr>
              <w:rPr>
                <w:rFonts w:ascii="Arial" w:hAnsi="Arial" w:cs="Arial"/>
                <w:sz w:val="18"/>
                <w:szCs w:val="18"/>
              </w:rPr>
            </w:pPr>
            <w:r w:rsidRPr="00120C26">
              <w:rPr>
                <w:rFonts w:ascii="Arial" w:hAnsi="Arial" w:cs="Arial"/>
                <w:sz w:val="18"/>
                <w:szCs w:val="18"/>
              </w:rPr>
              <w:t>Bexar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F403CE" w14:textId="77777777" w:rsidR="00156F87" w:rsidRPr="00120C26" w:rsidRDefault="00156F87" w:rsidP="00156F87">
            <w:pPr>
              <w:rPr>
                <w:rFonts w:ascii="Arial" w:hAnsi="Arial" w:cs="Arial"/>
                <w:sz w:val="18"/>
                <w:szCs w:val="18"/>
              </w:rPr>
            </w:pPr>
            <w:r w:rsidRPr="00120C26">
              <w:rPr>
                <w:rFonts w:ascii="Arial" w:hAnsi="Arial" w:cs="Arial"/>
                <w:sz w:val="18"/>
                <w:szCs w:val="18"/>
              </w:rPr>
              <w:t>Bexar County For all TSP Use</w:t>
            </w:r>
          </w:p>
        </w:tc>
      </w:tr>
      <w:tr w:rsidR="00156F87" w:rsidRPr="00120C26" w14:paraId="7C4877E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A9269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2015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03A1D2A" w14:textId="77777777" w:rsidR="00156F87" w:rsidRPr="00120C26" w:rsidRDefault="00156F87" w:rsidP="00156F87">
            <w:pPr>
              <w:rPr>
                <w:rFonts w:ascii="Arial" w:hAnsi="Arial" w:cs="Arial"/>
                <w:sz w:val="18"/>
                <w:szCs w:val="18"/>
              </w:rPr>
            </w:pPr>
            <w:r w:rsidRPr="00120C26">
              <w:rPr>
                <w:rFonts w:ascii="Arial" w:hAnsi="Arial" w:cs="Arial"/>
                <w:sz w:val="18"/>
                <w:szCs w:val="18"/>
              </w:rPr>
              <w:t>Blanco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07D91A0" w14:textId="77777777" w:rsidR="00156F87" w:rsidRPr="00120C26" w:rsidRDefault="00156F87" w:rsidP="00156F87">
            <w:pPr>
              <w:rPr>
                <w:rFonts w:ascii="Arial" w:hAnsi="Arial" w:cs="Arial"/>
                <w:sz w:val="18"/>
                <w:szCs w:val="18"/>
              </w:rPr>
            </w:pPr>
            <w:r w:rsidRPr="00120C26">
              <w:rPr>
                <w:rFonts w:ascii="Arial" w:hAnsi="Arial" w:cs="Arial"/>
                <w:sz w:val="18"/>
                <w:szCs w:val="18"/>
              </w:rPr>
              <w:t>Blanco County For all TSP Use</w:t>
            </w:r>
          </w:p>
        </w:tc>
      </w:tr>
      <w:tr w:rsidR="00156F87" w:rsidRPr="00120C26" w14:paraId="4B45D58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2C937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2016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210448" w14:textId="77777777" w:rsidR="00156F87" w:rsidRPr="00120C26" w:rsidRDefault="00156F87" w:rsidP="00156F87">
            <w:pPr>
              <w:rPr>
                <w:rFonts w:ascii="Arial" w:hAnsi="Arial" w:cs="Arial"/>
                <w:sz w:val="18"/>
                <w:szCs w:val="18"/>
              </w:rPr>
            </w:pPr>
            <w:r w:rsidRPr="00120C26">
              <w:rPr>
                <w:rFonts w:ascii="Arial" w:hAnsi="Arial" w:cs="Arial"/>
                <w:sz w:val="18"/>
                <w:szCs w:val="18"/>
              </w:rPr>
              <w:t>Borden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DAE1AC4" w14:textId="77777777" w:rsidR="00156F87" w:rsidRPr="00120C26" w:rsidRDefault="00156F87" w:rsidP="00156F87">
            <w:pPr>
              <w:rPr>
                <w:rFonts w:ascii="Arial" w:hAnsi="Arial" w:cs="Arial"/>
                <w:sz w:val="18"/>
                <w:szCs w:val="18"/>
              </w:rPr>
            </w:pPr>
            <w:r w:rsidRPr="00120C26">
              <w:rPr>
                <w:rFonts w:ascii="Arial" w:hAnsi="Arial" w:cs="Arial"/>
                <w:sz w:val="18"/>
                <w:szCs w:val="18"/>
              </w:rPr>
              <w:t>Borden County For all TSP Use</w:t>
            </w:r>
          </w:p>
        </w:tc>
      </w:tr>
      <w:tr w:rsidR="00156F87" w:rsidRPr="00120C26" w14:paraId="3FBC026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11D6D7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2017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FE3F41" w14:textId="77777777" w:rsidR="00156F87" w:rsidRPr="00120C26" w:rsidRDefault="00156F87" w:rsidP="00156F87">
            <w:pPr>
              <w:rPr>
                <w:rFonts w:ascii="Arial" w:hAnsi="Arial" w:cs="Arial"/>
                <w:sz w:val="18"/>
                <w:szCs w:val="18"/>
              </w:rPr>
            </w:pPr>
            <w:r w:rsidRPr="00120C26">
              <w:rPr>
                <w:rFonts w:ascii="Arial" w:hAnsi="Arial" w:cs="Arial"/>
                <w:sz w:val="18"/>
                <w:szCs w:val="18"/>
              </w:rPr>
              <w:t>Bosque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4CDA190" w14:textId="77777777" w:rsidR="00156F87" w:rsidRPr="00120C26" w:rsidRDefault="00156F87" w:rsidP="00156F87">
            <w:pPr>
              <w:rPr>
                <w:rFonts w:ascii="Arial" w:hAnsi="Arial" w:cs="Arial"/>
                <w:sz w:val="18"/>
                <w:szCs w:val="18"/>
              </w:rPr>
            </w:pPr>
            <w:r w:rsidRPr="00120C26">
              <w:rPr>
                <w:rFonts w:ascii="Arial" w:hAnsi="Arial" w:cs="Arial"/>
                <w:sz w:val="18"/>
                <w:szCs w:val="18"/>
              </w:rPr>
              <w:t>Bosque County For all TSP Use</w:t>
            </w:r>
          </w:p>
        </w:tc>
      </w:tr>
      <w:tr w:rsidR="00156F87" w:rsidRPr="00120C26" w14:paraId="6B80C6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B420C0"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2018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B593399" w14:textId="77777777" w:rsidR="00156F87" w:rsidRPr="00120C26" w:rsidRDefault="00156F87" w:rsidP="00156F87">
            <w:pPr>
              <w:rPr>
                <w:rFonts w:ascii="Arial" w:hAnsi="Arial" w:cs="Arial"/>
                <w:sz w:val="18"/>
                <w:szCs w:val="18"/>
              </w:rPr>
            </w:pPr>
            <w:r w:rsidRPr="00120C26">
              <w:rPr>
                <w:rFonts w:ascii="Arial" w:hAnsi="Arial" w:cs="Arial"/>
                <w:sz w:val="18"/>
                <w:szCs w:val="18"/>
              </w:rPr>
              <w:t>Bowie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1D6A39" w14:textId="77777777" w:rsidR="00156F87" w:rsidRPr="00120C26" w:rsidRDefault="00156F87" w:rsidP="00156F87">
            <w:pPr>
              <w:rPr>
                <w:rFonts w:ascii="Arial" w:hAnsi="Arial" w:cs="Arial"/>
                <w:sz w:val="18"/>
                <w:szCs w:val="18"/>
              </w:rPr>
            </w:pPr>
            <w:r w:rsidRPr="00120C26">
              <w:rPr>
                <w:rFonts w:ascii="Arial" w:hAnsi="Arial" w:cs="Arial"/>
                <w:sz w:val="18"/>
                <w:szCs w:val="18"/>
              </w:rPr>
              <w:t>Bowie County For all TSP Use</w:t>
            </w:r>
          </w:p>
        </w:tc>
      </w:tr>
      <w:tr w:rsidR="00156F87" w:rsidRPr="00120C26" w14:paraId="0BAFD54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65C511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2019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EA05EEF" w14:textId="77777777" w:rsidR="00156F87" w:rsidRPr="00120C26" w:rsidRDefault="00156F87" w:rsidP="00156F87">
            <w:pPr>
              <w:rPr>
                <w:rFonts w:ascii="Arial" w:hAnsi="Arial" w:cs="Arial"/>
                <w:sz w:val="18"/>
                <w:szCs w:val="18"/>
              </w:rPr>
            </w:pPr>
            <w:r w:rsidRPr="00120C26">
              <w:rPr>
                <w:rFonts w:ascii="Arial" w:hAnsi="Arial" w:cs="Arial"/>
                <w:sz w:val="18"/>
                <w:szCs w:val="18"/>
              </w:rPr>
              <w:t>Brazoria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66E6C4" w14:textId="77777777" w:rsidR="00156F87" w:rsidRPr="00120C26" w:rsidRDefault="00156F87" w:rsidP="00156F87">
            <w:pPr>
              <w:rPr>
                <w:rFonts w:ascii="Arial" w:hAnsi="Arial" w:cs="Arial"/>
                <w:sz w:val="18"/>
                <w:szCs w:val="18"/>
              </w:rPr>
            </w:pPr>
            <w:r w:rsidRPr="00120C26">
              <w:rPr>
                <w:rFonts w:ascii="Arial" w:hAnsi="Arial" w:cs="Arial"/>
                <w:sz w:val="18"/>
                <w:szCs w:val="18"/>
              </w:rPr>
              <w:t>Brazoria County For all TSP Use</w:t>
            </w:r>
          </w:p>
        </w:tc>
      </w:tr>
      <w:tr w:rsidR="00156F87" w:rsidRPr="00120C26" w14:paraId="3E2DF3A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395EA1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2020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9428ABC" w14:textId="77777777" w:rsidR="00156F87" w:rsidRPr="00120C26" w:rsidRDefault="00156F87" w:rsidP="00156F87">
            <w:pPr>
              <w:rPr>
                <w:rFonts w:ascii="Arial" w:hAnsi="Arial" w:cs="Arial"/>
                <w:sz w:val="18"/>
                <w:szCs w:val="18"/>
              </w:rPr>
            </w:pPr>
            <w:r w:rsidRPr="00120C26">
              <w:rPr>
                <w:rFonts w:ascii="Arial" w:hAnsi="Arial" w:cs="Arial"/>
                <w:sz w:val="18"/>
                <w:szCs w:val="18"/>
              </w:rPr>
              <w:t>Brazos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D13D6A" w14:textId="77777777" w:rsidR="00156F87" w:rsidRPr="00120C26" w:rsidRDefault="00156F87" w:rsidP="00156F87">
            <w:pPr>
              <w:rPr>
                <w:rFonts w:ascii="Arial" w:hAnsi="Arial" w:cs="Arial"/>
                <w:sz w:val="18"/>
                <w:szCs w:val="18"/>
              </w:rPr>
            </w:pPr>
            <w:r w:rsidRPr="00120C26">
              <w:rPr>
                <w:rFonts w:ascii="Arial" w:hAnsi="Arial" w:cs="Arial"/>
                <w:sz w:val="18"/>
                <w:szCs w:val="18"/>
              </w:rPr>
              <w:t>Brazos County For all TSP Use</w:t>
            </w:r>
          </w:p>
        </w:tc>
      </w:tr>
      <w:tr w:rsidR="00156F87" w:rsidRPr="00120C26" w14:paraId="7CB40AD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E9604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2021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B2055DF" w14:textId="77777777" w:rsidR="00156F87" w:rsidRPr="00120C26" w:rsidRDefault="00156F87" w:rsidP="00156F87">
            <w:pPr>
              <w:rPr>
                <w:rFonts w:ascii="Arial" w:hAnsi="Arial" w:cs="Arial"/>
                <w:sz w:val="18"/>
                <w:szCs w:val="18"/>
              </w:rPr>
            </w:pPr>
            <w:r w:rsidRPr="00120C26">
              <w:rPr>
                <w:rFonts w:ascii="Arial" w:hAnsi="Arial" w:cs="Arial"/>
                <w:sz w:val="18"/>
                <w:szCs w:val="18"/>
              </w:rPr>
              <w:t>Brewster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8B1512" w14:textId="77777777" w:rsidR="00156F87" w:rsidRPr="00120C26" w:rsidRDefault="00156F87" w:rsidP="00156F87">
            <w:pPr>
              <w:rPr>
                <w:rFonts w:ascii="Arial" w:hAnsi="Arial" w:cs="Arial"/>
                <w:sz w:val="18"/>
                <w:szCs w:val="18"/>
              </w:rPr>
            </w:pPr>
            <w:r w:rsidRPr="00120C26">
              <w:rPr>
                <w:rFonts w:ascii="Arial" w:hAnsi="Arial" w:cs="Arial"/>
                <w:sz w:val="18"/>
                <w:szCs w:val="18"/>
              </w:rPr>
              <w:t>Brewster County For all TSP Use</w:t>
            </w:r>
          </w:p>
        </w:tc>
      </w:tr>
      <w:tr w:rsidR="00156F87" w:rsidRPr="00120C26" w14:paraId="60F1F6A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2108F8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2022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5F1B83" w14:textId="77777777" w:rsidR="00156F87" w:rsidRPr="00120C26" w:rsidRDefault="00156F87" w:rsidP="00156F87">
            <w:pPr>
              <w:rPr>
                <w:rFonts w:ascii="Arial" w:hAnsi="Arial" w:cs="Arial"/>
                <w:sz w:val="18"/>
                <w:szCs w:val="18"/>
              </w:rPr>
            </w:pPr>
            <w:r w:rsidRPr="00120C26">
              <w:rPr>
                <w:rFonts w:ascii="Arial" w:hAnsi="Arial" w:cs="Arial"/>
                <w:sz w:val="18"/>
                <w:szCs w:val="18"/>
              </w:rPr>
              <w:t>Briscoe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BAF58E5" w14:textId="77777777" w:rsidR="00156F87" w:rsidRPr="00120C26" w:rsidRDefault="00156F87" w:rsidP="00156F87">
            <w:pPr>
              <w:rPr>
                <w:rFonts w:ascii="Arial" w:hAnsi="Arial" w:cs="Arial"/>
                <w:sz w:val="18"/>
                <w:szCs w:val="18"/>
              </w:rPr>
            </w:pPr>
            <w:r w:rsidRPr="00120C26">
              <w:rPr>
                <w:rFonts w:ascii="Arial" w:hAnsi="Arial" w:cs="Arial"/>
                <w:sz w:val="18"/>
                <w:szCs w:val="18"/>
              </w:rPr>
              <w:t>Briscoe County For all TSP Use</w:t>
            </w:r>
          </w:p>
        </w:tc>
      </w:tr>
      <w:tr w:rsidR="00156F87" w:rsidRPr="00120C26" w14:paraId="032915C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D91082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2023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FF216E1" w14:textId="77777777" w:rsidR="00156F87" w:rsidRPr="00120C26" w:rsidRDefault="00156F87" w:rsidP="00156F87">
            <w:pPr>
              <w:rPr>
                <w:rFonts w:ascii="Arial" w:hAnsi="Arial" w:cs="Arial"/>
                <w:sz w:val="18"/>
                <w:szCs w:val="18"/>
              </w:rPr>
            </w:pPr>
            <w:r w:rsidRPr="00120C26">
              <w:rPr>
                <w:rFonts w:ascii="Arial" w:hAnsi="Arial" w:cs="Arial"/>
                <w:sz w:val="18"/>
                <w:szCs w:val="18"/>
              </w:rPr>
              <w:t>Brooks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564B2B9" w14:textId="77777777" w:rsidR="00156F87" w:rsidRPr="00120C26" w:rsidRDefault="00156F87" w:rsidP="00156F87">
            <w:pPr>
              <w:rPr>
                <w:rFonts w:ascii="Arial" w:hAnsi="Arial" w:cs="Arial"/>
                <w:sz w:val="18"/>
                <w:szCs w:val="18"/>
              </w:rPr>
            </w:pPr>
            <w:r w:rsidRPr="00120C26">
              <w:rPr>
                <w:rFonts w:ascii="Arial" w:hAnsi="Arial" w:cs="Arial"/>
                <w:sz w:val="18"/>
                <w:szCs w:val="18"/>
              </w:rPr>
              <w:t>Brooks County For all TSP Use</w:t>
            </w:r>
          </w:p>
        </w:tc>
      </w:tr>
      <w:tr w:rsidR="00156F87" w:rsidRPr="00120C26" w14:paraId="06489C7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358AC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2024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1A9897" w14:textId="77777777" w:rsidR="00156F87" w:rsidRPr="00120C26" w:rsidRDefault="00156F87" w:rsidP="00156F87">
            <w:pPr>
              <w:rPr>
                <w:rFonts w:ascii="Arial" w:hAnsi="Arial" w:cs="Arial"/>
                <w:sz w:val="18"/>
                <w:szCs w:val="18"/>
              </w:rPr>
            </w:pPr>
            <w:r w:rsidRPr="00120C26">
              <w:rPr>
                <w:rFonts w:ascii="Arial" w:hAnsi="Arial" w:cs="Arial"/>
                <w:sz w:val="18"/>
                <w:szCs w:val="18"/>
              </w:rPr>
              <w:t>Brown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E5CB997" w14:textId="77777777" w:rsidR="00156F87" w:rsidRPr="00120C26" w:rsidRDefault="00156F87" w:rsidP="00156F87">
            <w:pPr>
              <w:rPr>
                <w:rFonts w:ascii="Arial" w:hAnsi="Arial" w:cs="Arial"/>
                <w:sz w:val="18"/>
                <w:szCs w:val="18"/>
              </w:rPr>
            </w:pPr>
            <w:r w:rsidRPr="00120C26">
              <w:rPr>
                <w:rFonts w:ascii="Arial" w:hAnsi="Arial" w:cs="Arial"/>
                <w:sz w:val="18"/>
                <w:szCs w:val="18"/>
              </w:rPr>
              <w:t>Brown County For all TSP Use</w:t>
            </w:r>
          </w:p>
        </w:tc>
      </w:tr>
      <w:tr w:rsidR="00156F87" w:rsidRPr="00120C26" w14:paraId="582427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A6529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2025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9BA9BBB" w14:textId="77777777" w:rsidR="00156F87" w:rsidRPr="00120C26" w:rsidRDefault="00156F87" w:rsidP="00156F87">
            <w:pPr>
              <w:rPr>
                <w:rFonts w:ascii="Arial" w:hAnsi="Arial" w:cs="Arial"/>
                <w:sz w:val="18"/>
                <w:szCs w:val="18"/>
              </w:rPr>
            </w:pPr>
            <w:r w:rsidRPr="00120C26">
              <w:rPr>
                <w:rFonts w:ascii="Arial" w:hAnsi="Arial" w:cs="Arial"/>
                <w:sz w:val="18"/>
                <w:szCs w:val="18"/>
              </w:rPr>
              <w:t>Burleson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6F535F8" w14:textId="77777777" w:rsidR="00156F87" w:rsidRPr="00120C26" w:rsidRDefault="00156F87" w:rsidP="00156F87">
            <w:pPr>
              <w:rPr>
                <w:rFonts w:ascii="Arial" w:hAnsi="Arial" w:cs="Arial"/>
                <w:sz w:val="18"/>
                <w:szCs w:val="18"/>
              </w:rPr>
            </w:pPr>
            <w:r w:rsidRPr="00120C26">
              <w:rPr>
                <w:rFonts w:ascii="Arial" w:hAnsi="Arial" w:cs="Arial"/>
                <w:sz w:val="18"/>
                <w:szCs w:val="18"/>
              </w:rPr>
              <w:t>Burleson County For all TSP Use</w:t>
            </w:r>
          </w:p>
        </w:tc>
      </w:tr>
      <w:tr w:rsidR="00156F87" w:rsidRPr="00120C26" w14:paraId="639EC15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0029D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2026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751E8EE" w14:textId="77777777" w:rsidR="00156F87" w:rsidRPr="00120C26" w:rsidRDefault="00156F87" w:rsidP="00156F87">
            <w:pPr>
              <w:rPr>
                <w:rFonts w:ascii="Arial" w:hAnsi="Arial" w:cs="Arial"/>
                <w:sz w:val="18"/>
                <w:szCs w:val="18"/>
              </w:rPr>
            </w:pPr>
            <w:r w:rsidRPr="00120C26">
              <w:rPr>
                <w:rFonts w:ascii="Arial" w:hAnsi="Arial" w:cs="Arial"/>
                <w:sz w:val="18"/>
                <w:szCs w:val="18"/>
              </w:rPr>
              <w:t>Burnet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61EBC5" w14:textId="77777777" w:rsidR="00156F87" w:rsidRPr="00120C26" w:rsidRDefault="00156F87" w:rsidP="00156F87">
            <w:pPr>
              <w:rPr>
                <w:rFonts w:ascii="Arial" w:hAnsi="Arial" w:cs="Arial"/>
                <w:sz w:val="18"/>
                <w:szCs w:val="18"/>
              </w:rPr>
            </w:pPr>
            <w:r w:rsidRPr="00120C26">
              <w:rPr>
                <w:rFonts w:ascii="Arial" w:hAnsi="Arial" w:cs="Arial"/>
                <w:sz w:val="18"/>
                <w:szCs w:val="18"/>
              </w:rPr>
              <w:t>Burnet County For all TSP Use</w:t>
            </w:r>
          </w:p>
        </w:tc>
      </w:tr>
      <w:tr w:rsidR="00156F87" w:rsidRPr="00120C26" w14:paraId="170A68F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C6B886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2027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45CF645" w14:textId="77777777" w:rsidR="00156F87" w:rsidRPr="00120C26" w:rsidRDefault="00156F87" w:rsidP="00156F87">
            <w:pPr>
              <w:rPr>
                <w:rFonts w:ascii="Arial" w:hAnsi="Arial" w:cs="Arial"/>
                <w:sz w:val="18"/>
                <w:szCs w:val="18"/>
              </w:rPr>
            </w:pPr>
            <w:r w:rsidRPr="00120C26">
              <w:rPr>
                <w:rFonts w:ascii="Arial" w:hAnsi="Arial" w:cs="Arial"/>
                <w:sz w:val="18"/>
                <w:szCs w:val="18"/>
              </w:rPr>
              <w:t>Caldwell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606B8B" w14:textId="77777777" w:rsidR="00156F87" w:rsidRPr="00120C26" w:rsidRDefault="00156F87" w:rsidP="00156F87">
            <w:pPr>
              <w:rPr>
                <w:rFonts w:ascii="Arial" w:hAnsi="Arial" w:cs="Arial"/>
                <w:sz w:val="18"/>
                <w:szCs w:val="18"/>
              </w:rPr>
            </w:pPr>
            <w:r w:rsidRPr="00120C26">
              <w:rPr>
                <w:rFonts w:ascii="Arial" w:hAnsi="Arial" w:cs="Arial"/>
                <w:sz w:val="18"/>
                <w:szCs w:val="18"/>
              </w:rPr>
              <w:t>Caldwell County For all TSP Use</w:t>
            </w:r>
          </w:p>
        </w:tc>
      </w:tr>
      <w:tr w:rsidR="00156F87" w:rsidRPr="00120C26" w14:paraId="05D7460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56ACCA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2028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39666C" w14:textId="77777777" w:rsidR="00156F87" w:rsidRPr="00120C26" w:rsidRDefault="00156F87" w:rsidP="00156F87">
            <w:pPr>
              <w:rPr>
                <w:rFonts w:ascii="Arial" w:hAnsi="Arial" w:cs="Arial"/>
                <w:sz w:val="18"/>
                <w:szCs w:val="18"/>
              </w:rPr>
            </w:pPr>
            <w:r w:rsidRPr="00120C26">
              <w:rPr>
                <w:rFonts w:ascii="Arial" w:hAnsi="Arial" w:cs="Arial"/>
                <w:sz w:val="18"/>
                <w:szCs w:val="18"/>
              </w:rPr>
              <w:t>Calhoun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E1B3BF0" w14:textId="77777777" w:rsidR="00156F87" w:rsidRPr="00120C26" w:rsidRDefault="00156F87" w:rsidP="00156F87">
            <w:pPr>
              <w:rPr>
                <w:rFonts w:ascii="Arial" w:hAnsi="Arial" w:cs="Arial"/>
                <w:sz w:val="18"/>
                <w:szCs w:val="18"/>
              </w:rPr>
            </w:pPr>
            <w:r w:rsidRPr="00120C26">
              <w:rPr>
                <w:rFonts w:ascii="Arial" w:hAnsi="Arial" w:cs="Arial"/>
                <w:sz w:val="18"/>
                <w:szCs w:val="18"/>
              </w:rPr>
              <w:t>Calhoun County For all TSP Use</w:t>
            </w:r>
          </w:p>
        </w:tc>
      </w:tr>
      <w:tr w:rsidR="00156F87" w:rsidRPr="00120C26" w14:paraId="3E75B2E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EA613D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2029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45514A0" w14:textId="77777777" w:rsidR="00156F87" w:rsidRPr="00120C26" w:rsidRDefault="00156F87" w:rsidP="00156F87">
            <w:pPr>
              <w:rPr>
                <w:rFonts w:ascii="Arial" w:hAnsi="Arial" w:cs="Arial"/>
                <w:sz w:val="18"/>
                <w:szCs w:val="18"/>
              </w:rPr>
            </w:pPr>
            <w:r w:rsidRPr="00120C26">
              <w:rPr>
                <w:rFonts w:ascii="Arial" w:hAnsi="Arial" w:cs="Arial"/>
                <w:sz w:val="18"/>
                <w:szCs w:val="18"/>
              </w:rPr>
              <w:t>Callahan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F0503F5" w14:textId="77777777" w:rsidR="00156F87" w:rsidRPr="00120C26" w:rsidRDefault="00156F87" w:rsidP="00156F87">
            <w:pPr>
              <w:rPr>
                <w:rFonts w:ascii="Arial" w:hAnsi="Arial" w:cs="Arial"/>
                <w:sz w:val="18"/>
                <w:szCs w:val="18"/>
              </w:rPr>
            </w:pPr>
            <w:r w:rsidRPr="00120C26">
              <w:rPr>
                <w:rFonts w:ascii="Arial" w:hAnsi="Arial" w:cs="Arial"/>
                <w:sz w:val="18"/>
                <w:szCs w:val="18"/>
              </w:rPr>
              <w:t>Callahan County For all TSP Use</w:t>
            </w:r>
          </w:p>
        </w:tc>
      </w:tr>
      <w:tr w:rsidR="00156F87" w:rsidRPr="00120C26" w14:paraId="70E6C0A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45E4800"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2030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FD0548" w14:textId="77777777" w:rsidR="00156F87" w:rsidRPr="00120C26" w:rsidRDefault="00156F87" w:rsidP="00156F87">
            <w:pPr>
              <w:rPr>
                <w:rFonts w:ascii="Arial" w:hAnsi="Arial" w:cs="Arial"/>
                <w:sz w:val="18"/>
                <w:szCs w:val="18"/>
              </w:rPr>
            </w:pPr>
            <w:r w:rsidRPr="00120C26">
              <w:rPr>
                <w:rFonts w:ascii="Arial" w:hAnsi="Arial" w:cs="Arial"/>
                <w:sz w:val="18"/>
                <w:szCs w:val="18"/>
              </w:rPr>
              <w:t>Cameron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8C0A0D4" w14:textId="77777777" w:rsidR="00156F87" w:rsidRPr="00120C26" w:rsidRDefault="00156F87" w:rsidP="00156F87">
            <w:pPr>
              <w:rPr>
                <w:rFonts w:ascii="Arial" w:hAnsi="Arial" w:cs="Arial"/>
                <w:sz w:val="18"/>
                <w:szCs w:val="18"/>
              </w:rPr>
            </w:pPr>
            <w:r w:rsidRPr="00120C26">
              <w:rPr>
                <w:rFonts w:ascii="Arial" w:hAnsi="Arial" w:cs="Arial"/>
                <w:sz w:val="18"/>
                <w:szCs w:val="18"/>
              </w:rPr>
              <w:t>Cameron County For all TSP Use</w:t>
            </w:r>
          </w:p>
        </w:tc>
      </w:tr>
      <w:tr w:rsidR="00156F87" w:rsidRPr="00120C26" w14:paraId="7001412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F79A620"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2031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8E70359" w14:textId="77777777" w:rsidR="00156F87" w:rsidRPr="00120C26" w:rsidRDefault="00156F87" w:rsidP="00156F87">
            <w:pPr>
              <w:rPr>
                <w:rFonts w:ascii="Arial" w:hAnsi="Arial" w:cs="Arial"/>
                <w:sz w:val="18"/>
                <w:szCs w:val="18"/>
              </w:rPr>
            </w:pPr>
            <w:r w:rsidRPr="00120C26">
              <w:rPr>
                <w:rFonts w:ascii="Arial" w:hAnsi="Arial" w:cs="Arial"/>
                <w:sz w:val="18"/>
                <w:szCs w:val="18"/>
              </w:rPr>
              <w:t>Camp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178527D" w14:textId="77777777" w:rsidR="00156F87" w:rsidRPr="00120C26" w:rsidRDefault="00156F87" w:rsidP="00156F87">
            <w:pPr>
              <w:rPr>
                <w:rFonts w:ascii="Arial" w:hAnsi="Arial" w:cs="Arial"/>
                <w:sz w:val="18"/>
                <w:szCs w:val="18"/>
              </w:rPr>
            </w:pPr>
            <w:r w:rsidRPr="00120C26">
              <w:rPr>
                <w:rFonts w:ascii="Arial" w:hAnsi="Arial" w:cs="Arial"/>
                <w:sz w:val="18"/>
                <w:szCs w:val="18"/>
              </w:rPr>
              <w:t>Camp County For all TSP Use</w:t>
            </w:r>
          </w:p>
        </w:tc>
      </w:tr>
      <w:tr w:rsidR="00156F87" w:rsidRPr="00120C26" w14:paraId="3E367F8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B2C5FE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2032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684E13" w14:textId="77777777" w:rsidR="00156F87" w:rsidRPr="00120C26" w:rsidRDefault="00156F87" w:rsidP="00156F87">
            <w:pPr>
              <w:rPr>
                <w:rFonts w:ascii="Arial" w:hAnsi="Arial" w:cs="Arial"/>
                <w:sz w:val="18"/>
                <w:szCs w:val="18"/>
              </w:rPr>
            </w:pPr>
            <w:r w:rsidRPr="00120C26">
              <w:rPr>
                <w:rFonts w:ascii="Arial" w:hAnsi="Arial" w:cs="Arial"/>
                <w:sz w:val="18"/>
                <w:szCs w:val="18"/>
              </w:rPr>
              <w:t>Carson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C882669" w14:textId="77777777" w:rsidR="00156F87" w:rsidRPr="00120C26" w:rsidRDefault="00156F87" w:rsidP="00156F87">
            <w:pPr>
              <w:rPr>
                <w:rFonts w:ascii="Arial" w:hAnsi="Arial" w:cs="Arial"/>
                <w:sz w:val="18"/>
                <w:szCs w:val="18"/>
              </w:rPr>
            </w:pPr>
            <w:r w:rsidRPr="00120C26">
              <w:rPr>
                <w:rFonts w:ascii="Arial" w:hAnsi="Arial" w:cs="Arial"/>
                <w:sz w:val="18"/>
                <w:szCs w:val="18"/>
              </w:rPr>
              <w:t>Carson County For all TSP Use</w:t>
            </w:r>
          </w:p>
        </w:tc>
      </w:tr>
      <w:tr w:rsidR="00156F87" w:rsidRPr="00120C26" w14:paraId="74F83B6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BC85CB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2033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99315E" w14:textId="77777777" w:rsidR="00156F87" w:rsidRPr="00120C26" w:rsidRDefault="00156F87" w:rsidP="00156F87">
            <w:pPr>
              <w:rPr>
                <w:rFonts w:ascii="Arial" w:hAnsi="Arial" w:cs="Arial"/>
                <w:sz w:val="18"/>
                <w:szCs w:val="18"/>
              </w:rPr>
            </w:pPr>
            <w:r w:rsidRPr="00120C26">
              <w:rPr>
                <w:rFonts w:ascii="Arial" w:hAnsi="Arial" w:cs="Arial"/>
                <w:sz w:val="18"/>
                <w:szCs w:val="18"/>
              </w:rPr>
              <w:t>Cass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007C407" w14:textId="77777777" w:rsidR="00156F87" w:rsidRPr="00120C26" w:rsidRDefault="00156F87" w:rsidP="00156F87">
            <w:pPr>
              <w:rPr>
                <w:rFonts w:ascii="Arial" w:hAnsi="Arial" w:cs="Arial"/>
                <w:sz w:val="18"/>
                <w:szCs w:val="18"/>
              </w:rPr>
            </w:pPr>
            <w:r w:rsidRPr="00120C26">
              <w:rPr>
                <w:rFonts w:ascii="Arial" w:hAnsi="Arial" w:cs="Arial"/>
                <w:sz w:val="18"/>
                <w:szCs w:val="18"/>
              </w:rPr>
              <w:t>Cass County For all TSP Use</w:t>
            </w:r>
          </w:p>
        </w:tc>
      </w:tr>
      <w:tr w:rsidR="00156F87" w:rsidRPr="00120C26" w14:paraId="781B923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20C9A3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2034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88607AD" w14:textId="77777777" w:rsidR="00156F87" w:rsidRPr="00120C26" w:rsidRDefault="00156F87" w:rsidP="00156F87">
            <w:pPr>
              <w:rPr>
                <w:rFonts w:ascii="Arial" w:hAnsi="Arial" w:cs="Arial"/>
                <w:sz w:val="18"/>
                <w:szCs w:val="18"/>
              </w:rPr>
            </w:pPr>
            <w:r w:rsidRPr="00120C26">
              <w:rPr>
                <w:rFonts w:ascii="Arial" w:hAnsi="Arial" w:cs="Arial"/>
                <w:sz w:val="18"/>
                <w:szCs w:val="18"/>
              </w:rPr>
              <w:t>Castro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8E158E0" w14:textId="77777777" w:rsidR="00156F87" w:rsidRPr="00120C26" w:rsidRDefault="00156F87" w:rsidP="00156F87">
            <w:pPr>
              <w:rPr>
                <w:rFonts w:ascii="Arial" w:hAnsi="Arial" w:cs="Arial"/>
                <w:sz w:val="18"/>
                <w:szCs w:val="18"/>
              </w:rPr>
            </w:pPr>
            <w:r w:rsidRPr="00120C26">
              <w:rPr>
                <w:rFonts w:ascii="Arial" w:hAnsi="Arial" w:cs="Arial"/>
                <w:sz w:val="18"/>
                <w:szCs w:val="18"/>
              </w:rPr>
              <w:t>Castro County For all TSP Use</w:t>
            </w:r>
          </w:p>
        </w:tc>
      </w:tr>
      <w:tr w:rsidR="00156F87" w:rsidRPr="00120C26" w14:paraId="0EC9F64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C455B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2035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192753" w14:textId="77777777" w:rsidR="00156F87" w:rsidRPr="00120C26" w:rsidRDefault="00156F87" w:rsidP="00156F87">
            <w:pPr>
              <w:rPr>
                <w:rFonts w:ascii="Arial" w:hAnsi="Arial" w:cs="Arial"/>
                <w:sz w:val="18"/>
                <w:szCs w:val="18"/>
              </w:rPr>
            </w:pPr>
            <w:r w:rsidRPr="00120C26">
              <w:rPr>
                <w:rFonts w:ascii="Arial" w:hAnsi="Arial" w:cs="Arial"/>
                <w:sz w:val="18"/>
                <w:szCs w:val="18"/>
              </w:rPr>
              <w:t>Chambers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F064676" w14:textId="77777777" w:rsidR="00156F87" w:rsidRPr="00120C26" w:rsidRDefault="00156F87" w:rsidP="00156F87">
            <w:pPr>
              <w:rPr>
                <w:rFonts w:ascii="Arial" w:hAnsi="Arial" w:cs="Arial"/>
                <w:sz w:val="18"/>
                <w:szCs w:val="18"/>
              </w:rPr>
            </w:pPr>
            <w:r w:rsidRPr="00120C26">
              <w:rPr>
                <w:rFonts w:ascii="Arial" w:hAnsi="Arial" w:cs="Arial"/>
                <w:sz w:val="18"/>
                <w:szCs w:val="18"/>
              </w:rPr>
              <w:t>Chambers County For all TSP Use</w:t>
            </w:r>
          </w:p>
        </w:tc>
      </w:tr>
      <w:tr w:rsidR="00156F87" w:rsidRPr="00120C26" w14:paraId="76D75F1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F9103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2036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EF66A5" w14:textId="77777777" w:rsidR="00156F87" w:rsidRPr="00120C26" w:rsidRDefault="00156F87" w:rsidP="00156F87">
            <w:pPr>
              <w:rPr>
                <w:rFonts w:ascii="Arial" w:hAnsi="Arial" w:cs="Arial"/>
                <w:sz w:val="18"/>
                <w:szCs w:val="18"/>
              </w:rPr>
            </w:pPr>
            <w:r w:rsidRPr="00120C26">
              <w:rPr>
                <w:rFonts w:ascii="Arial" w:hAnsi="Arial" w:cs="Arial"/>
                <w:sz w:val="18"/>
                <w:szCs w:val="18"/>
              </w:rPr>
              <w:t>Cherokee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84193FF" w14:textId="77777777" w:rsidR="00156F87" w:rsidRPr="00120C26" w:rsidRDefault="00156F87" w:rsidP="00156F87">
            <w:pPr>
              <w:rPr>
                <w:rFonts w:ascii="Arial" w:hAnsi="Arial" w:cs="Arial"/>
                <w:sz w:val="18"/>
                <w:szCs w:val="18"/>
              </w:rPr>
            </w:pPr>
            <w:r w:rsidRPr="00120C26">
              <w:rPr>
                <w:rFonts w:ascii="Arial" w:hAnsi="Arial" w:cs="Arial"/>
                <w:sz w:val="18"/>
                <w:szCs w:val="18"/>
              </w:rPr>
              <w:t>Cherokee County For all TSP Use</w:t>
            </w:r>
          </w:p>
        </w:tc>
      </w:tr>
      <w:tr w:rsidR="00156F87" w:rsidRPr="00120C26" w14:paraId="77A3EE4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691F0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2037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D7FF46" w14:textId="77777777" w:rsidR="00156F87" w:rsidRPr="00120C26" w:rsidRDefault="00156F87" w:rsidP="00156F87">
            <w:pPr>
              <w:rPr>
                <w:rFonts w:ascii="Arial" w:hAnsi="Arial" w:cs="Arial"/>
                <w:sz w:val="18"/>
                <w:szCs w:val="18"/>
              </w:rPr>
            </w:pPr>
            <w:r w:rsidRPr="00120C26">
              <w:rPr>
                <w:rFonts w:ascii="Arial" w:hAnsi="Arial" w:cs="Arial"/>
                <w:sz w:val="18"/>
                <w:szCs w:val="18"/>
              </w:rPr>
              <w:t>Childress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F68EEF3" w14:textId="77777777" w:rsidR="00156F87" w:rsidRPr="00120C26" w:rsidRDefault="00156F87" w:rsidP="00156F87">
            <w:pPr>
              <w:rPr>
                <w:rFonts w:ascii="Arial" w:hAnsi="Arial" w:cs="Arial"/>
                <w:sz w:val="18"/>
                <w:szCs w:val="18"/>
              </w:rPr>
            </w:pPr>
            <w:r w:rsidRPr="00120C26">
              <w:rPr>
                <w:rFonts w:ascii="Arial" w:hAnsi="Arial" w:cs="Arial"/>
                <w:sz w:val="18"/>
                <w:szCs w:val="18"/>
              </w:rPr>
              <w:t>Childress County For all TSP Use</w:t>
            </w:r>
          </w:p>
        </w:tc>
      </w:tr>
      <w:tr w:rsidR="00156F87" w:rsidRPr="00120C26" w14:paraId="467D961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6F888A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2038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79E9846" w14:textId="77777777" w:rsidR="00156F87" w:rsidRPr="00120C26" w:rsidRDefault="00156F87" w:rsidP="00156F87">
            <w:pPr>
              <w:rPr>
                <w:rFonts w:ascii="Arial" w:hAnsi="Arial" w:cs="Arial"/>
                <w:sz w:val="18"/>
                <w:szCs w:val="18"/>
              </w:rPr>
            </w:pPr>
            <w:r w:rsidRPr="00120C26">
              <w:rPr>
                <w:rFonts w:ascii="Arial" w:hAnsi="Arial" w:cs="Arial"/>
                <w:sz w:val="18"/>
                <w:szCs w:val="18"/>
              </w:rPr>
              <w:t>Clay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44A513" w14:textId="77777777" w:rsidR="00156F87" w:rsidRPr="00120C26" w:rsidRDefault="00156F87" w:rsidP="00156F87">
            <w:pPr>
              <w:rPr>
                <w:rFonts w:ascii="Arial" w:hAnsi="Arial" w:cs="Arial"/>
                <w:sz w:val="18"/>
                <w:szCs w:val="18"/>
              </w:rPr>
            </w:pPr>
            <w:r w:rsidRPr="00120C26">
              <w:rPr>
                <w:rFonts w:ascii="Arial" w:hAnsi="Arial" w:cs="Arial"/>
                <w:sz w:val="18"/>
                <w:szCs w:val="18"/>
              </w:rPr>
              <w:t>Clay County For all TSP Use</w:t>
            </w:r>
          </w:p>
        </w:tc>
      </w:tr>
      <w:tr w:rsidR="00156F87" w:rsidRPr="00120C26" w14:paraId="2A2F51C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F4593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B101AF3" w14:textId="77777777" w:rsidR="00156F87" w:rsidRPr="00120C26" w:rsidRDefault="00156F87" w:rsidP="00156F87">
            <w:pPr>
              <w:rPr>
                <w:rFonts w:ascii="Arial" w:hAnsi="Arial" w:cs="Arial"/>
                <w:sz w:val="18"/>
                <w:szCs w:val="18"/>
              </w:rPr>
            </w:pPr>
            <w:r w:rsidRPr="00120C26">
              <w:rPr>
                <w:rFonts w:ascii="Arial" w:hAnsi="Arial" w:cs="Arial"/>
                <w:sz w:val="18"/>
                <w:szCs w:val="18"/>
              </w:rPr>
              <w:t>Cochran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3E6D968" w14:textId="77777777" w:rsidR="00156F87" w:rsidRPr="00120C26" w:rsidRDefault="00156F87" w:rsidP="00156F87">
            <w:pPr>
              <w:rPr>
                <w:rFonts w:ascii="Arial" w:hAnsi="Arial" w:cs="Arial"/>
                <w:sz w:val="18"/>
                <w:szCs w:val="18"/>
              </w:rPr>
            </w:pPr>
            <w:r w:rsidRPr="00120C26">
              <w:rPr>
                <w:rFonts w:ascii="Arial" w:hAnsi="Arial" w:cs="Arial"/>
                <w:sz w:val="18"/>
                <w:szCs w:val="18"/>
              </w:rPr>
              <w:t>Cochran County For all TSP Use</w:t>
            </w:r>
          </w:p>
        </w:tc>
      </w:tr>
      <w:tr w:rsidR="00156F87" w:rsidRPr="00120C26" w14:paraId="6F7E3E6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6242A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2040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8A49D78" w14:textId="77777777" w:rsidR="00156F87" w:rsidRPr="00120C26" w:rsidRDefault="00156F87" w:rsidP="00156F87">
            <w:pPr>
              <w:rPr>
                <w:rFonts w:ascii="Arial" w:hAnsi="Arial" w:cs="Arial"/>
                <w:sz w:val="18"/>
                <w:szCs w:val="18"/>
              </w:rPr>
            </w:pPr>
            <w:r w:rsidRPr="00120C26">
              <w:rPr>
                <w:rFonts w:ascii="Arial" w:hAnsi="Arial" w:cs="Arial"/>
                <w:sz w:val="18"/>
                <w:szCs w:val="18"/>
              </w:rPr>
              <w:t>Coke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E39EE77" w14:textId="77777777" w:rsidR="00156F87" w:rsidRPr="00120C26" w:rsidRDefault="00156F87" w:rsidP="00156F87">
            <w:pPr>
              <w:rPr>
                <w:rFonts w:ascii="Arial" w:hAnsi="Arial" w:cs="Arial"/>
                <w:sz w:val="18"/>
                <w:szCs w:val="18"/>
              </w:rPr>
            </w:pPr>
            <w:r w:rsidRPr="00120C26">
              <w:rPr>
                <w:rFonts w:ascii="Arial" w:hAnsi="Arial" w:cs="Arial"/>
                <w:sz w:val="18"/>
                <w:szCs w:val="18"/>
              </w:rPr>
              <w:t>Coke County For all TSP Use</w:t>
            </w:r>
          </w:p>
        </w:tc>
      </w:tr>
      <w:tr w:rsidR="00156F87" w:rsidRPr="00120C26" w14:paraId="02D72B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92C897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2041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CA3C10E" w14:textId="77777777" w:rsidR="00156F87" w:rsidRPr="00120C26" w:rsidRDefault="00156F87" w:rsidP="00156F87">
            <w:pPr>
              <w:rPr>
                <w:rFonts w:ascii="Arial" w:hAnsi="Arial" w:cs="Arial"/>
                <w:sz w:val="18"/>
                <w:szCs w:val="18"/>
              </w:rPr>
            </w:pPr>
            <w:r w:rsidRPr="00120C26">
              <w:rPr>
                <w:rFonts w:ascii="Arial" w:hAnsi="Arial" w:cs="Arial"/>
                <w:sz w:val="18"/>
                <w:szCs w:val="18"/>
              </w:rPr>
              <w:t>Coleman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131E97C" w14:textId="77777777" w:rsidR="00156F87" w:rsidRPr="00120C26" w:rsidRDefault="00156F87" w:rsidP="00156F87">
            <w:pPr>
              <w:rPr>
                <w:rFonts w:ascii="Arial" w:hAnsi="Arial" w:cs="Arial"/>
                <w:sz w:val="18"/>
                <w:szCs w:val="18"/>
              </w:rPr>
            </w:pPr>
            <w:r w:rsidRPr="00120C26">
              <w:rPr>
                <w:rFonts w:ascii="Arial" w:hAnsi="Arial" w:cs="Arial"/>
                <w:sz w:val="18"/>
                <w:szCs w:val="18"/>
              </w:rPr>
              <w:t>Coleman County For all TSP Use</w:t>
            </w:r>
          </w:p>
        </w:tc>
      </w:tr>
      <w:tr w:rsidR="00156F87" w:rsidRPr="00120C26" w14:paraId="3B0324B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9DD50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2042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902FB37" w14:textId="77777777" w:rsidR="00156F87" w:rsidRPr="00120C26" w:rsidRDefault="00156F87" w:rsidP="00156F87">
            <w:pPr>
              <w:rPr>
                <w:rFonts w:ascii="Arial" w:hAnsi="Arial" w:cs="Arial"/>
                <w:sz w:val="18"/>
                <w:szCs w:val="18"/>
              </w:rPr>
            </w:pPr>
            <w:r w:rsidRPr="00120C26">
              <w:rPr>
                <w:rFonts w:ascii="Arial" w:hAnsi="Arial" w:cs="Arial"/>
                <w:sz w:val="18"/>
                <w:szCs w:val="18"/>
              </w:rPr>
              <w:t>Collin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6C2CE4" w14:textId="77777777" w:rsidR="00156F87" w:rsidRPr="00120C26" w:rsidRDefault="00156F87" w:rsidP="00156F87">
            <w:pPr>
              <w:rPr>
                <w:rFonts w:ascii="Arial" w:hAnsi="Arial" w:cs="Arial"/>
                <w:sz w:val="18"/>
                <w:szCs w:val="18"/>
              </w:rPr>
            </w:pPr>
            <w:r w:rsidRPr="00120C26">
              <w:rPr>
                <w:rFonts w:ascii="Arial" w:hAnsi="Arial" w:cs="Arial"/>
                <w:sz w:val="18"/>
                <w:szCs w:val="18"/>
              </w:rPr>
              <w:t>Collin County For all TSP Use</w:t>
            </w:r>
          </w:p>
        </w:tc>
      </w:tr>
      <w:tr w:rsidR="00156F87" w:rsidRPr="00120C26" w14:paraId="6A2166C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2A4139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2043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B90478B" w14:textId="77777777" w:rsidR="00156F87" w:rsidRPr="00120C26" w:rsidRDefault="00156F87" w:rsidP="00156F87">
            <w:pPr>
              <w:rPr>
                <w:rFonts w:ascii="Arial" w:hAnsi="Arial" w:cs="Arial"/>
                <w:sz w:val="18"/>
                <w:szCs w:val="18"/>
              </w:rPr>
            </w:pPr>
            <w:r w:rsidRPr="00120C26">
              <w:rPr>
                <w:rFonts w:ascii="Arial" w:hAnsi="Arial" w:cs="Arial"/>
                <w:sz w:val="18"/>
                <w:szCs w:val="18"/>
              </w:rPr>
              <w:t>Collingsworth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915887A" w14:textId="77777777" w:rsidR="00156F87" w:rsidRPr="00120C26" w:rsidRDefault="00156F87" w:rsidP="00156F87">
            <w:pPr>
              <w:rPr>
                <w:rFonts w:ascii="Arial" w:hAnsi="Arial" w:cs="Arial"/>
                <w:sz w:val="18"/>
                <w:szCs w:val="18"/>
              </w:rPr>
            </w:pPr>
            <w:r w:rsidRPr="00120C26">
              <w:rPr>
                <w:rFonts w:ascii="Arial" w:hAnsi="Arial" w:cs="Arial"/>
                <w:sz w:val="18"/>
                <w:szCs w:val="18"/>
              </w:rPr>
              <w:t>Collingsworth County For all TSP Use</w:t>
            </w:r>
          </w:p>
        </w:tc>
      </w:tr>
      <w:tr w:rsidR="00156F87" w:rsidRPr="00120C26" w14:paraId="3D5F830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E71559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2044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CEE0FAB" w14:textId="77777777" w:rsidR="00156F87" w:rsidRPr="00120C26" w:rsidRDefault="00156F87" w:rsidP="00156F87">
            <w:pPr>
              <w:rPr>
                <w:rFonts w:ascii="Arial" w:hAnsi="Arial" w:cs="Arial"/>
                <w:sz w:val="18"/>
                <w:szCs w:val="18"/>
              </w:rPr>
            </w:pPr>
            <w:r w:rsidRPr="00120C26">
              <w:rPr>
                <w:rFonts w:ascii="Arial" w:hAnsi="Arial" w:cs="Arial"/>
                <w:sz w:val="18"/>
                <w:szCs w:val="18"/>
              </w:rPr>
              <w:t>Colorado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DC16B2" w14:textId="77777777" w:rsidR="00156F87" w:rsidRPr="00120C26" w:rsidRDefault="00156F87" w:rsidP="00156F87">
            <w:pPr>
              <w:rPr>
                <w:rFonts w:ascii="Arial" w:hAnsi="Arial" w:cs="Arial"/>
                <w:sz w:val="18"/>
                <w:szCs w:val="18"/>
              </w:rPr>
            </w:pPr>
            <w:r w:rsidRPr="00120C26">
              <w:rPr>
                <w:rFonts w:ascii="Arial" w:hAnsi="Arial" w:cs="Arial"/>
                <w:sz w:val="18"/>
                <w:szCs w:val="18"/>
              </w:rPr>
              <w:t>Colorado County For all TSP Use</w:t>
            </w:r>
          </w:p>
        </w:tc>
      </w:tr>
      <w:tr w:rsidR="00156F87" w:rsidRPr="00120C26" w14:paraId="0DAE8FA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319D20"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2045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E658D58" w14:textId="77777777" w:rsidR="00156F87" w:rsidRPr="00120C26" w:rsidRDefault="00156F87" w:rsidP="00156F87">
            <w:pPr>
              <w:rPr>
                <w:rFonts w:ascii="Arial" w:hAnsi="Arial" w:cs="Arial"/>
                <w:sz w:val="18"/>
                <w:szCs w:val="18"/>
              </w:rPr>
            </w:pPr>
            <w:r w:rsidRPr="00120C26">
              <w:rPr>
                <w:rFonts w:ascii="Arial" w:hAnsi="Arial" w:cs="Arial"/>
                <w:sz w:val="18"/>
                <w:szCs w:val="18"/>
              </w:rPr>
              <w:t>Comal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8EC5611" w14:textId="77777777" w:rsidR="00156F87" w:rsidRPr="00120C26" w:rsidRDefault="00156F87" w:rsidP="00156F87">
            <w:pPr>
              <w:rPr>
                <w:rFonts w:ascii="Arial" w:hAnsi="Arial" w:cs="Arial"/>
                <w:sz w:val="18"/>
                <w:szCs w:val="18"/>
              </w:rPr>
            </w:pPr>
            <w:r w:rsidRPr="00120C26">
              <w:rPr>
                <w:rFonts w:ascii="Arial" w:hAnsi="Arial" w:cs="Arial"/>
                <w:sz w:val="18"/>
                <w:szCs w:val="18"/>
              </w:rPr>
              <w:t>Comal County For all TSP Use</w:t>
            </w:r>
          </w:p>
        </w:tc>
      </w:tr>
      <w:tr w:rsidR="00156F87" w:rsidRPr="00120C26" w14:paraId="6783DD7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C9224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lastRenderedPageBreak/>
              <w:t>2046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B35C5C1" w14:textId="77777777" w:rsidR="00156F87" w:rsidRPr="00120C26" w:rsidRDefault="00156F87" w:rsidP="00156F87">
            <w:pPr>
              <w:rPr>
                <w:rFonts w:ascii="Arial" w:hAnsi="Arial" w:cs="Arial"/>
                <w:sz w:val="18"/>
                <w:szCs w:val="18"/>
              </w:rPr>
            </w:pPr>
            <w:r w:rsidRPr="00120C26">
              <w:rPr>
                <w:rFonts w:ascii="Arial" w:hAnsi="Arial" w:cs="Arial"/>
                <w:sz w:val="18"/>
                <w:szCs w:val="18"/>
              </w:rPr>
              <w:t>Comanche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F05899" w14:textId="77777777" w:rsidR="00156F87" w:rsidRPr="00120C26" w:rsidRDefault="00156F87" w:rsidP="00156F87">
            <w:pPr>
              <w:rPr>
                <w:rFonts w:ascii="Arial" w:hAnsi="Arial" w:cs="Arial"/>
                <w:sz w:val="18"/>
                <w:szCs w:val="18"/>
              </w:rPr>
            </w:pPr>
            <w:r w:rsidRPr="00120C26">
              <w:rPr>
                <w:rFonts w:ascii="Arial" w:hAnsi="Arial" w:cs="Arial"/>
                <w:sz w:val="18"/>
                <w:szCs w:val="18"/>
              </w:rPr>
              <w:t>Comanche County For all TSP Use</w:t>
            </w:r>
          </w:p>
        </w:tc>
      </w:tr>
      <w:tr w:rsidR="00156F87" w:rsidRPr="00120C26" w14:paraId="4A5964D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8D4100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2047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A7872D5" w14:textId="77777777" w:rsidR="00156F87" w:rsidRPr="00120C26" w:rsidRDefault="00156F87" w:rsidP="00156F87">
            <w:pPr>
              <w:rPr>
                <w:rFonts w:ascii="Arial" w:hAnsi="Arial" w:cs="Arial"/>
                <w:sz w:val="18"/>
                <w:szCs w:val="18"/>
              </w:rPr>
            </w:pPr>
            <w:r w:rsidRPr="00120C26">
              <w:rPr>
                <w:rFonts w:ascii="Arial" w:hAnsi="Arial" w:cs="Arial"/>
                <w:sz w:val="18"/>
                <w:szCs w:val="18"/>
              </w:rPr>
              <w:t>Concho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D9FA05" w14:textId="77777777" w:rsidR="00156F87" w:rsidRPr="00120C26" w:rsidRDefault="00156F87" w:rsidP="00156F87">
            <w:pPr>
              <w:rPr>
                <w:rFonts w:ascii="Arial" w:hAnsi="Arial" w:cs="Arial"/>
                <w:sz w:val="18"/>
                <w:szCs w:val="18"/>
              </w:rPr>
            </w:pPr>
            <w:r w:rsidRPr="00120C26">
              <w:rPr>
                <w:rFonts w:ascii="Arial" w:hAnsi="Arial" w:cs="Arial"/>
                <w:sz w:val="18"/>
                <w:szCs w:val="18"/>
              </w:rPr>
              <w:t>Concho County For all TSP Use</w:t>
            </w:r>
          </w:p>
        </w:tc>
      </w:tr>
      <w:tr w:rsidR="00156F87" w:rsidRPr="00120C26" w14:paraId="7B793C4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27E497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2048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D577BB" w14:textId="77777777" w:rsidR="00156F87" w:rsidRPr="00120C26" w:rsidRDefault="00156F87" w:rsidP="00156F87">
            <w:pPr>
              <w:rPr>
                <w:rFonts w:ascii="Arial" w:hAnsi="Arial" w:cs="Arial"/>
                <w:sz w:val="18"/>
                <w:szCs w:val="18"/>
              </w:rPr>
            </w:pPr>
            <w:r w:rsidRPr="00120C26">
              <w:rPr>
                <w:rFonts w:ascii="Arial" w:hAnsi="Arial" w:cs="Arial"/>
                <w:sz w:val="18"/>
                <w:szCs w:val="18"/>
              </w:rPr>
              <w:t>Cooke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55F136F" w14:textId="77777777" w:rsidR="00156F87" w:rsidRPr="00120C26" w:rsidRDefault="00156F87" w:rsidP="00156F87">
            <w:pPr>
              <w:rPr>
                <w:rFonts w:ascii="Arial" w:hAnsi="Arial" w:cs="Arial"/>
                <w:sz w:val="18"/>
                <w:szCs w:val="18"/>
              </w:rPr>
            </w:pPr>
            <w:r w:rsidRPr="00120C26">
              <w:rPr>
                <w:rFonts w:ascii="Arial" w:hAnsi="Arial" w:cs="Arial"/>
                <w:sz w:val="18"/>
                <w:szCs w:val="18"/>
              </w:rPr>
              <w:t>Cooke County For all TSP Use</w:t>
            </w:r>
          </w:p>
        </w:tc>
      </w:tr>
      <w:tr w:rsidR="00156F87" w:rsidRPr="00120C26" w14:paraId="2DC8D33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0A370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2049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3EEBDAC" w14:textId="77777777" w:rsidR="00156F87" w:rsidRPr="00120C26" w:rsidRDefault="00156F87" w:rsidP="00156F87">
            <w:pPr>
              <w:rPr>
                <w:rFonts w:ascii="Arial" w:hAnsi="Arial" w:cs="Arial"/>
                <w:sz w:val="18"/>
                <w:szCs w:val="18"/>
              </w:rPr>
            </w:pPr>
            <w:r w:rsidRPr="00120C26">
              <w:rPr>
                <w:rFonts w:ascii="Arial" w:hAnsi="Arial" w:cs="Arial"/>
                <w:sz w:val="18"/>
                <w:szCs w:val="18"/>
              </w:rPr>
              <w:t>Coryell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8EF4222" w14:textId="77777777" w:rsidR="00156F87" w:rsidRPr="00120C26" w:rsidRDefault="00156F87" w:rsidP="00156F87">
            <w:pPr>
              <w:rPr>
                <w:rFonts w:ascii="Arial" w:hAnsi="Arial" w:cs="Arial"/>
                <w:sz w:val="18"/>
                <w:szCs w:val="18"/>
              </w:rPr>
            </w:pPr>
            <w:r w:rsidRPr="00120C26">
              <w:rPr>
                <w:rFonts w:ascii="Arial" w:hAnsi="Arial" w:cs="Arial"/>
                <w:sz w:val="18"/>
                <w:szCs w:val="18"/>
              </w:rPr>
              <w:t>Coryell County For all TSP Use</w:t>
            </w:r>
          </w:p>
        </w:tc>
      </w:tr>
      <w:tr w:rsidR="00156F87" w:rsidRPr="00120C26" w14:paraId="6FCCB3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5CB08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2050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AED6EC1" w14:textId="77777777" w:rsidR="00156F87" w:rsidRPr="00120C26" w:rsidRDefault="00156F87" w:rsidP="00156F87">
            <w:pPr>
              <w:rPr>
                <w:rFonts w:ascii="Arial" w:hAnsi="Arial" w:cs="Arial"/>
                <w:sz w:val="18"/>
                <w:szCs w:val="18"/>
              </w:rPr>
            </w:pPr>
            <w:r w:rsidRPr="00120C26">
              <w:rPr>
                <w:rFonts w:ascii="Arial" w:hAnsi="Arial" w:cs="Arial"/>
                <w:sz w:val="18"/>
                <w:szCs w:val="18"/>
              </w:rPr>
              <w:t>Cottle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1BECD09" w14:textId="77777777" w:rsidR="00156F87" w:rsidRPr="00120C26" w:rsidRDefault="00156F87" w:rsidP="00156F87">
            <w:pPr>
              <w:rPr>
                <w:rFonts w:ascii="Arial" w:hAnsi="Arial" w:cs="Arial"/>
                <w:sz w:val="18"/>
                <w:szCs w:val="18"/>
              </w:rPr>
            </w:pPr>
            <w:r w:rsidRPr="00120C26">
              <w:rPr>
                <w:rFonts w:ascii="Arial" w:hAnsi="Arial" w:cs="Arial"/>
                <w:sz w:val="18"/>
                <w:szCs w:val="18"/>
              </w:rPr>
              <w:t>Cottle County For all TSP Use</w:t>
            </w:r>
          </w:p>
        </w:tc>
      </w:tr>
      <w:tr w:rsidR="00156F87" w:rsidRPr="00120C26" w14:paraId="0A29267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1B928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2051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D0F5AD" w14:textId="77777777" w:rsidR="00156F87" w:rsidRPr="00120C26" w:rsidRDefault="00156F87" w:rsidP="00156F87">
            <w:pPr>
              <w:rPr>
                <w:rFonts w:ascii="Arial" w:hAnsi="Arial" w:cs="Arial"/>
                <w:sz w:val="18"/>
                <w:szCs w:val="18"/>
              </w:rPr>
            </w:pPr>
            <w:r w:rsidRPr="00120C26">
              <w:rPr>
                <w:rFonts w:ascii="Arial" w:hAnsi="Arial" w:cs="Arial"/>
                <w:sz w:val="18"/>
                <w:szCs w:val="18"/>
              </w:rPr>
              <w:t>Crane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A6D9CE6" w14:textId="77777777" w:rsidR="00156F87" w:rsidRPr="00120C26" w:rsidRDefault="00156F87" w:rsidP="00156F87">
            <w:pPr>
              <w:rPr>
                <w:rFonts w:ascii="Arial" w:hAnsi="Arial" w:cs="Arial"/>
                <w:sz w:val="18"/>
                <w:szCs w:val="18"/>
              </w:rPr>
            </w:pPr>
            <w:r w:rsidRPr="00120C26">
              <w:rPr>
                <w:rFonts w:ascii="Arial" w:hAnsi="Arial" w:cs="Arial"/>
                <w:sz w:val="18"/>
                <w:szCs w:val="18"/>
              </w:rPr>
              <w:t>Crane County For all TSP Use</w:t>
            </w:r>
          </w:p>
        </w:tc>
      </w:tr>
      <w:tr w:rsidR="00156F87" w:rsidRPr="00120C26" w14:paraId="712BD75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7B5167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2052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92CBE42" w14:textId="77777777" w:rsidR="00156F87" w:rsidRPr="00120C26" w:rsidRDefault="00156F87" w:rsidP="00156F87">
            <w:pPr>
              <w:rPr>
                <w:rFonts w:ascii="Arial" w:hAnsi="Arial" w:cs="Arial"/>
                <w:sz w:val="18"/>
                <w:szCs w:val="18"/>
              </w:rPr>
            </w:pPr>
            <w:r w:rsidRPr="00120C26">
              <w:rPr>
                <w:rFonts w:ascii="Arial" w:hAnsi="Arial" w:cs="Arial"/>
                <w:sz w:val="18"/>
                <w:szCs w:val="18"/>
              </w:rPr>
              <w:t>Crockett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48BC5B1" w14:textId="77777777" w:rsidR="00156F87" w:rsidRPr="00120C26" w:rsidRDefault="00156F87" w:rsidP="00156F87">
            <w:pPr>
              <w:rPr>
                <w:rFonts w:ascii="Arial" w:hAnsi="Arial" w:cs="Arial"/>
                <w:sz w:val="18"/>
                <w:szCs w:val="18"/>
              </w:rPr>
            </w:pPr>
            <w:r w:rsidRPr="00120C26">
              <w:rPr>
                <w:rFonts w:ascii="Arial" w:hAnsi="Arial" w:cs="Arial"/>
                <w:sz w:val="18"/>
                <w:szCs w:val="18"/>
              </w:rPr>
              <w:t>Crockett County For all TSP Use</w:t>
            </w:r>
          </w:p>
        </w:tc>
      </w:tr>
      <w:tr w:rsidR="00156F87" w:rsidRPr="00120C26" w14:paraId="3E2515F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9F1F03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9A2BE8" w14:textId="77777777" w:rsidR="00156F87" w:rsidRPr="00120C26" w:rsidRDefault="00156F87" w:rsidP="00156F87">
            <w:pPr>
              <w:rPr>
                <w:rFonts w:ascii="Arial" w:hAnsi="Arial" w:cs="Arial"/>
                <w:sz w:val="18"/>
                <w:szCs w:val="18"/>
              </w:rPr>
            </w:pPr>
            <w:r w:rsidRPr="00120C26">
              <w:rPr>
                <w:rFonts w:ascii="Arial" w:hAnsi="Arial" w:cs="Arial"/>
                <w:sz w:val="18"/>
                <w:szCs w:val="18"/>
              </w:rPr>
              <w:t>Crosby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2930B4B" w14:textId="77777777" w:rsidR="00156F87" w:rsidRPr="00120C26" w:rsidRDefault="00156F87" w:rsidP="00156F87">
            <w:pPr>
              <w:rPr>
                <w:rFonts w:ascii="Arial" w:hAnsi="Arial" w:cs="Arial"/>
                <w:sz w:val="18"/>
                <w:szCs w:val="18"/>
              </w:rPr>
            </w:pPr>
            <w:r w:rsidRPr="00120C26">
              <w:rPr>
                <w:rFonts w:ascii="Arial" w:hAnsi="Arial" w:cs="Arial"/>
                <w:sz w:val="18"/>
                <w:szCs w:val="18"/>
              </w:rPr>
              <w:t>Crosby County For all TSP Use</w:t>
            </w:r>
          </w:p>
        </w:tc>
      </w:tr>
      <w:tr w:rsidR="00156F87" w:rsidRPr="00120C26" w14:paraId="18FC81E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FC75BE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2054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E1E4E5F" w14:textId="77777777" w:rsidR="00156F87" w:rsidRPr="00120C26" w:rsidRDefault="00156F87" w:rsidP="00156F87">
            <w:pPr>
              <w:rPr>
                <w:rFonts w:ascii="Arial" w:hAnsi="Arial" w:cs="Arial"/>
                <w:sz w:val="18"/>
                <w:szCs w:val="18"/>
              </w:rPr>
            </w:pPr>
            <w:r w:rsidRPr="00120C26">
              <w:rPr>
                <w:rFonts w:ascii="Arial" w:hAnsi="Arial" w:cs="Arial"/>
                <w:sz w:val="18"/>
                <w:szCs w:val="18"/>
              </w:rPr>
              <w:t>Culberson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B139A0" w14:textId="77777777" w:rsidR="00156F87" w:rsidRPr="00120C26" w:rsidRDefault="00156F87" w:rsidP="00156F87">
            <w:pPr>
              <w:rPr>
                <w:rFonts w:ascii="Arial" w:hAnsi="Arial" w:cs="Arial"/>
                <w:sz w:val="18"/>
                <w:szCs w:val="18"/>
              </w:rPr>
            </w:pPr>
            <w:r w:rsidRPr="00120C26">
              <w:rPr>
                <w:rFonts w:ascii="Arial" w:hAnsi="Arial" w:cs="Arial"/>
                <w:sz w:val="18"/>
                <w:szCs w:val="18"/>
              </w:rPr>
              <w:t>Culberson County For all TSP Use</w:t>
            </w:r>
          </w:p>
        </w:tc>
      </w:tr>
      <w:tr w:rsidR="00156F87" w:rsidRPr="00120C26" w14:paraId="74EC6CA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110990"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2055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A89015" w14:textId="77777777" w:rsidR="00156F87" w:rsidRPr="00120C26" w:rsidRDefault="00156F87" w:rsidP="00156F87">
            <w:pPr>
              <w:rPr>
                <w:rFonts w:ascii="Arial" w:hAnsi="Arial" w:cs="Arial"/>
                <w:sz w:val="18"/>
                <w:szCs w:val="18"/>
              </w:rPr>
            </w:pPr>
            <w:r w:rsidRPr="00120C26">
              <w:rPr>
                <w:rFonts w:ascii="Arial" w:hAnsi="Arial" w:cs="Arial"/>
                <w:sz w:val="18"/>
                <w:szCs w:val="18"/>
              </w:rPr>
              <w:t>Dallam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FAC6D5D" w14:textId="77777777" w:rsidR="00156F87" w:rsidRPr="00120C26" w:rsidRDefault="00156F87" w:rsidP="00156F87">
            <w:pPr>
              <w:rPr>
                <w:rFonts w:ascii="Arial" w:hAnsi="Arial" w:cs="Arial"/>
                <w:sz w:val="18"/>
                <w:szCs w:val="18"/>
              </w:rPr>
            </w:pPr>
            <w:r w:rsidRPr="00120C26">
              <w:rPr>
                <w:rFonts w:ascii="Arial" w:hAnsi="Arial" w:cs="Arial"/>
                <w:sz w:val="18"/>
                <w:szCs w:val="18"/>
              </w:rPr>
              <w:t>Dallam County For all TSP Use</w:t>
            </w:r>
          </w:p>
        </w:tc>
      </w:tr>
      <w:tr w:rsidR="00156F87" w:rsidRPr="00120C26" w14:paraId="4D2FEEC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D11947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2056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67989DA" w14:textId="77777777" w:rsidR="00156F87" w:rsidRPr="00120C26" w:rsidRDefault="00156F87" w:rsidP="00156F87">
            <w:pPr>
              <w:rPr>
                <w:rFonts w:ascii="Arial" w:hAnsi="Arial" w:cs="Arial"/>
                <w:sz w:val="18"/>
                <w:szCs w:val="18"/>
              </w:rPr>
            </w:pPr>
            <w:r w:rsidRPr="00120C26">
              <w:rPr>
                <w:rFonts w:ascii="Arial" w:hAnsi="Arial" w:cs="Arial"/>
                <w:sz w:val="18"/>
                <w:szCs w:val="18"/>
              </w:rPr>
              <w:t>Dallas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FAA23E5" w14:textId="77777777" w:rsidR="00156F87" w:rsidRPr="00120C26" w:rsidRDefault="00156F87" w:rsidP="00156F87">
            <w:pPr>
              <w:rPr>
                <w:rFonts w:ascii="Arial" w:hAnsi="Arial" w:cs="Arial"/>
                <w:sz w:val="18"/>
                <w:szCs w:val="18"/>
              </w:rPr>
            </w:pPr>
            <w:r w:rsidRPr="00120C26">
              <w:rPr>
                <w:rFonts w:ascii="Arial" w:hAnsi="Arial" w:cs="Arial"/>
                <w:sz w:val="18"/>
                <w:szCs w:val="18"/>
              </w:rPr>
              <w:t>Dallas County For all TSP Use</w:t>
            </w:r>
          </w:p>
        </w:tc>
      </w:tr>
      <w:tr w:rsidR="00156F87" w:rsidRPr="00120C26" w14:paraId="542C13F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2E7C89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2057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073E91" w14:textId="77777777" w:rsidR="00156F87" w:rsidRPr="00120C26" w:rsidRDefault="00156F87" w:rsidP="00156F87">
            <w:pPr>
              <w:rPr>
                <w:rFonts w:ascii="Arial" w:hAnsi="Arial" w:cs="Arial"/>
                <w:sz w:val="18"/>
                <w:szCs w:val="18"/>
              </w:rPr>
            </w:pPr>
            <w:r w:rsidRPr="00120C26">
              <w:rPr>
                <w:rFonts w:ascii="Arial" w:hAnsi="Arial" w:cs="Arial"/>
                <w:sz w:val="18"/>
                <w:szCs w:val="18"/>
              </w:rPr>
              <w:t>Dawson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F8283B" w14:textId="77777777" w:rsidR="00156F87" w:rsidRPr="00120C26" w:rsidRDefault="00156F87" w:rsidP="00156F87">
            <w:pPr>
              <w:rPr>
                <w:rFonts w:ascii="Arial" w:hAnsi="Arial" w:cs="Arial"/>
                <w:sz w:val="18"/>
                <w:szCs w:val="18"/>
              </w:rPr>
            </w:pPr>
            <w:r w:rsidRPr="00120C26">
              <w:rPr>
                <w:rFonts w:ascii="Arial" w:hAnsi="Arial" w:cs="Arial"/>
                <w:sz w:val="18"/>
                <w:szCs w:val="18"/>
              </w:rPr>
              <w:t>Dawson County For all TSP Use</w:t>
            </w:r>
          </w:p>
        </w:tc>
      </w:tr>
      <w:tr w:rsidR="00156F87" w:rsidRPr="00120C26" w14:paraId="1A57451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A06848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2058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7163549" w14:textId="77777777" w:rsidR="00156F87" w:rsidRPr="00120C26" w:rsidRDefault="00156F87" w:rsidP="00156F87">
            <w:pPr>
              <w:rPr>
                <w:rFonts w:ascii="Arial" w:hAnsi="Arial" w:cs="Arial"/>
                <w:sz w:val="18"/>
                <w:szCs w:val="18"/>
              </w:rPr>
            </w:pPr>
            <w:r w:rsidRPr="00120C26">
              <w:rPr>
                <w:rFonts w:ascii="Arial" w:hAnsi="Arial" w:cs="Arial"/>
                <w:sz w:val="18"/>
                <w:szCs w:val="18"/>
              </w:rPr>
              <w:t>Deaf Smith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A0704FE" w14:textId="77777777" w:rsidR="00156F87" w:rsidRPr="00120C26" w:rsidRDefault="00156F87" w:rsidP="00156F87">
            <w:pPr>
              <w:rPr>
                <w:rFonts w:ascii="Arial" w:hAnsi="Arial" w:cs="Arial"/>
                <w:sz w:val="18"/>
                <w:szCs w:val="18"/>
              </w:rPr>
            </w:pPr>
            <w:r w:rsidRPr="00120C26">
              <w:rPr>
                <w:rFonts w:ascii="Arial" w:hAnsi="Arial" w:cs="Arial"/>
                <w:sz w:val="18"/>
                <w:szCs w:val="18"/>
              </w:rPr>
              <w:t>Deaf Smith County For all TSP Use</w:t>
            </w:r>
          </w:p>
        </w:tc>
      </w:tr>
      <w:tr w:rsidR="00156F87" w:rsidRPr="00120C26" w14:paraId="2CCCD24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1023B6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2059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ADB329" w14:textId="77777777" w:rsidR="00156F87" w:rsidRPr="00120C26" w:rsidRDefault="00156F87" w:rsidP="00156F87">
            <w:pPr>
              <w:rPr>
                <w:rFonts w:ascii="Arial" w:hAnsi="Arial" w:cs="Arial"/>
                <w:sz w:val="18"/>
                <w:szCs w:val="18"/>
              </w:rPr>
            </w:pPr>
            <w:r w:rsidRPr="00120C26">
              <w:rPr>
                <w:rFonts w:ascii="Arial" w:hAnsi="Arial" w:cs="Arial"/>
                <w:sz w:val="18"/>
                <w:szCs w:val="18"/>
              </w:rPr>
              <w:t>Delta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BF1671" w14:textId="77777777" w:rsidR="00156F87" w:rsidRPr="00120C26" w:rsidRDefault="00156F87" w:rsidP="00156F87">
            <w:pPr>
              <w:rPr>
                <w:rFonts w:ascii="Arial" w:hAnsi="Arial" w:cs="Arial"/>
                <w:sz w:val="18"/>
                <w:szCs w:val="18"/>
              </w:rPr>
            </w:pPr>
            <w:r w:rsidRPr="00120C26">
              <w:rPr>
                <w:rFonts w:ascii="Arial" w:hAnsi="Arial" w:cs="Arial"/>
                <w:sz w:val="18"/>
                <w:szCs w:val="18"/>
              </w:rPr>
              <w:t>Delta County For all TSP Use</w:t>
            </w:r>
          </w:p>
        </w:tc>
      </w:tr>
      <w:tr w:rsidR="00156F87" w:rsidRPr="00120C26" w14:paraId="35884A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8ABD6D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2060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35DE946" w14:textId="77777777" w:rsidR="00156F87" w:rsidRPr="00120C26" w:rsidRDefault="00156F87" w:rsidP="00156F87">
            <w:pPr>
              <w:rPr>
                <w:rFonts w:ascii="Arial" w:hAnsi="Arial" w:cs="Arial"/>
                <w:sz w:val="18"/>
                <w:szCs w:val="18"/>
              </w:rPr>
            </w:pPr>
            <w:r w:rsidRPr="00120C26">
              <w:rPr>
                <w:rFonts w:ascii="Arial" w:hAnsi="Arial" w:cs="Arial"/>
                <w:sz w:val="18"/>
                <w:szCs w:val="18"/>
              </w:rPr>
              <w:t>Denton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4CADCE0" w14:textId="77777777" w:rsidR="00156F87" w:rsidRPr="00120C26" w:rsidRDefault="00156F87" w:rsidP="00156F87">
            <w:pPr>
              <w:rPr>
                <w:rFonts w:ascii="Arial" w:hAnsi="Arial" w:cs="Arial"/>
                <w:sz w:val="18"/>
                <w:szCs w:val="18"/>
              </w:rPr>
            </w:pPr>
            <w:r w:rsidRPr="00120C26">
              <w:rPr>
                <w:rFonts w:ascii="Arial" w:hAnsi="Arial" w:cs="Arial"/>
                <w:sz w:val="18"/>
                <w:szCs w:val="18"/>
              </w:rPr>
              <w:t>Denton County For all TSP Use</w:t>
            </w:r>
          </w:p>
        </w:tc>
      </w:tr>
      <w:tr w:rsidR="00156F87" w:rsidRPr="00120C26" w14:paraId="1B10AB1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8AF3FD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2061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31CBFE" w14:textId="77777777" w:rsidR="00156F87" w:rsidRPr="00120C26" w:rsidRDefault="00156F87" w:rsidP="00156F87">
            <w:pPr>
              <w:rPr>
                <w:rFonts w:ascii="Arial" w:hAnsi="Arial" w:cs="Arial"/>
                <w:sz w:val="18"/>
                <w:szCs w:val="18"/>
              </w:rPr>
            </w:pPr>
            <w:r w:rsidRPr="00120C26">
              <w:rPr>
                <w:rFonts w:ascii="Arial" w:hAnsi="Arial" w:cs="Arial"/>
                <w:sz w:val="18"/>
                <w:szCs w:val="18"/>
              </w:rPr>
              <w:t>DeWitt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F6B866C" w14:textId="77777777" w:rsidR="00156F87" w:rsidRPr="00120C26" w:rsidRDefault="00156F87" w:rsidP="00156F87">
            <w:pPr>
              <w:rPr>
                <w:rFonts w:ascii="Arial" w:hAnsi="Arial" w:cs="Arial"/>
                <w:sz w:val="18"/>
                <w:szCs w:val="18"/>
              </w:rPr>
            </w:pPr>
            <w:r w:rsidRPr="00120C26">
              <w:rPr>
                <w:rFonts w:ascii="Arial" w:hAnsi="Arial" w:cs="Arial"/>
                <w:sz w:val="18"/>
                <w:szCs w:val="18"/>
              </w:rPr>
              <w:t>DeWitt County For all TSP Use</w:t>
            </w:r>
          </w:p>
        </w:tc>
      </w:tr>
      <w:tr w:rsidR="00156F87" w:rsidRPr="00120C26" w14:paraId="01FBCF2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9803A4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2062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7482348" w14:textId="77777777" w:rsidR="00156F87" w:rsidRPr="00120C26" w:rsidRDefault="00156F87" w:rsidP="00156F87">
            <w:pPr>
              <w:rPr>
                <w:rFonts w:ascii="Arial" w:hAnsi="Arial" w:cs="Arial"/>
                <w:sz w:val="18"/>
                <w:szCs w:val="18"/>
              </w:rPr>
            </w:pPr>
            <w:r w:rsidRPr="00120C26">
              <w:rPr>
                <w:rFonts w:ascii="Arial" w:hAnsi="Arial" w:cs="Arial"/>
                <w:sz w:val="18"/>
                <w:szCs w:val="18"/>
              </w:rPr>
              <w:t>Dickens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57E8688" w14:textId="77777777" w:rsidR="00156F87" w:rsidRPr="00120C26" w:rsidRDefault="00156F87" w:rsidP="00156F87">
            <w:pPr>
              <w:rPr>
                <w:rFonts w:ascii="Arial" w:hAnsi="Arial" w:cs="Arial"/>
                <w:sz w:val="18"/>
                <w:szCs w:val="18"/>
              </w:rPr>
            </w:pPr>
            <w:r w:rsidRPr="00120C26">
              <w:rPr>
                <w:rFonts w:ascii="Arial" w:hAnsi="Arial" w:cs="Arial"/>
                <w:sz w:val="18"/>
                <w:szCs w:val="18"/>
              </w:rPr>
              <w:t>Dickens County For all TSP Use</w:t>
            </w:r>
          </w:p>
        </w:tc>
      </w:tr>
      <w:tr w:rsidR="00156F87" w:rsidRPr="00120C26" w14:paraId="4A03C80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447949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2063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91B4064" w14:textId="77777777" w:rsidR="00156F87" w:rsidRPr="00120C26" w:rsidRDefault="00156F87" w:rsidP="00156F87">
            <w:pPr>
              <w:rPr>
                <w:rFonts w:ascii="Arial" w:hAnsi="Arial" w:cs="Arial"/>
                <w:sz w:val="18"/>
                <w:szCs w:val="18"/>
              </w:rPr>
            </w:pPr>
            <w:r w:rsidRPr="00120C26">
              <w:rPr>
                <w:rFonts w:ascii="Arial" w:hAnsi="Arial" w:cs="Arial"/>
                <w:sz w:val="18"/>
                <w:szCs w:val="18"/>
              </w:rPr>
              <w:t>Dimmit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5821245" w14:textId="77777777" w:rsidR="00156F87" w:rsidRPr="00120C26" w:rsidRDefault="00156F87" w:rsidP="00156F87">
            <w:pPr>
              <w:rPr>
                <w:rFonts w:ascii="Arial" w:hAnsi="Arial" w:cs="Arial"/>
                <w:sz w:val="18"/>
                <w:szCs w:val="18"/>
              </w:rPr>
            </w:pPr>
            <w:r w:rsidRPr="00120C26">
              <w:rPr>
                <w:rFonts w:ascii="Arial" w:hAnsi="Arial" w:cs="Arial"/>
                <w:sz w:val="18"/>
                <w:szCs w:val="18"/>
              </w:rPr>
              <w:t>Dimmit County For all TSP Use</w:t>
            </w:r>
          </w:p>
        </w:tc>
      </w:tr>
      <w:tr w:rsidR="00156F87" w:rsidRPr="00120C26" w14:paraId="268677A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E1D315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2064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0F9F7E6" w14:textId="77777777" w:rsidR="00156F87" w:rsidRPr="00120C26" w:rsidRDefault="00156F87" w:rsidP="00156F87">
            <w:pPr>
              <w:rPr>
                <w:rFonts w:ascii="Arial" w:hAnsi="Arial" w:cs="Arial"/>
                <w:sz w:val="18"/>
                <w:szCs w:val="18"/>
              </w:rPr>
            </w:pPr>
            <w:r w:rsidRPr="00120C26">
              <w:rPr>
                <w:rFonts w:ascii="Arial" w:hAnsi="Arial" w:cs="Arial"/>
                <w:sz w:val="18"/>
                <w:szCs w:val="18"/>
              </w:rPr>
              <w:t>Donley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0A7F59D" w14:textId="77777777" w:rsidR="00156F87" w:rsidRPr="00120C26" w:rsidRDefault="00156F87" w:rsidP="00156F87">
            <w:pPr>
              <w:rPr>
                <w:rFonts w:ascii="Arial" w:hAnsi="Arial" w:cs="Arial"/>
                <w:sz w:val="18"/>
                <w:szCs w:val="18"/>
              </w:rPr>
            </w:pPr>
            <w:r w:rsidRPr="00120C26">
              <w:rPr>
                <w:rFonts w:ascii="Arial" w:hAnsi="Arial" w:cs="Arial"/>
                <w:sz w:val="18"/>
                <w:szCs w:val="18"/>
              </w:rPr>
              <w:t>Donley County For all TSP Use</w:t>
            </w:r>
          </w:p>
        </w:tc>
      </w:tr>
      <w:tr w:rsidR="00156F87" w:rsidRPr="00120C26" w14:paraId="5A4026F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FAA1A6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2065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C423EF" w14:textId="77777777" w:rsidR="00156F87" w:rsidRPr="00120C26" w:rsidRDefault="00156F87" w:rsidP="00156F87">
            <w:pPr>
              <w:rPr>
                <w:rFonts w:ascii="Arial" w:hAnsi="Arial" w:cs="Arial"/>
                <w:sz w:val="18"/>
                <w:szCs w:val="18"/>
              </w:rPr>
            </w:pPr>
            <w:r w:rsidRPr="00120C26">
              <w:rPr>
                <w:rFonts w:ascii="Arial" w:hAnsi="Arial" w:cs="Arial"/>
                <w:sz w:val="18"/>
                <w:szCs w:val="18"/>
              </w:rPr>
              <w:t>Duval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EA34FFA" w14:textId="77777777" w:rsidR="00156F87" w:rsidRPr="00120C26" w:rsidRDefault="00156F87" w:rsidP="00156F87">
            <w:pPr>
              <w:rPr>
                <w:rFonts w:ascii="Arial" w:hAnsi="Arial" w:cs="Arial"/>
                <w:sz w:val="18"/>
                <w:szCs w:val="18"/>
              </w:rPr>
            </w:pPr>
            <w:r w:rsidRPr="00120C26">
              <w:rPr>
                <w:rFonts w:ascii="Arial" w:hAnsi="Arial" w:cs="Arial"/>
                <w:sz w:val="18"/>
                <w:szCs w:val="18"/>
              </w:rPr>
              <w:t>Duval County For all TSP Use</w:t>
            </w:r>
          </w:p>
        </w:tc>
      </w:tr>
      <w:tr w:rsidR="00156F87" w:rsidRPr="00120C26" w14:paraId="6A3529D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A231F4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2066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74C3CF" w14:textId="77777777" w:rsidR="00156F87" w:rsidRPr="00120C26" w:rsidRDefault="00156F87" w:rsidP="00156F87">
            <w:pPr>
              <w:rPr>
                <w:rFonts w:ascii="Arial" w:hAnsi="Arial" w:cs="Arial"/>
                <w:sz w:val="18"/>
                <w:szCs w:val="18"/>
              </w:rPr>
            </w:pPr>
            <w:r w:rsidRPr="00120C26">
              <w:rPr>
                <w:rFonts w:ascii="Arial" w:hAnsi="Arial" w:cs="Arial"/>
                <w:sz w:val="18"/>
                <w:szCs w:val="18"/>
              </w:rPr>
              <w:t>Eastland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88B92F" w14:textId="77777777" w:rsidR="00156F87" w:rsidRPr="00120C26" w:rsidRDefault="00156F87" w:rsidP="00156F87">
            <w:pPr>
              <w:rPr>
                <w:rFonts w:ascii="Arial" w:hAnsi="Arial" w:cs="Arial"/>
                <w:sz w:val="18"/>
                <w:szCs w:val="18"/>
              </w:rPr>
            </w:pPr>
            <w:r w:rsidRPr="00120C26">
              <w:rPr>
                <w:rFonts w:ascii="Arial" w:hAnsi="Arial" w:cs="Arial"/>
                <w:sz w:val="18"/>
                <w:szCs w:val="18"/>
              </w:rPr>
              <w:t>Eastland County For all TSP Use</w:t>
            </w:r>
          </w:p>
        </w:tc>
      </w:tr>
      <w:tr w:rsidR="00156F87" w:rsidRPr="00120C26" w14:paraId="592ECE5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943C2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2067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5D3C251" w14:textId="77777777" w:rsidR="00156F87" w:rsidRPr="00120C26" w:rsidRDefault="00156F87" w:rsidP="00156F87">
            <w:pPr>
              <w:rPr>
                <w:rFonts w:ascii="Arial" w:hAnsi="Arial" w:cs="Arial"/>
                <w:sz w:val="18"/>
                <w:szCs w:val="18"/>
              </w:rPr>
            </w:pPr>
            <w:r w:rsidRPr="00120C26">
              <w:rPr>
                <w:rFonts w:ascii="Arial" w:hAnsi="Arial" w:cs="Arial"/>
                <w:sz w:val="18"/>
                <w:szCs w:val="18"/>
              </w:rPr>
              <w:t>Ector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7D2485B" w14:textId="77777777" w:rsidR="00156F87" w:rsidRPr="00120C26" w:rsidRDefault="00156F87" w:rsidP="00156F87">
            <w:pPr>
              <w:rPr>
                <w:rFonts w:ascii="Arial" w:hAnsi="Arial" w:cs="Arial"/>
                <w:sz w:val="18"/>
                <w:szCs w:val="18"/>
              </w:rPr>
            </w:pPr>
            <w:r w:rsidRPr="00120C26">
              <w:rPr>
                <w:rFonts w:ascii="Arial" w:hAnsi="Arial" w:cs="Arial"/>
                <w:sz w:val="18"/>
                <w:szCs w:val="18"/>
              </w:rPr>
              <w:t>Ector County For all TSP Use</w:t>
            </w:r>
          </w:p>
        </w:tc>
      </w:tr>
      <w:tr w:rsidR="00156F87" w:rsidRPr="00120C26" w14:paraId="24F8734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3AE75B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2068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E69100" w14:textId="77777777" w:rsidR="00156F87" w:rsidRPr="00120C26" w:rsidRDefault="00156F87" w:rsidP="00156F87">
            <w:pPr>
              <w:rPr>
                <w:rFonts w:ascii="Arial" w:hAnsi="Arial" w:cs="Arial"/>
                <w:sz w:val="18"/>
                <w:szCs w:val="18"/>
              </w:rPr>
            </w:pPr>
            <w:r w:rsidRPr="00120C26">
              <w:rPr>
                <w:rFonts w:ascii="Arial" w:hAnsi="Arial" w:cs="Arial"/>
                <w:sz w:val="18"/>
                <w:szCs w:val="18"/>
              </w:rPr>
              <w:t>Edwards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655645F" w14:textId="77777777" w:rsidR="00156F87" w:rsidRPr="00120C26" w:rsidRDefault="00156F87" w:rsidP="00156F87">
            <w:pPr>
              <w:rPr>
                <w:rFonts w:ascii="Arial" w:hAnsi="Arial" w:cs="Arial"/>
                <w:sz w:val="18"/>
                <w:szCs w:val="18"/>
              </w:rPr>
            </w:pPr>
            <w:r w:rsidRPr="00120C26">
              <w:rPr>
                <w:rFonts w:ascii="Arial" w:hAnsi="Arial" w:cs="Arial"/>
                <w:sz w:val="18"/>
                <w:szCs w:val="18"/>
              </w:rPr>
              <w:t>Edwards County For all TSP Use</w:t>
            </w:r>
          </w:p>
        </w:tc>
      </w:tr>
      <w:tr w:rsidR="00156F87" w:rsidRPr="00120C26" w14:paraId="3EF1751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A6AE0F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2069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45B887" w14:textId="77777777" w:rsidR="00156F87" w:rsidRPr="00120C26" w:rsidRDefault="00156F87" w:rsidP="00156F87">
            <w:pPr>
              <w:rPr>
                <w:rFonts w:ascii="Arial" w:hAnsi="Arial" w:cs="Arial"/>
                <w:sz w:val="18"/>
                <w:szCs w:val="18"/>
              </w:rPr>
            </w:pPr>
            <w:r w:rsidRPr="00120C26">
              <w:rPr>
                <w:rFonts w:ascii="Arial" w:hAnsi="Arial" w:cs="Arial"/>
                <w:sz w:val="18"/>
                <w:szCs w:val="18"/>
              </w:rPr>
              <w:t>Ellis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AC4E77E" w14:textId="77777777" w:rsidR="00156F87" w:rsidRPr="00120C26" w:rsidRDefault="00156F87" w:rsidP="00156F87">
            <w:pPr>
              <w:rPr>
                <w:rFonts w:ascii="Arial" w:hAnsi="Arial" w:cs="Arial"/>
                <w:sz w:val="18"/>
                <w:szCs w:val="18"/>
              </w:rPr>
            </w:pPr>
            <w:r w:rsidRPr="00120C26">
              <w:rPr>
                <w:rFonts w:ascii="Arial" w:hAnsi="Arial" w:cs="Arial"/>
                <w:sz w:val="18"/>
                <w:szCs w:val="18"/>
              </w:rPr>
              <w:t>Ellis County For all TSP Use</w:t>
            </w:r>
          </w:p>
        </w:tc>
      </w:tr>
      <w:tr w:rsidR="00156F87" w:rsidRPr="00120C26" w14:paraId="7A7A68F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0259C3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2070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E5DD6A" w14:textId="77777777" w:rsidR="00156F87" w:rsidRPr="00120C26" w:rsidRDefault="00156F87" w:rsidP="00156F87">
            <w:pPr>
              <w:rPr>
                <w:rFonts w:ascii="Arial" w:hAnsi="Arial" w:cs="Arial"/>
                <w:sz w:val="18"/>
                <w:szCs w:val="18"/>
              </w:rPr>
            </w:pPr>
            <w:r w:rsidRPr="00120C26">
              <w:rPr>
                <w:rFonts w:ascii="Arial" w:hAnsi="Arial" w:cs="Arial"/>
                <w:sz w:val="18"/>
                <w:szCs w:val="18"/>
              </w:rPr>
              <w:t>El Paso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66C0EA4" w14:textId="77777777" w:rsidR="00156F87" w:rsidRPr="00120C26" w:rsidRDefault="00156F87" w:rsidP="00156F87">
            <w:pPr>
              <w:rPr>
                <w:rFonts w:ascii="Arial" w:hAnsi="Arial" w:cs="Arial"/>
                <w:sz w:val="18"/>
                <w:szCs w:val="18"/>
              </w:rPr>
            </w:pPr>
            <w:r w:rsidRPr="00120C26">
              <w:rPr>
                <w:rFonts w:ascii="Arial" w:hAnsi="Arial" w:cs="Arial"/>
                <w:sz w:val="18"/>
                <w:szCs w:val="18"/>
              </w:rPr>
              <w:t>El Paso County For all TSP Use</w:t>
            </w:r>
          </w:p>
        </w:tc>
      </w:tr>
      <w:tr w:rsidR="00156F87" w:rsidRPr="00120C26" w14:paraId="5E9716B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519BF3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2071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7C8B78F" w14:textId="77777777" w:rsidR="00156F87" w:rsidRPr="00120C26" w:rsidRDefault="00156F87" w:rsidP="00156F87">
            <w:pPr>
              <w:rPr>
                <w:rFonts w:ascii="Arial" w:hAnsi="Arial" w:cs="Arial"/>
                <w:sz w:val="18"/>
                <w:szCs w:val="18"/>
              </w:rPr>
            </w:pPr>
            <w:r w:rsidRPr="00120C26">
              <w:rPr>
                <w:rFonts w:ascii="Arial" w:hAnsi="Arial" w:cs="Arial"/>
                <w:sz w:val="18"/>
                <w:szCs w:val="18"/>
              </w:rPr>
              <w:t>Erath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A36ACFC" w14:textId="77777777" w:rsidR="00156F87" w:rsidRPr="00120C26" w:rsidRDefault="00156F87" w:rsidP="00156F87">
            <w:pPr>
              <w:rPr>
                <w:rFonts w:ascii="Arial" w:hAnsi="Arial" w:cs="Arial"/>
                <w:sz w:val="18"/>
                <w:szCs w:val="18"/>
              </w:rPr>
            </w:pPr>
            <w:r w:rsidRPr="00120C26">
              <w:rPr>
                <w:rFonts w:ascii="Arial" w:hAnsi="Arial" w:cs="Arial"/>
                <w:sz w:val="18"/>
                <w:szCs w:val="18"/>
              </w:rPr>
              <w:t>Erath County For all TSP Use</w:t>
            </w:r>
          </w:p>
        </w:tc>
      </w:tr>
      <w:tr w:rsidR="00156F87" w:rsidRPr="00120C26" w14:paraId="5C28943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54E414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2072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2BAE8B" w14:textId="77777777" w:rsidR="00156F87" w:rsidRPr="00120C26" w:rsidRDefault="00156F87" w:rsidP="00156F87">
            <w:pPr>
              <w:rPr>
                <w:rFonts w:ascii="Arial" w:hAnsi="Arial" w:cs="Arial"/>
                <w:sz w:val="18"/>
                <w:szCs w:val="18"/>
              </w:rPr>
            </w:pPr>
            <w:r w:rsidRPr="00120C26">
              <w:rPr>
                <w:rFonts w:ascii="Arial" w:hAnsi="Arial" w:cs="Arial"/>
                <w:sz w:val="18"/>
                <w:szCs w:val="18"/>
              </w:rPr>
              <w:t>Falls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4D3CB3C" w14:textId="77777777" w:rsidR="00156F87" w:rsidRPr="00120C26" w:rsidRDefault="00156F87" w:rsidP="00156F87">
            <w:pPr>
              <w:rPr>
                <w:rFonts w:ascii="Arial" w:hAnsi="Arial" w:cs="Arial"/>
                <w:sz w:val="18"/>
                <w:szCs w:val="18"/>
              </w:rPr>
            </w:pPr>
            <w:r w:rsidRPr="00120C26">
              <w:rPr>
                <w:rFonts w:ascii="Arial" w:hAnsi="Arial" w:cs="Arial"/>
                <w:sz w:val="18"/>
                <w:szCs w:val="18"/>
              </w:rPr>
              <w:t>Falls County For all TSP Use</w:t>
            </w:r>
          </w:p>
        </w:tc>
      </w:tr>
      <w:tr w:rsidR="00156F87" w:rsidRPr="00120C26" w14:paraId="4BD7F2F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CBC10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2073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B8ED5A" w14:textId="77777777" w:rsidR="00156F87" w:rsidRPr="00120C26" w:rsidRDefault="00156F87" w:rsidP="00156F87">
            <w:pPr>
              <w:rPr>
                <w:rFonts w:ascii="Arial" w:hAnsi="Arial" w:cs="Arial"/>
                <w:sz w:val="18"/>
                <w:szCs w:val="18"/>
              </w:rPr>
            </w:pPr>
            <w:r w:rsidRPr="00120C26">
              <w:rPr>
                <w:rFonts w:ascii="Arial" w:hAnsi="Arial" w:cs="Arial"/>
                <w:sz w:val="18"/>
                <w:szCs w:val="18"/>
              </w:rPr>
              <w:t>Fannin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767E4C" w14:textId="77777777" w:rsidR="00156F87" w:rsidRPr="00120C26" w:rsidRDefault="00156F87" w:rsidP="00156F87">
            <w:pPr>
              <w:rPr>
                <w:rFonts w:ascii="Arial" w:hAnsi="Arial" w:cs="Arial"/>
                <w:sz w:val="18"/>
                <w:szCs w:val="18"/>
              </w:rPr>
            </w:pPr>
            <w:r w:rsidRPr="00120C26">
              <w:rPr>
                <w:rFonts w:ascii="Arial" w:hAnsi="Arial" w:cs="Arial"/>
                <w:sz w:val="18"/>
                <w:szCs w:val="18"/>
              </w:rPr>
              <w:t>Fannin County For all TSP Use</w:t>
            </w:r>
          </w:p>
        </w:tc>
      </w:tr>
      <w:tr w:rsidR="00156F87" w:rsidRPr="00120C26" w14:paraId="32B94F6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690C0E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2074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452938" w14:textId="77777777" w:rsidR="00156F87" w:rsidRPr="00120C26" w:rsidRDefault="00156F87" w:rsidP="00156F87">
            <w:pPr>
              <w:rPr>
                <w:rFonts w:ascii="Arial" w:hAnsi="Arial" w:cs="Arial"/>
                <w:sz w:val="18"/>
                <w:szCs w:val="18"/>
              </w:rPr>
            </w:pPr>
            <w:r w:rsidRPr="00120C26">
              <w:rPr>
                <w:rFonts w:ascii="Arial" w:hAnsi="Arial" w:cs="Arial"/>
                <w:sz w:val="18"/>
                <w:szCs w:val="18"/>
              </w:rPr>
              <w:t>Fayette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4B383C" w14:textId="77777777" w:rsidR="00156F87" w:rsidRPr="00120C26" w:rsidRDefault="00156F87" w:rsidP="00156F87">
            <w:pPr>
              <w:rPr>
                <w:rFonts w:ascii="Arial" w:hAnsi="Arial" w:cs="Arial"/>
                <w:sz w:val="18"/>
                <w:szCs w:val="18"/>
              </w:rPr>
            </w:pPr>
            <w:r w:rsidRPr="00120C26">
              <w:rPr>
                <w:rFonts w:ascii="Arial" w:hAnsi="Arial" w:cs="Arial"/>
                <w:sz w:val="18"/>
                <w:szCs w:val="18"/>
              </w:rPr>
              <w:t>Fayette County For all TSP Use</w:t>
            </w:r>
          </w:p>
        </w:tc>
      </w:tr>
      <w:tr w:rsidR="00156F87" w:rsidRPr="00120C26" w14:paraId="173FCC6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A281B2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2075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FA58C5E" w14:textId="77777777" w:rsidR="00156F87" w:rsidRPr="00120C26" w:rsidRDefault="00156F87" w:rsidP="00156F87">
            <w:pPr>
              <w:rPr>
                <w:rFonts w:ascii="Arial" w:hAnsi="Arial" w:cs="Arial"/>
                <w:sz w:val="18"/>
                <w:szCs w:val="18"/>
              </w:rPr>
            </w:pPr>
            <w:r w:rsidRPr="00120C26">
              <w:rPr>
                <w:rFonts w:ascii="Arial" w:hAnsi="Arial" w:cs="Arial"/>
                <w:sz w:val="18"/>
                <w:szCs w:val="18"/>
              </w:rPr>
              <w:t>Fisher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D06C1A6" w14:textId="77777777" w:rsidR="00156F87" w:rsidRPr="00120C26" w:rsidRDefault="00156F87" w:rsidP="00156F87">
            <w:pPr>
              <w:rPr>
                <w:rFonts w:ascii="Arial" w:hAnsi="Arial" w:cs="Arial"/>
                <w:sz w:val="18"/>
                <w:szCs w:val="18"/>
              </w:rPr>
            </w:pPr>
            <w:r w:rsidRPr="00120C26">
              <w:rPr>
                <w:rFonts w:ascii="Arial" w:hAnsi="Arial" w:cs="Arial"/>
                <w:sz w:val="18"/>
                <w:szCs w:val="18"/>
              </w:rPr>
              <w:t>Fisher County For all TSP Use</w:t>
            </w:r>
          </w:p>
        </w:tc>
      </w:tr>
      <w:tr w:rsidR="00156F87" w:rsidRPr="00120C26" w14:paraId="064A892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5926A9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2076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D10A38F" w14:textId="77777777" w:rsidR="00156F87" w:rsidRPr="00120C26" w:rsidRDefault="00156F87" w:rsidP="00156F87">
            <w:pPr>
              <w:rPr>
                <w:rFonts w:ascii="Arial" w:hAnsi="Arial" w:cs="Arial"/>
                <w:sz w:val="18"/>
                <w:szCs w:val="18"/>
              </w:rPr>
            </w:pPr>
            <w:r w:rsidRPr="00120C26">
              <w:rPr>
                <w:rFonts w:ascii="Arial" w:hAnsi="Arial" w:cs="Arial"/>
                <w:sz w:val="18"/>
                <w:szCs w:val="18"/>
              </w:rPr>
              <w:t>Floyd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25F8A53" w14:textId="77777777" w:rsidR="00156F87" w:rsidRPr="00120C26" w:rsidRDefault="00156F87" w:rsidP="00156F87">
            <w:pPr>
              <w:rPr>
                <w:rFonts w:ascii="Arial" w:hAnsi="Arial" w:cs="Arial"/>
                <w:sz w:val="18"/>
                <w:szCs w:val="18"/>
              </w:rPr>
            </w:pPr>
            <w:r w:rsidRPr="00120C26">
              <w:rPr>
                <w:rFonts w:ascii="Arial" w:hAnsi="Arial" w:cs="Arial"/>
                <w:sz w:val="18"/>
                <w:szCs w:val="18"/>
              </w:rPr>
              <w:t>Floyd County For all TSP Use</w:t>
            </w:r>
          </w:p>
        </w:tc>
      </w:tr>
      <w:tr w:rsidR="00156F87" w:rsidRPr="00120C26" w14:paraId="15B6AD5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47BEEA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2077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7EC4C5" w14:textId="77777777" w:rsidR="00156F87" w:rsidRPr="00120C26" w:rsidRDefault="00156F87" w:rsidP="00156F87">
            <w:pPr>
              <w:rPr>
                <w:rFonts w:ascii="Arial" w:hAnsi="Arial" w:cs="Arial"/>
                <w:sz w:val="18"/>
                <w:szCs w:val="18"/>
              </w:rPr>
            </w:pPr>
            <w:r w:rsidRPr="00120C26">
              <w:rPr>
                <w:rFonts w:ascii="Arial" w:hAnsi="Arial" w:cs="Arial"/>
                <w:sz w:val="18"/>
                <w:szCs w:val="18"/>
              </w:rPr>
              <w:t>Foard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74FA697" w14:textId="77777777" w:rsidR="00156F87" w:rsidRPr="00120C26" w:rsidRDefault="00156F87" w:rsidP="00156F87">
            <w:pPr>
              <w:rPr>
                <w:rFonts w:ascii="Arial" w:hAnsi="Arial" w:cs="Arial"/>
                <w:sz w:val="18"/>
                <w:szCs w:val="18"/>
              </w:rPr>
            </w:pPr>
            <w:r w:rsidRPr="00120C26">
              <w:rPr>
                <w:rFonts w:ascii="Arial" w:hAnsi="Arial" w:cs="Arial"/>
                <w:sz w:val="18"/>
                <w:szCs w:val="18"/>
              </w:rPr>
              <w:t>Foard County For all TSP Use</w:t>
            </w:r>
          </w:p>
        </w:tc>
      </w:tr>
      <w:tr w:rsidR="00156F87" w:rsidRPr="00120C26" w14:paraId="113AB45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C24F58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2078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0EC908A" w14:textId="77777777" w:rsidR="00156F87" w:rsidRPr="00120C26" w:rsidRDefault="00156F87" w:rsidP="00156F87">
            <w:pPr>
              <w:rPr>
                <w:rFonts w:ascii="Arial" w:hAnsi="Arial" w:cs="Arial"/>
                <w:sz w:val="18"/>
                <w:szCs w:val="18"/>
              </w:rPr>
            </w:pPr>
            <w:r w:rsidRPr="00120C26">
              <w:rPr>
                <w:rFonts w:ascii="Arial" w:hAnsi="Arial" w:cs="Arial"/>
                <w:sz w:val="18"/>
                <w:szCs w:val="18"/>
              </w:rPr>
              <w:t>Fort Bend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71DD12" w14:textId="77777777" w:rsidR="00156F87" w:rsidRPr="00120C26" w:rsidRDefault="00156F87" w:rsidP="00156F87">
            <w:pPr>
              <w:rPr>
                <w:rFonts w:ascii="Arial" w:hAnsi="Arial" w:cs="Arial"/>
                <w:sz w:val="18"/>
                <w:szCs w:val="18"/>
              </w:rPr>
            </w:pPr>
            <w:r w:rsidRPr="00120C26">
              <w:rPr>
                <w:rFonts w:ascii="Arial" w:hAnsi="Arial" w:cs="Arial"/>
                <w:sz w:val="18"/>
                <w:szCs w:val="18"/>
              </w:rPr>
              <w:t>Fort Bend County For all TSP Use</w:t>
            </w:r>
          </w:p>
        </w:tc>
      </w:tr>
      <w:tr w:rsidR="00156F87" w:rsidRPr="00120C26" w14:paraId="66C3883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2514F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2079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A14940" w14:textId="77777777" w:rsidR="00156F87" w:rsidRPr="00120C26" w:rsidRDefault="00156F87" w:rsidP="00156F87">
            <w:pPr>
              <w:rPr>
                <w:rFonts w:ascii="Arial" w:hAnsi="Arial" w:cs="Arial"/>
                <w:sz w:val="18"/>
                <w:szCs w:val="18"/>
              </w:rPr>
            </w:pPr>
            <w:r w:rsidRPr="00120C26">
              <w:rPr>
                <w:rFonts w:ascii="Arial" w:hAnsi="Arial" w:cs="Arial"/>
                <w:sz w:val="18"/>
                <w:szCs w:val="18"/>
              </w:rPr>
              <w:t>Franklin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F840513" w14:textId="77777777" w:rsidR="00156F87" w:rsidRPr="00120C26" w:rsidRDefault="00156F87" w:rsidP="00156F87">
            <w:pPr>
              <w:rPr>
                <w:rFonts w:ascii="Arial" w:hAnsi="Arial" w:cs="Arial"/>
                <w:sz w:val="18"/>
                <w:szCs w:val="18"/>
              </w:rPr>
            </w:pPr>
            <w:r w:rsidRPr="00120C26">
              <w:rPr>
                <w:rFonts w:ascii="Arial" w:hAnsi="Arial" w:cs="Arial"/>
                <w:sz w:val="18"/>
                <w:szCs w:val="18"/>
              </w:rPr>
              <w:t>Franklin County For all TSP Use</w:t>
            </w:r>
          </w:p>
        </w:tc>
      </w:tr>
      <w:tr w:rsidR="00156F87" w:rsidRPr="00120C26" w14:paraId="6469A8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64E59E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2080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DD147F" w14:textId="77777777" w:rsidR="00156F87" w:rsidRPr="00120C26" w:rsidRDefault="00156F87" w:rsidP="00156F87">
            <w:pPr>
              <w:rPr>
                <w:rFonts w:ascii="Arial" w:hAnsi="Arial" w:cs="Arial"/>
                <w:sz w:val="18"/>
                <w:szCs w:val="18"/>
              </w:rPr>
            </w:pPr>
            <w:r w:rsidRPr="00120C26">
              <w:rPr>
                <w:rFonts w:ascii="Arial" w:hAnsi="Arial" w:cs="Arial"/>
                <w:sz w:val="18"/>
                <w:szCs w:val="18"/>
              </w:rPr>
              <w:t>Freestone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A680A8D" w14:textId="77777777" w:rsidR="00156F87" w:rsidRPr="00120C26" w:rsidRDefault="00156F87" w:rsidP="00156F87">
            <w:pPr>
              <w:rPr>
                <w:rFonts w:ascii="Arial" w:hAnsi="Arial" w:cs="Arial"/>
                <w:sz w:val="18"/>
                <w:szCs w:val="18"/>
              </w:rPr>
            </w:pPr>
            <w:r w:rsidRPr="00120C26">
              <w:rPr>
                <w:rFonts w:ascii="Arial" w:hAnsi="Arial" w:cs="Arial"/>
                <w:sz w:val="18"/>
                <w:szCs w:val="18"/>
              </w:rPr>
              <w:t>Freestone County For all TSP Use</w:t>
            </w:r>
          </w:p>
        </w:tc>
      </w:tr>
      <w:tr w:rsidR="00156F87" w:rsidRPr="00120C26" w14:paraId="53630DB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47E8C2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2081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D49F45" w14:textId="77777777" w:rsidR="00156F87" w:rsidRPr="00120C26" w:rsidRDefault="00156F87" w:rsidP="00156F87">
            <w:pPr>
              <w:rPr>
                <w:rFonts w:ascii="Arial" w:hAnsi="Arial" w:cs="Arial"/>
                <w:sz w:val="18"/>
                <w:szCs w:val="18"/>
              </w:rPr>
            </w:pPr>
            <w:r w:rsidRPr="00120C26">
              <w:rPr>
                <w:rFonts w:ascii="Arial" w:hAnsi="Arial" w:cs="Arial"/>
                <w:sz w:val="18"/>
                <w:szCs w:val="18"/>
              </w:rPr>
              <w:t>Frio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EEFCC0" w14:textId="77777777" w:rsidR="00156F87" w:rsidRPr="00120C26" w:rsidRDefault="00156F87" w:rsidP="00156F87">
            <w:pPr>
              <w:rPr>
                <w:rFonts w:ascii="Arial" w:hAnsi="Arial" w:cs="Arial"/>
                <w:sz w:val="18"/>
                <w:szCs w:val="18"/>
              </w:rPr>
            </w:pPr>
            <w:r w:rsidRPr="00120C26">
              <w:rPr>
                <w:rFonts w:ascii="Arial" w:hAnsi="Arial" w:cs="Arial"/>
                <w:sz w:val="18"/>
                <w:szCs w:val="18"/>
              </w:rPr>
              <w:t>Frio County For all TSP Use</w:t>
            </w:r>
          </w:p>
        </w:tc>
      </w:tr>
      <w:tr w:rsidR="00156F87" w:rsidRPr="00120C26" w14:paraId="2C84F9B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A11252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2082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ECA370F" w14:textId="77777777" w:rsidR="00156F87" w:rsidRPr="00120C26" w:rsidRDefault="00156F87" w:rsidP="00156F87">
            <w:pPr>
              <w:rPr>
                <w:rFonts w:ascii="Arial" w:hAnsi="Arial" w:cs="Arial"/>
                <w:sz w:val="18"/>
                <w:szCs w:val="18"/>
              </w:rPr>
            </w:pPr>
            <w:r w:rsidRPr="00120C26">
              <w:rPr>
                <w:rFonts w:ascii="Arial" w:hAnsi="Arial" w:cs="Arial"/>
                <w:sz w:val="18"/>
                <w:szCs w:val="18"/>
              </w:rPr>
              <w:t>Gaines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EAF0CA5" w14:textId="77777777" w:rsidR="00156F87" w:rsidRPr="00120C26" w:rsidRDefault="00156F87" w:rsidP="00156F87">
            <w:pPr>
              <w:rPr>
                <w:rFonts w:ascii="Arial" w:hAnsi="Arial" w:cs="Arial"/>
                <w:sz w:val="18"/>
                <w:szCs w:val="18"/>
              </w:rPr>
            </w:pPr>
            <w:r w:rsidRPr="00120C26">
              <w:rPr>
                <w:rFonts w:ascii="Arial" w:hAnsi="Arial" w:cs="Arial"/>
                <w:sz w:val="18"/>
                <w:szCs w:val="18"/>
              </w:rPr>
              <w:t>Gaines County For all TSP Use</w:t>
            </w:r>
          </w:p>
        </w:tc>
      </w:tr>
      <w:tr w:rsidR="00156F87" w:rsidRPr="00120C26" w14:paraId="03E56D0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46DEC2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2083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087C5E" w14:textId="77777777" w:rsidR="00156F87" w:rsidRPr="00120C26" w:rsidRDefault="00156F87" w:rsidP="00156F87">
            <w:pPr>
              <w:rPr>
                <w:rFonts w:ascii="Arial" w:hAnsi="Arial" w:cs="Arial"/>
                <w:sz w:val="18"/>
                <w:szCs w:val="18"/>
              </w:rPr>
            </w:pPr>
            <w:r w:rsidRPr="00120C26">
              <w:rPr>
                <w:rFonts w:ascii="Arial" w:hAnsi="Arial" w:cs="Arial"/>
                <w:sz w:val="18"/>
                <w:szCs w:val="18"/>
              </w:rPr>
              <w:t>Galveston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897D579" w14:textId="77777777" w:rsidR="00156F87" w:rsidRPr="00120C26" w:rsidRDefault="00156F87" w:rsidP="00156F87">
            <w:pPr>
              <w:rPr>
                <w:rFonts w:ascii="Arial" w:hAnsi="Arial" w:cs="Arial"/>
                <w:sz w:val="18"/>
                <w:szCs w:val="18"/>
              </w:rPr>
            </w:pPr>
            <w:r w:rsidRPr="00120C26">
              <w:rPr>
                <w:rFonts w:ascii="Arial" w:hAnsi="Arial" w:cs="Arial"/>
                <w:sz w:val="18"/>
                <w:szCs w:val="18"/>
              </w:rPr>
              <w:t>Galveston County For all TSP Use</w:t>
            </w:r>
          </w:p>
        </w:tc>
      </w:tr>
      <w:tr w:rsidR="00156F87" w:rsidRPr="00120C26" w14:paraId="54C1B46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9593B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2084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C50C751" w14:textId="77777777" w:rsidR="00156F87" w:rsidRPr="00120C26" w:rsidRDefault="00156F87" w:rsidP="00156F87">
            <w:pPr>
              <w:rPr>
                <w:rFonts w:ascii="Arial" w:hAnsi="Arial" w:cs="Arial"/>
                <w:sz w:val="18"/>
                <w:szCs w:val="18"/>
              </w:rPr>
            </w:pPr>
            <w:r w:rsidRPr="00120C26">
              <w:rPr>
                <w:rFonts w:ascii="Arial" w:hAnsi="Arial" w:cs="Arial"/>
                <w:sz w:val="18"/>
                <w:szCs w:val="18"/>
              </w:rPr>
              <w:t>Garza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FB6795" w14:textId="77777777" w:rsidR="00156F87" w:rsidRPr="00120C26" w:rsidRDefault="00156F87" w:rsidP="00156F87">
            <w:pPr>
              <w:rPr>
                <w:rFonts w:ascii="Arial" w:hAnsi="Arial" w:cs="Arial"/>
                <w:sz w:val="18"/>
                <w:szCs w:val="18"/>
              </w:rPr>
            </w:pPr>
            <w:r w:rsidRPr="00120C26">
              <w:rPr>
                <w:rFonts w:ascii="Arial" w:hAnsi="Arial" w:cs="Arial"/>
                <w:sz w:val="18"/>
                <w:szCs w:val="18"/>
              </w:rPr>
              <w:t>Garza County For all TSP Use</w:t>
            </w:r>
          </w:p>
        </w:tc>
      </w:tr>
      <w:tr w:rsidR="00156F87" w:rsidRPr="00120C26" w14:paraId="0F2E328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32448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2085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17B0371" w14:textId="77777777" w:rsidR="00156F87" w:rsidRPr="00120C26" w:rsidRDefault="00156F87" w:rsidP="00156F87">
            <w:pPr>
              <w:rPr>
                <w:rFonts w:ascii="Arial" w:hAnsi="Arial" w:cs="Arial"/>
                <w:sz w:val="18"/>
                <w:szCs w:val="18"/>
              </w:rPr>
            </w:pPr>
            <w:r w:rsidRPr="00120C26">
              <w:rPr>
                <w:rFonts w:ascii="Arial" w:hAnsi="Arial" w:cs="Arial"/>
                <w:sz w:val="18"/>
                <w:szCs w:val="18"/>
              </w:rPr>
              <w:t>Gillespie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7400C8D" w14:textId="77777777" w:rsidR="00156F87" w:rsidRPr="00120C26" w:rsidRDefault="00156F87" w:rsidP="00156F87">
            <w:pPr>
              <w:rPr>
                <w:rFonts w:ascii="Arial" w:hAnsi="Arial" w:cs="Arial"/>
                <w:sz w:val="18"/>
                <w:szCs w:val="18"/>
              </w:rPr>
            </w:pPr>
            <w:r w:rsidRPr="00120C26">
              <w:rPr>
                <w:rFonts w:ascii="Arial" w:hAnsi="Arial" w:cs="Arial"/>
                <w:sz w:val="18"/>
                <w:szCs w:val="18"/>
              </w:rPr>
              <w:t>Gillespie County For all TSP Use</w:t>
            </w:r>
          </w:p>
        </w:tc>
      </w:tr>
      <w:tr w:rsidR="00156F87" w:rsidRPr="00120C26" w14:paraId="7199268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A54119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2086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33DDCC" w14:textId="77777777" w:rsidR="00156F87" w:rsidRPr="00120C26" w:rsidRDefault="00156F87" w:rsidP="00156F87">
            <w:pPr>
              <w:rPr>
                <w:rFonts w:ascii="Arial" w:hAnsi="Arial" w:cs="Arial"/>
                <w:sz w:val="18"/>
                <w:szCs w:val="18"/>
              </w:rPr>
            </w:pPr>
            <w:r w:rsidRPr="00120C26">
              <w:rPr>
                <w:rFonts w:ascii="Arial" w:hAnsi="Arial" w:cs="Arial"/>
                <w:sz w:val="18"/>
                <w:szCs w:val="18"/>
              </w:rPr>
              <w:t>Glasscock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D08C0A" w14:textId="77777777" w:rsidR="00156F87" w:rsidRPr="00120C26" w:rsidRDefault="00156F87" w:rsidP="00156F87">
            <w:pPr>
              <w:rPr>
                <w:rFonts w:ascii="Arial" w:hAnsi="Arial" w:cs="Arial"/>
                <w:sz w:val="18"/>
                <w:szCs w:val="18"/>
              </w:rPr>
            </w:pPr>
            <w:r w:rsidRPr="00120C26">
              <w:rPr>
                <w:rFonts w:ascii="Arial" w:hAnsi="Arial" w:cs="Arial"/>
                <w:sz w:val="18"/>
                <w:szCs w:val="18"/>
              </w:rPr>
              <w:t>Glasscock County For all TSP Use</w:t>
            </w:r>
          </w:p>
        </w:tc>
      </w:tr>
      <w:tr w:rsidR="00156F87" w:rsidRPr="00120C26" w14:paraId="0DCBA4F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692E5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2087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D248DB6" w14:textId="77777777" w:rsidR="00156F87" w:rsidRPr="00120C26" w:rsidRDefault="00156F87" w:rsidP="00156F87">
            <w:pPr>
              <w:rPr>
                <w:rFonts w:ascii="Arial" w:hAnsi="Arial" w:cs="Arial"/>
                <w:sz w:val="18"/>
                <w:szCs w:val="18"/>
              </w:rPr>
            </w:pPr>
            <w:r w:rsidRPr="00120C26">
              <w:rPr>
                <w:rFonts w:ascii="Arial" w:hAnsi="Arial" w:cs="Arial"/>
                <w:sz w:val="18"/>
                <w:szCs w:val="18"/>
              </w:rPr>
              <w:t>Goliad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E5D567B" w14:textId="77777777" w:rsidR="00156F87" w:rsidRPr="00120C26" w:rsidRDefault="00156F87" w:rsidP="00156F87">
            <w:pPr>
              <w:rPr>
                <w:rFonts w:ascii="Arial" w:hAnsi="Arial" w:cs="Arial"/>
                <w:sz w:val="18"/>
                <w:szCs w:val="18"/>
              </w:rPr>
            </w:pPr>
            <w:r w:rsidRPr="00120C26">
              <w:rPr>
                <w:rFonts w:ascii="Arial" w:hAnsi="Arial" w:cs="Arial"/>
                <w:sz w:val="18"/>
                <w:szCs w:val="18"/>
              </w:rPr>
              <w:t>Goliad County For all TSP Use</w:t>
            </w:r>
          </w:p>
        </w:tc>
      </w:tr>
      <w:tr w:rsidR="00156F87" w:rsidRPr="00120C26" w14:paraId="70BEEC1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8839FE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2088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9AE990" w14:textId="77777777" w:rsidR="00156F87" w:rsidRPr="00120C26" w:rsidRDefault="00156F87" w:rsidP="00156F87">
            <w:pPr>
              <w:rPr>
                <w:rFonts w:ascii="Arial" w:hAnsi="Arial" w:cs="Arial"/>
                <w:sz w:val="18"/>
                <w:szCs w:val="18"/>
              </w:rPr>
            </w:pPr>
            <w:r w:rsidRPr="00120C26">
              <w:rPr>
                <w:rFonts w:ascii="Arial" w:hAnsi="Arial" w:cs="Arial"/>
                <w:sz w:val="18"/>
                <w:szCs w:val="18"/>
              </w:rPr>
              <w:t>Gonzales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DFF286E" w14:textId="77777777" w:rsidR="00156F87" w:rsidRPr="00120C26" w:rsidRDefault="00156F87" w:rsidP="00156F87">
            <w:pPr>
              <w:rPr>
                <w:rFonts w:ascii="Arial" w:hAnsi="Arial" w:cs="Arial"/>
                <w:sz w:val="18"/>
                <w:szCs w:val="18"/>
              </w:rPr>
            </w:pPr>
            <w:r w:rsidRPr="00120C26">
              <w:rPr>
                <w:rFonts w:ascii="Arial" w:hAnsi="Arial" w:cs="Arial"/>
                <w:sz w:val="18"/>
                <w:szCs w:val="18"/>
              </w:rPr>
              <w:t>Gonzales County For all TSP Use</w:t>
            </w:r>
          </w:p>
        </w:tc>
      </w:tr>
      <w:tr w:rsidR="00156F87" w:rsidRPr="00120C26" w14:paraId="366497D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774DA9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2089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F2CCC4" w14:textId="77777777" w:rsidR="00156F87" w:rsidRPr="00120C26" w:rsidRDefault="00156F87" w:rsidP="00156F87">
            <w:pPr>
              <w:rPr>
                <w:rFonts w:ascii="Arial" w:hAnsi="Arial" w:cs="Arial"/>
                <w:sz w:val="18"/>
                <w:szCs w:val="18"/>
              </w:rPr>
            </w:pPr>
            <w:r w:rsidRPr="00120C26">
              <w:rPr>
                <w:rFonts w:ascii="Arial" w:hAnsi="Arial" w:cs="Arial"/>
                <w:sz w:val="18"/>
                <w:szCs w:val="18"/>
              </w:rPr>
              <w:t>Gray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5A642FC" w14:textId="77777777" w:rsidR="00156F87" w:rsidRPr="00120C26" w:rsidRDefault="00156F87" w:rsidP="00156F87">
            <w:pPr>
              <w:rPr>
                <w:rFonts w:ascii="Arial" w:hAnsi="Arial" w:cs="Arial"/>
                <w:sz w:val="18"/>
                <w:szCs w:val="18"/>
              </w:rPr>
            </w:pPr>
            <w:r w:rsidRPr="00120C26">
              <w:rPr>
                <w:rFonts w:ascii="Arial" w:hAnsi="Arial" w:cs="Arial"/>
                <w:sz w:val="18"/>
                <w:szCs w:val="18"/>
              </w:rPr>
              <w:t>Gray County For all TSP Use</w:t>
            </w:r>
          </w:p>
        </w:tc>
      </w:tr>
      <w:tr w:rsidR="00156F87" w:rsidRPr="00120C26" w14:paraId="0F01C7B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21C1D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2090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616FBF3" w14:textId="77777777" w:rsidR="00156F87" w:rsidRPr="00120C26" w:rsidRDefault="00156F87" w:rsidP="00156F87">
            <w:pPr>
              <w:rPr>
                <w:rFonts w:ascii="Arial" w:hAnsi="Arial" w:cs="Arial"/>
                <w:sz w:val="18"/>
                <w:szCs w:val="18"/>
              </w:rPr>
            </w:pPr>
            <w:r w:rsidRPr="00120C26">
              <w:rPr>
                <w:rFonts w:ascii="Arial" w:hAnsi="Arial" w:cs="Arial"/>
                <w:sz w:val="18"/>
                <w:szCs w:val="18"/>
              </w:rPr>
              <w:t>Grayson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CC69BF" w14:textId="77777777" w:rsidR="00156F87" w:rsidRPr="00120C26" w:rsidRDefault="00156F87" w:rsidP="00156F87">
            <w:pPr>
              <w:rPr>
                <w:rFonts w:ascii="Arial" w:hAnsi="Arial" w:cs="Arial"/>
                <w:sz w:val="18"/>
                <w:szCs w:val="18"/>
              </w:rPr>
            </w:pPr>
            <w:r w:rsidRPr="00120C26">
              <w:rPr>
                <w:rFonts w:ascii="Arial" w:hAnsi="Arial" w:cs="Arial"/>
                <w:sz w:val="18"/>
                <w:szCs w:val="18"/>
              </w:rPr>
              <w:t>Grayson County For all TSP Use</w:t>
            </w:r>
          </w:p>
        </w:tc>
      </w:tr>
      <w:tr w:rsidR="00156F87" w:rsidRPr="00120C26" w14:paraId="36EE34A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258612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2091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394A1B7" w14:textId="77777777" w:rsidR="00156F87" w:rsidRPr="00120C26" w:rsidRDefault="00156F87" w:rsidP="00156F87">
            <w:pPr>
              <w:rPr>
                <w:rFonts w:ascii="Arial" w:hAnsi="Arial" w:cs="Arial"/>
                <w:sz w:val="18"/>
                <w:szCs w:val="18"/>
              </w:rPr>
            </w:pPr>
            <w:r w:rsidRPr="00120C26">
              <w:rPr>
                <w:rFonts w:ascii="Arial" w:hAnsi="Arial" w:cs="Arial"/>
                <w:sz w:val="18"/>
                <w:szCs w:val="18"/>
              </w:rPr>
              <w:t>Gregg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80C9CF5" w14:textId="77777777" w:rsidR="00156F87" w:rsidRPr="00120C26" w:rsidRDefault="00156F87" w:rsidP="00156F87">
            <w:pPr>
              <w:rPr>
                <w:rFonts w:ascii="Arial" w:hAnsi="Arial" w:cs="Arial"/>
                <w:sz w:val="18"/>
                <w:szCs w:val="18"/>
              </w:rPr>
            </w:pPr>
            <w:r w:rsidRPr="00120C26">
              <w:rPr>
                <w:rFonts w:ascii="Arial" w:hAnsi="Arial" w:cs="Arial"/>
                <w:sz w:val="18"/>
                <w:szCs w:val="18"/>
              </w:rPr>
              <w:t>Gregg County For all TSP Use</w:t>
            </w:r>
          </w:p>
        </w:tc>
      </w:tr>
      <w:tr w:rsidR="00156F87" w:rsidRPr="00120C26" w14:paraId="47D32F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B67AA3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2092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2FAB464" w14:textId="77777777" w:rsidR="00156F87" w:rsidRPr="00120C26" w:rsidRDefault="00156F87" w:rsidP="00156F87">
            <w:pPr>
              <w:rPr>
                <w:rFonts w:ascii="Arial" w:hAnsi="Arial" w:cs="Arial"/>
                <w:sz w:val="18"/>
                <w:szCs w:val="18"/>
              </w:rPr>
            </w:pPr>
            <w:r w:rsidRPr="00120C26">
              <w:rPr>
                <w:rFonts w:ascii="Arial" w:hAnsi="Arial" w:cs="Arial"/>
                <w:sz w:val="18"/>
                <w:szCs w:val="18"/>
              </w:rPr>
              <w:t>Grimes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6E705B7" w14:textId="77777777" w:rsidR="00156F87" w:rsidRPr="00120C26" w:rsidRDefault="00156F87" w:rsidP="00156F87">
            <w:pPr>
              <w:rPr>
                <w:rFonts w:ascii="Arial" w:hAnsi="Arial" w:cs="Arial"/>
                <w:sz w:val="18"/>
                <w:szCs w:val="18"/>
              </w:rPr>
            </w:pPr>
            <w:r w:rsidRPr="00120C26">
              <w:rPr>
                <w:rFonts w:ascii="Arial" w:hAnsi="Arial" w:cs="Arial"/>
                <w:sz w:val="18"/>
                <w:szCs w:val="18"/>
              </w:rPr>
              <w:t>Grimes County For all TSP Use</w:t>
            </w:r>
          </w:p>
        </w:tc>
      </w:tr>
      <w:tr w:rsidR="00156F87" w:rsidRPr="00120C26" w14:paraId="61439EB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DE832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2093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5B20CC" w14:textId="77777777" w:rsidR="00156F87" w:rsidRPr="00120C26" w:rsidRDefault="00156F87" w:rsidP="00156F87">
            <w:pPr>
              <w:rPr>
                <w:rFonts w:ascii="Arial" w:hAnsi="Arial" w:cs="Arial"/>
                <w:sz w:val="18"/>
                <w:szCs w:val="18"/>
              </w:rPr>
            </w:pPr>
            <w:r w:rsidRPr="00120C26">
              <w:rPr>
                <w:rFonts w:ascii="Arial" w:hAnsi="Arial" w:cs="Arial"/>
                <w:sz w:val="18"/>
                <w:szCs w:val="18"/>
              </w:rPr>
              <w:t>Guadalupe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D062EF1" w14:textId="77777777" w:rsidR="00156F87" w:rsidRPr="00120C26" w:rsidRDefault="00156F87" w:rsidP="00156F87">
            <w:pPr>
              <w:rPr>
                <w:rFonts w:ascii="Arial" w:hAnsi="Arial" w:cs="Arial"/>
                <w:sz w:val="18"/>
                <w:szCs w:val="18"/>
              </w:rPr>
            </w:pPr>
            <w:r w:rsidRPr="00120C26">
              <w:rPr>
                <w:rFonts w:ascii="Arial" w:hAnsi="Arial" w:cs="Arial"/>
                <w:sz w:val="18"/>
                <w:szCs w:val="18"/>
              </w:rPr>
              <w:t>Guadalupe County For all TSP Use</w:t>
            </w:r>
          </w:p>
        </w:tc>
      </w:tr>
      <w:tr w:rsidR="00156F87" w:rsidRPr="00120C26" w14:paraId="6EB614E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A2C405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2094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EAD71D3" w14:textId="77777777" w:rsidR="00156F87" w:rsidRPr="00120C26" w:rsidRDefault="00156F87" w:rsidP="00156F87">
            <w:pPr>
              <w:rPr>
                <w:rFonts w:ascii="Arial" w:hAnsi="Arial" w:cs="Arial"/>
                <w:sz w:val="18"/>
                <w:szCs w:val="18"/>
              </w:rPr>
            </w:pPr>
            <w:r w:rsidRPr="00120C26">
              <w:rPr>
                <w:rFonts w:ascii="Arial" w:hAnsi="Arial" w:cs="Arial"/>
                <w:sz w:val="18"/>
                <w:szCs w:val="18"/>
              </w:rPr>
              <w:t>Hale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EF456E3" w14:textId="77777777" w:rsidR="00156F87" w:rsidRPr="00120C26" w:rsidRDefault="00156F87" w:rsidP="00156F87">
            <w:pPr>
              <w:rPr>
                <w:rFonts w:ascii="Arial" w:hAnsi="Arial" w:cs="Arial"/>
                <w:sz w:val="18"/>
                <w:szCs w:val="18"/>
              </w:rPr>
            </w:pPr>
            <w:r w:rsidRPr="00120C26">
              <w:rPr>
                <w:rFonts w:ascii="Arial" w:hAnsi="Arial" w:cs="Arial"/>
                <w:sz w:val="18"/>
                <w:szCs w:val="18"/>
              </w:rPr>
              <w:t>Hale County For all TSP Use</w:t>
            </w:r>
          </w:p>
        </w:tc>
      </w:tr>
      <w:tr w:rsidR="00156F87" w:rsidRPr="00120C26" w14:paraId="2737ECB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4C1AC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2095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4AD6904" w14:textId="77777777" w:rsidR="00156F87" w:rsidRPr="00120C26" w:rsidRDefault="00156F87" w:rsidP="00156F87">
            <w:pPr>
              <w:rPr>
                <w:rFonts w:ascii="Arial" w:hAnsi="Arial" w:cs="Arial"/>
                <w:sz w:val="18"/>
                <w:szCs w:val="18"/>
              </w:rPr>
            </w:pPr>
            <w:r w:rsidRPr="00120C26">
              <w:rPr>
                <w:rFonts w:ascii="Arial" w:hAnsi="Arial" w:cs="Arial"/>
                <w:sz w:val="18"/>
                <w:szCs w:val="18"/>
              </w:rPr>
              <w:t>Hall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BA294EB" w14:textId="77777777" w:rsidR="00156F87" w:rsidRPr="00120C26" w:rsidRDefault="00156F87" w:rsidP="00156F87">
            <w:pPr>
              <w:rPr>
                <w:rFonts w:ascii="Arial" w:hAnsi="Arial" w:cs="Arial"/>
                <w:sz w:val="18"/>
                <w:szCs w:val="18"/>
              </w:rPr>
            </w:pPr>
            <w:r w:rsidRPr="00120C26">
              <w:rPr>
                <w:rFonts w:ascii="Arial" w:hAnsi="Arial" w:cs="Arial"/>
                <w:sz w:val="18"/>
                <w:szCs w:val="18"/>
              </w:rPr>
              <w:t>Hall County For all TSP Use</w:t>
            </w:r>
          </w:p>
        </w:tc>
      </w:tr>
      <w:tr w:rsidR="00156F87" w:rsidRPr="00120C26" w14:paraId="120693D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781E1C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2096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CBE93D0" w14:textId="77777777" w:rsidR="00156F87" w:rsidRPr="00120C26" w:rsidRDefault="00156F87" w:rsidP="00156F87">
            <w:pPr>
              <w:rPr>
                <w:rFonts w:ascii="Arial" w:hAnsi="Arial" w:cs="Arial"/>
                <w:sz w:val="18"/>
                <w:szCs w:val="18"/>
              </w:rPr>
            </w:pPr>
            <w:r w:rsidRPr="00120C26">
              <w:rPr>
                <w:rFonts w:ascii="Arial" w:hAnsi="Arial" w:cs="Arial"/>
                <w:sz w:val="18"/>
                <w:szCs w:val="18"/>
              </w:rPr>
              <w:t>Hamilton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6395F36" w14:textId="77777777" w:rsidR="00156F87" w:rsidRPr="00120C26" w:rsidRDefault="00156F87" w:rsidP="00156F87">
            <w:pPr>
              <w:rPr>
                <w:rFonts w:ascii="Arial" w:hAnsi="Arial" w:cs="Arial"/>
                <w:sz w:val="18"/>
                <w:szCs w:val="18"/>
              </w:rPr>
            </w:pPr>
            <w:r w:rsidRPr="00120C26">
              <w:rPr>
                <w:rFonts w:ascii="Arial" w:hAnsi="Arial" w:cs="Arial"/>
                <w:sz w:val="18"/>
                <w:szCs w:val="18"/>
              </w:rPr>
              <w:t>Hamilton County For all TSP Use</w:t>
            </w:r>
          </w:p>
        </w:tc>
      </w:tr>
      <w:tr w:rsidR="00156F87" w:rsidRPr="00120C26" w14:paraId="116D953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162E82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2097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706DAA" w14:textId="77777777" w:rsidR="00156F87" w:rsidRPr="00120C26" w:rsidRDefault="00156F87" w:rsidP="00156F87">
            <w:pPr>
              <w:rPr>
                <w:rFonts w:ascii="Arial" w:hAnsi="Arial" w:cs="Arial"/>
                <w:sz w:val="18"/>
                <w:szCs w:val="18"/>
              </w:rPr>
            </w:pPr>
            <w:r w:rsidRPr="00120C26">
              <w:rPr>
                <w:rFonts w:ascii="Arial" w:hAnsi="Arial" w:cs="Arial"/>
                <w:sz w:val="18"/>
                <w:szCs w:val="18"/>
              </w:rPr>
              <w:t>Hansford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62C029F" w14:textId="77777777" w:rsidR="00156F87" w:rsidRPr="00120C26" w:rsidRDefault="00156F87" w:rsidP="00156F87">
            <w:pPr>
              <w:rPr>
                <w:rFonts w:ascii="Arial" w:hAnsi="Arial" w:cs="Arial"/>
                <w:sz w:val="18"/>
                <w:szCs w:val="18"/>
              </w:rPr>
            </w:pPr>
            <w:r w:rsidRPr="00120C26">
              <w:rPr>
                <w:rFonts w:ascii="Arial" w:hAnsi="Arial" w:cs="Arial"/>
                <w:sz w:val="18"/>
                <w:szCs w:val="18"/>
              </w:rPr>
              <w:t>Hansford County For all TSP Use</w:t>
            </w:r>
          </w:p>
        </w:tc>
      </w:tr>
      <w:tr w:rsidR="00156F87" w:rsidRPr="00120C26" w14:paraId="5435313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402E1D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2098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D9F7E33" w14:textId="77777777" w:rsidR="00156F87" w:rsidRPr="00120C26" w:rsidRDefault="00156F87" w:rsidP="00156F87">
            <w:pPr>
              <w:rPr>
                <w:rFonts w:ascii="Arial" w:hAnsi="Arial" w:cs="Arial"/>
                <w:sz w:val="18"/>
                <w:szCs w:val="18"/>
              </w:rPr>
            </w:pPr>
            <w:r w:rsidRPr="00120C26">
              <w:rPr>
                <w:rFonts w:ascii="Arial" w:hAnsi="Arial" w:cs="Arial"/>
                <w:sz w:val="18"/>
                <w:szCs w:val="18"/>
              </w:rPr>
              <w:t>Hardeman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AB95D18" w14:textId="77777777" w:rsidR="00156F87" w:rsidRPr="00120C26" w:rsidRDefault="00156F87" w:rsidP="00156F87">
            <w:pPr>
              <w:rPr>
                <w:rFonts w:ascii="Arial" w:hAnsi="Arial" w:cs="Arial"/>
                <w:sz w:val="18"/>
                <w:szCs w:val="18"/>
              </w:rPr>
            </w:pPr>
            <w:r w:rsidRPr="00120C26">
              <w:rPr>
                <w:rFonts w:ascii="Arial" w:hAnsi="Arial" w:cs="Arial"/>
                <w:sz w:val="18"/>
                <w:szCs w:val="18"/>
              </w:rPr>
              <w:t>Hardeman County For all TSP Use</w:t>
            </w:r>
          </w:p>
        </w:tc>
      </w:tr>
      <w:tr w:rsidR="00156F87" w:rsidRPr="00120C26" w14:paraId="596C5E8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7AE007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2099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954CE3E" w14:textId="77777777" w:rsidR="00156F87" w:rsidRPr="00120C26" w:rsidRDefault="00156F87" w:rsidP="00156F87">
            <w:pPr>
              <w:rPr>
                <w:rFonts w:ascii="Arial" w:hAnsi="Arial" w:cs="Arial"/>
                <w:sz w:val="18"/>
                <w:szCs w:val="18"/>
              </w:rPr>
            </w:pPr>
            <w:r w:rsidRPr="00120C26">
              <w:rPr>
                <w:rFonts w:ascii="Arial" w:hAnsi="Arial" w:cs="Arial"/>
                <w:sz w:val="18"/>
                <w:szCs w:val="18"/>
              </w:rPr>
              <w:t>Hardin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578E16A" w14:textId="77777777" w:rsidR="00156F87" w:rsidRPr="00120C26" w:rsidRDefault="00156F87" w:rsidP="00156F87">
            <w:pPr>
              <w:rPr>
                <w:rFonts w:ascii="Arial" w:hAnsi="Arial" w:cs="Arial"/>
                <w:sz w:val="18"/>
                <w:szCs w:val="18"/>
              </w:rPr>
            </w:pPr>
            <w:r w:rsidRPr="00120C26">
              <w:rPr>
                <w:rFonts w:ascii="Arial" w:hAnsi="Arial" w:cs="Arial"/>
                <w:sz w:val="18"/>
                <w:szCs w:val="18"/>
              </w:rPr>
              <w:t>Hardin County For all TSP Use</w:t>
            </w:r>
          </w:p>
        </w:tc>
      </w:tr>
      <w:tr w:rsidR="00156F87" w:rsidRPr="00120C26" w14:paraId="3169014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D730B4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2100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18573E6" w14:textId="77777777" w:rsidR="00156F87" w:rsidRPr="00120C26" w:rsidRDefault="00156F87" w:rsidP="00156F87">
            <w:pPr>
              <w:rPr>
                <w:rFonts w:ascii="Arial" w:hAnsi="Arial" w:cs="Arial"/>
                <w:sz w:val="18"/>
                <w:szCs w:val="18"/>
              </w:rPr>
            </w:pPr>
            <w:r w:rsidRPr="00120C26">
              <w:rPr>
                <w:rFonts w:ascii="Arial" w:hAnsi="Arial" w:cs="Arial"/>
                <w:sz w:val="18"/>
                <w:szCs w:val="18"/>
              </w:rPr>
              <w:t>Harris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7BBF9BF" w14:textId="77777777" w:rsidR="00156F87" w:rsidRPr="00120C26" w:rsidRDefault="00156F87" w:rsidP="00156F87">
            <w:pPr>
              <w:rPr>
                <w:rFonts w:ascii="Arial" w:hAnsi="Arial" w:cs="Arial"/>
                <w:sz w:val="18"/>
                <w:szCs w:val="18"/>
              </w:rPr>
            </w:pPr>
            <w:r w:rsidRPr="00120C26">
              <w:rPr>
                <w:rFonts w:ascii="Arial" w:hAnsi="Arial" w:cs="Arial"/>
                <w:sz w:val="18"/>
                <w:szCs w:val="18"/>
              </w:rPr>
              <w:t>Harris County For all TSP Use</w:t>
            </w:r>
          </w:p>
        </w:tc>
      </w:tr>
      <w:tr w:rsidR="00156F87" w:rsidRPr="00120C26" w14:paraId="16ADD1C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46217E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2101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23B7AA4" w14:textId="77777777" w:rsidR="00156F87" w:rsidRPr="00120C26" w:rsidRDefault="00156F87" w:rsidP="00156F87">
            <w:pPr>
              <w:rPr>
                <w:rFonts w:ascii="Arial" w:hAnsi="Arial" w:cs="Arial"/>
                <w:sz w:val="18"/>
                <w:szCs w:val="18"/>
              </w:rPr>
            </w:pPr>
            <w:r w:rsidRPr="00120C26">
              <w:rPr>
                <w:rFonts w:ascii="Arial" w:hAnsi="Arial" w:cs="Arial"/>
                <w:sz w:val="18"/>
                <w:szCs w:val="18"/>
              </w:rPr>
              <w:t>Harrison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DCC63D" w14:textId="77777777" w:rsidR="00156F87" w:rsidRPr="00120C26" w:rsidRDefault="00156F87" w:rsidP="00156F87">
            <w:pPr>
              <w:rPr>
                <w:rFonts w:ascii="Arial" w:hAnsi="Arial" w:cs="Arial"/>
                <w:sz w:val="18"/>
                <w:szCs w:val="18"/>
              </w:rPr>
            </w:pPr>
            <w:r w:rsidRPr="00120C26">
              <w:rPr>
                <w:rFonts w:ascii="Arial" w:hAnsi="Arial" w:cs="Arial"/>
                <w:sz w:val="18"/>
                <w:szCs w:val="18"/>
              </w:rPr>
              <w:t>Harrison County For all TSP Use</w:t>
            </w:r>
          </w:p>
        </w:tc>
      </w:tr>
      <w:tr w:rsidR="00156F87" w:rsidRPr="00120C26" w14:paraId="0E5F878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5557AF0"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2102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B5A1324" w14:textId="77777777" w:rsidR="00156F87" w:rsidRPr="00120C26" w:rsidRDefault="00156F87" w:rsidP="00156F87">
            <w:pPr>
              <w:rPr>
                <w:rFonts w:ascii="Arial" w:hAnsi="Arial" w:cs="Arial"/>
                <w:sz w:val="18"/>
                <w:szCs w:val="18"/>
              </w:rPr>
            </w:pPr>
            <w:r w:rsidRPr="00120C26">
              <w:rPr>
                <w:rFonts w:ascii="Arial" w:hAnsi="Arial" w:cs="Arial"/>
                <w:sz w:val="18"/>
                <w:szCs w:val="18"/>
              </w:rPr>
              <w:t>Hartley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99D30A2" w14:textId="77777777" w:rsidR="00156F87" w:rsidRPr="00120C26" w:rsidRDefault="00156F87" w:rsidP="00156F87">
            <w:pPr>
              <w:rPr>
                <w:rFonts w:ascii="Arial" w:hAnsi="Arial" w:cs="Arial"/>
                <w:sz w:val="18"/>
                <w:szCs w:val="18"/>
              </w:rPr>
            </w:pPr>
            <w:r w:rsidRPr="00120C26">
              <w:rPr>
                <w:rFonts w:ascii="Arial" w:hAnsi="Arial" w:cs="Arial"/>
                <w:sz w:val="18"/>
                <w:szCs w:val="18"/>
              </w:rPr>
              <w:t>Hartley County For all TSP Use</w:t>
            </w:r>
          </w:p>
        </w:tc>
      </w:tr>
      <w:tr w:rsidR="00156F87" w:rsidRPr="00120C26" w14:paraId="2D8A1A2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1DFF7C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2103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305E30" w14:textId="77777777" w:rsidR="00156F87" w:rsidRPr="00120C26" w:rsidRDefault="00156F87" w:rsidP="00156F87">
            <w:pPr>
              <w:rPr>
                <w:rFonts w:ascii="Arial" w:hAnsi="Arial" w:cs="Arial"/>
                <w:sz w:val="18"/>
                <w:szCs w:val="18"/>
              </w:rPr>
            </w:pPr>
            <w:r w:rsidRPr="00120C26">
              <w:rPr>
                <w:rFonts w:ascii="Arial" w:hAnsi="Arial" w:cs="Arial"/>
                <w:sz w:val="18"/>
                <w:szCs w:val="18"/>
              </w:rPr>
              <w:t>Haskell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29A1E52" w14:textId="77777777" w:rsidR="00156F87" w:rsidRPr="00120C26" w:rsidRDefault="00156F87" w:rsidP="00156F87">
            <w:pPr>
              <w:rPr>
                <w:rFonts w:ascii="Arial" w:hAnsi="Arial" w:cs="Arial"/>
                <w:sz w:val="18"/>
                <w:szCs w:val="18"/>
              </w:rPr>
            </w:pPr>
            <w:r w:rsidRPr="00120C26">
              <w:rPr>
                <w:rFonts w:ascii="Arial" w:hAnsi="Arial" w:cs="Arial"/>
                <w:sz w:val="18"/>
                <w:szCs w:val="18"/>
              </w:rPr>
              <w:t>Haskell County For all TSP Use</w:t>
            </w:r>
          </w:p>
        </w:tc>
      </w:tr>
      <w:tr w:rsidR="00156F87" w:rsidRPr="00120C26" w14:paraId="5B4F25C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1B1E9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2104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97081EE" w14:textId="77777777" w:rsidR="00156F87" w:rsidRPr="00120C26" w:rsidRDefault="00156F87" w:rsidP="00156F87">
            <w:pPr>
              <w:rPr>
                <w:rFonts w:ascii="Arial" w:hAnsi="Arial" w:cs="Arial"/>
                <w:sz w:val="18"/>
                <w:szCs w:val="18"/>
              </w:rPr>
            </w:pPr>
            <w:r w:rsidRPr="00120C26">
              <w:rPr>
                <w:rFonts w:ascii="Arial" w:hAnsi="Arial" w:cs="Arial"/>
                <w:sz w:val="18"/>
                <w:szCs w:val="18"/>
              </w:rPr>
              <w:t>Hays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C357ED2" w14:textId="77777777" w:rsidR="00156F87" w:rsidRPr="00120C26" w:rsidRDefault="00156F87" w:rsidP="00156F87">
            <w:pPr>
              <w:rPr>
                <w:rFonts w:ascii="Arial" w:hAnsi="Arial" w:cs="Arial"/>
                <w:sz w:val="18"/>
                <w:szCs w:val="18"/>
              </w:rPr>
            </w:pPr>
            <w:r w:rsidRPr="00120C26">
              <w:rPr>
                <w:rFonts w:ascii="Arial" w:hAnsi="Arial" w:cs="Arial"/>
                <w:sz w:val="18"/>
                <w:szCs w:val="18"/>
              </w:rPr>
              <w:t>Hays County For all TSP Use</w:t>
            </w:r>
          </w:p>
        </w:tc>
      </w:tr>
      <w:tr w:rsidR="00156F87" w:rsidRPr="00120C26" w14:paraId="64E1B61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668A43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2105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77003C1" w14:textId="77777777" w:rsidR="00156F87" w:rsidRPr="00120C26" w:rsidRDefault="00156F87" w:rsidP="00156F87">
            <w:pPr>
              <w:rPr>
                <w:rFonts w:ascii="Arial" w:hAnsi="Arial" w:cs="Arial"/>
                <w:sz w:val="18"/>
                <w:szCs w:val="18"/>
              </w:rPr>
            </w:pPr>
            <w:r w:rsidRPr="00120C26">
              <w:rPr>
                <w:rFonts w:ascii="Arial" w:hAnsi="Arial" w:cs="Arial"/>
                <w:sz w:val="18"/>
                <w:szCs w:val="18"/>
              </w:rPr>
              <w:t>Hemphill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F4CEB0B" w14:textId="77777777" w:rsidR="00156F87" w:rsidRPr="00120C26" w:rsidRDefault="00156F87" w:rsidP="00156F87">
            <w:pPr>
              <w:rPr>
                <w:rFonts w:ascii="Arial" w:hAnsi="Arial" w:cs="Arial"/>
                <w:sz w:val="18"/>
                <w:szCs w:val="18"/>
              </w:rPr>
            </w:pPr>
            <w:r w:rsidRPr="00120C26">
              <w:rPr>
                <w:rFonts w:ascii="Arial" w:hAnsi="Arial" w:cs="Arial"/>
                <w:sz w:val="18"/>
                <w:szCs w:val="18"/>
              </w:rPr>
              <w:t>Hemphill County For all TSP Use</w:t>
            </w:r>
          </w:p>
        </w:tc>
      </w:tr>
      <w:tr w:rsidR="00156F87" w:rsidRPr="00120C26" w14:paraId="1D59ACA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212CFC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2106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6B97C60" w14:textId="77777777" w:rsidR="00156F87" w:rsidRPr="00120C26" w:rsidRDefault="00156F87" w:rsidP="00156F87">
            <w:pPr>
              <w:rPr>
                <w:rFonts w:ascii="Arial" w:hAnsi="Arial" w:cs="Arial"/>
                <w:sz w:val="18"/>
                <w:szCs w:val="18"/>
              </w:rPr>
            </w:pPr>
            <w:r w:rsidRPr="00120C26">
              <w:rPr>
                <w:rFonts w:ascii="Arial" w:hAnsi="Arial" w:cs="Arial"/>
                <w:sz w:val="18"/>
                <w:szCs w:val="18"/>
              </w:rPr>
              <w:t>Henderson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4E55779" w14:textId="77777777" w:rsidR="00156F87" w:rsidRPr="00120C26" w:rsidRDefault="00156F87" w:rsidP="00156F87">
            <w:pPr>
              <w:rPr>
                <w:rFonts w:ascii="Arial" w:hAnsi="Arial" w:cs="Arial"/>
                <w:sz w:val="18"/>
                <w:szCs w:val="18"/>
              </w:rPr>
            </w:pPr>
            <w:r w:rsidRPr="00120C26">
              <w:rPr>
                <w:rFonts w:ascii="Arial" w:hAnsi="Arial" w:cs="Arial"/>
                <w:sz w:val="18"/>
                <w:szCs w:val="18"/>
              </w:rPr>
              <w:t>Henderson County For all TSP Use</w:t>
            </w:r>
          </w:p>
        </w:tc>
      </w:tr>
      <w:tr w:rsidR="00156F87" w:rsidRPr="00120C26" w14:paraId="1466773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423C1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2107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0836FD" w14:textId="77777777" w:rsidR="00156F87" w:rsidRPr="00120C26" w:rsidRDefault="00156F87" w:rsidP="00156F87">
            <w:pPr>
              <w:rPr>
                <w:rFonts w:ascii="Arial" w:hAnsi="Arial" w:cs="Arial"/>
                <w:sz w:val="18"/>
                <w:szCs w:val="18"/>
              </w:rPr>
            </w:pPr>
            <w:r w:rsidRPr="00120C26">
              <w:rPr>
                <w:rFonts w:ascii="Arial" w:hAnsi="Arial" w:cs="Arial"/>
                <w:sz w:val="18"/>
                <w:szCs w:val="18"/>
              </w:rPr>
              <w:t>Hidalgo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3272AE" w14:textId="77777777" w:rsidR="00156F87" w:rsidRPr="00120C26" w:rsidRDefault="00156F87" w:rsidP="00156F87">
            <w:pPr>
              <w:rPr>
                <w:rFonts w:ascii="Arial" w:hAnsi="Arial" w:cs="Arial"/>
                <w:sz w:val="18"/>
                <w:szCs w:val="18"/>
              </w:rPr>
            </w:pPr>
            <w:r w:rsidRPr="00120C26">
              <w:rPr>
                <w:rFonts w:ascii="Arial" w:hAnsi="Arial" w:cs="Arial"/>
                <w:sz w:val="18"/>
                <w:szCs w:val="18"/>
              </w:rPr>
              <w:t>Hidalgo County For all TSP Use</w:t>
            </w:r>
          </w:p>
        </w:tc>
      </w:tr>
      <w:tr w:rsidR="00156F87" w:rsidRPr="00120C26" w14:paraId="3090849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9F787E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lastRenderedPageBreak/>
              <w:t>2108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825F22C" w14:textId="77777777" w:rsidR="00156F87" w:rsidRPr="00120C26" w:rsidRDefault="00156F87" w:rsidP="00156F87">
            <w:pPr>
              <w:rPr>
                <w:rFonts w:ascii="Arial" w:hAnsi="Arial" w:cs="Arial"/>
                <w:sz w:val="18"/>
                <w:szCs w:val="18"/>
              </w:rPr>
            </w:pPr>
            <w:r w:rsidRPr="00120C26">
              <w:rPr>
                <w:rFonts w:ascii="Arial" w:hAnsi="Arial" w:cs="Arial"/>
                <w:sz w:val="18"/>
                <w:szCs w:val="18"/>
              </w:rPr>
              <w:t>Hill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C87DD8" w14:textId="77777777" w:rsidR="00156F87" w:rsidRPr="00120C26" w:rsidRDefault="00156F87" w:rsidP="00156F87">
            <w:pPr>
              <w:rPr>
                <w:rFonts w:ascii="Arial" w:hAnsi="Arial" w:cs="Arial"/>
                <w:sz w:val="18"/>
                <w:szCs w:val="18"/>
              </w:rPr>
            </w:pPr>
            <w:r w:rsidRPr="00120C26">
              <w:rPr>
                <w:rFonts w:ascii="Arial" w:hAnsi="Arial" w:cs="Arial"/>
                <w:sz w:val="18"/>
                <w:szCs w:val="18"/>
              </w:rPr>
              <w:t>Hill County For all TSP Use</w:t>
            </w:r>
          </w:p>
        </w:tc>
      </w:tr>
      <w:tr w:rsidR="00156F87" w:rsidRPr="00120C26" w14:paraId="460C92D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33C36E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2109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8131AC7" w14:textId="77777777" w:rsidR="00156F87" w:rsidRPr="00120C26" w:rsidRDefault="00156F87" w:rsidP="00156F87">
            <w:pPr>
              <w:rPr>
                <w:rFonts w:ascii="Arial" w:hAnsi="Arial" w:cs="Arial"/>
                <w:sz w:val="18"/>
                <w:szCs w:val="18"/>
              </w:rPr>
            </w:pPr>
            <w:r w:rsidRPr="00120C26">
              <w:rPr>
                <w:rFonts w:ascii="Arial" w:hAnsi="Arial" w:cs="Arial"/>
                <w:sz w:val="18"/>
                <w:szCs w:val="18"/>
              </w:rPr>
              <w:t>Hockley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FF71C7B" w14:textId="77777777" w:rsidR="00156F87" w:rsidRPr="00120C26" w:rsidRDefault="00156F87" w:rsidP="00156F87">
            <w:pPr>
              <w:rPr>
                <w:rFonts w:ascii="Arial" w:hAnsi="Arial" w:cs="Arial"/>
                <w:sz w:val="18"/>
                <w:szCs w:val="18"/>
              </w:rPr>
            </w:pPr>
            <w:r w:rsidRPr="00120C26">
              <w:rPr>
                <w:rFonts w:ascii="Arial" w:hAnsi="Arial" w:cs="Arial"/>
                <w:sz w:val="18"/>
                <w:szCs w:val="18"/>
              </w:rPr>
              <w:t>Hockley County For all TSP Use</w:t>
            </w:r>
          </w:p>
        </w:tc>
      </w:tr>
      <w:tr w:rsidR="00156F87" w:rsidRPr="00120C26" w14:paraId="339BD24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B6B35F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2110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027DCF" w14:textId="77777777" w:rsidR="00156F87" w:rsidRPr="00120C26" w:rsidRDefault="00156F87" w:rsidP="00156F87">
            <w:pPr>
              <w:rPr>
                <w:rFonts w:ascii="Arial" w:hAnsi="Arial" w:cs="Arial"/>
                <w:sz w:val="18"/>
                <w:szCs w:val="18"/>
              </w:rPr>
            </w:pPr>
            <w:r w:rsidRPr="00120C26">
              <w:rPr>
                <w:rFonts w:ascii="Arial" w:hAnsi="Arial" w:cs="Arial"/>
                <w:sz w:val="18"/>
                <w:szCs w:val="18"/>
              </w:rPr>
              <w:t>Hood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9A1147C" w14:textId="77777777" w:rsidR="00156F87" w:rsidRPr="00120C26" w:rsidRDefault="00156F87" w:rsidP="00156F87">
            <w:pPr>
              <w:rPr>
                <w:rFonts w:ascii="Arial" w:hAnsi="Arial" w:cs="Arial"/>
                <w:sz w:val="18"/>
                <w:szCs w:val="18"/>
              </w:rPr>
            </w:pPr>
            <w:r w:rsidRPr="00120C26">
              <w:rPr>
                <w:rFonts w:ascii="Arial" w:hAnsi="Arial" w:cs="Arial"/>
                <w:sz w:val="18"/>
                <w:szCs w:val="18"/>
              </w:rPr>
              <w:t>Hood County For all TSP Use</w:t>
            </w:r>
          </w:p>
        </w:tc>
      </w:tr>
      <w:tr w:rsidR="00156F87" w:rsidRPr="00120C26" w14:paraId="5D298EC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BDEEA1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2111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1C7A809" w14:textId="77777777" w:rsidR="00156F87" w:rsidRPr="00120C26" w:rsidRDefault="00156F87" w:rsidP="00156F87">
            <w:pPr>
              <w:rPr>
                <w:rFonts w:ascii="Arial" w:hAnsi="Arial" w:cs="Arial"/>
                <w:sz w:val="18"/>
                <w:szCs w:val="18"/>
              </w:rPr>
            </w:pPr>
            <w:r w:rsidRPr="00120C26">
              <w:rPr>
                <w:rFonts w:ascii="Arial" w:hAnsi="Arial" w:cs="Arial"/>
                <w:sz w:val="18"/>
                <w:szCs w:val="18"/>
              </w:rPr>
              <w:t>Hopkins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862AEC" w14:textId="77777777" w:rsidR="00156F87" w:rsidRPr="00120C26" w:rsidRDefault="00156F87" w:rsidP="00156F87">
            <w:pPr>
              <w:rPr>
                <w:rFonts w:ascii="Arial" w:hAnsi="Arial" w:cs="Arial"/>
                <w:sz w:val="18"/>
                <w:szCs w:val="18"/>
              </w:rPr>
            </w:pPr>
            <w:r w:rsidRPr="00120C26">
              <w:rPr>
                <w:rFonts w:ascii="Arial" w:hAnsi="Arial" w:cs="Arial"/>
                <w:sz w:val="18"/>
                <w:szCs w:val="18"/>
              </w:rPr>
              <w:t>Hopkins County For all TSP Use</w:t>
            </w:r>
          </w:p>
        </w:tc>
      </w:tr>
      <w:tr w:rsidR="00156F87" w:rsidRPr="00120C26" w14:paraId="76C8CA2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E57497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2112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5AA975A" w14:textId="77777777" w:rsidR="00156F87" w:rsidRPr="00120C26" w:rsidRDefault="00156F87" w:rsidP="00156F87">
            <w:pPr>
              <w:rPr>
                <w:rFonts w:ascii="Arial" w:hAnsi="Arial" w:cs="Arial"/>
                <w:sz w:val="18"/>
                <w:szCs w:val="18"/>
              </w:rPr>
            </w:pPr>
            <w:r w:rsidRPr="00120C26">
              <w:rPr>
                <w:rFonts w:ascii="Arial" w:hAnsi="Arial" w:cs="Arial"/>
                <w:sz w:val="18"/>
                <w:szCs w:val="18"/>
              </w:rPr>
              <w:t>Houston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7D1CDB" w14:textId="77777777" w:rsidR="00156F87" w:rsidRPr="00120C26" w:rsidRDefault="00156F87" w:rsidP="00156F87">
            <w:pPr>
              <w:rPr>
                <w:rFonts w:ascii="Arial" w:hAnsi="Arial" w:cs="Arial"/>
                <w:sz w:val="18"/>
                <w:szCs w:val="18"/>
              </w:rPr>
            </w:pPr>
            <w:r w:rsidRPr="00120C26">
              <w:rPr>
                <w:rFonts w:ascii="Arial" w:hAnsi="Arial" w:cs="Arial"/>
                <w:sz w:val="18"/>
                <w:szCs w:val="18"/>
              </w:rPr>
              <w:t>Houston County For all TSP Use</w:t>
            </w:r>
          </w:p>
        </w:tc>
      </w:tr>
      <w:tr w:rsidR="00156F87" w:rsidRPr="00120C26" w14:paraId="71C7B48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FFF6C9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2113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4F6C363" w14:textId="77777777" w:rsidR="00156F87" w:rsidRPr="00120C26" w:rsidRDefault="00156F87" w:rsidP="00156F87">
            <w:pPr>
              <w:rPr>
                <w:rFonts w:ascii="Arial" w:hAnsi="Arial" w:cs="Arial"/>
                <w:sz w:val="18"/>
                <w:szCs w:val="18"/>
              </w:rPr>
            </w:pPr>
            <w:r w:rsidRPr="00120C26">
              <w:rPr>
                <w:rFonts w:ascii="Arial" w:hAnsi="Arial" w:cs="Arial"/>
                <w:sz w:val="18"/>
                <w:szCs w:val="18"/>
              </w:rPr>
              <w:t>Howard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9B28C93" w14:textId="77777777" w:rsidR="00156F87" w:rsidRPr="00120C26" w:rsidRDefault="00156F87" w:rsidP="00156F87">
            <w:pPr>
              <w:rPr>
                <w:rFonts w:ascii="Arial" w:hAnsi="Arial" w:cs="Arial"/>
                <w:sz w:val="18"/>
                <w:szCs w:val="18"/>
              </w:rPr>
            </w:pPr>
            <w:r w:rsidRPr="00120C26">
              <w:rPr>
                <w:rFonts w:ascii="Arial" w:hAnsi="Arial" w:cs="Arial"/>
                <w:sz w:val="18"/>
                <w:szCs w:val="18"/>
              </w:rPr>
              <w:t>Howard County For all TSP Use</w:t>
            </w:r>
          </w:p>
        </w:tc>
      </w:tr>
      <w:tr w:rsidR="00156F87" w:rsidRPr="00120C26" w14:paraId="53F4FD4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566543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2114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B8ED64" w14:textId="77777777" w:rsidR="00156F87" w:rsidRPr="00120C26" w:rsidRDefault="00156F87" w:rsidP="00156F87">
            <w:pPr>
              <w:rPr>
                <w:rFonts w:ascii="Arial" w:hAnsi="Arial" w:cs="Arial"/>
                <w:sz w:val="18"/>
                <w:szCs w:val="18"/>
              </w:rPr>
            </w:pPr>
            <w:r w:rsidRPr="00120C26">
              <w:rPr>
                <w:rFonts w:ascii="Arial" w:hAnsi="Arial" w:cs="Arial"/>
                <w:sz w:val="18"/>
                <w:szCs w:val="18"/>
              </w:rPr>
              <w:t>Hudspeth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E77C607" w14:textId="77777777" w:rsidR="00156F87" w:rsidRPr="00120C26" w:rsidRDefault="00156F87" w:rsidP="00156F87">
            <w:pPr>
              <w:rPr>
                <w:rFonts w:ascii="Arial" w:hAnsi="Arial" w:cs="Arial"/>
                <w:sz w:val="18"/>
                <w:szCs w:val="18"/>
              </w:rPr>
            </w:pPr>
            <w:r w:rsidRPr="00120C26">
              <w:rPr>
                <w:rFonts w:ascii="Arial" w:hAnsi="Arial" w:cs="Arial"/>
                <w:sz w:val="18"/>
                <w:szCs w:val="18"/>
              </w:rPr>
              <w:t>Hudspeth County For all TSP Use</w:t>
            </w:r>
          </w:p>
        </w:tc>
      </w:tr>
      <w:tr w:rsidR="00156F87" w:rsidRPr="00120C26" w14:paraId="4040C86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8A5FEB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2115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32A5FFF" w14:textId="77777777" w:rsidR="00156F87" w:rsidRPr="00120C26" w:rsidRDefault="00156F87" w:rsidP="00156F87">
            <w:pPr>
              <w:rPr>
                <w:rFonts w:ascii="Arial" w:hAnsi="Arial" w:cs="Arial"/>
                <w:sz w:val="18"/>
                <w:szCs w:val="18"/>
              </w:rPr>
            </w:pPr>
            <w:r w:rsidRPr="00120C26">
              <w:rPr>
                <w:rFonts w:ascii="Arial" w:hAnsi="Arial" w:cs="Arial"/>
                <w:sz w:val="18"/>
                <w:szCs w:val="18"/>
              </w:rPr>
              <w:t>Hunt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BB16A1D" w14:textId="77777777" w:rsidR="00156F87" w:rsidRPr="00120C26" w:rsidRDefault="00156F87" w:rsidP="00156F87">
            <w:pPr>
              <w:rPr>
                <w:rFonts w:ascii="Arial" w:hAnsi="Arial" w:cs="Arial"/>
                <w:sz w:val="18"/>
                <w:szCs w:val="18"/>
              </w:rPr>
            </w:pPr>
            <w:r w:rsidRPr="00120C26">
              <w:rPr>
                <w:rFonts w:ascii="Arial" w:hAnsi="Arial" w:cs="Arial"/>
                <w:sz w:val="18"/>
                <w:szCs w:val="18"/>
              </w:rPr>
              <w:t>Hunt County For all TSP Use</w:t>
            </w:r>
          </w:p>
        </w:tc>
      </w:tr>
      <w:tr w:rsidR="00156F87" w:rsidRPr="00120C26" w14:paraId="437AD09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054160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2116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4DD7D0F" w14:textId="77777777" w:rsidR="00156F87" w:rsidRPr="00120C26" w:rsidRDefault="00156F87" w:rsidP="00156F87">
            <w:pPr>
              <w:rPr>
                <w:rFonts w:ascii="Arial" w:hAnsi="Arial" w:cs="Arial"/>
                <w:sz w:val="18"/>
                <w:szCs w:val="18"/>
              </w:rPr>
            </w:pPr>
            <w:r w:rsidRPr="00120C26">
              <w:rPr>
                <w:rFonts w:ascii="Arial" w:hAnsi="Arial" w:cs="Arial"/>
                <w:sz w:val="18"/>
                <w:szCs w:val="18"/>
              </w:rPr>
              <w:t>Hutchinson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013679D" w14:textId="77777777" w:rsidR="00156F87" w:rsidRPr="00120C26" w:rsidRDefault="00156F87" w:rsidP="00156F87">
            <w:pPr>
              <w:rPr>
                <w:rFonts w:ascii="Arial" w:hAnsi="Arial" w:cs="Arial"/>
                <w:sz w:val="18"/>
                <w:szCs w:val="18"/>
              </w:rPr>
            </w:pPr>
            <w:r w:rsidRPr="00120C26">
              <w:rPr>
                <w:rFonts w:ascii="Arial" w:hAnsi="Arial" w:cs="Arial"/>
                <w:sz w:val="18"/>
                <w:szCs w:val="18"/>
              </w:rPr>
              <w:t>Hutchinson County For all TSP Use</w:t>
            </w:r>
          </w:p>
        </w:tc>
      </w:tr>
      <w:tr w:rsidR="00156F87" w:rsidRPr="00120C26" w14:paraId="2D30E0D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9A139E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2117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370EDD" w14:textId="77777777" w:rsidR="00156F87" w:rsidRPr="00120C26" w:rsidRDefault="00156F87" w:rsidP="00156F87">
            <w:pPr>
              <w:rPr>
                <w:rFonts w:ascii="Arial" w:hAnsi="Arial" w:cs="Arial"/>
                <w:sz w:val="18"/>
                <w:szCs w:val="18"/>
              </w:rPr>
            </w:pPr>
            <w:r w:rsidRPr="00120C26">
              <w:rPr>
                <w:rFonts w:ascii="Arial" w:hAnsi="Arial" w:cs="Arial"/>
                <w:sz w:val="18"/>
                <w:szCs w:val="18"/>
              </w:rPr>
              <w:t>Irion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041F3BF" w14:textId="77777777" w:rsidR="00156F87" w:rsidRPr="00120C26" w:rsidRDefault="00156F87" w:rsidP="00156F87">
            <w:pPr>
              <w:rPr>
                <w:rFonts w:ascii="Arial" w:hAnsi="Arial" w:cs="Arial"/>
                <w:sz w:val="18"/>
                <w:szCs w:val="18"/>
              </w:rPr>
            </w:pPr>
            <w:r w:rsidRPr="00120C26">
              <w:rPr>
                <w:rFonts w:ascii="Arial" w:hAnsi="Arial" w:cs="Arial"/>
                <w:sz w:val="18"/>
                <w:szCs w:val="18"/>
              </w:rPr>
              <w:t>Irion County For all TSP Use</w:t>
            </w:r>
          </w:p>
        </w:tc>
      </w:tr>
      <w:tr w:rsidR="00156F87" w:rsidRPr="00120C26" w14:paraId="009F29F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72DAAA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2118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DF7FA98" w14:textId="77777777" w:rsidR="00156F87" w:rsidRPr="00120C26" w:rsidRDefault="00156F87" w:rsidP="00156F87">
            <w:pPr>
              <w:rPr>
                <w:rFonts w:ascii="Arial" w:hAnsi="Arial" w:cs="Arial"/>
                <w:sz w:val="18"/>
                <w:szCs w:val="18"/>
              </w:rPr>
            </w:pPr>
            <w:r w:rsidRPr="00120C26">
              <w:rPr>
                <w:rFonts w:ascii="Arial" w:hAnsi="Arial" w:cs="Arial"/>
                <w:sz w:val="18"/>
                <w:szCs w:val="18"/>
              </w:rPr>
              <w:t>Jack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D5568B7" w14:textId="77777777" w:rsidR="00156F87" w:rsidRPr="00120C26" w:rsidRDefault="00156F87" w:rsidP="00156F87">
            <w:pPr>
              <w:rPr>
                <w:rFonts w:ascii="Arial" w:hAnsi="Arial" w:cs="Arial"/>
                <w:sz w:val="18"/>
                <w:szCs w:val="18"/>
              </w:rPr>
            </w:pPr>
            <w:r w:rsidRPr="00120C26">
              <w:rPr>
                <w:rFonts w:ascii="Arial" w:hAnsi="Arial" w:cs="Arial"/>
                <w:sz w:val="18"/>
                <w:szCs w:val="18"/>
              </w:rPr>
              <w:t>Jack County For all TSP Use</w:t>
            </w:r>
          </w:p>
        </w:tc>
      </w:tr>
      <w:tr w:rsidR="00156F87" w:rsidRPr="00120C26" w14:paraId="53C318F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519E1B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2119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CF5F6E9" w14:textId="77777777" w:rsidR="00156F87" w:rsidRPr="00120C26" w:rsidRDefault="00156F87" w:rsidP="00156F87">
            <w:pPr>
              <w:rPr>
                <w:rFonts w:ascii="Arial" w:hAnsi="Arial" w:cs="Arial"/>
                <w:sz w:val="18"/>
                <w:szCs w:val="18"/>
              </w:rPr>
            </w:pPr>
            <w:r w:rsidRPr="00120C26">
              <w:rPr>
                <w:rFonts w:ascii="Arial" w:hAnsi="Arial" w:cs="Arial"/>
                <w:sz w:val="18"/>
                <w:szCs w:val="18"/>
              </w:rPr>
              <w:t>Jackson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30E3991" w14:textId="77777777" w:rsidR="00156F87" w:rsidRPr="00120C26" w:rsidRDefault="00156F87" w:rsidP="00156F87">
            <w:pPr>
              <w:rPr>
                <w:rFonts w:ascii="Arial" w:hAnsi="Arial" w:cs="Arial"/>
                <w:sz w:val="18"/>
                <w:szCs w:val="18"/>
              </w:rPr>
            </w:pPr>
            <w:r w:rsidRPr="00120C26">
              <w:rPr>
                <w:rFonts w:ascii="Arial" w:hAnsi="Arial" w:cs="Arial"/>
                <w:sz w:val="18"/>
                <w:szCs w:val="18"/>
              </w:rPr>
              <w:t>Jackson County For all TSP Use</w:t>
            </w:r>
          </w:p>
        </w:tc>
      </w:tr>
      <w:tr w:rsidR="00156F87" w:rsidRPr="00120C26" w14:paraId="5F2744C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A1726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2120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2AFC75F" w14:textId="77777777" w:rsidR="00156F87" w:rsidRPr="00120C26" w:rsidRDefault="00156F87" w:rsidP="00156F87">
            <w:pPr>
              <w:rPr>
                <w:rFonts w:ascii="Arial" w:hAnsi="Arial" w:cs="Arial"/>
                <w:sz w:val="18"/>
                <w:szCs w:val="18"/>
              </w:rPr>
            </w:pPr>
            <w:r w:rsidRPr="00120C26">
              <w:rPr>
                <w:rFonts w:ascii="Arial" w:hAnsi="Arial" w:cs="Arial"/>
                <w:sz w:val="18"/>
                <w:szCs w:val="18"/>
              </w:rPr>
              <w:t>Jasper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804014" w14:textId="77777777" w:rsidR="00156F87" w:rsidRPr="00120C26" w:rsidRDefault="00156F87" w:rsidP="00156F87">
            <w:pPr>
              <w:rPr>
                <w:rFonts w:ascii="Arial" w:hAnsi="Arial" w:cs="Arial"/>
                <w:sz w:val="18"/>
                <w:szCs w:val="18"/>
              </w:rPr>
            </w:pPr>
            <w:r w:rsidRPr="00120C26">
              <w:rPr>
                <w:rFonts w:ascii="Arial" w:hAnsi="Arial" w:cs="Arial"/>
                <w:sz w:val="18"/>
                <w:szCs w:val="18"/>
              </w:rPr>
              <w:t>Jasper County For all TSP Use</w:t>
            </w:r>
          </w:p>
        </w:tc>
      </w:tr>
      <w:tr w:rsidR="00156F87" w:rsidRPr="00120C26" w14:paraId="621CCEB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086C73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2121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961812" w14:textId="77777777" w:rsidR="00156F87" w:rsidRPr="00120C26" w:rsidRDefault="00156F87" w:rsidP="00156F87">
            <w:pPr>
              <w:rPr>
                <w:rFonts w:ascii="Arial" w:hAnsi="Arial" w:cs="Arial"/>
                <w:sz w:val="18"/>
                <w:szCs w:val="18"/>
              </w:rPr>
            </w:pPr>
            <w:r w:rsidRPr="00120C26">
              <w:rPr>
                <w:rFonts w:ascii="Arial" w:hAnsi="Arial" w:cs="Arial"/>
                <w:sz w:val="18"/>
                <w:szCs w:val="18"/>
              </w:rPr>
              <w:t>Jeff Davis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264B20" w14:textId="77777777" w:rsidR="00156F87" w:rsidRPr="00120C26" w:rsidRDefault="00156F87" w:rsidP="00156F87">
            <w:pPr>
              <w:rPr>
                <w:rFonts w:ascii="Arial" w:hAnsi="Arial" w:cs="Arial"/>
                <w:sz w:val="18"/>
                <w:szCs w:val="18"/>
              </w:rPr>
            </w:pPr>
            <w:r w:rsidRPr="00120C26">
              <w:rPr>
                <w:rFonts w:ascii="Arial" w:hAnsi="Arial" w:cs="Arial"/>
                <w:sz w:val="18"/>
                <w:szCs w:val="18"/>
              </w:rPr>
              <w:t>Jeff Davis County For all TSP Use</w:t>
            </w:r>
          </w:p>
        </w:tc>
      </w:tr>
      <w:tr w:rsidR="00156F87" w:rsidRPr="00120C26" w14:paraId="4A02BBD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633E06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2122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34D505" w14:textId="77777777" w:rsidR="00156F87" w:rsidRPr="00120C26" w:rsidRDefault="00156F87" w:rsidP="00156F87">
            <w:pPr>
              <w:rPr>
                <w:rFonts w:ascii="Arial" w:hAnsi="Arial" w:cs="Arial"/>
                <w:sz w:val="18"/>
                <w:szCs w:val="18"/>
              </w:rPr>
            </w:pPr>
            <w:r w:rsidRPr="00120C26">
              <w:rPr>
                <w:rFonts w:ascii="Arial" w:hAnsi="Arial" w:cs="Arial"/>
                <w:sz w:val="18"/>
                <w:szCs w:val="18"/>
              </w:rPr>
              <w:t>Jefferson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8DCCF1E" w14:textId="77777777" w:rsidR="00156F87" w:rsidRPr="00120C26" w:rsidRDefault="00156F87" w:rsidP="00156F87">
            <w:pPr>
              <w:rPr>
                <w:rFonts w:ascii="Arial" w:hAnsi="Arial" w:cs="Arial"/>
                <w:sz w:val="18"/>
                <w:szCs w:val="18"/>
              </w:rPr>
            </w:pPr>
            <w:r w:rsidRPr="00120C26">
              <w:rPr>
                <w:rFonts w:ascii="Arial" w:hAnsi="Arial" w:cs="Arial"/>
                <w:sz w:val="18"/>
                <w:szCs w:val="18"/>
              </w:rPr>
              <w:t>Jefferson County For all TSP Use</w:t>
            </w:r>
          </w:p>
        </w:tc>
      </w:tr>
      <w:tr w:rsidR="00156F87" w:rsidRPr="00120C26" w14:paraId="4369DA1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5ED106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2123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29A3AF2" w14:textId="77777777" w:rsidR="00156F87" w:rsidRPr="00120C26" w:rsidRDefault="00156F87" w:rsidP="00156F87">
            <w:pPr>
              <w:rPr>
                <w:rFonts w:ascii="Arial" w:hAnsi="Arial" w:cs="Arial"/>
                <w:sz w:val="18"/>
                <w:szCs w:val="18"/>
              </w:rPr>
            </w:pPr>
            <w:r w:rsidRPr="00120C26">
              <w:rPr>
                <w:rFonts w:ascii="Arial" w:hAnsi="Arial" w:cs="Arial"/>
                <w:sz w:val="18"/>
                <w:szCs w:val="18"/>
              </w:rPr>
              <w:t>Jim Hogg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1D42A5D" w14:textId="77777777" w:rsidR="00156F87" w:rsidRPr="00120C26" w:rsidRDefault="00156F87" w:rsidP="00156F87">
            <w:pPr>
              <w:rPr>
                <w:rFonts w:ascii="Arial" w:hAnsi="Arial" w:cs="Arial"/>
                <w:sz w:val="18"/>
                <w:szCs w:val="18"/>
              </w:rPr>
            </w:pPr>
            <w:r w:rsidRPr="00120C26">
              <w:rPr>
                <w:rFonts w:ascii="Arial" w:hAnsi="Arial" w:cs="Arial"/>
                <w:sz w:val="18"/>
                <w:szCs w:val="18"/>
              </w:rPr>
              <w:t>Jim Hogg County For all TSP Use</w:t>
            </w:r>
          </w:p>
        </w:tc>
      </w:tr>
      <w:tr w:rsidR="00156F87" w:rsidRPr="00120C26" w14:paraId="39BA11D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EE0C04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2124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3D7AC7" w14:textId="77777777" w:rsidR="00156F87" w:rsidRPr="00120C26" w:rsidRDefault="00156F87" w:rsidP="00156F87">
            <w:pPr>
              <w:rPr>
                <w:rFonts w:ascii="Arial" w:hAnsi="Arial" w:cs="Arial"/>
                <w:sz w:val="18"/>
                <w:szCs w:val="18"/>
              </w:rPr>
            </w:pPr>
            <w:r w:rsidRPr="00120C26">
              <w:rPr>
                <w:rFonts w:ascii="Arial" w:hAnsi="Arial" w:cs="Arial"/>
                <w:sz w:val="18"/>
                <w:szCs w:val="18"/>
              </w:rPr>
              <w:t>Jim Wells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9BD7FF" w14:textId="77777777" w:rsidR="00156F87" w:rsidRPr="00120C26" w:rsidRDefault="00156F87" w:rsidP="00156F87">
            <w:pPr>
              <w:rPr>
                <w:rFonts w:ascii="Arial" w:hAnsi="Arial" w:cs="Arial"/>
                <w:sz w:val="18"/>
                <w:szCs w:val="18"/>
              </w:rPr>
            </w:pPr>
            <w:r w:rsidRPr="00120C26">
              <w:rPr>
                <w:rFonts w:ascii="Arial" w:hAnsi="Arial" w:cs="Arial"/>
                <w:sz w:val="18"/>
                <w:szCs w:val="18"/>
              </w:rPr>
              <w:t>Jim Wells County For all TSP Use</w:t>
            </w:r>
          </w:p>
        </w:tc>
      </w:tr>
      <w:tr w:rsidR="00156F87" w:rsidRPr="00120C26" w14:paraId="6A302B1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24BA53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2125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B0E4B0F" w14:textId="77777777" w:rsidR="00156F87" w:rsidRPr="00120C26" w:rsidRDefault="00156F87" w:rsidP="00156F87">
            <w:pPr>
              <w:rPr>
                <w:rFonts w:ascii="Arial" w:hAnsi="Arial" w:cs="Arial"/>
                <w:sz w:val="18"/>
                <w:szCs w:val="18"/>
              </w:rPr>
            </w:pPr>
            <w:r w:rsidRPr="00120C26">
              <w:rPr>
                <w:rFonts w:ascii="Arial" w:hAnsi="Arial" w:cs="Arial"/>
                <w:sz w:val="18"/>
                <w:szCs w:val="18"/>
              </w:rPr>
              <w:t>Johnson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623FA4" w14:textId="77777777" w:rsidR="00156F87" w:rsidRPr="00120C26" w:rsidRDefault="00156F87" w:rsidP="00156F87">
            <w:pPr>
              <w:rPr>
                <w:rFonts w:ascii="Arial" w:hAnsi="Arial" w:cs="Arial"/>
                <w:sz w:val="18"/>
                <w:szCs w:val="18"/>
              </w:rPr>
            </w:pPr>
            <w:r w:rsidRPr="00120C26">
              <w:rPr>
                <w:rFonts w:ascii="Arial" w:hAnsi="Arial" w:cs="Arial"/>
                <w:sz w:val="18"/>
                <w:szCs w:val="18"/>
              </w:rPr>
              <w:t>Johnson County For all TSP Use</w:t>
            </w:r>
          </w:p>
        </w:tc>
      </w:tr>
      <w:tr w:rsidR="00156F87" w:rsidRPr="00120C26" w14:paraId="281E0D7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F26AF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2126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FDB255" w14:textId="77777777" w:rsidR="00156F87" w:rsidRPr="00120C26" w:rsidRDefault="00156F87" w:rsidP="00156F87">
            <w:pPr>
              <w:rPr>
                <w:rFonts w:ascii="Arial" w:hAnsi="Arial" w:cs="Arial"/>
                <w:sz w:val="18"/>
                <w:szCs w:val="18"/>
              </w:rPr>
            </w:pPr>
            <w:r w:rsidRPr="00120C26">
              <w:rPr>
                <w:rFonts w:ascii="Arial" w:hAnsi="Arial" w:cs="Arial"/>
                <w:sz w:val="18"/>
                <w:szCs w:val="18"/>
              </w:rPr>
              <w:t>Jones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9AF60B7" w14:textId="77777777" w:rsidR="00156F87" w:rsidRPr="00120C26" w:rsidRDefault="00156F87" w:rsidP="00156F87">
            <w:pPr>
              <w:rPr>
                <w:rFonts w:ascii="Arial" w:hAnsi="Arial" w:cs="Arial"/>
                <w:sz w:val="18"/>
                <w:szCs w:val="18"/>
              </w:rPr>
            </w:pPr>
            <w:r w:rsidRPr="00120C26">
              <w:rPr>
                <w:rFonts w:ascii="Arial" w:hAnsi="Arial" w:cs="Arial"/>
                <w:sz w:val="18"/>
                <w:szCs w:val="18"/>
              </w:rPr>
              <w:t>Jones County For all TSP Use</w:t>
            </w:r>
          </w:p>
        </w:tc>
      </w:tr>
      <w:tr w:rsidR="00156F87" w:rsidRPr="00120C26" w14:paraId="0D05472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3F6946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2127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A7D98E" w14:textId="77777777" w:rsidR="00156F87" w:rsidRPr="00120C26" w:rsidRDefault="00156F87" w:rsidP="00156F87">
            <w:pPr>
              <w:rPr>
                <w:rFonts w:ascii="Arial" w:hAnsi="Arial" w:cs="Arial"/>
                <w:sz w:val="18"/>
                <w:szCs w:val="18"/>
              </w:rPr>
            </w:pPr>
            <w:r w:rsidRPr="00120C26">
              <w:rPr>
                <w:rFonts w:ascii="Arial" w:hAnsi="Arial" w:cs="Arial"/>
                <w:sz w:val="18"/>
                <w:szCs w:val="18"/>
              </w:rPr>
              <w:t>Karnes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5207E2" w14:textId="77777777" w:rsidR="00156F87" w:rsidRPr="00120C26" w:rsidRDefault="00156F87" w:rsidP="00156F87">
            <w:pPr>
              <w:rPr>
                <w:rFonts w:ascii="Arial" w:hAnsi="Arial" w:cs="Arial"/>
                <w:sz w:val="18"/>
                <w:szCs w:val="18"/>
              </w:rPr>
            </w:pPr>
            <w:r w:rsidRPr="00120C26">
              <w:rPr>
                <w:rFonts w:ascii="Arial" w:hAnsi="Arial" w:cs="Arial"/>
                <w:sz w:val="18"/>
                <w:szCs w:val="18"/>
              </w:rPr>
              <w:t>Karnes County For all TSP Use</w:t>
            </w:r>
          </w:p>
        </w:tc>
      </w:tr>
      <w:tr w:rsidR="00156F87" w:rsidRPr="00120C26" w14:paraId="415E09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E86E1F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2128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79832F9" w14:textId="77777777" w:rsidR="00156F87" w:rsidRPr="00120C26" w:rsidRDefault="00156F87" w:rsidP="00156F87">
            <w:pPr>
              <w:rPr>
                <w:rFonts w:ascii="Arial" w:hAnsi="Arial" w:cs="Arial"/>
                <w:sz w:val="18"/>
                <w:szCs w:val="18"/>
              </w:rPr>
            </w:pPr>
            <w:r w:rsidRPr="00120C26">
              <w:rPr>
                <w:rFonts w:ascii="Arial" w:hAnsi="Arial" w:cs="Arial"/>
                <w:sz w:val="18"/>
                <w:szCs w:val="18"/>
              </w:rPr>
              <w:t>Kaufman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4E85DA9" w14:textId="77777777" w:rsidR="00156F87" w:rsidRPr="00120C26" w:rsidRDefault="00156F87" w:rsidP="00156F87">
            <w:pPr>
              <w:rPr>
                <w:rFonts w:ascii="Arial" w:hAnsi="Arial" w:cs="Arial"/>
                <w:sz w:val="18"/>
                <w:szCs w:val="18"/>
              </w:rPr>
            </w:pPr>
            <w:r w:rsidRPr="00120C26">
              <w:rPr>
                <w:rFonts w:ascii="Arial" w:hAnsi="Arial" w:cs="Arial"/>
                <w:sz w:val="18"/>
                <w:szCs w:val="18"/>
              </w:rPr>
              <w:t>Kaufman County For all TSP Use</w:t>
            </w:r>
          </w:p>
        </w:tc>
      </w:tr>
      <w:tr w:rsidR="00156F87" w:rsidRPr="00120C26" w14:paraId="57F07AA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F908CE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2129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7796A6D" w14:textId="77777777" w:rsidR="00156F87" w:rsidRPr="00120C26" w:rsidRDefault="00156F87" w:rsidP="00156F87">
            <w:pPr>
              <w:rPr>
                <w:rFonts w:ascii="Arial" w:hAnsi="Arial" w:cs="Arial"/>
                <w:sz w:val="18"/>
                <w:szCs w:val="18"/>
              </w:rPr>
            </w:pPr>
            <w:r w:rsidRPr="00120C26">
              <w:rPr>
                <w:rFonts w:ascii="Arial" w:hAnsi="Arial" w:cs="Arial"/>
                <w:sz w:val="18"/>
                <w:szCs w:val="18"/>
              </w:rPr>
              <w:t>Kendall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7F4DDDF" w14:textId="77777777" w:rsidR="00156F87" w:rsidRPr="00120C26" w:rsidRDefault="00156F87" w:rsidP="00156F87">
            <w:pPr>
              <w:rPr>
                <w:rFonts w:ascii="Arial" w:hAnsi="Arial" w:cs="Arial"/>
                <w:sz w:val="18"/>
                <w:szCs w:val="18"/>
              </w:rPr>
            </w:pPr>
            <w:r w:rsidRPr="00120C26">
              <w:rPr>
                <w:rFonts w:ascii="Arial" w:hAnsi="Arial" w:cs="Arial"/>
                <w:sz w:val="18"/>
                <w:szCs w:val="18"/>
              </w:rPr>
              <w:t>Kendall County For all TSP Use</w:t>
            </w:r>
          </w:p>
        </w:tc>
      </w:tr>
      <w:tr w:rsidR="00156F87" w:rsidRPr="00120C26" w14:paraId="2C33753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9ED6F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2130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BA9FB07" w14:textId="77777777" w:rsidR="00156F87" w:rsidRPr="00120C26" w:rsidRDefault="00156F87" w:rsidP="00156F87">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101CF3" w14:textId="77777777" w:rsidR="00156F87" w:rsidRPr="00120C26" w:rsidRDefault="00156F87" w:rsidP="00156F87">
            <w:pPr>
              <w:rPr>
                <w:rFonts w:ascii="Arial" w:hAnsi="Arial" w:cs="Arial"/>
                <w:sz w:val="18"/>
                <w:szCs w:val="18"/>
              </w:rPr>
            </w:pPr>
            <w:proofErr w:type="spellStart"/>
            <w:r w:rsidRPr="00120C26">
              <w:rPr>
                <w:rFonts w:ascii="Arial" w:hAnsi="Arial" w:cs="Arial"/>
                <w:sz w:val="18"/>
                <w:szCs w:val="18"/>
              </w:rPr>
              <w:t>Kenedy</w:t>
            </w:r>
            <w:proofErr w:type="spellEnd"/>
            <w:r w:rsidRPr="00120C26">
              <w:rPr>
                <w:rFonts w:ascii="Arial" w:hAnsi="Arial" w:cs="Arial"/>
                <w:sz w:val="18"/>
                <w:szCs w:val="18"/>
              </w:rPr>
              <w:t xml:space="preserve"> County For all TSP Use</w:t>
            </w:r>
          </w:p>
        </w:tc>
      </w:tr>
      <w:tr w:rsidR="00156F87" w:rsidRPr="00120C26" w14:paraId="0DE81E4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D2477C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2131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13DAFF" w14:textId="77777777" w:rsidR="00156F87" w:rsidRPr="00120C26" w:rsidRDefault="00156F87" w:rsidP="00156F87">
            <w:pPr>
              <w:rPr>
                <w:rFonts w:ascii="Arial" w:hAnsi="Arial" w:cs="Arial"/>
                <w:sz w:val="18"/>
                <w:szCs w:val="18"/>
              </w:rPr>
            </w:pPr>
            <w:r w:rsidRPr="00120C26">
              <w:rPr>
                <w:rFonts w:ascii="Arial" w:hAnsi="Arial" w:cs="Arial"/>
                <w:sz w:val="18"/>
                <w:szCs w:val="18"/>
              </w:rPr>
              <w:t>Kent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3C529FA" w14:textId="77777777" w:rsidR="00156F87" w:rsidRPr="00120C26" w:rsidRDefault="00156F87" w:rsidP="00156F87">
            <w:pPr>
              <w:rPr>
                <w:rFonts w:ascii="Arial" w:hAnsi="Arial" w:cs="Arial"/>
                <w:sz w:val="18"/>
                <w:szCs w:val="18"/>
              </w:rPr>
            </w:pPr>
            <w:r w:rsidRPr="00120C26">
              <w:rPr>
                <w:rFonts w:ascii="Arial" w:hAnsi="Arial" w:cs="Arial"/>
                <w:sz w:val="18"/>
                <w:szCs w:val="18"/>
              </w:rPr>
              <w:t>Kent County For all TSP Use</w:t>
            </w:r>
          </w:p>
        </w:tc>
      </w:tr>
      <w:tr w:rsidR="00156F87" w:rsidRPr="00120C26" w14:paraId="3618A18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CDE8E6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2132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0A65AE" w14:textId="77777777" w:rsidR="00156F87" w:rsidRPr="00120C26" w:rsidRDefault="00156F87" w:rsidP="00156F87">
            <w:pPr>
              <w:rPr>
                <w:rFonts w:ascii="Arial" w:hAnsi="Arial" w:cs="Arial"/>
                <w:sz w:val="18"/>
                <w:szCs w:val="18"/>
              </w:rPr>
            </w:pPr>
            <w:r w:rsidRPr="00120C26">
              <w:rPr>
                <w:rFonts w:ascii="Arial" w:hAnsi="Arial" w:cs="Arial"/>
                <w:sz w:val="18"/>
                <w:szCs w:val="18"/>
              </w:rPr>
              <w:t>Kerr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6EB90A4" w14:textId="77777777" w:rsidR="00156F87" w:rsidRPr="00120C26" w:rsidRDefault="00156F87" w:rsidP="00156F87">
            <w:pPr>
              <w:rPr>
                <w:rFonts w:ascii="Arial" w:hAnsi="Arial" w:cs="Arial"/>
                <w:sz w:val="18"/>
                <w:szCs w:val="18"/>
              </w:rPr>
            </w:pPr>
            <w:r w:rsidRPr="00120C26">
              <w:rPr>
                <w:rFonts w:ascii="Arial" w:hAnsi="Arial" w:cs="Arial"/>
                <w:sz w:val="18"/>
                <w:szCs w:val="18"/>
              </w:rPr>
              <w:t>Kerr County For all TSP Use</w:t>
            </w:r>
          </w:p>
        </w:tc>
      </w:tr>
      <w:tr w:rsidR="00156F87" w:rsidRPr="00120C26" w14:paraId="07E40AC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9FA33A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2133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9C658F" w14:textId="77777777" w:rsidR="00156F87" w:rsidRPr="00120C26" w:rsidRDefault="00156F87" w:rsidP="00156F87">
            <w:pPr>
              <w:rPr>
                <w:rFonts w:ascii="Arial" w:hAnsi="Arial" w:cs="Arial"/>
                <w:sz w:val="18"/>
                <w:szCs w:val="18"/>
              </w:rPr>
            </w:pPr>
            <w:r w:rsidRPr="00120C26">
              <w:rPr>
                <w:rFonts w:ascii="Arial" w:hAnsi="Arial" w:cs="Arial"/>
                <w:sz w:val="18"/>
                <w:szCs w:val="18"/>
              </w:rPr>
              <w:t>Kimble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0F0FB44" w14:textId="77777777" w:rsidR="00156F87" w:rsidRPr="00120C26" w:rsidRDefault="00156F87" w:rsidP="00156F87">
            <w:pPr>
              <w:rPr>
                <w:rFonts w:ascii="Arial" w:hAnsi="Arial" w:cs="Arial"/>
                <w:sz w:val="18"/>
                <w:szCs w:val="18"/>
              </w:rPr>
            </w:pPr>
            <w:r w:rsidRPr="00120C26">
              <w:rPr>
                <w:rFonts w:ascii="Arial" w:hAnsi="Arial" w:cs="Arial"/>
                <w:sz w:val="18"/>
                <w:szCs w:val="18"/>
              </w:rPr>
              <w:t>Kimble County For all TSP Use</w:t>
            </w:r>
          </w:p>
        </w:tc>
      </w:tr>
      <w:tr w:rsidR="00156F87" w:rsidRPr="00120C26" w14:paraId="3BA13F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27EABD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2134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943E3C" w14:textId="77777777" w:rsidR="00156F87" w:rsidRPr="00120C26" w:rsidRDefault="00156F87" w:rsidP="00156F87">
            <w:pPr>
              <w:rPr>
                <w:rFonts w:ascii="Arial" w:hAnsi="Arial" w:cs="Arial"/>
                <w:sz w:val="18"/>
                <w:szCs w:val="18"/>
              </w:rPr>
            </w:pPr>
            <w:r w:rsidRPr="00120C26">
              <w:rPr>
                <w:rFonts w:ascii="Arial" w:hAnsi="Arial" w:cs="Arial"/>
                <w:sz w:val="18"/>
                <w:szCs w:val="18"/>
              </w:rPr>
              <w:t>King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22474CA" w14:textId="77777777" w:rsidR="00156F87" w:rsidRPr="00120C26" w:rsidRDefault="00156F87" w:rsidP="00156F87">
            <w:pPr>
              <w:rPr>
                <w:rFonts w:ascii="Arial" w:hAnsi="Arial" w:cs="Arial"/>
                <w:sz w:val="18"/>
                <w:szCs w:val="18"/>
              </w:rPr>
            </w:pPr>
            <w:r w:rsidRPr="00120C26">
              <w:rPr>
                <w:rFonts w:ascii="Arial" w:hAnsi="Arial" w:cs="Arial"/>
                <w:sz w:val="18"/>
                <w:szCs w:val="18"/>
              </w:rPr>
              <w:t>King County For all TSP Use</w:t>
            </w:r>
          </w:p>
        </w:tc>
      </w:tr>
      <w:tr w:rsidR="00156F87" w:rsidRPr="00120C26" w14:paraId="69031AF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41E391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2135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803671" w14:textId="77777777" w:rsidR="00156F87" w:rsidRPr="00120C26" w:rsidRDefault="00156F87" w:rsidP="00156F87">
            <w:pPr>
              <w:rPr>
                <w:rFonts w:ascii="Arial" w:hAnsi="Arial" w:cs="Arial"/>
                <w:sz w:val="18"/>
                <w:szCs w:val="18"/>
              </w:rPr>
            </w:pPr>
            <w:r w:rsidRPr="00120C26">
              <w:rPr>
                <w:rFonts w:ascii="Arial" w:hAnsi="Arial" w:cs="Arial"/>
                <w:sz w:val="18"/>
                <w:szCs w:val="18"/>
              </w:rPr>
              <w:t>Kinney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FB54ACA" w14:textId="77777777" w:rsidR="00156F87" w:rsidRPr="00120C26" w:rsidRDefault="00156F87" w:rsidP="00156F87">
            <w:pPr>
              <w:rPr>
                <w:rFonts w:ascii="Arial" w:hAnsi="Arial" w:cs="Arial"/>
                <w:sz w:val="18"/>
                <w:szCs w:val="18"/>
              </w:rPr>
            </w:pPr>
            <w:r w:rsidRPr="00120C26">
              <w:rPr>
                <w:rFonts w:ascii="Arial" w:hAnsi="Arial" w:cs="Arial"/>
                <w:sz w:val="18"/>
                <w:szCs w:val="18"/>
              </w:rPr>
              <w:t>Kinney County For all TSP Use</w:t>
            </w:r>
          </w:p>
        </w:tc>
      </w:tr>
      <w:tr w:rsidR="00156F87" w:rsidRPr="00120C26" w14:paraId="1853F45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2F8CF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2136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3FC1E3" w14:textId="77777777" w:rsidR="00156F87" w:rsidRPr="00120C26" w:rsidRDefault="00156F87" w:rsidP="00156F87">
            <w:pPr>
              <w:rPr>
                <w:rFonts w:ascii="Arial" w:hAnsi="Arial" w:cs="Arial"/>
                <w:sz w:val="18"/>
                <w:szCs w:val="18"/>
              </w:rPr>
            </w:pPr>
            <w:r w:rsidRPr="00120C26">
              <w:rPr>
                <w:rFonts w:ascii="Arial" w:hAnsi="Arial" w:cs="Arial"/>
                <w:sz w:val="18"/>
                <w:szCs w:val="18"/>
              </w:rPr>
              <w:t>Kleberg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6FDF95B" w14:textId="77777777" w:rsidR="00156F87" w:rsidRPr="00120C26" w:rsidRDefault="00156F87" w:rsidP="00156F87">
            <w:pPr>
              <w:rPr>
                <w:rFonts w:ascii="Arial" w:hAnsi="Arial" w:cs="Arial"/>
                <w:sz w:val="18"/>
                <w:szCs w:val="18"/>
              </w:rPr>
            </w:pPr>
            <w:r w:rsidRPr="00120C26">
              <w:rPr>
                <w:rFonts w:ascii="Arial" w:hAnsi="Arial" w:cs="Arial"/>
                <w:sz w:val="18"/>
                <w:szCs w:val="18"/>
              </w:rPr>
              <w:t>Kleberg County For all TSP Use</w:t>
            </w:r>
          </w:p>
        </w:tc>
      </w:tr>
      <w:tr w:rsidR="00156F87" w:rsidRPr="00120C26" w14:paraId="5DAC18A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7D2B1F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2137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01EEDB" w14:textId="77777777" w:rsidR="00156F87" w:rsidRPr="00120C26" w:rsidRDefault="00156F87" w:rsidP="00156F87">
            <w:pPr>
              <w:rPr>
                <w:rFonts w:ascii="Arial" w:hAnsi="Arial" w:cs="Arial"/>
                <w:sz w:val="18"/>
                <w:szCs w:val="18"/>
              </w:rPr>
            </w:pPr>
            <w:r w:rsidRPr="00120C26">
              <w:rPr>
                <w:rFonts w:ascii="Arial" w:hAnsi="Arial" w:cs="Arial"/>
                <w:sz w:val="18"/>
                <w:szCs w:val="18"/>
              </w:rPr>
              <w:t>Knox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34FBC8" w14:textId="77777777" w:rsidR="00156F87" w:rsidRPr="00120C26" w:rsidRDefault="00156F87" w:rsidP="00156F87">
            <w:pPr>
              <w:rPr>
                <w:rFonts w:ascii="Arial" w:hAnsi="Arial" w:cs="Arial"/>
                <w:sz w:val="18"/>
                <w:szCs w:val="18"/>
              </w:rPr>
            </w:pPr>
            <w:r w:rsidRPr="00120C26">
              <w:rPr>
                <w:rFonts w:ascii="Arial" w:hAnsi="Arial" w:cs="Arial"/>
                <w:sz w:val="18"/>
                <w:szCs w:val="18"/>
              </w:rPr>
              <w:t>Knox County For all TSP Use</w:t>
            </w:r>
          </w:p>
        </w:tc>
      </w:tr>
      <w:tr w:rsidR="00156F87" w:rsidRPr="00120C26" w14:paraId="25DF956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E3A6ED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2138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2BB4CCF" w14:textId="77777777" w:rsidR="00156F87" w:rsidRPr="00120C26" w:rsidRDefault="00156F87" w:rsidP="00156F87">
            <w:pPr>
              <w:rPr>
                <w:rFonts w:ascii="Arial" w:hAnsi="Arial" w:cs="Arial"/>
                <w:sz w:val="18"/>
                <w:szCs w:val="18"/>
              </w:rPr>
            </w:pPr>
            <w:r w:rsidRPr="00120C26">
              <w:rPr>
                <w:rFonts w:ascii="Arial" w:hAnsi="Arial" w:cs="Arial"/>
                <w:sz w:val="18"/>
                <w:szCs w:val="18"/>
              </w:rPr>
              <w:t>Lamar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67E49BD" w14:textId="77777777" w:rsidR="00156F87" w:rsidRPr="00120C26" w:rsidRDefault="00156F87" w:rsidP="00156F87">
            <w:pPr>
              <w:rPr>
                <w:rFonts w:ascii="Arial" w:hAnsi="Arial" w:cs="Arial"/>
                <w:sz w:val="18"/>
                <w:szCs w:val="18"/>
              </w:rPr>
            </w:pPr>
            <w:r w:rsidRPr="00120C26">
              <w:rPr>
                <w:rFonts w:ascii="Arial" w:hAnsi="Arial" w:cs="Arial"/>
                <w:sz w:val="18"/>
                <w:szCs w:val="18"/>
              </w:rPr>
              <w:t>Lamar County For all TSP Use</w:t>
            </w:r>
          </w:p>
        </w:tc>
      </w:tr>
      <w:tr w:rsidR="00156F87" w:rsidRPr="00120C26" w14:paraId="46C33C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D735DA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DDD4D61" w14:textId="77777777" w:rsidR="00156F87" w:rsidRPr="00120C26" w:rsidRDefault="00156F87" w:rsidP="00156F87">
            <w:pPr>
              <w:rPr>
                <w:rFonts w:ascii="Arial" w:hAnsi="Arial" w:cs="Arial"/>
                <w:sz w:val="18"/>
                <w:szCs w:val="18"/>
              </w:rPr>
            </w:pPr>
            <w:r w:rsidRPr="00120C26">
              <w:rPr>
                <w:rFonts w:ascii="Arial" w:hAnsi="Arial" w:cs="Arial"/>
                <w:sz w:val="18"/>
                <w:szCs w:val="18"/>
              </w:rPr>
              <w:t>Lamb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DEE3710" w14:textId="77777777" w:rsidR="00156F87" w:rsidRPr="00120C26" w:rsidRDefault="00156F87" w:rsidP="00156F87">
            <w:pPr>
              <w:rPr>
                <w:rFonts w:ascii="Arial" w:hAnsi="Arial" w:cs="Arial"/>
                <w:sz w:val="18"/>
                <w:szCs w:val="18"/>
              </w:rPr>
            </w:pPr>
            <w:r w:rsidRPr="00120C26">
              <w:rPr>
                <w:rFonts w:ascii="Arial" w:hAnsi="Arial" w:cs="Arial"/>
                <w:sz w:val="18"/>
                <w:szCs w:val="18"/>
              </w:rPr>
              <w:t>Lamb County For all TSP Use</w:t>
            </w:r>
          </w:p>
        </w:tc>
      </w:tr>
      <w:tr w:rsidR="00156F87" w:rsidRPr="00120C26" w14:paraId="02E8C7B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B01469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2140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AFDE3D4" w14:textId="77777777" w:rsidR="00156F87" w:rsidRPr="00120C26" w:rsidRDefault="00156F87" w:rsidP="00156F87">
            <w:pPr>
              <w:rPr>
                <w:rFonts w:ascii="Arial" w:hAnsi="Arial" w:cs="Arial"/>
                <w:sz w:val="18"/>
                <w:szCs w:val="18"/>
              </w:rPr>
            </w:pPr>
            <w:r w:rsidRPr="00120C26">
              <w:rPr>
                <w:rFonts w:ascii="Arial" w:hAnsi="Arial" w:cs="Arial"/>
                <w:sz w:val="18"/>
                <w:szCs w:val="18"/>
              </w:rPr>
              <w:t>Lampasas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19EEBE" w14:textId="77777777" w:rsidR="00156F87" w:rsidRPr="00120C26" w:rsidRDefault="00156F87" w:rsidP="00156F87">
            <w:pPr>
              <w:rPr>
                <w:rFonts w:ascii="Arial" w:hAnsi="Arial" w:cs="Arial"/>
                <w:sz w:val="18"/>
                <w:szCs w:val="18"/>
              </w:rPr>
            </w:pPr>
            <w:r w:rsidRPr="00120C26">
              <w:rPr>
                <w:rFonts w:ascii="Arial" w:hAnsi="Arial" w:cs="Arial"/>
                <w:sz w:val="18"/>
                <w:szCs w:val="18"/>
              </w:rPr>
              <w:t>Lampasas County For all TSP Use</w:t>
            </w:r>
          </w:p>
        </w:tc>
      </w:tr>
      <w:tr w:rsidR="00156F87" w:rsidRPr="00120C26" w14:paraId="0B570FE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4379E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2141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2A83709" w14:textId="77777777" w:rsidR="00156F87" w:rsidRPr="00120C26" w:rsidRDefault="00156F87" w:rsidP="00156F87">
            <w:pPr>
              <w:rPr>
                <w:rFonts w:ascii="Arial" w:hAnsi="Arial" w:cs="Arial"/>
                <w:sz w:val="18"/>
                <w:szCs w:val="18"/>
              </w:rPr>
            </w:pPr>
            <w:r w:rsidRPr="00120C26">
              <w:rPr>
                <w:rFonts w:ascii="Arial" w:hAnsi="Arial" w:cs="Arial"/>
                <w:sz w:val="18"/>
                <w:szCs w:val="18"/>
              </w:rPr>
              <w:t>La Salle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A5433E0" w14:textId="77777777" w:rsidR="00156F87" w:rsidRPr="00120C26" w:rsidRDefault="00156F87" w:rsidP="00156F87">
            <w:pPr>
              <w:rPr>
                <w:rFonts w:ascii="Arial" w:hAnsi="Arial" w:cs="Arial"/>
                <w:sz w:val="18"/>
                <w:szCs w:val="18"/>
              </w:rPr>
            </w:pPr>
            <w:r w:rsidRPr="00120C26">
              <w:rPr>
                <w:rFonts w:ascii="Arial" w:hAnsi="Arial" w:cs="Arial"/>
                <w:sz w:val="18"/>
                <w:szCs w:val="18"/>
              </w:rPr>
              <w:t>La Salle County For all TSP Use</w:t>
            </w:r>
          </w:p>
        </w:tc>
      </w:tr>
      <w:tr w:rsidR="00156F87" w:rsidRPr="00120C26" w14:paraId="2C3DA4E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09468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2142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E301A1" w14:textId="77777777" w:rsidR="00156F87" w:rsidRPr="00120C26" w:rsidRDefault="00156F87" w:rsidP="00156F87">
            <w:pPr>
              <w:rPr>
                <w:rFonts w:ascii="Arial" w:hAnsi="Arial" w:cs="Arial"/>
                <w:sz w:val="18"/>
                <w:szCs w:val="18"/>
              </w:rPr>
            </w:pPr>
            <w:r w:rsidRPr="00120C26">
              <w:rPr>
                <w:rFonts w:ascii="Arial" w:hAnsi="Arial" w:cs="Arial"/>
                <w:sz w:val="18"/>
                <w:szCs w:val="18"/>
              </w:rPr>
              <w:t>Lavaca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BC268DC" w14:textId="77777777" w:rsidR="00156F87" w:rsidRPr="00120C26" w:rsidRDefault="00156F87" w:rsidP="00156F87">
            <w:pPr>
              <w:rPr>
                <w:rFonts w:ascii="Arial" w:hAnsi="Arial" w:cs="Arial"/>
                <w:sz w:val="18"/>
                <w:szCs w:val="18"/>
              </w:rPr>
            </w:pPr>
            <w:r w:rsidRPr="00120C26">
              <w:rPr>
                <w:rFonts w:ascii="Arial" w:hAnsi="Arial" w:cs="Arial"/>
                <w:sz w:val="18"/>
                <w:szCs w:val="18"/>
              </w:rPr>
              <w:t>Lavaca County For all TSP Use</w:t>
            </w:r>
          </w:p>
        </w:tc>
      </w:tr>
      <w:tr w:rsidR="00156F87" w:rsidRPr="00120C26" w14:paraId="44F9A5E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ECEC3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2143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32FDFB0" w14:textId="77777777" w:rsidR="00156F87" w:rsidRPr="00120C26" w:rsidRDefault="00156F87" w:rsidP="00156F87">
            <w:pPr>
              <w:rPr>
                <w:rFonts w:ascii="Arial" w:hAnsi="Arial" w:cs="Arial"/>
                <w:sz w:val="18"/>
                <w:szCs w:val="18"/>
              </w:rPr>
            </w:pPr>
            <w:r w:rsidRPr="00120C26">
              <w:rPr>
                <w:rFonts w:ascii="Arial" w:hAnsi="Arial" w:cs="Arial"/>
                <w:sz w:val="18"/>
                <w:szCs w:val="18"/>
              </w:rPr>
              <w:t>Lee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EA542A0" w14:textId="77777777" w:rsidR="00156F87" w:rsidRPr="00120C26" w:rsidRDefault="00156F87" w:rsidP="00156F87">
            <w:pPr>
              <w:rPr>
                <w:rFonts w:ascii="Arial" w:hAnsi="Arial" w:cs="Arial"/>
                <w:sz w:val="18"/>
                <w:szCs w:val="18"/>
              </w:rPr>
            </w:pPr>
            <w:r w:rsidRPr="00120C26">
              <w:rPr>
                <w:rFonts w:ascii="Arial" w:hAnsi="Arial" w:cs="Arial"/>
                <w:sz w:val="18"/>
                <w:szCs w:val="18"/>
              </w:rPr>
              <w:t>Lee County For all TSP Use</w:t>
            </w:r>
          </w:p>
        </w:tc>
      </w:tr>
      <w:tr w:rsidR="00156F87" w:rsidRPr="00120C26" w14:paraId="7A61C00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85D739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2144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428534D" w14:textId="77777777" w:rsidR="00156F87" w:rsidRPr="00120C26" w:rsidRDefault="00156F87" w:rsidP="00156F87">
            <w:pPr>
              <w:rPr>
                <w:rFonts w:ascii="Arial" w:hAnsi="Arial" w:cs="Arial"/>
                <w:sz w:val="18"/>
                <w:szCs w:val="18"/>
              </w:rPr>
            </w:pPr>
            <w:r w:rsidRPr="00120C26">
              <w:rPr>
                <w:rFonts w:ascii="Arial" w:hAnsi="Arial" w:cs="Arial"/>
                <w:sz w:val="18"/>
                <w:szCs w:val="18"/>
              </w:rPr>
              <w:t>Leon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109CF2" w14:textId="77777777" w:rsidR="00156F87" w:rsidRPr="00120C26" w:rsidRDefault="00156F87" w:rsidP="00156F87">
            <w:pPr>
              <w:rPr>
                <w:rFonts w:ascii="Arial" w:hAnsi="Arial" w:cs="Arial"/>
                <w:sz w:val="18"/>
                <w:szCs w:val="18"/>
              </w:rPr>
            </w:pPr>
            <w:r w:rsidRPr="00120C26">
              <w:rPr>
                <w:rFonts w:ascii="Arial" w:hAnsi="Arial" w:cs="Arial"/>
                <w:sz w:val="18"/>
                <w:szCs w:val="18"/>
              </w:rPr>
              <w:t>Leon County For all TSP Use</w:t>
            </w:r>
          </w:p>
        </w:tc>
      </w:tr>
      <w:tr w:rsidR="00156F87" w:rsidRPr="00120C26" w14:paraId="35494E7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10139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2145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CCAC9F" w14:textId="77777777" w:rsidR="00156F87" w:rsidRPr="00120C26" w:rsidRDefault="00156F87" w:rsidP="00156F87">
            <w:pPr>
              <w:rPr>
                <w:rFonts w:ascii="Arial" w:hAnsi="Arial" w:cs="Arial"/>
                <w:sz w:val="18"/>
                <w:szCs w:val="18"/>
              </w:rPr>
            </w:pPr>
            <w:r w:rsidRPr="00120C26">
              <w:rPr>
                <w:rFonts w:ascii="Arial" w:hAnsi="Arial" w:cs="Arial"/>
                <w:sz w:val="18"/>
                <w:szCs w:val="18"/>
              </w:rPr>
              <w:t>Liberty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073A03" w14:textId="77777777" w:rsidR="00156F87" w:rsidRPr="00120C26" w:rsidRDefault="00156F87" w:rsidP="00156F87">
            <w:pPr>
              <w:rPr>
                <w:rFonts w:ascii="Arial" w:hAnsi="Arial" w:cs="Arial"/>
                <w:sz w:val="18"/>
                <w:szCs w:val="18"/>
              </w:rPr>
            </w:pPr>
            <w:r w:rsidRPr="00120C26">
              <w:rPr>
                <w:rFonts w:ascii="Arial" w:hAnsi="Arial" w:cs="Arial"/>
                <w:sz w:val="18"/>
                <w:szCs w:val="18"/>
              </w:rPr>
              <w:t>Liberty County For all TSP Use</w:t>
            </w:r>
          </w:p>
        </w:tc>
      </w:tr>
      <w:tr w:rsidR="00156F87" w:rsidRPr="00120C26" w14:paraId="18F37BD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8533E9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C94CBCC" w14:textId="77777777" w:rsidR="00156F87" w:rsidRPr="00120C26" w:rsidRDefault="00156F87" w:rsidP="00156F87">
            <w:pPr>
              <w:rPr>
                <w:rFonts w:ascii="Arial" w:hAnsi="Arial" w:cs="Arial"/>
                <w:sz w:val="18"/>
                <w:szCs w:val="18"/>
              </w:rPr>
            </w:pPr>
            <w:r w:rsidRPr="00120C26">
              <w:rPr>
                <w:rFonts w:ascii="Arial" w:hAnsi="Arial" w:cs="Arial"/>
                <w:sz w:val="18"/>
                <w:szCs w:val="18"/>
              </w:rPr>
              <w:t>Limestone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35B19A4" w14:textId="77777777" w:rsidR="00156F87" w:rsidRPr="00120C26" w:rsidRDefault="00156F87" w:rsidP="00156F87">
            <w:pPr>
              <w:rPr>
                <w:rFonts w:ascii="Arial" w:hAnsi="Arial" w:cs="Arial"/>
                <w:sz w:val="18"/>
                <w:szCs w:val="18"/>
              </w:rPr>
            </w:pPr>
            <w:r w:rsidRPr="00120C26">
              <w:rPr>
                <w:rFonts w:ascii="Arial" w:hAnsi="Arial" w:cs="Arial"/>
                <w:sz w:val="18"/>
                <w:szCs w:val="18"/>
              </w:rPr>
              <w:t>Limestone County For all TSP Use</w:t>
            </w:r>
          </w:p>
        </w:tc>
      </w:tr>
      <w:tr w:rsidR="00156F87" w:rsidRPr="00120C26" w14:paraId="3C30CC9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FE21FE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2147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0EF8B82" w14:textId="77777777" w:rsidR="00156F87" w:rsidRPr="00120C26" w:rsidRDefault="00156F87" w:rsidP="00156F87">
            <w:pPr>
              <w:rPr>
                <w:rFonts w:ascii="Arial" w:hAnsi="Arial" w:cs="Arial"/>
                <w:sz w:val="18"/>
                <w:szCs w:val="18"/>
              </w:rPr>
            </w:pPr>
            <w:r w:rsidRPr="00120C26">
              <w:rPr>
                <w:rFonts w:ascii="Arial" w:hAnsi="Arial" w:cs="Arial"/>
                <w:sz w:val="18"/>
                <w:szCs w:val="18"/>
              </w:rPr>
              <w:t>Lipscomb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0C7CDD8" w14:textId="77777777" w:rsidR="00156F87" w:rsidRPr="00120C26" w:rsidRDefault="00156F87" w:rsidP="00156F87">
            <w:pPr>
              <w:rPr>
                <w:rFonts w:ascii="Arial" w:hAnsi="Arial" w:cs="Arial"/>
                <w:sz w:val="18"/>
                <w:szCs w:val="18"/>
              </w:rPr>
            </w:pPr>
            <w:r w:rsidRPr="00120C26">
              <w:rPr>
                <w:rFonts w:ascii="Arial" w:hAnsi="Arial" w:cs="Arial"/>
                <w:sz w:val="18"/>
                <w:szCs w:val="18"/>
              </w:rPr>
              <w:t>Lipscomb County For all TSP Use</w:t>
            </w:r>
          </w:p>
        </w:tc>
      </w:tr>
      <w:tr w:rsidR="00156F87" w:rsidRPr="00120C26" w14:paraId="04CA63B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25465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2148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C0986FA" w14:textId="77777777" w:rsidR="00156F87" w:rsidRPr="00120C26" w:rsidRDefault="00156F87" w:rsidP="00156F87">
            <w:pPr>
              <w:rPr>
                <w:rFonts w:ascii="Arial" w:hAnsi="Arial" w:cs="Arial"/>
                <w:sz w:val="18"/>
                <w:szCs w:val="18"/>
              </w:rPr>
            </w:pPr>
            <w:r w:rsidRPr="00120C26">
              <w:rPr>
                <w:rFonts w:ascii="Arial" w:hAnsi="Arial" w:cs="Arial"/>
                <w:sz w:val="18"/>
                <w:szCs w:val="18"/>
              </w:rPr>
              <w:t>Live Oak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48BDDD8" w14:textId="77777777" w:rsidR="00156F87" w:rsidRPr="00120C26" w:rsidRDefault="00156F87" w:rsidP="00156F87">
            <w:pPr>
              <w:rPr>
                <w:rFonts w:ascii="Arial" w:hAnsi="Arial" w:cs="Arial"/>
                <w:sz w:val="18"/>
                <w:szCs w:val="18"/>
              </w:rPr>
            </w:pPr>
            <w:r w:rsidRPr="00120C26">
              <w:rPr>
                <w:rFonts w:ascii="Arial" w:hAnsi="Arial" w:cs="Arial"/>
                <w:sz w:val="18"/>
                <w:szCs w:val="18"/>
              </w:rPr>
              <w:t>Live Oak County For all TSP Use</w:t>
            </w:r>
          </w:p>
        </w:tc>
      </w:tr>
      <w:tr w:rsidR="00156F87" w:rsidRPr="00120C26" w14:paraId="02E25A8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360187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2149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8970416" w14:textId="77777777" w:rsidR="00156F87" w:rsidRPr="00120C26" w:rsidRDefault="00156F87" w:rsidP="00156F87">
            <w:pPr>
              <w:rPr>
                <w:rFonts w:ascii="Arial" w:hAnsi="Arial" w:cs="Arial"/>
                <w:sz w:val="18"/>
                <w:szCs w:val="18"/>
              </w:rPr>
            </w:pPr>
            <w:r w:rsidRPr="00120C26">
              <w:rPr>
                <w:rFonts w:ascii="Arial" w:hAnsi="Arial" w:cs="Arial"/>
                <w:sz w:val="18"/>
                <w:szCs w:val="18"/>
              </w:rPr>
              <w:t>Llano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484BA0D" w14:textId="77777777" w:rsidR="00156F87" w:rsidRPr="00120C26" w:rsidRDefault="00156F87" w:rsidP="00156F87">
            <w:pPr>
              <w:rPr>
                <w:rFonts w:ascii="Arial" w:hAnsi="Arial" w:cs="Arial"/>
                <w:sz w:val="18"/>
                <w:szCs w:val="18"/>
              </w:rPr>
            </w:pPr>
            <w:r w:rsidRPr="00120C26">
              <w:rPr>
                <w:rFonts w:ascii="Arial" w:hAnsi="Arial" w:cs="Arial"/>
                <w:sz w:val="18"/>
                <w:szCs w:val="18"/>
              </w:rPr>
              <w:t>Llano County For all TSP Use</w:t>
            </w:r>
          </w:p>
        </w:tc>
      </w:tr>
      <w:tr w:rsidR="00156F87" w:rsidRPr="00120C26" w14:paraId="46B47CA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0B752F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2150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F6C5D8" w14:textId="77777777" w:rsidR="00156F87" w:rsidRPr="00120C26" w:rsidRDefault="00156F87" w:rsidP="00156F87">
            <w:pPr>
              <w:rPr>
                <w:rFonts w:ascii="Arial" w:hAnsi="Arial" w:cs="Arial"/>
                <w:sz w:val="18"/>
                <w:szCs w:val="18"/>
              </w:rPr>
            </w:pPr>
            <w:r w:rsidRPr="00120C26">
              <w:rPr>
                <w:rFonts w:ascii="Arial" w:hAnsi="Arial" w:cs="Arial"/>
                <w:sz w:val="18"/>
                <w:szCs w:val="18"/>
              </w:rPr>
              <w:t>Loving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D10C077" w14:textId="77777777" w:rsidR="00156F87" w:rsidRPr="00120C26" w:rsidRDefault="00156F87" w:rsidP="00156F87">
            <w:pPr>
              <w:rPr>
                <w:rFonts w:ascii="Arial" w:hAnsi="Arial" w:cs="Arial"/>
                <w:sz w:val="18"/>
                <w:szCs w:val="18"/>
              </w:rPr>
            </w:pPr>
            <w:r w:rsidRPr="00120C26">
              <w:rPr>
                <w:rFonts w:ascii="Arial" w:hAnsi="Arial" w:cs="Arial"/>
                <w:sz w:val="18"/>
                <w:szCs w:val="18"/>
              </w:rPr>
              <w:t>Loving County For all TSP Use</w:t>
            </w:r>
          </w:p>
        </w:tc>
      </w:tr>
      <w:tr w:rsidR="00156F87" w:rsidRPr="00120C26" w14:paraId="3D4B80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51E1FC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2151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FB6EA38" w14:textId="77777777" w:rsidR="00156F87" w:rsidRPr="00120C26" w:rsidRDefault="00156F87" w:rsidP="00156F87">
            <w:pPr>
              <w:rPr>
                <w:rFonts w:ascii="Arial" w:hAnsi="Arial" w:cs="Arial"/>
                <w:sz w:val="18"/>
                <w:szCs w:val="18"/>
              </w:rPr>
            </w:pPr>
            <w:r w:rsidRPr="00120C26">
              <w:rPr>
                <w:rFonts w:ascii="Arial" w:hAnsi="Arial" w:cs="Arial"/>
                <w:sz w:val="18"/>
                <w:szCs w:val="18"/>
              </w:rPr>
              <w:t>Lubbock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7442BA6" w14:textId="77777777" w:rsidR="00156F87" w:rsidRPr="00120C26" w:rsidRDefault="00156F87" w:rsidP="00156F87">
            <w:pPr>
              <w:rPr>
                <w:rFonts w:ascii="Arial" w:hAnsi="Arial" w:cs="Arial"/>
                <w:sz w:val="18"/>
                <w:szCs w:val="18"/>
              </w:rPr>
            </w:pPr>
            <w:r w:rsidRPr="00120C26">
              <w:rPr>
                <w:rFonts w:ascii="Arial" w:hAnsi="Arial" w:cs="Arial"/>
                <w:sz w:val="18"/>
                <w:szCs w:val="18"/>
              </w:rPr>
              <w:t>Lubbock County For all TSP Use</w:t>
            </w:r>
          </w:p>
        </w:tc>
      </w:tr>
      <w:tr w:rsidR="00156F87" w:rsidRPr="00120C26" w14:paraId="282C482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4814EB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2152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FB65CF6" w14:textId="77777777" w:rsidR="00156F87" w:rsidRPr="00120C26" w:rsidRDefault="00156F87" w:rsidP="00156F87">
            <w:pPr>
              <w:rPr>
                <w:rFonts w:ascii="Arial" w:hAnsi="Arial" w:cs="Arial"/>
                <w:sz w:val="18"/>
                <w:szCs w:val="18"/>
              </w:rPr>
            </w:pPr>
            <w:r w:rsidRPr="00120C26">
              <w:rPr>
                <w:rFonts w:ascii="Arial" w:hAnsi="Arial" w:cs="Arial"/>
                <w:sz w:val="18"/>
                <w:szCs w:val="18"/>
              </w:rPr>
              <w:t>Lynn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2191AF7" w14:textId="77777777" w:rsidR="00156F87" w:rsidRPr="00120C26" w:rsidRDefault="00156F87" w:rsidP="00156F87">
            <w:pPr>
              <w:rPr>
                <w:rFonts w:ascii="Arial" w:hAnsi="Arial" w:cs="Arial"/>
                <w:sz w:val="18"/>
                <w:szCs w:val="18"/>
              </w:rPr>
            </w:pPr>
            <w:r w:rsidRPr="00120C26">
              <w:rPr>
                <w:rFonts w:ascii="Arial" w:hAnsi="Arial" w:cs="Arial"/>
                <w:sz w:val="18"/>
                <w:szCs w:val="18"/>
              </w:rPr>
              <w:t>Lynn County For all TSP Use</w:t>
            </w:r>
          </w:p>
        </w:tc>
      </w:tr>
      <w:tr w:rsidR="00156F87" w:rsidRPr="00120C26" w14:paraId="1B91B95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5D8D28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A10DD55" w14:textId="77777777" w:rsidR="00156F87" w:rsidRPr="00120C26" w:rsidRDefault="00156F87" w:rsidP="00156F87">
            <w:pPr>
              <w:rPr>
                <w:rFonts w:ascii="Arial" w:hAnsi="Arial" w:cs="Arial"/>
                <w:sz w:val="18"/>
                <w:szCs w:val="18"/>
              </w:rPr>
            </w:pPr>
            <w:r w:rsidRPr="00120C26">
              <w:rPr>
                <w:rFonts w:ascii="Arial" w:hAnsi="Arial" w:cs="Arial"/>
                <w:sz w:val="18"/>
                <w:szCs w:val="18"/>
              </w:rPr>
              <w:t>McCulloch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407D560" w14:textId="77777777" w:rsidR="00156F87" w:rsidRPr="00120C26" w:rsidRDefault="00156F87" w:rsidP="00156F87">
            <w:pPr>
              <w:rPr>
                <w:rFonts w:ascii="Arial" w:hAnsi="Arial" w:cs="Arial"/>
                <w:sz w:val="18"/>
                <w:szCs w:val="18"/>
              </w:rPr>
            </w:pPr>
            <w:r w:rsidRPr="00120C26">
              <w:rPr>
                <w:rFonts w:ascii="Arial" w:hAnsi="Arial" w:cs="Arial"/>
                <w:sz w:val="18"/>
                <w:szCs w:val="18"/>
              </w:rPr>
              <w:t>McCulloch County For all TSP Use</w:t>
            </w:r>
          </w:p>
        </w:tc>
      </w:tr>
      <w:tr w:rsidR="00156F87" w:rsidRPr="00120C26" w14:paraId="00E1214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080F76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2154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EA11E37" w14:textId="77777777" w:rsidR="00156F87" w:rsidRPr="00120C26" w:rsidRDefault="00156F87" w:rsidP="00156F87">
            <w:pPr>
              <w:rPr>
                <w:rFonts w:ascii="Arial" w:hAnsi="Arial" w:cs="Arial"/>
                <w:sz w:val="18"/>
                <w:szCs w:val="18"/>
              </w:rPr>
            </w:pPr>
            <w:r w:rsidRPr="00120C26">
              <w:rPr>
                <w:rFonts w:ascii="Arial" w:hAnsi="Arial" w:cs="Arial"/>
                <w:sz w:val="18"/>
                <w:szCs w:val="18"/>
              </w:rPr>
              <w:t>McLennan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610E2FE" w14:textId="77777777" w:rsidR="00156F87" w:rsidRPr="00120C26" w:rsidRDefault="00156F87" w:rsidP="00156F87">
            <w:pPr>
              <w:rPr>
                <w:rFonts w:ascii="Arial" w:hAnsi="Arial" w:cs="Arial"/>
                <w:sz w:val="18"/>
                <w:szCs w:val="18"/>
              </w:rPr>
            </w:pPr>
            <w:r w:rsidRPr="00120C26">
              <w:rPr>
                <w:rFonts w:ascii="Arial" w:hAnsi="Arial" w:cs="Arial"/>
                <w:sz w:val="18"/>
                <w:szCs w:val="18"/>
              </w:rPr>
              <w:t>McLennan County For all TSP Use</w:t>
            </w:r>
          </w:p>
        </w:tc>
      </w:tr>
      <w:tr w:rsidR="00156F87" w:rsidRPr="00120C26" w14:paraId="3EEF642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7C5CBE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2155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A2C181C" w14:textId="77777777" w:rsidR="00156F87" w:rsidRPr="00120C26" w:rsidRDefault="00156F87" w:rsidP="00156F87">
            <w:pPr>
              <w:rPr>
                <w:rFonts w:ascii="Arial" w:hAnsi="Arial" w:cs="Arial"/>
                <w:sz w:val="18"/>
                <w:szCs w:val="18"/>
              </w:rPr>
            </w:pPr>
            <w:r w:rsidRPr="00120C26">
              <w:rPr>
                <w:rFonts w:ascii="Arial" w:hAnsi="Arial" w:cs="Arial"/>
                <w:sz w:val="18"/>
                <w:szCs w:val="18"/>
              </w:rPr>
              <w:t>McMullen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A5E281" w14:textId="77777777" w:rsidR="00156F87" w:rsidRPr="00120C26" w:rsidRDefault="00156F87" w:rsidP="00156F87">
            <w:pPr>
              <w:rPr>
                <w:rFonts w:ascii="Arial" w:hAnsi="Arial" w:cs="Arial"/>
                <w:sz w:val="18"/>
                <w:szCs w:val="18"/>
              </w:rPr>
            </w:pPr>
            <w:r w:rsidRPr="00120C26">
              <w:rPr>
                <w:rFonts w:ascii="Arial" w:hAnsi="Arial" w:cs="Arial"/>
                <w:sz w:val="18"/>
                <w:szCs w:val="18"/>
              </w:rPr>
              <w:t>McMullen County For all TSP Use</w:t>
            </w:r>
          </w:p>
        </w:tc>
      </w:tr>
      <w:tr w:rsidR="00156F87" w:rsidRPr="00120C26" w14:paraId="12630A2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0E103B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2156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58EA2F" w14:textId="77777777" w:rsidR="00156F87" w:rsidRPr="00120C26" w:rsidRDefault="00156F87" w:rsidP="00156F87">
            <w:pPr>
              <w:rPr>
                <w:rFonts w:ascii="Arial" w:hAnsi="Arial" w:cs="Arial"/>
                <w:sz w:val="18"/>
                <w:szCs w:val="18"/>
              </w:rPr>
            </w:pPr>
            <w:r w:rsidRPr="00120C26">
              <w:rPr>
                <w:rFonts w:ascii="Arial" w:hAnsi="Arial" w:cs="Arial"/>
                <w:sz w:val="18"/>
                <w:szCs w:val="18"/>
              </w:rPr>
              <w:t>Madison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51CF155" w14:textId="77777777" w:rsidR="00156F87" w:rsidRPr="00120C26" w:rsidRDefault="00156F87" w:rsidP="00156F87">
            <w:pPr>
              <w:rPr>
                <w:rFonts w:ascii="Arial" w:hAnsi="Arial" w:cs="Arial"/>
                <w:sz w:val="18"/>
                <w:szCs w:val="18"/>
              </w:rPr>
            </w:pPr>
            <w:r w:rsidRPr="00120C26">
              <w:rPr>
                <w:rFonts w:ascii="Arial" w:hAnsi="Arial" w:cs="Arial"/>
                <w:sz w:val="18"/>
                <w:szCs w:val="18"/>
              </w:rPr>
              <w:t>Madison County For all TSP Use</w:t>
            </w:r>
          </w:p>
        </w:tc>
      </w:tr>
      <w:tr w:rsidR="00156F87" w:rsidRPr="00120C26" w14:paraId="45649F1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89E79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2157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8763A0" w14:textId="77777777" w:rsidR="00156F87" w:rsidRPr="00120C26" w:rsidRDefault="00156F87" w:rsidP="00156F87">
            <w:pPr>
              <w:rPr>
                <w:rFonts w:ascii="Arial" w:hAnsi="Arial" w:cs="Arial"/>
                <w:sz w:val="18"/>
                <w:szCs w:val="18"/>
              </w:rPr>
            </w:pPr>
            <w:r w:rsidRPr="00120C26">
              <w:rPr>
                <w:rFonts w:ascii="Arial" w:hAnsi="Arial" w:cs="Arial"/>
                <w:sz w:val="18"/>
                <w:szCs w:val="18"/>
              </w:rPr>
              <w:t>Marion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205D90D" w14:textId="77777777" w:rsidR="00156F87" w:rsidRPr="00120C26" w:rsidRDefault="00156F87" w:rsidP="00156F87">
            <w:pPr>
              <w:rPr>
                <w:rFonts w:ascii="Arial" w:hAnsi="Arial" w:cs="Arial"/>
                <w:sz w:val="18"/>
                <w:szCs w:val="18"/>
              </w:rPr>
            </w:pPr>
            <w:r w:rsidRPr="00120C26">
              <w:rPr>
                <w:rFonts w:ascii="Arial" w:hAnsi="Arial" w:cs="Arial"/>
                <w:sz w:val="18"/>
                <w:szCs w:val="18"/>
              </w:rPr>
              <w:t>Marion County For all TSP Use</w:t>
            </w:r>
          </w:p>
        </w:tc>
      </w:tr>
      <w:tr w:rsidR="00156F87" w:rsidRPr="00120C26" w14:paraId="63C1621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038074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2158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07B108B" w14:textId="77777777" w:rsidR="00156F87" w:rsidRPr="00120C26" w:rsidRDefault="00156F87" w:rsidP="00156F87">
            <w:pPr>
              <w:rPr>
                <w:rFonts w:ascii="Arial" w:hAnsi="Arial" w:cs="Arial"/>
                <w:sz w:val="18"/>
                <w:szCs w:val="18"/>
              </w:rPr>
            </w:pPr>
            <w:r w:rsidRPr="00120C26">
              <w:rPr>
                <w:rFonts w:ascii="Arial" w:hAnsi="Arial" w:cs="Arial"/>
                <w:sz w:val="18"/>
                <w:szCs w:val="18"/>
              </w:rPr>
              <w:t>Martin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368CB9" w14:textId="77777777" w:rsidR="00156F87" w:rsidRPr="00120C26" w:rsidRDefault="00156F87" w:rsidP="00156F87">
            <w:pPr>
              <w:rPr>
                <w:rFonts w:ascii="Arial" w:hAnsi="Arial" w:cs="Arial"/>
                <w:sz w:val="18"/>
                <w:szCs w:val="18"/>
              </w:rPr>
            </w:pPr>
            <w:r w:rsidRPr="00120C26">
              <w:rPr>
                <w:rFonts w:ascii="Arial" w:hAnsi="Arial" w:cs="Arial"/>
                <w:sz w:val="18"/>
                <w:szCs w:val="18"/>
              </w:rPr>
              <w:t>Martin County For all TSP Use</w:t>
            </w:r>
          </w:p>
        </w:tc>
      </w:tr>
      <w:tr w:rsidR="00156F87" w:rsidRPr="00120C26" w14:paraId="71BC40A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DCA76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2159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0F0A37" w14:textId="77777777" w:rsidR="00156F87" w:rsidRPr="00120C26" w:rsidRDefault="00156F87" w:rsidP="00156F87">
            <w:pPr>
              <w:rPr>
                <w:rFonts w:ascii="Arial" w:hAnsi="Arial" w:cs="Arial"/>
                <w:sz w:val="18"/>
                <w:szCs w:val="18"/>
              </w:rPr>
            </w:pPr>
            <w:r w:rsidRPr="00120C26">
              <w:rPr>
                <w:rFonts w:ascii="Arial" w:hAnsi="Arial" w:cs="Arial"/>
                <w:sz w:val="18"/>
                <w:szCs w:val="18"/>
              </w:rPr>
              <w:t>Mason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40793C2" w14:textId="77777777" w:rsidR="00156F87" w:rsidRPr="00120C26" w:rsidRDefault="00156F87" w:rsidP="00156F87">
            <w:pPr>
              <w:rPr>
                <w:rFonts w:ascii="Arial" w:hAnsi="Arial" w:cs="Arial"/>
                <w:sz w:val="18"/>
                <w:szCs w:val="18"/>
              </w:rPr>
            </w:pPr>
            <w:r w:rsidRPr="00120C26">
              <w:rPr>
                <w:rFonts w:ascii="Arial" w:hAnsi="Arial" w:cs="Arial"/>
                <w:sz w:val="18"/>
                <w:szCs w:val="18"/>
              </w:rPr>
              <w:t>Mason County For all TSP Use</w:t>
            </w:r>
          </w:p>
        </w:tc>
      </w:tr>
      <w:tr w:rsidR="00156F87" w:rsidRPr="00120C26" w14:paraId="670ED9D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E095C4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2160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826C5C6" w14:textId="77777777" w:rsidR="00156F87" w:rsidRPr="00120C26" w:rsidRDefault="00156F87" w:rsidP="00156F87">
            <w:pPr>
              <w:rPr>
                <w:rFonts w:ascii="Arial" w:hAnsi="Arial" w:cs="Arial"/>
                <w:sz w:val="18"/>
                <w:szCs w:val="18"/>
              </w:rPr>
            </w:pPr>
            <w:r w:rsidRPr="00120C26">
              <w:rPr>
                <w:rFonts w:ascii="Arial" w:hAnsi="Arial" w:cs="Arial"/>
                <w:sz w:val="18"/>
                <w:szCs w:val="18"/>
              </w:rPr>
              <w:t>Matagorda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7E0190" w14:textId="77777777" w:rsidR="00156F87" w:rsidRPr="00120C26" w:rsidRDefault="00156F87" w:rsidP="00156F87">
            <w:pPr>
              <w:rPr>
                <w:rFonts w:ascii="Arial" w:hAnsi="Arial" w:cs="Arial"/>
                <w:sz w:val="18"/>
                <w:szCs w:val="18"/>
              </w:rPr>
            </w:pPr>
            <w:r w:rsidRPr="00120C26">
              <w:rPr>
                <w:rFonts w:ascii="Arial" w:hAnsi="Arial" w:cs="Arial"/>
                <w:sz w:val="18"/>
                <w:szCs w:val="18"/>
              </w:rPr>
              <w:t>Matagorda County For all TSP Use</w:t>
            </w:r>
          </w:p>
        </w:tc>
      </w:tr>
      <w:tr w:rsidR="00156F87" w:rsidRPr="00120C26" w14:paraId="6DF60F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C7CF9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2161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72CBEF" w14:textId="77777777" w:rsidR="00156F87" w:rsidRPr="00120C26" w:rsidRDefault="00156F87" w:rsidP="00156F87">
            <w:pPr>
              <w:rPr>
                <w:rFonts w:ascii="Arial" w:hAnsi="Arial" w:cs="Arial"/>
                <w:sz w:val="18"/>
                <w:szCs w:val="18"/>
              </w:rPr>
            </w:pPr>
            <w:r w:rsidRPr="00120C26">
              <w:rPr>
                <w:rFonts w:ascii="Arial" w:hAnsi="Arial" w:cs="Arial"/>
                <w:sz w:val="18"/>
                <w:szCs w:val="18"/>
              </w:rPr>
              <w:t>Maverick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2067CFF" w14:textId="77777777" w:rsidR="00156F87" w:rsidRPr="00120C26" w:rsidRDefault="00156F87" w:rsidP="00156F87">
            <w:pPr>
              <w:rPr>
                <w:rFonts w:ascii="Arial" w:hAnsi="Arial" w:cs="Arial"/>
                <w:sz w:val="18"/>
                <w:szCs w:val="18"/>
              </w:rPr>
            </w:pPr>
            <w:r w:rsidRPr="00120C26">
              <w:rPr>
                <w:rFonts w:ascii="Arial" w:hAnsi="Arial" w:cs="Arial"/>
                <w:sz w:val="18"/>
                <w:szCs w:val="18"/>
              </w:rPr>
              <w:t>Maverick County For all TSP Use</w:t>
            </w:r>
          </w:p>
        </w:tc>
      </w:tr>
      <w:tr w:rsidR="00156F87" w:rsidRPr="00120C26" w14:paraId="0C20E49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AF9D0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2162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3275A20" w14:textId="77777777" w:rsidR="00156F87" w:rsidRPr="00120C26" w:rsidRDefault="00156F87" w:rsidP="00156F87">
            <w:pPr>
              <w:rPr>
                <w:rFonts w:ascii="Arial" w:hAnsi="Arial" w:cs="Arial"/>
                <w:sz w:val="18"/>
                <w:szCs w:val="18"/>
              </w:rPr>
            </w:pPr>
            <w:r w:rsidRPr="00120C26">
              <w:rPr>
                <w:rFonts w:ascii="Arial" w:hAnsi="Arial" w:cs="Arial"/>
                <w:sz w:val="18"/>
                <w:szCs w:val="18"/>
              </w:rPr>
              <w:t>Medina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7B955E4" w14:textId="77777777" w:rsidR="00156F87" w:rsidRPr="00120C26" w:rsidRDefault="00156F87" w:rsidP="00156F87">
            <w:pPr>
              <w:rPr>
                <w:rFonts w:ascii="Arial" w:hAnsi="Arial" w:cs="Arial"/>
                <w:sz w:val="18"/>
                <w:szCs w:val="18"/>
              </w:rPr>
            </w:pPr>
            <w:r w:rsidRPr="00120C26">
              <w:rPr>
                <w:rFonts w:ascii="Arial" w:hAnsi="Arial" w:cs="Arial"/>
                <w:sz w:val="18"/>
                <w:szCs w:val="18"/>
              </w:rPr>
              <w:t>Medina County For all TSP Use</w:t>
            </w:r>
          </w:p>
        </w:tc>
      </w:tr>
      <w:tr w:rsidR="00156F87" w:rsidRPr="00120C26" w14:paraId="79ABD52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4EF649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2163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EF354AA" w14:textId="77777777" w:rsidR="00156F87" w:rsidRPr="00120C26" w:rsidRDefault="00156F87" w:rsidP="00156F87">
            <w:pPr>
              <w:rPr>
                <w:rFonts w:ascii="Arial" w:hAnsi="Arial" w:cs="Arial"/>
                <w:sz w:val="18"/>
                <w:szCs w:val="18"/>
              </w:rPr>
            </w:pPr>
            <w:r w:rsidRPr="00120C26">
              <w:rPr>
                <w:rFonts w:ascii="Arial" w:hAnsi="Arial" w:cs="Arial"/>
                <w:sz w:val="18"/>
                <w:szCs w:val="18"/>
              </w:rPr>
              <w:t>Menard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03ED19" w14:textId="77777777" w:rsidR="00156F87" w:rsidRPr="00120C26" w:rsidRDefault="00156F87" w:rsidP="00156F87">
            <w:pPr>
              <w:rPr>
                <w:rFonts w:ascii="Arial" w:hAnsi="Arial" w:cs="Arial"/>
                <w:sz w:val="18"/>
                <w:szCs w:val="18"/>
              </w:rPr>
            </w:pPr>
            <w:r w:rsidRPr="00120C26">
              <w:rPr>
                <w:rFonts w:ascii="Arial" w:hAnsi="Arial" w:cs="Arial"/>
                <w:sz w:val="18"/>
                <w:szCs w:val="18"/>
              </w:rPr>
              <w:t>Menard County For all TSP Use</w:t>
            </w:r>
          </w:p>
        </w:tc>
      </w:tr>
      <w:tr w:rsidR="00156F87" w:rsidRPr="00120C26" w14:paraId="08E1EBF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01C7F9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2164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058E3C8" w14:textId="77777777" w:rsidR="00156F87" w:rsidRPr="00120C26" w:rsidRDefault="00156F87" w:rsidP="00156F87">
            <w:pPr>
              <w:rPr>
                <w:rFonts w:ascii="Arial" w:hAnsi="Arial" w:cs="Arial"/>
                <w:sz w:val="18"/>
                <w:szCs w:val="18"/>
              </w:rPr>
            </w:pPr>
            <w:r w:rsidRPr="00120C26">
              <w:rPr>
                <w:rFonts w:ascii="Arial" w:hAnsi="Arial" w:cs="Arial"/>
                <w:sz w:val="18"/>
                <w:szCs w:val="18"/>
              </w:rPr>
              <w:t>Midland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275483" w14:textId="77777777" w:rsidR="00156F87" w:rsidRPr="00120C26" w:rsidRDefault="00156F87" w:rsidP="00156F87">
            <w:pPr>
              <w:rPr>
                <w:rFonts w:ascii="Arial" w:hAnsi="Arial" w:cs="Arial"/>
                <w:sz w:val="18"/>
                <w:szCs w:val="18"/>
              </w:rPr>
            </w:pPr>
            <w:r w:rsidRPr="00120C26">
              <w:rPr>
                <w:rFonts w:ascii="Arial" w:hAnsi="Arial" w:cs="Arial"/>
                <w:sz w:val="18"/>
                <w:szCs w:val="18"/>
              </w:rPr>
              <w:t>Midland County For all TSP Use</w:t>
            </w:r>
          </w:p>
        </w:tc>
      </w:tr>
      <w:tr w:rsidR="00156F87" w:rsidRPr="00120C26" w14:paraId="08005D9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E25924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2165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268C4AB" w14:textId="77777777" w:rsidR="00156F87" w:rsidRPr="00120C26" w:rsidRDefault="00156F87" w:rsidP="00156F87">
            <w:pPr>
              <w:rPr>
                <w:rFonts w:ascii="Arial" w:hAnsi="Arial" w:cs="Arial"/>
                <w:sz w:val="18"/>
                <w:szCs w:val="18"/>
              </w:rPr>
            </w:pPr>
            <w:r w:rsidRPr="00120C26">
              <w:rPr>
                <w:rFonts w:ascii="Arial" w:hAnsi="Arial" w:cs="Arial"/>
                <w:sz w:val="18"/>
                <w:szCs w:val="18"/>
              </w:rPr>
              <w:t>Milam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4DB407" w14:textId="77777777" w:rsidR="00156F87" w:rsidRPr="00120C26" w:rsidRDefault="00156F87" w:rsidP="00156F87">
            <w:pPr>
              <w:rPr>
                <w:rFonts w:ascii="Arial" w:hAnsi="Arial" w:cs="Arial"/>
                <w:sz w:val="18"/>
                <w:szCs w:val="18"/>
              </w:rPr>
            </w:pPr>
            <w:r w:rsidRPr="00120C26">
              <w:rPr>
                <w:rFonts w:ascii="Arial" w:hAnsi="Arial" w:cs="Arial"/>
                <w:sz w:val="18"/>
                <w:szCs w:val="18"/>
              </w:rPr>
              <w:t>Milam County For all TSP Use</w:t>
            </w:r>
          </w:p>
        </w:tc>
      </w:tr>
      <w:tr w:rsidR="00156F87" w:rsidRPr="00120C26" w14:paraId="1495D52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112422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2166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48131D5" w14:textId="77777777" w:rsidR="00156F87" w:rsidRPr="00120C26" w:rsidRDefault="00156F87" w:rsidP="00156F87">
            <w:pPr>
              <w:rPr>
                <w:rFonts w:ascii="Arial" w:hAnsi="Arial" w:cs="Arial"/>
                <w:sz w:val="18"/>
                <w:szCs w:val="18"/>
              </w:rPr>
            </w:pPr>
            <w:r w:rsidRPr="00120C26">
              <w:rPr>
                <w:rFonts w:ascii="Arial" w:hAnsi="Arial" w:cs="Arial"/>
                <w:sz w:val="18"/>
                <w:szCs w:val="18"/>
              </w:rPr>
              <w:t>Mills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B61736C" w14:textId="77777777" w:rsidR="00156F87" w:rsidRPr="00120C26" w:rsidRDefault="00156F87" w:rsidP="00156F87">
            <w:pPr>
              <w:rPr>
                <w:rFonts w:ascii="Arial" w:hAnsi="Arial" w:cs="Arial"/>
                <w:sz w:val="18"/>
                <w:szCs w:val="18"/>
              </w:rPr>
            </w:pPr>
            <w:r w:rsidRPr="00120C26">
              <w:rPr>
                <w:rFonts w:ascii="Arial" w:hAnsi="Arial" w:cs="Arial"/>
                <w:sz w:val="18"/>
                <w:szCs w:val="18"/>
              </w:rPr>
              <w:t>Mills County For all TSP Use</w:t>
            </w:r>
          </w:p>
        </w:tc>
      </w:tr>
      <w:tr w:rsidR="00156F87" w:rsidRPr="00120C26" w14:paraId="4F40588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1FB1D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2167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1F6F33B" w14:textId="77777777" w:rsidR="00156F87" w:rsidRPr="00120C26" w:rsidRDefault="00156F87" w:rsidP="00156F87">
            <w:pPr>
              <w:rPr>
                <w:rFonts w:ascii="Arial" w:hAnsi="Arial" w:cs="Arial"/>
                <w:sz w:val="18"/>
                <w:szCs w:val="18"/>
              </w:rPr>
            </w:pPr>
            <w:r w:rsidRPr="00120C26">
              <w:rPr>
                <w:rFonts w:ascii="Arial" w:hAnsi="Arial" w:cs="Arial"/>
                <w:sz w:val="18"/>
                <w:szCs w:val="18"/>
              </w:rPr>
              <w:t>Mitchell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9DDDBA6" w14:textId="77777777" w:rsidR="00156F87" w:rsidRPr="00120C26" w:rsidRDefault="00156F87" w:rsidP="00156F87">
            <w:pPr>
              <w:rPr>
                <w:rFonts w:ascii="Arial" w:hAnsi="Arial" w:cs="Arial"/>
                <w:sz w:val="18"/>
                <w:szCs w:val="18"/>
              </w:rPr>
            </w:pPr>
            <w:r w:rsidRPr="00120C26">
              <w:rPr>
                <w:rFonts w:ascii="Arial" w:hAnsi="Arial" w:cs="Arial"/>
                <w:sz w:val="18"/>
                <w:szCs w:val="18"/>
              </w:rPr>
              <w:t>Mitchell County For all TSP Use</w:t>
            </w:r>
          </w:p>
        </w:tc>
      </w:tr>
      <w:tr w:rsidR="00156F87" w:rsidRPr="00120C26" w14:paraId="27009DB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2903EA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2168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2C16FAE" w14:textId="77777777" w:rsidR="00156F87" w:rsidRPr="00120C26" w:rsidRDefault="00156F87" w:rsidP="00156F87">
            <w:pPr>
              <w:rPr>
                <w:rFonts w:ascii="Arial" w:hAnsi="Arial" w:cs="Arial"/>
                <w:sz w:val="18"/>
                <w:szCs w:val="18"/>
              </w:rPr>
            </w:pPr>
            <w:r w:rsidRPr="00120C26">
              <w:rPr>
                <w:rFonts w:ascii="Arial" w:hAnsi="Arial" w:cs="Arial"/>
                <w:sz w:val="18"/>
                <w:szCs w:val="18"/>
              </w:rPr>
              <w:t>Montague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E6315C" w14:textId="77777777" w:rsidR="00156F87" w:rsidRPr="00120C26" w:rsidRDefault="00156F87" w:rsidP="00156F87">
            <w:pPr>
              <w:rPr>
                <w:rFonts w:ascii="Arial" w:hAnsi="Arial" w:cs="Arial"/>
                <w:sz w:val="18"/>
                <w:szCs w:val="18"/>
              </w:rPr>
            </w:pPr>
            <w:r w:rsidRPr="00120C26">
              <w:rPr>
                <w:rFonts w:ascii="Arial" w:hAnsi="Arial" w:cs="Arial"/>
                <w:sz w:val="18"/>
                <w:szCs w:val="18"/>
              </w:rPr>
              <w:t>Montague County For all TSP Use</w:t>
            </w:r>
          </w:p>
        </w:tc>
      </w:tr>
      <w:tr w:rsidR="00156F87" w:rsidRPr="00120C26" w14:paraId="54B233C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DB05DA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2169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205FBDA" w14:textId="77777777" w:rsidR="00156F87" w:rsidRPr="00120C26" w:rsidRDefault="00156F87" w:rsidP="00156F87">
            <w:pPr>
              <w:rPr>
                <w:rFonts w:ascii="Arial" w:hAnsi="Arial" w:cs="Arial"/>
                <w:sz w:val="18"/>
                <w:szCs w:val="18"/>
              </w:rPr>
            </w:pPr>
            <w:r w:rsidRPr="00120C26">
              <w:rPr>
                <w:rFonts w:ascii="Arial" w:hAnsi="Arial" w:cs="Arial"/>
                <w:sz w:val="18"/>
                <w:szCs w:val="18"/>
              </w:rPr>
              <w:t>Montgomery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9BC3C5" w14:textId="77777777" w:rsidR="00156F87" w:rsidRPr="00120C26" w:rsidRDefault="00156F87" w:rsidP="00156F87">
            <w:pPr>
              <w:rPr>
                <w:rFonts w:ascii="Arial" w:hAnsi="Arial" w:cs="Arial"/>
                <w:sz w:val="18"/>
                <w:szCs w:val="18"/>
              </w:rPr>
            </w:pPr>
            <w:r w:rsidRPr="00120C26">
              <w:rPr>
                <w:rFonts w:ascii="Arial" w:hAnsi="Arial" w:cs="Arial"/>
                <w:sz w:val="18"/>
                <w:szCs w:val="18"/>
              </w:rPr>
              <w:t>Montgomery County For all TSP Use</w:t>
            </w:r>
          </w:p>
        </w:tc>
      </w:tr>
      <w:tr w:rsidR="00156F87" w:rsidRPr="00120C26" w14:paraId="52B91FC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37969F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lastRenderedPageBreak/>
              <w:t>2170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3E3925B" w14:textId="77777777" w:rsidR="00156F87" w:rsidRPr="00120C26" w:rsidRDefault="00156F87" w:rsidP="00156F87">
            <w:pPr>
              <w:rPr>
                <w:rFonts w:ascii="Arial" w:hAnsi="Arial" w:cs="Arial"/>
                <w:sz w:val="18"/>
                <w:szCs w:val="18"/>
              </w:rPr>
            </w:pPr>
            <w:r w:rsidRPr="00120C26">
              <w:rPr>
                <w:rFonts w:ascii="Arial" w:hAnsi="Arial" w:cs="Arial"/>
                <w:sz w:val="18"/>
                <w:szCs w:val="18"/>
              </w:rPr>
              <w:t>Moore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729488" w14:textId="77777777" w:rsidR="00156F87" w:rsidRPr="00120C26" w:rsidRDefault="00156F87" w:rsidP="00156F87">
            <w:pPr>
              <w:rPr>
                <w:rFonts w:ascii="Arial" w:hAnsi="Arial" w:cs="Arial"/>
                <w:sz w:val="18"/>
                <w:szCs w:val="18"/>
              </w:rPr>
            </w:pPr>
            <w:r w:rsidRPr="00120C26">
              <w:rPr>
                <w:rFonts w:ascii="Arial" w:hAnsi="Arial" w:cs="Arial"/>
                <w:sz w:val="18"/>
                <w:szCs w:val="18"/>
              </w:rPr>
              <w:t>Moore County For all TSP Use</w:t>
            </w:r>
          </w:p>
        </w:tc>
      </w:tr>
      <w:tr w:rsidR="00156F87" w:rsidRPr="00120C26" w14:paraId="4768788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3046D8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2171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BE9DCC1" w14:textId="77777777" w:rsidR="00156F87" w:rsidRPr="00120C26" w:rsidRDefault="00156F87" w:rsidP="00156F87">
            <w:pPr>
              <w:rPr>
                <w:rFonts w:ascii="Arial" w:hAnsi="Arial" w:cs="Arial"/>
                <w:sz w:val="18"/>
                <w:szCs w:val="18"/>
              </w:rPr>
            </w:pPr>
            <w:r w:rsidRPr="00120C26">
              <w:rPr>
                <w:rFonts w:ascii="Arial" w:hAnsi="Arial" w:cs="Arial"/>
                <w:sz w:val="18"/>
                <w:szCs w:val="18"/>
              </w:rPr>
              <w:t>Morris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5C6D1B9" w14:textId="77777777" w:rsidR="00156F87" w:rsidRPr="00120C26" w:rsidRDefault="00156F87" w:rsidP="00156F87">
            <w:pPr>
              <w:rPr>
                <w:rFonts w:ascii="Arial" w:hAnsi="Arial" w:cs="Arial"/>
                <w:sz w:val="18"/>
                <w:szCs w:val="18"/>
              </w:rPr>
            </w:pPr>
            <w:r w:rsidRPr="00120C26">
              <w:rPr>
                <w:rFonts w:ascii="Arial" w:hAnsi="Arial" w:cs="Arial"/>
                <w:sz w:val="18"/>
                <w:szCs w:val="18"/>
              </w:rPr>
              <w:t>Morris County For all TSP Use</w:t>
            </w:r>
          </w:p>
        </w:tc>
      </w:tr>
      <w:tr w:rsidR="00156F87" w:rsidRPr="00120C26" w14:paraId="08D58B9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DE5AAF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2172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DC953B" w14:textId="77777777" w:rsidR="00156F87" w:rsidRPr="00120C26" w:rsidRDefault="00156F87" w:rsidP="00156F87">
            <w:pPr>
              <w:rPr>
                <w:rFonts w:ascii="Arial" w:hAnsi="Arial" w:cs="Arial"/>
                <w:sz w:val="18"/>
                <w:szCs w:val="18"/>
              </w:rPr>
            </w:pPr>
            <w:r w:rsidRPr="00120C26">
              <w:rPr>
                <w:rFonts w:ascii="Arial" w:hAnsi="Arial" w:cs="Arial"/>
                <w:sz w:val="18"/>
                <w:szCs w:val="18"/>
              </w:rPr>
              <w:t>Motley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F55C78F" w14:textId="77777777" w:rsidR="00156F87" w:rsidRPr="00120C26" w:rsidRDefault="00156F87" w:rsidP="00156F87">
            <w:pPr>
              <w:rPr>
                <w:rFonts w:ascii="Arial" w:hAnsi="Arial" w:cs="Arial"/>
                <w:sz w:val="18"/>
                <w:szCs w:val="18"/>
              </w:rPr>
            </w:pPr>
            <w:r w:rsidRPr="00120C26">
              <w:rPr>
                <w:rFonts w:ascii="Arial" w:hAnsi="Arial" w:cs="Arial"/>
                <w:sz w:val="18"/>
                <w:szCs w:val="18"/>
              </w:rPr>
              <w:t>Motley County For all TSP Use</w:t>
            </w:r>
          </w:p>
        </w:tc>
      </w:tr>
      <w:tr w:rsidR="00156F87" w:rsidRPr="00120C26" w14:paraId="76AFA8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592D7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2173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3239FA" w14:textId="77777777" w:rsidR="00156F87" w:rsidRPr="00120C26" w:rsidRDefault="00156F87" w:rsidP="00156F87">
            <w:pPr>
              <w:rPr>
                <w:rFonts w:ascii="Arial" w:hAnsi="Arial" w:cs="Arial"/>
                <w:sz w:val="18"/>
                <w:szCs w:val="18"/>
              </w:rPr>
            </w:pPr>
            <w:r w:rsidRPr="00120C26">
              <w:rPr>
                <w:rFonts w:ascii="Arial" w:hAnsi="Arial" w:cs="Arial"/>
                <w:sz w:val="18"/>
                <w:szCs w:val="18"/>
              </w:rPr>
              <w:t>Nacogdoches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E6D615" w14:textId="77777777" w:rsidR="00156F87" w:rsidRPr="00120C26" w:rsidRDefault="00156F87" w:rsidP="00156F87">
            <w:pPr>
              <w:rPr>
                <w:rFonts w:ascii="Arial" w:hAnsi="Arial" w:cs="Arial"/>
                <w:sz w:val="18"/>
                <w:szCs w:val="18"/>
              </w:rPr>
            </w:pPr>
            <w:r w:rsidRPr="00120C26">
              <w:rPr>
                <w:rFonts w:ascii="Arial" w:hAnsi="Arial" w:cs="Arial"/>
                <w:sz w:val="18"/>
                <w:szCs w:val="18"/>
              </w:rPr>
              <w:t>Nacogdoches County For all TSP Use</w:t>
            </w:r>
          </w:p>
        </w:tc>
      </w:tr>
      <w:tr w:rsidR="00156F87" w:rsidRPr="00120C26" w14:paraId="68272CA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BD41AF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2174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31C6F4C" w14:textId="77777777" w:rsidR="00156F87" w:rsidRPr="00120C26" w:rsidRDefault="00156F87" w:rsidP="00156F87">
            <w:pPr>
              <w:rPr>
                <w:rFonts w:ascii="Arial" w:hAnsi="Arial" w:cs="Arial"/>
                <w:sz w:val="18"/>
                <w:szCs w:val="18"/>
              </w:rPr>
            </w:pPr>
            <w:r w:rsidRPr="00120C26">
              <w:rPr>
                <w:rFonts w:ascii="Arial" w:hAnsi="Arial" w:cs="Arial"/>
                <w:sz w:val="18"/>
                <w:szCs w:val="18"/>
              </w:rPr>
              <w:t>Navarro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E6751A" w14:textId="77777777" w:rsidR="00156F87" w:rsidRPr="00120C26" w:rsidRDefault="00156F87" w:rsidP="00156F87">
            <w:pPr>
              <w:rPr>
                <w:rFonts w:ascii="Arial" w:hAnsi="Arial" w:cs="Arial"/>
                <w:sz w:val="18"/>
                <w:szCs w:val="18"/>
              </w:rPr>
            </w:pPr>
            <w:r w:rsidRPr="00120C26">
              <w:rPr>
                <w:rFonts w:ascii="Arial" w:hAnsi="Arial" w:cs="Arial"/>
                <w:sz w:val="18"/>
                <w:szCs w:val="18"/>
              </w:rPr>
              <w:t>Navarro County For all TSP Use</w:t>
            </w:r>
          </w:p>
        </w:tc>
      </w:tr>
      <w:tr w:rsidR="00156F87" w:rsidRPr="00120C26" w14:paraId="3040BE9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1E8E41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2175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E828BD7" w14:textId="77777777" w:rsidR="00156F87" w:rsidRPr="00120C26" w:rsidRDefault="00156F87" w:rsidP="00156F87">
            <w:pPr>
              <w:rPr>
                <w:rFonts w:ascii="Arial" w:hAnsi="Arial" w:cs="Arial"/>
                <w:sz w:val="18"/>
                <w:szCs w:val="18"/>
              </w:rPr>
            </w:pPr>
            <w:r w:rsidRPr="00120C26">
              <w:rPr>
                <w:rFonts w:ascii="Arial" w:hAnsi="Arial" w:cs="Arial"/>
                <w:sz w:val="18"/>
                <w:szCs w:val="18"/>
              </w:rPr>
              <w:t>Newton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13B6FE8" w14:textId="77777777" w:rsidR="00156F87" w:rsidRPr="00120C26" w:rsidRDefault="00156F87" w:rsidP="00156F87">
            <w:pPr>
              <w:rPr>
                <w:rFonts w:ascii="Arial" w:hAnsi="Arial" w:cs="Arial"/>
                <w:sz w:val="18"/>
                <w:szCs w:val="18"/>
              </w:rPr>
            </w:pPr>
            <w:r w:rsidRPr="00120C26">
              <w:rPr>
                <w:rFonts w:ascii="Arial" w:hAnsi="Arial" w:cs="Arial"/>
                <w:sz w:val="18"/>
                <w:szCs w:val="18"/>
              </w:rPr>
              <w:t>Newton County For all TSP Use</w:t>
            </w:r>
          </w:p>
        </w:tc>
      </w:tr>
      <w:tr w:rsidR="00156F87" w:rsidRPr="00120C26" w14:paraId="4E459B4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EDD9B1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2176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693F6E8" w14:textId="77777777" w:rsidR="00156F87" w:rsidRPr="00120C26" w:rsidRDefault="00156F87" w:rsidP="00156F87">
            <w:pPr>
              <w:rPr>
                <w:rFonts w:ascii="Arial" w:hAnsi="Arial" w:cs="Arial"/>
                <w:sz w:val="18"/>
                <w:szCs w:val="18"/>
              </w:rPr>
            </w:pPr>
            <w:r w:rsidRPr="00120C26">
              <w:rPr>
                <w:rFonts w:ascii="Arial" w:hAnsi="Arial" w:cs="Arial"/>
                <w:sz w:val="18"/>
                <w:szCs w:val="18"/>
              </w:rPr>
              <w:t>Nolan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574008C" w14:textId="77777777" w:rsidR="00156F87" w:rsidRPr="00120C26" w:rsidRDefault="00156F87" w:rsidP="00156F87">
            <w:pPr>
              <w:rPr>
                <w:rFonts w:ascii="Arial" w:hAnsi="Arial" w:cs="Arial"/>
                <w:sz w:val="18"/>
                <w:szCs w:val="18"/>
              </w:rPr>
            </w:pPr>
            <w:r w:rsidRPr="00120C26">
              <w:rPr>
                <w:rFonts w:ascii="Arial" w:hAnsi="Arial" w:cs="Arial"/>
                <w:sz w:val="18"/>
                <w:szCs w:val="18"/>
              </w:rPr>
              <w:t>Nolan County For all TSP Use</w:t>
            </w:r>
          </w:p>
        </w:tc>
      </w:tr>
      <w:tr w:rsidR="00156F87" w:rsidRPr="00120C26" w14:paraId="02868D3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F63CBC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2177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28CDC2C" w14:textId="77777777" w:rsidR="00156F87" w:rsidRPr="00120C26" w:rsidRDefault="00156F87" w:rsidP="00156F87">
            <w:pPr>
              <w:rPr>
                <w:rFonts w:ascii="Arial" w:hAnsi="Arial" w:cs="Arial"/>
                <w:sz w:val="18"/>
                <w:szCs w:val="18"/>
              </w:rPr>
            </w:pPr>
            <w:r w:rsidRPr="00120C26">
              <w:rPr>
                <w:rFonts w:ascii="Arial" w:hAnsi="Arial" w:cs="Arial"/>
                <w:sz w:val="18"/>
                <w:szCs w:val="18"/>
              </w:rPr>
              <w:t>Nueces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0E73FC7" w14:textId="77777777" w:rsidR="00156F87" w:rsidRPr="00120C26" w:rsidRDefault="00156F87" w:rsidP="00156F87">
            <w:pPr>
              <w:rPr>
                <w:rFonts w:ascii="Arial" w:hAnsi="Arial" w:cs="Arial"/>
                <w:sz w:val="18"/>
                <w:szCs w:val="18"/>
              </w:rPr>
            </w:pPr>
            <w:r w:rsidRPr="00120C26">
              <w:rPr>
                <w:rFonts w:ascii="Arial" w:hAnsi="Arial" w:cs="Arial"/>
                <w:sz w:val="18"/>
                <w:szCs w:val="18"/>
              </w:rPr>
              <w:t>Nueces County For all TSP Use</w:t>
            </w:r>
          </w:p>
        </w:tc>
      </w:tr>
      <w:tr w:rsidR="00156F87" w:rsidRPr="00120C26" w14:paraId="5022702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E3206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2178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5E4769" w14:textId="77777777" w:rsidR="00156F87" w:rsidRPr="00120C26" w:rsidRDefault="00156F87" w:rsidP="00156F87">
            <w:pPr>
              <w:rPr>
                <w:rFonts w:ascii="Arial" w:hAnsi="Arial" w:cs="Arial"/>
                <w:sz w:val="18"/>
                <w:szCs w:val="18"/>
              </w:rPr>
            </w:pPr>
            <w:r w:rsidRPr="00120C26">
              <w:rPr>
                <w:rFonts w:ascii="Arial" w:hAnsi="Arial" w:cs="Arial"/>
                <w:sz w:val="18"/>
                <w:szCs w:val="18"/>
              </w:rPr>
              <w:t>Ochiltree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DE688FF" w14:textId="77777777" w:rsidR="00156F87" w:rsidRPr="00120C26" w:rsidRDefault="00156F87" w:rsidP="00156F87">
            <w:pPr>
              <w:rPr>
                <w:rFonts w:ascii="Arial" w:hAnsi="Arial" w:cs="Arial"/>
                <w:sz w:val="18"/>
                <w:szCs w:val="18"/>
              </w:rPr>
            </w:pPr>
            <w:r w:rsidRPr="00120C26">
              <w:rPr>
                <w:rFonts w:ascii="Arial" w:hAnsi="Arial" w:cs="Arial"/>
                <w:sz w:val="18"/>
                <w:szCs w:val="18"/>
              </w:rPr>
              <w:t>Ochiltree County For all TSP Use</w:t>
            </w:r>
          </w:p>
        </w:tc>
      </w:tr>
      <w:tr w:rsidR="00156F87" w:rsidRPr="00120C26" w14:paraId="47745E5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35A05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2179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8554CCD" w14:textId="77777777" w:rsidR="00156F87" w:rsidRPr="00120C26" w:rsidRDefault="00156F87" w:rsidP="00156F87">
            <w:pPr>
              <w:rPr>
                <w:rFonts w:ascii="Arial" w:hAnsi="Arial" w:cs="Arial"/>
                <w:sz w:val="18"/>
                <w:szCs w:val="18"/>
              </w:rPr>
            </w:pPr>
            <w:r w:rsidRPr="00120C26">
              <w:rPr>
                <w:rFonts w:ascii="Arial" w:hAnsi="Arial" w:cs="Arial"/>
                <w:sz w:val="18"/>
                <w:szCs w:val="18"/>
              </w:rPr>
              <w:t>Oldham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B701F79" w14:textId="77777777" w:rsidR="00156F87" w:rsidRPr="00120C26" w:rsidRDefault="00156F87" w:rsidP="00156F87">
            <w:pPr>
              <w:rPr>
                <w:rFonts w:ascii="Arial" w:hAnsi="Arial" w:cs="Arial"/>
                <w:sz w:val="18"/>
                <w:szCs w:val="18"/>
              </w:rPr>
            </w:pPr>
            <w:r w:rsidRPr="00120C26">
              <w:rPr>
                <w:rFonts w:ascii="Arial" w:hAnsi="Arial" w:cs="Arial"/>
                <w:sz w:val="18"/>
                <w:szCs w:val="18"/>
              </w:rPr>
              <w:t>Oldham County For all TSP Use</w:t>
            </w:r>
          </w:p>
        </w:tc>
      </w:tr>
      <w:tr w:rsidR="00156F87" w:rsidRPr="00120C26" w14:paraId="0181D5A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654135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2180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769B03" w14:textId="77777777" w:rsidR="00156F87" w:rsidRPr="00120C26" w:rsidRDefault="00156F87" w:rsidP="00156F87">
            <w:pPr>
              <w:rPr>
                <w:rFonts w:ascii="Arial" w:hAnsi="Arial" w:cs="Arial"/>
                <w:sz w:val="18"/>
                <w:szCs w:val="18"/>
              </w:rPr>
            </w:pPr>
            <w:r w:rsidRPr="00120C26">
              <w:rPr>
                <w:rFonts w:ascii="Arial" w:hAnsi="Arial" w:cs="Arial"/>
                <w:sz w:val="18"/>
                <w:szCs w:val="18"/>
              </w:rPr>
              <w:t>Orange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B25BAF3" w14:textId="77777777" w:rsidR="00156F87" w:rsidRPr="00120C26" w:rsidRDefault="00156F87" w:rsidP="00156F87">
            <w:pPr>
              <w:rPr>
                <w:rFonts w:ascii="Arial" w:hAnsi="Arial" w:cs="Arial"/>
                <w:sz w:val="18"/>
                <w:szCs w:val="18"/>
              </w:rPr>
            </w:pPr>
            <w:r w:rsidRPr="00120C26">
              <w:rPr>
                <w:rFonts w:ascii="Arial" w:hAnsi="Arial" w:cs="Arial"/>
                <w:sz w:val="18"/>
                <w:szCs w:val="18"/>
              </w:rPr>
              <w:t>Orange County For all TSP Use</w:t>
            </w:r>
          </w:p>
        </w:tc>
      </w:tr>
      <w:tr w:rsidR="00156F87" w:rsidRPr="00120C26" w14:paraId="1532AEE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CEECF5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2181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0955517" w14:textId="77777777" w:rsidR="00156F87" w:rsidRPr="00120C26" w:rsidRDefault="00156F87" w:rsidP="00156F87">
            <w:pPr>
              <w:rPr>
                <w:rFonts w:ascii="Arial" w:hAnsi="Arial" w:cs="Arial"/>
                <w:sz w:val="18"/>
                <w:szCs w:val="18"/>
              </w:rPr>
            </w:pPr>
            <w:r w:rsidRPr="00120C26">
              <w:rPr>
                <w:rFonts w:ascii="Arial" w:hAnsi="Arial" w:cs="Arial"/>
                <w:sz w:val="18"/>
                <w:szCs w:val="18"/>
              </w:rPr>
              <w:t>Palo Pinto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BEE0496" w14:textId="77777777" w:rsidR="00156F87" w:rsidRPr="00120C26" w:rsidRDefault="00156F87" w:rsidP="00156F87">
            <w:pPr>
              <w:rPr>
                <w:rFonts w:ascii="Arial" w:hAnsi="Arial" w:cs="Arial"/>
                <w:sz w:val="18"/>
                <w:szCs w:val="18"/>
              </w:rPr>
            </w:pPr>
            <w:r w:rsidRPr="00120C26">
              <w:rPr>
                <w:rFonts w:ascii="Arial" w:hAnsi="Arial" w:cs="Arial"/>
                <w:sz w:val="18"/>
                <w:szCs w:val="18"/>
              </w:rPr>
              <w:t>Palo Pinto County For all TSP Use</w:t>
            </w:r>
          </w:p>
        </w:tc>
      </w:tr>
      <w:tr w:rsidR="00156F87" w:rsidRPr="00120C26" w14:paraId="4386DD0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6DC26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2182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1C75FAE" w14:textId="77777777" w:rsidR="00156F87" w:rsidRPr="00120C26" w:rsidRDefault="00156F87" w:rsidP="00156F87">
            <w:pPr>
              <w:rPr>
                <w:rFonts w:ascii="Arial" w:hAnsi="Arial" w:cs="Arial"/>
                <w:sz w:val="18"/>
                <w:szCs w:val="18"/>
              </w:rPr>
            </w:pPr>
            <w:r w:rsidRPr="00120C26">
              <w:rPr>
                <w:rFonts w:ascii="Arial" w:hAnsi="Arial" w:cs="Arial"/>
                <w:sz w:val="18"/>
                <w:szCs w:val="18"/>
              </w:rPr>
              <w:t>Panola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8AE5886" w14:textId="77777777" w:rsidR="00156F87" w:rsidRPr="00120C26" w:rsidRDefault="00156F87" w:rsidP="00156F87">
            <w:pPr>
              <w:rPr>
                <w:rFonts w:ascii="Arial" w:hAnsi="Arial" w:cs="Arial"/>
                <w:sz w:val="18"/>
                <w:szCs w:val="18"/>
              </w:rPr>
            </w:pPr>
            <w:r w:rsidRPr="00120C26">
              <w:rPr>
                <w:rFonts w:ascii="Arial" w:hAnsi="Arial" w:cs="Arial"/>
                <w:sz w:val="18"/>
                <w:szCs w:val="18"/>
              </w:rPr>
              <w:t>Panola County For all TSP Use</w:t>
            </w:r>
          </w:p>
        </w:tc>
      </w:tr>
      <w:tr w:rsidR="00156F87" w:rsidRPr="00120C26" w14:paraId="498B2C6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7D93E6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2183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43C342F" w14:textId="77777777" w:rsidR="00156F87" w:rsidRPr="00120C26" w:rsidRDefault="00156F87" w:rsidP="00156F87">
            <w:pPr>
              <w:rPr>
                <w:rFonts w:ascii="Arial" w:hAnsi="Arial" w:cs="Arial"/>
                <w:sz w:val="18"/>
                <w:szCs w:val="18"/>
              </w:rPr>
            </w:pPr>
            <w:r w:rsidRPr="00120C26">
              <w:rPr>
                <w:rFonts w:ascii="Arial" w:hAnsi="Arial" w:cs="Arial"/>
                <w:sz w:val="18"/>
                <w:szCs w:val="18"/>
              </w:rPr>
              <w:t>Parker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4AADA73" w14:textId="77777777" w:rsidR="00156F87" w:rsidRPr="00120C26" w:rsidRDefault="00156F87" w:rsidP="00156F87">
            <w:pPr>
              <w:rPr>
                <w:rFonts w:ascii="Arial" w:hAnsi="Arial" w:cs="Arial"/>
                <w:sz w:val="18"/>
                <w:szCs w:val="18"/>
              </w:rPr>
            </w:pPr>
            <w:r w:rsidRPr="00120C26">
              <w:rPr>
                <w:rFonts w:ascii="Arial" w:hAnsi="Arial" w:cs="Arial"/>
                <w:sz w:val="18"/>
                <w:szCs w:val="18"/>
              </w:rPr>
              <w:t>Parker County For all TSP Use</w:t>
            </w:r>
          </w:p>
        </w:tc>
      </w:tr>
      <w:tr w:rsidR="00156F87" w:rsidRPr="00120C26" w14:paraId="618EB57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B33D90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2184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19479F" w14:textId="77777777" w:rsidR="00156F87" w:rsidRPr="00120C26" w:rsidRDefault="00156F87" w:rsidP="00156F87">
            <w:pPr>
              <w:rPr>
                <w:rFonts w:ascii="Arial" w:hAnsi="Arial" w:cs="Arial"/>
                <w:sz w:val="18"/>
                <w:szCs w:val="18"/>
              </w:rPr>
            </w:pPr>
            <w:r w:rsidRPr="00120C26">
              <w:rPr>
                <w:rFonts w:ascii="Arial" w:hAnsi="Arial" w:cs="Arial"/>
                <w:sz w:val="18"/>
                <w:szCs w:val="18"/>
              </w:rPr>
              <w:t>Parmer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7DD583B" w14:textId="77777777" w:rsidR="00156F87" w:rsidRPr="00120C26" w:rsidRDefault="00156F87" w:rsidP="00156F87">
            <w:pPr>
              <w:rPr>
                <w:rFonts w:ascii="Arial" w:hAnsi="Arial" w:cs="Arial"/>
                <w:sz w:val="18"/>
                <w:szCs w:val="18"/>
              </w:rPr>
            </w:pPr>
            <w:r w:rsidRPr="00120C26">
              <w:rPr>
                <w:rFonts w:ascii="Arial" w:hAnsi="Arial" w:cs="Arial"/>
                <w:sz w:val="18"/>
                <w:szCs w:val="18"/>
              </w:rPr>
              <w:t>Parmer County For all TSP Use</w:t>
            </w:r>
          </w:p>
        </w:tc>
      </w:tr>
      <w:tr w:rsidR="00156F87" w:rsidRPr="00120C26" w14:paraId="4010CBF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AD53F0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2185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DF8F04" w14:textId="77777777" w:rsidR="00156F87" w:rsidRPr="00120C26" w:rsidRDefault="00156F87" w:rsidP="00156F87">
            <w:pPr>
              <w:rPr>
                <w:rFonts w:ascii="Arial" w:hAnsi="Arial" w:cs="Arial"/>
                <w:sz w:val="18"/>
                <w:szCs w:val="18"/>
              </w:rPr>
            </w:pPr>
            <w:r w:rsidRPr="00120C26">
              <w:rPr>
                <w:rFonts w:ascii="Arial" w:hAnsi="Arial" w:cs="Arial"/>
                <w:sz w:val="18"/>
                <w:szCs w:val="18"/>
              </w:rPr>
              <w:t>Pecos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87E4B05" w14:textId="77777777" w:rsidR="00156F87" w:rsidRPr="00120C26" w:rsidRDefault="00156F87" w:rsidP="00156F87">
            <w:pPr>
              <w:rPr>
                <w:rFonts w:ascii="Arial" w:hAnsi="Arial" w:cs="Arial"/>
                <w:sz w:val="18"/>
                <w:szCs w:val="18"/>
              </w:rPr>
            </w:pPr>
            <w:r w:rsidRPr="00120C26">
              <w:rPr>
                <w:rFonts w:ascii="Arial" w:hAnsi="Arial" w:cs="Arial"/>
                <w:sz w:val="18"/>
                <w:szCs w:val="18"/>
              </w:rPr>
              <w:t>Pecos County For all TSP Use</w:t>
            </w:r>
          </w:p>
        </w:tc>
      </w:tr>
      <w:tr w:rsidR="00156F87" w:rsidRPr="00120C26" w14:paraId="7E129A7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F6EAC8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2186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3DEC942" w14:textId="77777777" w:rsidR="00156F87" w:rsidRPr="00120C26" w:rsidRDefault="00156F87" w:rsidP="00156F87">
            <w:pPr>
              <w:rPr>
                <w:rFonts w:ascii="Arial" w:hAnsi="Arial" w:cs="Arial"/>
                <w:sz w:val="18"/>
                <w:szCs w:val="18"/>
              </w:rPr>
            </w:pPr>
            <w:r w:rsidRPr="00120C26">
              <w:rPr>
                <w:rFonts w:ascii="Arial" w:hAnsi="Arial" w:cs="Arial"/>
                <w:sz w:val="18"/>
                <w:szCs w:val="18"/>
              </w:rPr>
              <w:t>Polk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4DBC49E" w14:textId="77777777" w:rsidR="00156F87" w:rsidRPr="00120C26" w:rsidRDefault="00156F87" w:rsidP="00156F87">
            <w:pPr>
              <w:rPr>
                <w:rFonts w:ascii="Arial" w:hAnsi="Arial" w:cs="Arial"/>
                <w:sz w:val="18"/>
                <w:szCs w:val="18"/>
              </w:rPr>
            </w:pPr>
            <w:r w:rsidRPr="00120C26">
              <w:rPr>
                <w:rFonts w:ascii="Arial" w:hAnsi="Arial" w:cs="Arial"/>
                <w:sz w:val="18"/>
                <w:szCs w:val="18"/>
              </w:rPr>
              <w:t>Polk County For all TSP Use</w:t>
            </w:r>
          </w:p>
        </w:tc>
      </w:tr>
      <w:tr w:rsidR="00156F87" w:rsidRPr="00120C26" w14:paraId="72CB7C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ABDBD5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2187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15D6A0" w14:textId="77777777" w:rsidR="00156F87" w:rsidRPr="00120C26" w:rsidRDefault="00156F87" w:rsidP="00156F87">
            <w:pPr>
              <w:rPr>
                <w:rFonts w:ascii="Arial" w:hAnsi="Arial" w:cs="Arial"/>
                <w:sz w:val="18"/>
                <w:szCs w:val="18"/>
              </w:rPr>
            </w:pPr>
            <w:r w:rsidRPr="00120C26">
              <w:rPr>
                <w:rFonts w:ascii="Arial" w:hAnsi="Arial" w:cs="Arial"/>
                <w:sz w:val="18"/>
                <w:szCs w:val="18"/>
              </w:rPr>
              <w:t>Potter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CD7830D" w14:textId="77777777" w:rsidR="00156F87" w:rsidRPr="00120C26" w:rsidRDefault="00156F87" w:rsidP="00156F87">
            <w:pPr>
              <w:rPr>
                <w:rFonts w:ascii="Arial" w:hAnsi="Arial" w:cs="Arial"/>
                <w:sz w:val="18"/>
                <w:szCs w:val="18"/>
              </w:rPr>
            </w:pPr>
            <w:r w:rsidRPr="00120C26">
              <w:rPr>
                <w:rFonts w:ascii="Arial" w:hAnsi="Arial" w:cs="Arial"/>
                <w:sz w:val="18"/>
                <w:szCs w:val="18"/>
              </w:rPr>
              <w:t>Potter County For all TSP Use</w:t>
            </w:r>
          </w:p>
        </w:tc>
      </w:tr>
      <w:tr w:rsidR="00156F87" w:rsidRPr="00120C26" w14:paraId="5716326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36632A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2188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2B19506" w14:textId="77777777" w:rsidR="00156F87" w:rsidRPr="00120C26" w:rsidRDefault="00156F87" w:rsidP="00156F87">
            <w:pPr>
              <w:rPr>
                <w:rFonts w:ascii="Arial" w:hAnsi="Arial" w:cs="Arial"/>
                <w:sz w:val="18"/>
                <w:szCs w:val="18"/>
              </w:rPr>
            </w:pPr>
            <w:r w:rsidRPr="00120C26">
              <w:rPr>
                <w:rFonts w:ascii="Arial" w:hAnsi="Arial" w:cs="Arial"/>
                <w:sz w:val="18"/>
                <w:szCs w:val="18"/>
              </w:rPr>
              <w:t>Presidio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AEB9AE" w14:textId="77777777" w:rsidR="00156F87" w:rsidRPr="00120C26" w:rsidRDefault="00156F87" w:rsidP="00156F87">
            <w:pPr>
              <w:rPr>
                <w:rFonts w:ascii="Arial" w:hAnsi="Arial" w:cs="Arial"/>
                <w:sz w:val="18"/>
                <w:szCs w:val="18"/>
              </w:rPr>
            </w:pPr>
            <w:r w:rsidRPr="00120C26">
              <w:rPr>
                <w:rFonts w:ascii="Arial" w:hAnsi="Arial" w:cs="Arial"/>
                <w:sz w:val="18"/>
                <w:szCs w:val="18"/>
              </w:rPr>
              <w:t>Presidio County For all TSP Use</w:t>
            </w:r>
          </w:p>
        </w:tc>
      </w:tr>
      <w:tr w:rsidR="00156F87" w:rsidRPr="00120C26" w14:paraId="3AB4EB0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997D93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2189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174868B" w14:textId="77777777" w:rsidR="00156F87" w:rsidRPr="00120C26" w:rsidRDefault="00156F87" w:rsidP="00156F87">
            <w:pPr>
              <w:rPr>
                <w:rFonts w:ascii="Arial" w:hAnsi="Arial" w:cs="Arial"/>
                <w:sz w:val="18"/>
                <w:szCs w:val="18"/>
              </w:rPr>
            </w:pPr>
            <w:r w:rsidRPr="00120C26">
              <w:rPr>
                <w:rFonts w:ascii="Arial" w:hAnsi="Arial" w:cs="Arial"/>
                <w:sz w:val="18"/>
                <w:szCs w:val="18"/>
              </w:rPr>
              <w:t>Rains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E5A567E" w14:textId="77777777" w:rsidR="00156F87" w:rsidRPr="00120C26" w:rsidRDefault="00156F87" w:rsidP="00156F87">
            <w:pPr>
              <w:rPr>
                <w:rFonts w:ascii="Arial" w:hAnsi="Arial" w:cs="Arial"/>
                <w:sz w:val="18"/>
                <w:szCs w:val="18"/>
              </w:rPr>
            </w:pPr>
            <w:r w:rsidRPr="00120C26">
              <w:rPr>
                <w:rFonts w:ascii="Arial" w:hAnsi="Arial" w:cs="Arial"/>
                <w:sz w:val="18"/>
                <w:szCs w:val="18"/>
              </w:rPr>
              <w:t>Rains County For all TSP Use</w:t>
            </w:r>
          </w:p>
        </w:tc>
      </w:tr>
      <w:tr w:rsidR="00156F87" w:rsidRPr="00120C26" w14:paraId="0C1E35E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9A846E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2190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7B5C977" w14:textId="77777777" w:rsidR="00156F87" w:rsidRPr="00120C26" w:rsidRDefault="00156F87" w:rsidP="00156F87">
            <w:pPr>
              <w:rPr>
                <w:rFonts w:ascii="Arial" w:hAnsi="Arial" w:cs="Arial"/>
                <w:sz w:val="18"/>
                <w:szCs w:val="18"/>
              </w:rPr>
            </w:pPr>
            <w:r w:rsidRPr="00120C26">
              <w:rPr>
                <w:rFonts w:ascii="Arial" w:hAnsi="Arial" w:cs="Arial"/>
                <w:sz w:val="18"/>
                <w:szCs w:val="18"/>
              </w:rPr>
              <w:t>Randall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3FEAC20" w14:textId="77777777" w:rsidR="00156F87" w:rsidRPr="00120C26" w:rsidRDefault="00156F87" w:rsidP="00156F87">
            <w:pPr>
              <w:rPr>
                <w:rFonts w:ascii="Arial" w:hAnsi="Arial" w:cs="Arial"/>
                <w:sz w:val="18"/>
                <w:szCs w:val="18"/>
              </w:rPr>
            </w:pPr>
            <w:r w:rsidRPr="00120C26">
              <w:rPr>
                <w:rFonts w:ascii="Arial" w:hAnsi="Arial" w:cs="Arial"/>
                <w:sz w:val="18"/>
                <w:szCs w:val="18"/>
              </w:rPr>
              <w:t>Randall County For all TSP Use</w:t>
            </w:r>
          </w:p>
        </w:tc>
      </w:tr>
      <w:tr w:rsidR="00156F87" w:rsidRPr="00120C26" w14:paraId="484FED6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07609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2191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C119A75" w14:textId="77777777" w:rsidR="00156F87" w:rsidRPr="00120C26" w:rsidRDefault="00156F87" w:rsidP="00156F87">
            <w:pPr>
              <w:rPr>
                <w:rFonts w:ascii="Arial" w:hAnsi="Arial" w:cs="Arial"/>
                <w:sz w:val="18"/>
                <w:szCs w:val="18"/>
              </w:rPr>
            </w:pPr>
            <w:r w:rsidRPr="00120C26">
              <w:rPr>
                <w:rFonts w:ascii="Arial" w:hAnsi="Arial" w:cs="Arial"/>
                <w:sz w:val="18"/>
                <w:szCs w:val="18"/>
              </w:rPr>
              <w:t>Reagan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5F626E" w14:textId="77777777" w:rsidR="00156F87" w:rsidRPr="00120C26" w:rsidRDefault="00156F87" w:rsidP="00156F87">
            <w:pPr>
              <w:rPr>
                <w:rFonts w:ascii="Arial" w:hAnsi="Arial" w:cs="Arial"/>
                <w:sz w:val="18"/>
                <w:szCs w:val="18"/>
              </w:rPr>
            </w:pPr>
            <w:r w:rsidRPr="00120C26">
              <w:rPr>
                <w:rFonts w:ascii="Arial" w:hAnsi="Arial" w:cs="Arial"/>
                <w:sz w:val="18"/>
                <w:szCs w:val="18"/>
              </w:rPr>
              <w:t>Reagan County For all TSP Use</w:t>
            </w:r>
          </w:p>
        </w:tc>
      </w:tr>
      <w:tr w:rsidR="00156F87" w:rsidRPr="00120C26" w14:paraId="1717A44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D536149"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2192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2C7F154" w14:textId="77777777" w:rsidR="00156F87" w:rsidRPr="00120C26" w:rsidRDefault="00156F87" w:rsidP="00156F87">
            <w:pPr>
              <w:rPr>
                <w:rFonts w:ascii="Arial" w:hAnsi="Arial" w:cs="Arial"/>
                <w:sz w:val="18"/>
                <w:szCs w:val="18"/>
              </w:rPr>
            </w:pPr>
            <w:r w:rsidRPr="00120C26">
              <w:rPr>
                <w:rFonts w:ascii="Arial" w:hAnsi="Arial" w:cs="Arial"/>
                <w:sz w:val="18"/>
                <w:szCs w:val="18"/>
              </w:rPr>
              <w:t>Real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B820C1E" w14:textId="77777777" w:rsidR="00156F87" w:rsidRPr="00120C26" w:rsidRDefault="00156F87" w:rsidP="00156F87">
            <w:pPr>
              <w:rPr>
                <w:rFonts w:ascii="Arial" w:hAnsi="Arial" w:cs="Arial"/>
                <w:sz w:val="18"/>
                <w:szCs w:val="18"/>
              </w:rPr>
            </w:pPr>
            <w:r w:rsidRPr="00120C26">
              <w:rPr>
                <w:rFonts w:ascii="Arial" w:hAnsi="Arial" w:cs="Arial"/>
                <w:sz w:val="18"/>
                <w:szCs w:val="18"/>
              </w:rPr>
              <w:t>Real County For all TSP Use</w:t>
            </w:r>
          </w:p>
        </w:tc>
      </w:tr>
      <w:tr w:rsidR="00156F87" w:rsidRPr="00120C26" w14:paraId="004DDE4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10524C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2193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D60FE53" w14:textId="77777777" w:rsidR="00156F87" w:rsidRPr="00120C26" w:rsidRDefault="00156F87" w:rsidP="00156F87">
            <w:pPr>
              <w:rPr>
                <w:rFonts w:ascii="Arial" w:hAnsi="Arial" w:cs="Arial"/>
                <w:sz w:val="18"/>
                <w:szCs w:val="18"/>
              </w:rPr>
            </w:pPr>
            <w:r w:rsidRPr="00120C26">
              <w:rPr>
                <w:rFonts w:ascii="Arial" w:hAnsi="Arial" w:cs="Arial"/>
                <w:sz w:val="18"/>
                <w:szCs w:val="18"/>
              </w:rPr>
              <w:t>Red River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D097EAF" w14:textId="77777777" w:rsidR="00156F87" w:rsidRPr="00120C26" w:rsidRDefault="00156F87" w:rsidP="00156F87">
            <w:pPr>
              <w:rPr>
                <w:rFonts w:ascii="Arial" w:hAnsi="Arial" w:cs="Arial"/>
                <w:sz w:val="18"/>
                <w:szCs w:val="18"/>
              </w:rPr>
            </w:pPr>
            <w:r w:rsidRPr="00120C26">
              <w:rPr>
                <w:rFonts w:ascii="Arial" w:hAnsi="Arial" w:cs="Arial"/>
                <w:sz w:val="18"/>
                <w:szCs w:val="18"/>
              </w:rPr>
              <w:t>Red River County For all TSP Use</w:t>
            </w:r>
          </w:p>
        </w:tc>
      </w:tr>
      <w:tr w:rsidR="00156F87" w:rsidRPr="00120C26" w14:paraId="359B0A6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65560C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2194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46E65FE" w14:textId="77777777" w:rsidR="00156F87" w:rsidRPr="00120C26" w:rsidRDefault="00156F87" w:rsidP="00156F87">
            <w:pPr>
              <w:rPr>
                <w:rFonts w:ascii="Arial" w:hAnsi="Arial" w:cs="Arial"/>
                <w:sz w:val="18"/>
                <w:szCs w:val="18"/>
              </w:rPr>
            </w:pPr>
            <w:r w:rsidRPr="00120C26">
              <w:rPr>
                <w:rFonts w:ascii="Arial" w:hAnsi="Arial" w:cs="Arial"/>
                <w:sz w:val="18"/>
                <w:szCs w:val="18"/>
              </w:rPr>
              <w:t>Reeves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A4BB63D" w14:textId="77777777" w:rsidR="00156F87" w:rsidRPr="00120C26" w:rsidRDefault="00156F87" w:rsidP="00156F87">
            <w:pPr>
              <w:rPr>
                <w:rFonts w:ascii="Arial" w:hAnsi="Arial" w:cs="Arial"/>
                <w:sz w:val="18"/>
                <w:szCs w:val="18"/>
              </w:rPr>
            </w:pPr>
            <w:r w:rsidRPr="00120C26">
              <w:rPr>
                <w:rFonts w:ascii="Arial" w:hAnsi="Arial" w:cs="Arial"/>
                <w:sz w:val="18"/>
                <w:szCs w:val="18"/>
              </w:rPr>
              <w:t>Reeves County For all TSP Use</w:t>
            </w:r>
          </w:p>
        </w:tc>
      </w:tr>
      <w:tr w:rsidR="00156F87" w:rsidRPr="00120C26" w14:paraId="369476F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7EA7C1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2195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A65492" w14:textId="77777777" w:rsidR="00156F87" w:rsidRPr="00120C26" w:rsidRDefault="00156F87" w:rsidP="00156F87">
            <w:pPr>
              <w:rPr>
                <w:rFonts w:ascii="Arial" w:hAnsi="Arial" w:cs="Arial"/>
                <w:sz w:val="18"/>
                <w:szCs w:val="18"/>
              </w:rPr>
            </w:pPr>
            <w:r w:rsidRPr="00120C26">
              <w:rPr>
                <w:rFonts w:ascii="Arial" w:hAnsi="Arial" w:cs="Arial"/>
                <w:sz w:val="18"/>
                <w:szCs w:val="18"/>
              </w:rPr>
              <w:t>Refugio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0727F4" w14:textId="77777777" w:rsidR="00156F87" w:rsidRPr="00120C26" w:rsidRDefault="00156F87" w:rsidP="00156F87">
            <w:pPr>
              <w:rPr>
                <w:rFonts w:ascii="Arial" w:hAnsi="Arial" w:cs="Arial"/>
                <w:sz w:val="18"/>
                <w:szCs w:val="18"/>
              </w:rPr>
            </w:pPr>
            <w:r w:rsidRPr="00120C26">
              <w:rPr>
                <w:rFonts w:ascii="Arial" w:hAnsi="Arial" w:cs="Arial"/>
                <w:sz w:val="18"/>
                <w:szCs w:val="18"/>
              </w:rPr>
              <w:t>Refugio County For all TSP Use</w:t>
            </w:r>
          </w:p>
        </w:tc>
      </w:tr>
      <w:tr w:rsidR="00156F87" w:rsidRPr="00120C26" w14:paraId="62F62DC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8A575F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2196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EAC5FF2" w14:textId="77777777" w:rsidR="00156F87" w:rsidRPr="00120C26" w:rsidRDefault="00156F87" w:rsidP="00156F87">
            <w:pPr>
              <w:rPr>
                <w:rFonts w:ascii="Arial" w:hAnsi="Arial" w:cs="Arial"/>
                <w:sz w:val="18"/>
                <w:szCs w:val="18"/>
              </w:rPr>
            </w:pPr>
            <w:r w:rsidRPr="00120C26">
              <w:rPr>
                <w:rFonts w:ascii="Arial" w:hAnsi="Arial" w:cs="Arial"/>
                <w:sz w:val="18"/>
                <w:szCs w:val="18"/>
              </w:rPr>
              <w:t>Roberts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5E9BCA1" w14:textId="77777777" w:rsidR="00156F87" w:rsidRPr="00120C26" w:rsidRDefault="00156F87" w:rsidP="00156F87">
            <w:pPr>
              <w:rPr>
                <w:rFonts w:ascii="Arial" w:hAnsi="Arial" w:cs="Arial"/>
                <w:sz w:val="18"/>
                <w:szCs w:val="18"/>
              </w:rPr>
            </w:pPr>
            <w:r w:rsidRPr="00120C26">
              <w:rPr>
                <w:rFonts w:ascii="Arial" w:hAnsi="Arial" w:cs="Arial"/>
                <w:sz w:val="18"/>
                <w:szCs w:val="18"/>
              </w:rPr>
              <w:t>Roberts County For all TSP Use</w:t>
            </w:r>
          </w:p>
        </w:tc>
      </w:tr>
      <w:tr w:rsidR="00156F87" w:rsidRPr="00120C26" w14:paraId="581B943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946009C" w14:textId="77777777" w:rsidR="00156F87" w:rsidRPr="00120C26" w:rsidRDefault="00156F87" w:rsidP="00156F87">
            <w:pPr>
              <w:jc w:val="center"/>
              <w:rPr>
                <w:rFonts w:ascii="Arial" w:hAnsi="Arial" w:cs="Arial"/>
                <w:sz w:val="18"/>
                <w:szCs w:val="18"/>
              </w:rPr>
            </w:pPr>
            <w:bookmarkStart w:id="621" w:name="_Hlk158379949"/>
            <w:r w:rsidRPr="00120C26">
              <w:rPr>
                <w:rFonts w:ascii="Arial" w:hAnsi="Arial" w:cs="Arial"/>
                <w:sz w:val="18"/>
                <w:szCs w:val="18"/>
              </w:rPr>
              <w:t>2197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D921CB1" w14:textId="77777777" w:rsidR="00156F87" w:rsidRPr="00120C26" w:rsidRDefault="00156F87" w:rsidP="00156F87">
            <w:pPr>
              <w:rPr>
                <w:rFonts w:ascii="Arial" w:hAnsi="Arial" w:cs="Arial"/>
                <w:sz w:val="18"/>
                <w:szCs w:val="18"/>
              </w:rPr>
            </w:pPr>
            <w:r w:rsidRPr="00120C26">
              <w:rPr>
                <w:rFonts w:ascii="Arial" w:hAnsi="Arial" w:cs="Arial"/>
                <w:sz w:val="18"/>
                <w:szCs w:val="18"/>
              </w:rPr>
              <w:t>Robertson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96378BB" w14:textId="77777777" w:rsidR="00156F87" w:rsidRPr="00120C26" w:rsidRDefault="00156F87" w:rsidP="00156F87">
            <w:pPr>
              <w:rPr>
                <w:rFonts w:ascii="Arial" w:hAnsi="Arial" w:cs="Arial"/>
                <w:sz w:val="18"/>
                <w:szCs w:val="18"/>
              </w:rPr>
            </w:pPr>
            <w:r w:rsidRPr="00120C26">
              <w:rPr>
                <w:rFonts w:ascii="Arial" w:hAnsi="Arial" w:cs="Arial"/>
                <w:sz w:val="18"/>
                <w:szCs w:val="18"/>
              </w:rPr>
              <w:t>Robertson County For all TSP Use</w:t>
            </w:r>
          </w:p>
        </w:tc>
      </w:tr>
      <w:bookmarkEnd w:id="621"/>
      <w:tr w:rsidR="00156F87" w:rsidRPr="00120C26" w14:paraId="5E71719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513077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2198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11F3CA" w14:textId="77777777" w:rsidR="00156F87" w:rsidRPr="00120C26" w:rsidRDefault="00156F87" w:rsidP="00156F87">
            <w:pPr>
              <w:rPr>
                <w:rFonts w:ascii="Arial" w:hAnsi="Arial" w:cs="Arial"/>
                <w:sz w:val="18"/>
                <w:szCs w:val="18"/>
              </w:rPr>
            </w:pPr>
            <w:r w:rsidRPr="00120C26">
              <w:rPr>
                <w:rFonts w:ascii="Arial" w:hAnsi="Arial" w:cs="Arial"/>
                <w:sz w:val="18"/>
                <w:szCs w:val="18"/>
              </w:rPr>
              <w:t>Rockwall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9C24F84" w14:textId="77777777" w:rsidR="00156F87" w:rsidRPr="00120C26" w:rsidRDefault="00156F87" w:rsidP="00156F87">
            <w:pPr>
              <w:rPr>
                <w:rFonts w:ascii="Arial" w:hAnsi="Arial" w:cs="Arial"/>
                <w:sz w:val="18"/>
                <w:szCs w:val="18"/>
              </w:rPr>
            </w:pPr>
            <w:r w:rsidRPr="00120C26">
              <w:rPr>
                <w:rFonts w:ascii="Arial" w:hAnsi="Arial" w:cs="Arial"/>
                <w:sz w:val="18"/>
                <w:szCs w:val="18"/>
              </w:rPr>
              <w:t>Rockwall County For all TSP Use</w:t>
            </w:r>
          </w:p>
        </w:tc>
      </w:tr>
      <w:tr w:rsidR="00156F87" w:rsidRPr="00120C26" w14:paraId="4C1B431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11E8FC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2199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C7DD546" w14:textId="77777777" w:rsidR="00156F87" w:rsidRPr="00120C26" w:rsidRDefault="00156F87" w:rsidP="00156F87">
            <w:pPr>
              <w:rPr>
                <w:rFonts w:ascii="Arial" w:hAnsi="Arial" w:cs="Arial"/>
                <w:sz w:val="18"/>
                <w:szCs w:val="18"/>
              </w:rPr>
            </w:pPr>
            <w:r w:rsidRPr="00120C26">
              <w:rPr>
                <w:rFonts w:ascii="Arial" w:hAnsi="Arial" w:cs="Arial"/>
                <w:sz w:val="18"/>
                <w:szCs w:val="18"/>
              </w:rPr>
              <w:t>Runnels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6BC96E" w14:textId="77777777" w:rsidR="00156F87" w:rsidRPr="00120C26" w:rsidRDefault="00156F87" w:rsidP="00156F87">
            <w:pPr>
              <w:rPr>
                <w:rFonts w:ascii="Arial" w:hAnsi="Arial" w:cs="Arial"/>
                <w:sz w:val="18"/>
                <w:szCs w:val="18"/>
              </w:rPr>
            </w:pPr>
            <w:r w:rsidRPr="00120C26">
              <w:rPr>
                <w:rFonts w:ascii="Arial" w:hAnsi="Arial" w:cs="Arial"/>
                <w:sz w:val="18"/>
                <w:szCs w:val="18"/>
              </w:rPr>
              <w:t>Runnels County For all TSP Use</w:t>
            </w:r>
          </w:p>
        </w:tc>
      </w:tr>
      <w:tr w:rsidR="00156F87" w:rsidRPr="00120C26" w14:paraId="0DC8127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EAE50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2200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A607B61" w14:textId="77777777" w:rsidR="00156F87" w:rsidRPr="00120C26" w:rsidRDefault="00156F87" w:rsidP="00156F87">
            <w:pPr>
              <w:rPr>
                <w:rFonts w:ascii="Arial" w:hAnsi="Arial" w:cs="Arial"/>
                <w:sz w:val="18"/>
                <w:szCs w:val="18"/>
              </w:rPr>
            </w:pPr>
            <w:r w:rsidRPr="00120C26">
              <w:rPr>
                <w:rFonts w:ascii="Arial" w:hAnsi="Arial" w:cs="Arial"/>
                <w:sz w:val="18"/>
                <w:szCs w:val="18"/>
              </w:rPr>
              <w:t>Rusk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26A2988" w14:textId="77777777" w:rsidR="00156F87" w:rsidRPr="00120C26" w:rsidRDefault="00156F87" w:rsidP="00156F87">
            <w:pPr>
              <w:rPr>
                <w:rFonts w:ascii="Arial" w:hAnsi="Arial" w:cs="Arial"/>
                <w:sz w:val="18"/>
                <w:szCs w:val="18"/>
              </w:rPr>
            </w:pPr>
            <w:r w:rsidRPr="00120C26">
              <w:rPr>
                <w:rFonts w:ascii="Arial" w:hAnsi="Arial" w:cs="Arial"/>
                <w:sz w:val="18"/>
                <w:szCs w:val="18"/>
              </w:rPr>
              <w:t>Rusk County For all TSP Use</w:t>
            </w:r>
          </w:p>
        </w:tc>
      </w:tr>
      <w:tr w:rsidR="00156F87" w:rsidRPr="00120C26" w14:paraId="31752F3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F78FA5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2201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294574" w14:textId="77777777" w:rsidR="00156F87" w:rsidRPr="00120C26" w:rsidRDefault="00156F87" w:rsidP="00156F87">
            <w:pPr>
              <w:rPr>
                <w:rFonts w:ascii="Arial" w:hAnsi="Arial" w:cs="Arial"/>
                <w:sz w:val="18"/>
                <w:szCs w:val="18"/>
              </w:rPr>
            </w:pPr>
            <w:r w:rsidRPr="00120C26">
              <w:rPr>
                <w:rFonts w:ascii="Arial" w:hAnsi="Arial" w:cs="Arial"/>
                <w:sz w:val="18"/>
                <w:szCs w:val="18"/>
              </w:rPr>
              <w:t>Sabine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D5A6F86" w14:textId="77777777" w:rsidR="00156F87" w:rsidRPr="00120C26" w:rsidRDefault="00156F87" w:rsidP="00156F87">
            <w:pPr>
              <w:rPr>
                <w:rFonts w:ascii="Arial" w:hAnsi="Arial" w:cs="Arial"/>
                <w:sz w:val="18"/>
                <w:szCs w:val="18"/>
              </w:rPr>
            </w:pPr>
            <w:r w:rsidRPr="00120C26">
              <w:rPr>
                <w:rFonts w:ascii="Arial" w:hAnsi="Arial" w:cs="Arial"/>
                <w:sz w:val="18"/>
                <w:szCs w:val="18"/>
              </w:rPr>
              <w:t>Sabine County For all TSP Use</w:t>
            </w:r>
          </w:p>
        </w:tc>
      </w:tr>
      <w:tr w:rsidR="00156F87" w:rsidRPr="00120C26" w14:paraId="4840E9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7A1FC8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2202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C6241FB" w14:textId="77777777" w:rsidR="00156F87" w:rsidRPr="00120C26" w:rsidRDefault="00156F87" w:rsidP="00156F87">
            <w:pPr>
              <w:rPr>
                <w:rFonts w:ascii="Arial" w:hAnsi="Arial" w:cs="Arial"/>
                <w:sz w:val="18"/>
                <w:szCs w:val="18"/>
              </w:rPr>
            </w:pPr>
            <w:r w:rsidRPr="00120C26">
              <w:rPr>
                <w:rFonts w:ascii="Arial" w:hAnsi="Arial" w:cs="Arial"/>
                <w:sz w:val="18"/>
                <w:szCs w:val="18"/>
              </w:rPr>
              <w:t>San Augustine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089F9CD" w14:textId="77777777" w:rsidR="00156F87" w:rsidRPr="00120C26" w:rsidRDefault="00156F87" w:rsidP="00156F87">
            <w:pPr>
              <w:rPr>
                <w:rFonts w:ascii="Arial" w:hAnsi="Arial" w:cs="Arial"/>
                <w:sz w:val="18"/>
                <w:szCs w:val="18"/>
              </w:rPr>
            </w:pPr>
            <w:r w:rsidRPr="00120C26">
              <w:rPr>
                <w:rFonts w:ascii="Arial" w:hAnsi="Arial" w:cs="Arial"/>
                <w:sz w:val="18"/>
                <w:szCs w:val="18"/>
              </w:rPr>
              <w:t>San Augustine County For all TSP Use</w:t>
            </w:r>
          </w:p>
        </w:tc>
      </w:tr>
      <w:tr w:rsidR="00156F87" w:rsidRPr="00120C26" w14:paraId="5241968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D3BEDD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2203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F20B436" w14:textId="77777777" w:rsidR="00156F87" w:rsidRPr="00120C26" w:rsidRDefault="00156F87" w:rsidP="00156F87">
            <w:pPr>
              <w:rPr>
                <w:rFonts w:ascii="Arial" w:hAnsi="Arial" w:cs="Arial"/>
                <w:sz w:val="18"/>
                <w:szCs w:val="18"/>
              </w:rPr>
            </w:pPr>
            <w:r w:rsidRPr="00120C26">
              <w:rPr>
                <w:rFonts w:ascii="Arial" w:hAnsi="Arial" w:cs="Arial"/>
                <w:sz w:val="18"/>
                <w:szCs w:val="18"/>
              </w:rPr>
              <w:t>San Jacinto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4AE6ABD" w14:textId="77777777" w:rsidR="00156F87" w:rsidRPr="00120C26" w:rsidRDefault="00156F87" w:rsidP="00156F87">
            <w:pPr>
              <w:rPr>
                <w:rFonts w:ascii="Arial" w:hAnsi="Arial" w:cs="Arial"/>
                <w:sz w:val="18"/>
                <w:szCs w:val="18"/>
              </w:rPr>
            </w:pPr>
            <w:r w:rsidRPr="00120C26">
              <w:rPr>
                <w:rFonts w:ascii="Arial" w:hAnsi="Arial" w:cs="Arial"/>
                <w:sz w:val="18"/>
                <w:szCs w:val="18"/>
              </w:rPr>
              <w:t>San Jacinto County For all TSP Use</w:t>
            </w:r>
          </w:p>
        </w:tc>
      </w:tr>
      <w:tr w:rsidR="00156F87" w:rsidRPr="00120C26" w14:paraId="7C1C0F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9385F8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2204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2B6B25D" w14:textId="77777777" w:rsidR="00156F87" w:rsidRPr="00120C26" w:rsidRDefault="00156F87" w:rsidP="00156F87">
            <w:pPr>
              <w:rPr>
                <w:rFonts w:ascii="Arial" w:hAnsi="Arial" w:cs="Arial"/>
                <w:sz w:val="18"/>
                <w:szCs w:val="18"/>
              </w:rPr>
            </w:pPr>
            <w:r w:rsidRPr="00120C26">
              <w:rPr>
                <w:rFonts w:ascii="Arial" w:hAnsi="Arial" w:cs="Arial"/>
                <w:sz w:val="18"/>
                <w:szCs w:val="18"/>
              </w:rPr>
              <w:t>San Patricio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5E56336" w14:textId="77777777" w:rsidR="00156F87" w:rsidRPr="00120C26" w:rsidRDefault="00156F87" w:rsidP="00156F87">
            <w:pPr>
              <w:rPr>
                <w:rFonts w:ascii="Arial" w:hAnsi="Arial" w:cs="Arial"/>
                <w:sz w:val="18"/>
                <w:szCs w:val="18"/>
              </w:rPr>
            </w:pPr>
            <w:r w:rsidRPr="00120C26">
              <w:rPr>
                <w:rFonts w:ascii="Arial" w:hAnsi="Arial" w:cs="Arial"/>
                <w:sz w:val="18"/>
                <w:szCs w:val="18"/>
              </w:rPr>
              <w:t>San Patricio County For all TSP Use</w:t>
            </w:r>
          </w:p>
        </w:tc>
      </w:tr>
      <w:tr w:rsidR="00156F87" w:rsidRPr="00120C26" w14:paraId="3C88FDB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B7CDF84"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2205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097C143" w14:textId="77777777" w:rsidR="00156F87" w:rsidRPr="00120C26" w:rsidRDefault="00156F87" w:rsidP="00156F87">
            <w:pPr>
              <w:rPr>
                <w:rFonts w:ascii="Arial" w:hAnsi="Arial" w:cs="Arial"/>
                <w:sz w:val="18"/>
                <w:szCs w:val="18"/>
              </w:rPr>
            </w:pPr>
            <w:r w:rsidRPr="00120C26">
              <w:rPr>
                <w:rFonts w:ascii="Arial" w:hAnsi="Arial" w:cs="Arial"/>
                <w:sz w:val="18"/>
                <w:szCs w:val="18"/>
              </w:rPr>
              <w:t>San Saba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8DE2046" w14:textId="77777777" w:rsidR="00156F87" w:rsidRPr="00120C26" w:rsidRDefault="00156F87" w:rsidP="00156F87">
            <w:pPr>
              <w:rPr>
                <w:rFonts w:ascii="Arial" w:hAnsi="Arial" w:cs="Arial"/>
                <w:sz w:val="18"/>
                <w:szCs w:val="18"/>
              </w:rPr>
            </w:pPr>
            <w:r w:rsidRPr="00120C26">
              <w:rPr>
                <w:rFonts w:ascii="Arial" w:hAnsi="Arial" w:cs="Arial"/>
                <w:sz w:val="18"/>
                <w:szCs w:val="18"/>
              </w:rPr>
              <w:t>San Saba County For all TSP Use</w:t>
            </w:r>
          </w:p>
        </w:tc>
      </w:tr>
      <w:tr w:rsidR="00156F87" w:rsidRPr="00120C26" w14:paraId="64CE2AA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E7A189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2206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D0F35A5" w14:textId="77777777" w:rsidR="00156F87" w:rsidRPr="00120C26" w:rsidRDefault="00156F87" w:rsidP="00156F87">
            <w:pPr>
              <w:rPr>
                <w:rFonts w:ascii="Arial" w:hAnsi="Arial" w:cs="Arial"/>
                <w:sz w:val="18"/>
                <w:szCs w:val="18"/>
              </w:rPr>
            </w:pPr>
            <w:r w:rsidRPr="00120C26">
              <w:rPr>
                <w:rFonts w:ascii="Arial" w:hAnsi="Arial" w:cs="Arial"/>
                <w:sz w:val="18"/>
                <w:szCs w:val="18"/>
              </w:rPr>
              <w:t>Schleicher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B89E976" w14:textId="77777777" w:rsidR="00156F87" w:rsidRPr="00120C26" w:rsidRDefault="00156F87" w:rsidP="00156F87">
            <w:pPr>
              <w:rPr>
                <w:rFonts w:ascii="Arial" w:hAnsi="Arial" w:cs="Arial"/>
                <w:sz w:val="18"/>
                <w:szCs w:val="18"/>
              </w:rPr>
            </w:pPr>
            <w:r w:rsidRPr="00120C26">
              <w:rPr>
                <w:rFonts w:ascii="Arial" w:hAnsi="Arial" w:cs="Arial"/>
                <w:sz w:val="18"/>
                <w:szCs w:val="18"/>
              </w:rPr>
              <w:t>Schleicher County For all TSP Use</w:t>
            </w:r>
          </w:p>
        </w:tc>
      </w:tr>
      <w:tr w:rsidR="00156F87" w:rsidRPr="00120C26" w14:paraId="5A68F45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4466FB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2207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D391B79" w14:textId="77777777" w:rsidR="00156F87" w:rsidRPr="00120C26" w:rsidRDefault="00156F87" w:rsidP="00156F87">
            <w:pPr>
              <w:rPr>
                <w:rFonts w:ascii="Arial" w:hAnsi="Arial" w:cs="Arial"/>
                <w:sz w:val="18"/>
                <w:szCs w:val="18"/>
              </w:rPr>
            </w:pPr>
            <w:r w:rsidRPr="00120C26">
              <w:rPr>
                <w:rFonts w:ascii="Arial" w:hAnsi="Arial" w:cs="Arial"/>
                <w:sz w:val="18"/>
                <w:szCs w:val="18"/>
              </w:rPr>
              <w:t>Scurry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2DFAFD3" w14:textId="77777777" w:rsidR="00156F87" w:rsidRPr="00120C26" w:rsidRDefault="00156F87" w:rsidP="00156F87">
            <w:pPr>
              <w:rPr>
                <w:rFonts w:ascii="Arial" w:hAnsi="Arial" w:cs="Arial"/>
                <w:sz w:val="18"/>
                <w:szCs w:val="18"/>
              </w:rPr>
            </w:pPr>
            <w:r w:rsidRPr="00120C26">
              <w:rPr>
                <w:rFonts w:ascii="Arial" w:hAnsi="Arial" w:cs="Arial"/>
                <w:sz w:val="18"/>
                <w:szCs w:val="18"/>
              </w:rPr>
              <w:t>Scurry County For all TSP Use</w:t>
            </w:r>
          </w:p>
        </w:tc>
      </w:tr>
      <w:tr w:rsidR="00156F87" w:rsidRPr="00120C26" w14:paraId="70C369F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7727A6A"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2208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CEDF97" w14:textId="77777777" w:rsidR="00156F87" w:rsidRPr="00120C26" w:rsidRDefault="00156F87" w:rsidP="00156F87">
            <w:pPr>
              <w:rPr>
                <w:rFonts w:ascii="Arial" w:hAnsi="Arial" w:cs="Arial"/>
                <w:sz w:val="18"/>
                <w:szCs w:val="18"/>
              </w:rPr>
            </w:pPr>
            <w:r w:rsidRPr="00120C26">
              <w:rPr>
                <w:rFonts w:ascii="Arial" w:hAnsi="Arial" w:cs="Arial"/>
                <w:sz w:val="18"/>
                <w:szCs w:val="18"/>
              </w:rPr>
              <w:t>Shackelford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4648EB5" w14:textId="77777777" w:rsidR="00156F87" w:rsidRPr="00120C26" w:rsidRDefault="00156F87" w:rsidP="00156F87">
            <w:pPr>
              <w:rPr>
                <w:rFonts w:ascii="Arial" w:hAnsi="Arial" w:cs="Arial"/>
                <w:sz w:val="18"/>
                <w:szCs w:val="18"/>
              </w:rPr>
            </w:pPr>
            <w:r w:rsidRPr="00120C26">
              <w:rPr>
                <w:rFonts w:ascii="Arial" w:hAnsi="Arial" w:cs="Arial"/>
                <w:sz w:val="18"/>
                <w:szCs w:val="18"/>
              </w:rPr>
              <w:t>Shackelford County For all TSP Use</w:t>
            </w:r>
          </w:p>
        </w:tc>
      </w:tr>
      <w:tr w:rsidR="00156F87" w:rsidRPr="00120C26" w14:paraId="5E5C5E8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3C58CD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2209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CB7DE1B" w14:textId="77777777" w:rsidR="00156F87" w:rsidRPr="00120C26" w:rsidRDefault="00156F87" w:rsidP="00156F87">
            <w:pPr>
              <w:rPr>
                <w:rFonts w:ascii="Arial" w:hAnsi="Arial" w:cs="Arial"/>
                <w:sz w:val="18"/>
                <w:szCs w:val="18"/>
              </w:rPr>
            </w:pPr>
            <w:r w:rsidRPr="00120C26">
              <w:rPr>
                <w:rFonts w:ascii="Arial" w:hAnsi="Arial" w:cs="Arial"/>
                <w:sz w:val="18"/>
                <w:szCs w:val="18"/>
              </w:rPr>
              <w:t>Shelby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4D083C7" w14:textId="77777777" w:rsidR="00156F87" w:rsidRPr="00120C26" w:rsidRDefault="00156F87" w:rsidP="00156F87">
            <w:pPr>
              <w:rPr>
                <w:rFonts w:ascii="Arial" w:hAnsi="Arial" w:cs="Arial"/>
                <w:sz w:val="18"/>
                <w:szCs w:val="18"/>
              </w:rPr>
            </w:pPr>
            <w:r w:rsidRPr="00120C26">
              <w:rPr>
                <w:rFonts w:ascii="Arial" w:hAnsi="Arial" w:cs="Arial"/>
                <w:sz w:val="18"/>
                <w:szCs w:val="18"/>
              </w:rPr>
              <w:t>Shelby County For all TSP Use</w:t>
            </w:r>
          </w:p>
        </w:tc>
      </w:tr>
      <w:tr w:rsidR="00156F87" w:rsidRPr="00120C26" w14:paraId="67DDB4A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8A451B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2210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2DEC08D" w14:textId="77777777" w:rsidR="00156F87" w:rsidRPr="00120C26" w:rsidRDefault="00156F87" w:rsidP="00156F87">
            <w:pPr>
              <w:rPr>
                <w:rFonts w:ascii="Arial" w:hAnsi="Arial" w:cs="Arial"/>
                <w:sz w:val="18"/>
                <w:szCs w:val="18"/>
              </w:rPr>
            </w:pPr>
            <w:r w:rsidRPr="00120C26">
              <w:rPr>
                <w:rFonts w:ascii="Arial" w:hAnsi="Arial" w:cs="Arial"/>
                <w:sz w:val="18"/>
                <w:szCs w:val="18"/>
              </w:rPr>
              <w:t>Sherman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68DC57A" w14:textId="77777777" w:rsidR="00156F87" w:rsidRPr="00120C26" w:rsidRDefault="00156F87" w:rsidP="00156F87">
            <w:pPr>
              <w:rPr>
                <w:rFonts w:ascii="Arial" w:hAnsi="Arial" w:cs="Arial"/>
                <w:sz w:val="18"/>
                <w:szCs w:val="18"/>
              </w:rPr>
            </w:pPr>
            <w:r w:rsidRPr="00120C26">
              <w:rPr>
                <w:rFonts w:ascii="Arial" w:hAnsi="Arial" w:cs="Arial"/>
                <w:sz w:val="18"/>
                <w:szCs w:val="18"/>
              </w:rPr>
              <w:t>Sherman County For all TSP Use</w:t>
            </w:r>
          </w:p>
        </w:tc>
      </w:tr>
      <w:tr w:rsidR="00156F87" w:rsidRPr="00120C26" w14:paraId="7599E58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F687AF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2211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642C2E1" w14:textId="77777777" w:rsidR="00156F87" w:rsidRPr="00120C26" w:rsidRDefault="00156F87" w:rsidP="00156F87">
            <w:pPr>
              <w:rPr>
                <w:rFonts w:ascii="Arial" w:hAnsi="Arial" w:cs="Arial"/>
                <w:sz w:val="18"/>
                <w:szCs w:val="18"/>
              </w:rPr>
            </w:pPr>
            <w:r w:rsidRPr="00120C26">
              <w:rPr>
                <w:rFonts w:ascii="Arial" w:hAnsi="Arial" w:cs="Arial"/>
                <w:sz w:val="18"/>
                <w:szCs w:val="18"/>
              </w:rPr>
              <w:t>Smith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A3B0774" w14:textId="77777777" w:rsidR="00156F87" w:rsidRPr="00120C26" w:rsidRDefault="00156F87" w:rsidP="00156F87">
            <w:pPr>
              <w:rPr>
                <w:rFonts w:ascii="Arial" w:hAnsi="Arial" w:cs="Arial"/>
                <w:sz w:val="18"/>
                <w:szCs w:val="18"/>
              </w:rPr>
            </w:pPr>
            <w:r w:rsidRPr="00120C26">
              <w:rPr>
                <w:rFonts w:ascii="Arial" w:hAnsi="Arial" w:cs="Arial"/>
                <w:sz w:val="18"/>
                <w:szCs w:val="18"/>
              </w:rPr>
              <w:t>Smith County For all TSP Use</w:t>
            </w:r>
          </w:p>
        </w:tc>
      </w:tr>
      <w:tr w:rsidR="00156F87" w:rsidRPr="00120C26" w14:paraId="53B2D0F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C08281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2212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FF6DA7D" w14:textId="77777777" w:rsidR="00156F87" w:rsidRPr="00120C26" w:rsidRDefault="00156F87" w:rsidP="00156F87">
            <w:pPr>
              <w:rPr>
                <w:rFonts w:ascii="Arial" w:hAnsi="Arial" w:cs="Arial"/>
                <w:sz w:val="18"/>
                <w:szCs w:val="18"/>
              </w:rPr>
            </w:pPr>
            <w:r w:rsidRPr="00120C26">
              <w:rPr>
                <w:rFonts w:ascii="Arial" w:hAnsi="Arial" w:cs="Arial"/>
                <w:sz w:val="18"/>
                <w:szCs w:val="18"/>
              </w:rPr>
              <w:t>Somervell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28C8F9" w14:textId="77777777" w:rsidR="00156F87" w:rsidRPr="00120C26" w:rsidRDefault="00156F87" w:rsidP="00156F87">
            <w:pPr>
              <w:rPr>
                <w:rFonts w:ascii="Arial" w:hAnsi="Arial" w:cs="Arial"/>
                <w:sz w:val="18"/>
                <w:szCs w:val="18"/>
              </w:rPr>
            </w:pPr>
            <w:r w:rsidRPr="00120C26">
              <w:rPr>
                <w:rFonts w:ascii="Arial" w:hAnsi="Arial" w:cs="Arial"/>
                <w:sz w:val="18"/>
                <w:szCs w:val="18"/>
              </w:rPr>
              <w:t>Somervell County For all TSP Use</w:t>
            </w:r>
          </w:p>
        </w:tc>
      </w:tr>
      <w:tr w:rsidR="00156F87" w:rsidRPr="00120C26" w14:paraId="001F6E1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E06C19D"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2213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43E5484" w14:textId="77777777" w:rsidR="00156F87" w:rsidRPr="00120C26" w:rsidRDefault="00156F87" w:rsidP="00156F87">
            <w:pPr>
              <w:rPr>
                <w:rFonts w:ascii="Arial" w:hAnsi="Arial" w:cs="Arial"/>
                <w:sz w:val="18"/>
                <w:szCs w:val="18"/>
              </w:rPr>
            </w:pPr>
            <w:r w:rsidRPr="00120C26">
              <w:rPr>
                <w:rFonts w:ascii="Arial" w:hAnsi="Arial" w:cs="Arial"/>
                <w:sz w:val="18"/>
                <w:szCs w:val="18"/>
              </w:rPr>
              <w:t>Starr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63D136F" w14:textId="77777777" w:rsidR="00156F87" w:rsidRPr="00120C26" w:rsidRDefault="00156F87" w:rsidP="00156F87">
            <w:pPr>
              <w:rPr>
                <w:rFonts w:ascii="Arial" w:hAnsi="Arial" w:cs="Arial"/>
                <w:sz w:val="18"/>
                <w:szCs w:val="18"/>
              </w:rPr>
            </w:pPr>
            <w:r w:rsidRPr="00120C26">
              <w:rPr>
                <w:rFonts w:ascii="Arial" w:hAnsi="Arial" w:cs="Arial"/>
                <w:sz w:val="18"/>
                <w:szCs w:val="18"/>
              </w:rPr>
              <w:t>Starr County For all TSP Use</w:t>
            </w:r>
          </w:p>
        </w:tc>
      </w:tr>
      <w:tr w:rsidR="00156F87" w:rsidRPr="00120C26" w14:paraId="0EFCE50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0CFC10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2214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D2DCEE3" w14:textId="77777777" w:rsidR="00156F87" w:rsidRPr="00120C26" w:rsidRDefault="00156F87" w:rsidP="00156F87">
            <w:pPr>
              <w:rPr>
                <w:rFonts w:ascii="Arial" w:hAnsi="Arial" w:cs="Arial"/>
                <w:sz w:val="18"/>
                <w:szCs w:val="18"/>
              </w:rPr>
            </w:pPr>
            <w:r w:rsidRPr="00120C26">
              <w:rPr>
                <w:rFonts w:ascii="Arial" w:hAnsi="Arial" w:cs="Arial"/>
                <w:sz w:val="18"/>
                <w:szCs w:val="18"/>
              </w:rPr>
              <w:t>Stephens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166C768" w14:textId="77777777" w:rsidR="00156F87" w:rsidRPr="00120C26" w:rsidRDefault="00156F87" w:rsidP="00156F87">
            <w:pPr>
              <w:rPr>
                <w:rFonts w:ascii="Arial" w:hAnsi="Arial" w:cs="Arial"/>
                <w:sz w:val="18"/>
                <w:szCs w:val="18"/>
              </w:rPr>
            </w:pPr>
            <w:r w:rsidRPr="00120C26">
              <w:rPr>
                <w:rFonts w:ascii="Arial" w:hAnsi="Arial" w:cs="Arial"/>
                <w:sz w:val="18"/>
                <w:szCs w:val="18"/>
              </w:rPr>
              <w:t>Stephens County For all TSP Use</w:t>
            </w:r>
          </w:p>
        </w:tc>
      </w:tr>
      <w:tr w:rsidR="00156F87" w:rsidRPr="00120C26" w14:paraId="42071E9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6EB2E50"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2215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75C74B3" w14:textId="77777777" w:rsidR="00156F87" w:rsidRPr="00120C26" w:rsidRDefault="00156F87" w:rsidP="00156F87">
            <w:pPr>
              <w:rPr>
                <w:rFonts w:ascii="Arial" w:hAnsi="Arial" w:cs="Arial"/>
                <w:sz w:val="18"/>
                <w:szCs w:val="18"/>
              </w:rPr>
            </w:pPr>
            <w:r w:rsidRPr="00120C26">
              <w:rPr>
                <w:rFonts w:ascii="Arial" w:hAnsi="Arial" w:cs="Arial"/>
                <w:sz w:val="18"/>
                <w:szCs w:val="18"/>
              </w:rPr>
              <w:t>Sterling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0F5D55E" w14:textId="77777777" w:rsidR="00156F87" w:rsidRPr="00120C26" w:rsidRDefault="00156F87" w:rsidP="00156F87">
            <w:pPr>
              <w:rPr>
                <w:rFonts w:ascii="Arial" w:hAnsi="Arial" w:cs="Arial"/>
                <w:sz w:val="18"/>
                <w:szCs w:val="18"/>
              </w:rPr>
            </w:pPr>
            <w:r w:rsidRPr="00120C26">
              <w:rPr>
                <w:rFonts w:ascii="Arial" w:hAnsi="Arial" w:cs="Arial"/>
                <w:sz w:val="18"/>
                <w:szCs w:val="18"/>
              </w:rPr>
              <w:t>Sterling County For all TSP Use</w:t>
            </w:r>
          </w:p>
        </w:tc>
      </w:tr>
      <w:tr w:rsidR="00156F87" w:rsidRPr="00120C26" w14:paraId="632D08E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62C429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2216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B048C1B" w14:textId="77777777" w:rsidR="00156F87" w:rsidRPr="00120C26" w:rsidRDefault="00156F87" w:rsidP="00156F87">
            <w:pPr>
              <w:rPr>
                <w:rFonts w:ascii="Arial" w:hAnsi="Arial" w:cs="Arial"/>
                <w:sz w:val="18"/>
                <w:szCs w:val="18"/>
              </w:rPr>
            </w:pPr>
            <w:r w:rsidRPr="00120C26">
              <w:rPr>
                <w:rFonts w:ascii="Arial" w:hAnsi="Arial" w:cs="Arial"/>
                <w:sz w:val="18"/>
                <w:szCs w:val="18"/>
              </w:rPr>
              <w:t>Stonewall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87FA014" w14:textId="77777777" w:rsidR="00156F87" w:rsidRPr="00120C26" w:rsidRDefault="00156F87" w:rsidP="00156F87">
            <w:pPr>
              <w:rPr>
                <w:rFonts w:ascii="Arial" w:hAnsi="Arial" w:cs="Arial"/>
                <w:sz w:val="18"/>
                <w:szCs w:val="18"/>
              </w:rPr>
            </w:pPr>
            <w:r w:rsidRPr="00120C26">
              <w:rPr>
                <w:rFonts w:ascii="Arial" w:hAnsi="Arial" w:cs="Arial"/>
                <w:sz w:val="18"/>
                <w:szCs w:val="18"/>
              </w:rPr>
              <w:t>Stonewall County For all TSP Use</w:t>
            </w:r>
          </w:p>
        </w:tc>
      </w:tr>
      <w:tr w:rsidR="00156F87" w:rsidRPr="00120C26" w14:paraId="5FB70D9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1BBD73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2217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E3B5901" w14:textId="77777777" w:rsidR="00156F87" w:rsidRPr="00120C26" w:rsidRDefault="00156F87" w:rsidP="00156F87">
            <w:pPr>
              <w:rPr>
                <w:rFonts w:ascii="Arial" w:hAnsi="Arial" w:cs="Arial"/>
                <w:sz w:val="18"/>
                <w:szCs w:val="18"/>
              </w:rPr>
            </w:pPr>
            <w:r w:rsidRPr="00120C26">
              <w:rPr>
                <w:rFonts w:ascii="Arial" w:hAnsi="Arial" w:cs="Arial"/>
                <w:sz w:val="18"/>
                <w:szCs w:val="18"/>
              </w:rPr>
              <w:t>Sutton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5D24BEA" w14:textId="77777777" w:rsidR="00156F87" w:rsidRPr="00120C26" w:rsidRDefault="00156F87" w:rsidP="00156F87">
            <w:pPr>
              <w:rPr>
                <w:rFonts w:ascii="Arial" w:hAnsi="Arial" w:cs="Arial"/>
                <w:sz w:val="18"/>
                <w:szCs w:val="18"/>
              </w:rPr>
            </w:pPr>
            <w:r w:rsidRPr="00120C26">
              <w:rPr>
                <w:rFonts w:ascii="Arial" w:hAnsi="Arial" w:cs="Arial"/>
                <w:sz w:val="18"/>
                <w:szCs w:val="18"/>
              </w:rPr>
              <w:t>Sutton County For all TSP Use</w:t>
            </w:r>
          </w:p>
        </w:tc>
      </w:tr>
      <w:tr w:rsidR="00156F87" w:rsidRPr="00120C26" w14:paraId="33769DB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C918C4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2218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6BEAC79" w14:textId="77777777" w:rsidR="00156F87" w:rsidRPr="00120C26" w:rsidRDefault="00156F87" w:rsidP="00156F87">
            <w:pPr>
              <w:rPr>
                <w:rFonts w:ascii="Arial" w:hAnsi="Arial" w:cs="Arial"/>
                <w:sz w:val="18"/>
                <w:szCs w:val="18"/>
              </w:rPr>
            </w:pPr>
            <w:r w:rsidRPr="00120C26">
              <w:rPr>
                <w:rFonts w:ascii="Arial" w:hAnsi="Arial" w:cs="Arial"/>
                <w:sz w:val="18"/>
                <w:szCs w:val="18"/>
              </w:rPr>
              <w:t>Swisher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BEB7866" w14:textId="77777777" w:rsidR="00156F87" w:rsidRPr="00120C26" w:rsidRDefault="00156F87" w:rsidP="00156F87">
            <w:pPr>
              <w:rPr>
                <w:rFonts w:ascii="Arial" w:hAnsi="Arial" w:cs="Arial"/>
                <w:sz w:val="18"/>
                <w:szCs w:val="18"/>
              </w:rPr>
            </w:pPr>
            <w:r w:rsidRPr="00120C26">
              <w:rPr>
                <w:rFonts w:ascii="Arial" w:hAnsi="Arial" w:cs="Arial"/>
                <w:sz w:val="18"/>
                <w:szCs w:val="18"/>
              </w:rPr>
              <w:t>Swisher County For all TSP Use</w:t>
            </w:r>
          </w:p>
        </w:tc>
      </w:tr>
      <w:tr w:rsidR="00156F87" w:rsidRPr="00120C26" w14:paraId="1E2DC41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88E872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2219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EE47435" w14:textId="77777777" w:rsidR="00156F87" w:rsidRPr="00120C26" w:rsidRDefault="00156F87" w:rsidP="00156F87">
            <w:pPr>
              <w:rPr>
                <w:rFonts w:ascii="Arial" w:hAnsi="Arial" w:cs="Arial"/>
                <w:sz w:val="18"/>
                <w:szCs w:val="18"/>
              </w:rPr>
            </w:pPr>
            <w:r w:rsidRPr="00120C26">
              <w:rPr>
                <w:rFonts w:ascii="Arial" w:hAnsi="Arial" w:cs="Arial"/>
                <w:sz w:val="18"/>
                <w:szCs w:val="18"/>
              </w:rPr>
              <w:t>Tarrant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D4AEB32" w14:textId="77777777" w:rsidR="00156F87" w:rsidRPr="00120C26" w:rsidRDefault="00156F87" w:rsidP="00156F87">
            <w:pPr>
              <w:rPr>
                <w:rFonts w:ascii="Arial" w:hAnsi="Arial" w:cs="Arial"/>
                <w:sz w:val="18"/>
                <w:szCs w:val="18"/>
              </w:rPr>
            </w:pPr>
            <w:r w:rsidRPr="00120C26">
              <w:rPr>
                <w:rFonts w:ascii="Arial" w:hAnsi="Arial" w:cs="Arial"/>
                <w:sz w:val="18"/>
                <w:szCs w:val="18"/>
              </w:rPr>
              <w:t>Tarrant County For all TSP Use</w:t>
            </w:r>
          </w:p>
        </w:tc>
      </w:tr>
      <w:tr w:rsidR="00156F87" w:rsidRPr="00120C26" w14:paraId="28DB571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CC97C6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2220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8B65C87" w14:textId="77777777" w:rsidR="00156F87" w:rsidRPr="00120C26" w:rsidRDefault="00156F87" w:rsidP="00156F87">
            <w:pPr>
              <w:rPr>
                <w:rFonts w:ascii="Arial" w:hAnsi="Arial" w:cs="Arial"/>
                <w:sz w:val="18"/>
                <w:szCs w:val="18"/>
              </w:rPr>
            </w:pPr>
            <w:r w:rsidRPr="00120C26">
              <w:rPr>
                <w:rFonts w:ascii="Arial" w:hAnsi="Arial" w:cs="Arial"/>
                <w:sz w:val="18"/>
                <w:szCs w:val="18"/>
              </w:rPr>
              <w:t>Taylor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7086A1B" w14:textId="77777777" w:rsidR="00156F87" w:rsidRPr="00120C26" w:rsidRDefault="00156F87" w:rsidP="00156F87">
            <w:pPr>
              <w:rPr>
                <w:rFonts w:ascii="Arial" w:hAnsi="Arial" w:cs="Arial"/>
                <w:sz w:val="18"/>
                <w:szCs w:val="18"/>
              </w:rPr>
            </w:pPr>
            <w:r w:rsidRPr="00120C26">
              <w:rPr>
                <w:rFonts w:ascii="Arial" w:hAnsi="Arial" w:cs="Arial"/>
                <w:sz w:val="18"/>
                <w:szCs w:val="18"/>
              </w:rPr>
              <w:t>Taylor County For all TSP Use</w:t>
            </w:r>
          </w:p>
        </w:tc>
      </w:tr>
      <w:tr w:rsidR="00156F87" w:rsidRPr="00120C26" w14:paraId="610DD62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1A8D990"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2221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5AF1260" w14:textId="77777777" w:rsidR="00156F87" w:rsidRPr="00120C26" w:rsidRDefault="00156F87" w:rsidP="00156F87">
            <w:pPr>
              <w:rPr>
                <w:rFonts w:ascii="Arial" w:hAnsi="Arial" w:cs="Arial"/>
                <w:sz w:val="18"/>
                <w:szCs w:val="18"/>
              </w:rPr>
            </w:pPr>
            <w:r w:rsidRPr="00120C26">
              <w:rPr>
                <w:rFonts w:ascii="Arial" w:hAnsi="Arial" w:cs="Arial"/>
                <w:sz w:val="18"/>
                <w:szCs w:val="18"/>
              </w:rPr>
              <w:t>Terrell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860B508" w14:textId="77777777" w:rsidR="00156F87" w:rsidRPr="00120C26" w:rsidRDefault="00156F87" w:rsidP="00156F87">
            <w:pPr>
              <w:rPr>
                <w:rFonts w:ascii="Arial" w:hAnsi="Arial" w:cs="Arial"/>
                <w:sz w:val="18"/>
                <w:szCs w:val="18"/>
              </w:rPr>
            </w:pPr>
            <w:r w:rsidRPr="00120C26">
              <w:rPr>
                <w:rFonts w:ascii="Arial" w:hAnsi="Arial" w:cs="Arial"/>
                <w:sz w:val="18"/>
                <w:szCs w:val="18"/>
              </w:rPr>
              <w:t>Terrell County For all TSP Use</w:t>
            </w:r>
          </w:p>
        </w:tc>
      </w:tr>
      <w:tr w:rsidR="00156F87" w:rsidRPr="00120C26" w14:paraId="502239D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ADCDB92"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2222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5E06E98" w14:textId="77777777" w:rsidR="00156F87" w:rsidRPr="00120C26" w:rsidRDefault="00156F87" w:rsidP="00156F87">
            <w:pPr>
              <w:rPr>
                <w:rFonts w:ascii="Arial" w:hAnsi="Arial" w:cs="Arial"/>
                <w:sz w:val="18"/>
                <w:szCs w:val="18"/>
              </w:rPr>
            </w:pPr>
            <w:r w:rsidRPr="00120C26">
              <w:rPr>
                <w:rFonts w:ascii="Arial" w:hAnsi="Arial" w:cs="Arial"/>
                <w:sz w:val="18"/>
                <w:szCs w:val="18"/>
              </w:rPr>
              <w:t>Terry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DFF8F1D" w14:textId="77777777" w:rsidR="00156F87" w:rsidRPr="00120C26" w:rsidRDefault="00156F87" w:rsidP="00156F87">
            <w:pPr>
              <w:rPr>
                <w:rFonts w:ascii="Arial" w:hAnsi="Arial" w:cs="Arial"/>
                <w:sz w:val="18"/>
                <w:szCs w:val="18"/>
              </w:rPr>
            </w:pPr>
            <w:r w:rsidRPr="00120C26">
              <w:rPr>
                <w:rFonts w:ascii="Arial" w:hAnsi="Arial" w:cs="Arial"/>
                <w:sz w:val="18"/>
                <w:szCs w:val="18"/>
              </w:rPr>
              <w:t>Terry County For all TSP Use</w:t>
            </w:r>
          </w:p>
        </w:tc>
      </w:tr>
      <w:tr w:rsidR="00156F87" w:rsidRPr="00120C26" w14:paraId="36C41DC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11623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2223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1F2B166" w14:textId="77777777" w:rsidR="00156F87" w:rsidRPr="00120C26" w:rsidRDefault="00156F87" w:rsidP="00156F87">
            <w:pPr>
              <w:rPr>
                <w:rFonts w:ascii="Arial" w:hAnsi="Arial" w:cs="Arial"/>
                <w:sz w:val="18"/>
                <w:szCs w:val="18"/>
              </w:rPr>
            </w:pPr>
            <w:r w:rsidRPr="00120C26">
              <w:rPr>
                <w:rFonts w:ascii="Arial" w:hAnsi="Arial" w:cs="Arial"/>
                <w:sz w:val="18"/>
                <w:szCs w:val="18"/>
              </w:rPr>
              <w:t>Throckmorton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68C7DD4" w14:textId="77777777" w:rsidR="00156F87" w:rsidRPr="00120C26" w:rsidRDefault="00156F87" w:rsidP="00156F87">
            <w:pPr>
              <w:rPr>
                <w:rFonts w:ascii="Arial" w:hAnsi="Arial" w:cs="Arial"/>
                <w:sz w:val="18"/>
                <w:szCs w:val="18"/>
              </w:rPr>
            </w:pPr>
            <w:r w:rsidRPr="00120C26">
              <w:rPr>
                <w:rFonts w:ascii="Arial" w:hAnsi="Arial" w:cs="Arial"/>
                <w:sz w:val="18"/>
                <w:szCs w:val="18"/>
              </w:rPr>
              <w:t>Throckmorton County For all TSP Use</w:t>
            </w:r>
          </w:p>
        </w:tc>
      </w:tr>
      <w:tr w:rsidR="00156F87" w:rsidRPr="00120C26" w14:paraId="3C7E549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CB8685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2224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98798C9" w14:textId="77777777" w:rsidR="00156F87" w:rsidRPr="00120C26" w:rsidRDefault="00156F87" w:rsidP="00156F87">
            <w:pPr>
              <w:rPr>
                <w:rFonts w:ascii="Arial" w:hAnsi="Arial" w:cs="Arial"/>
                <w:sz w:val="18"/>
                <w:szCs w:val="18"/>
              </w:rPr>
            </w:pPr>
            <w:r w:rsidRPr="00120C26">
              <w:rPr>
                <w:rFonts w:ascii="Arial" w:hAnsi="Arial" w:cs="Arial"/>
                <w:sz w:val="18"/>
                <w:szCs w:val="18"/>
              </w:rPr>
              <w:t>Titus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11FD464B" w14:textId="77777777" w:rsidR="00156F87" w:rsidRPr="00120C26" w:rsidRDefault="00156F87" w:rsidP="00156F87">
            <w:pPr>
              <w:rPr>
                <w:rFonts w:ascii="Arial" w:hAnsi="Arial" w:cs="Arial"/>
                <w:sz w:val="18"/>
                <w:szCs w:val="18"/>
              </w:rPr>
            </w:pPr>
            <w:r w:rsidRPr="00120C26">
              <w:rPr>
                <w:rFonts w:ascii="Arial" w:hAnsi="Arial" w:cs="Arial"/>
                <w:sz w:val="18"/>
                <w:szCs w:val="18"/>
              </w:rPr>
              <w:t>Titus County For all TSP Use</w:t>
            </w:r>
          </w:p>
        </w:tc>
      </w:tr>
      <w:tr w:rsidR="00156F87" w:rsidRPr="00120C26" w14:paraId="686A7FE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580A25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2225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2E0A9E3" w14:textId="77777777" w:rsidR="00156F87" w:rsidRPr="00120C26" w:rsidRDefault="00156F87" w:rsidP="00156F87">
            <w:pPr>
              <w:rPr>
                <w:rFonts w:ascii="Arial" w:hAnsi="Arial" w:cs="Arial"/>
                <w:sz w:val="18"/>
                <w:szCs w:val="18"/>
              </w:rPr>
            </w:pPr>
            <w:r w:rsidRPr="00120C26">
              <w:rPr>
                <w:rFonts w:ascii="Arial" w:hAnsi="Arial" w:cs="Arial"/>
                <w:sz w:val="18"/>
                <w:szCs w:val="18"/>
              </w:rPr>
              <w:t>Tom Green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FE251D7" w14:textId="77777777" w:rsidR="00156F87" w:rsidRPr="00120C26" w:rsidRDefault="00156F87" w:rsidP="00156F87">
            <w:pPr>
              <w:rPr>
                <w:rFonts w:ascii="Arial" w:hAnsi="Arial" w:cs="Arial"/>
                <w:sz w:val="18"/>
                <w:szCs w:val="18"/>
              </w:rPr>
            </w:pPr>
            <w:r w:rsidRPr="00120C26">
              <w:rPr>
                <w:rFonts w:ascii="Arial" w:hAnsi="Arial" w:cs="Arial"/>
                <w:sz w:val="18"/>
                <w:szCs w:val="18"/>
              </w:rPr>
              <w:t>Tom Green County For all TSP Use</w:t>
            </w:r>
          </w:p>
        </w:tc>
      </w:tr>
      <w:tr w:rsidR="00156F87" w:rsidRPr="00120C26" w14:paraId="15C4402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8BA39E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2226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B4C4375" w14:textId="77777777" w:rsidR="00156F87" w:rsidRPr="00120C26" w:rsidRDefault="00156F87" w:rsidP="00156F87">
            <w:pPr>
              <w:rPr>
                <w:rFonts w:ascii="Arial" w:hAnsi="Arial" w:cs="Arial"/>
                <w:sz w:val="18"/>
                <w:szCs w:val="18"/>
              </w:rPr>
            </w:pPr>
            <w:r w:rsidRPr="00120C26">
              <w:rPr>
                <w:rFonts w:ascii="Arial" w:hAnsi="Arial" w:cs="Arial"/>
                <w:sz w:val="18"/>
                <w:szCs w:val="18"/>
              </w:rPr>
              <w:t>Travis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7C4D8F7" w14:textId="77777777" w:rsidR="00156F87" w:rsidRPr="00120C26" w:rsidRDefault="00156F87" w:rsidP="00156F87">
            <w:pPr>
              <w:rPr>
                <w:rFonts w:ascii="Arial" w:hAnsi="Arial" w:cs="Arial"/>
                <w:sz w:val="18"/>
                <w:szCs w:val="18"/>
              </w:rPr>
            </w:pPr>
            <w:r w:rsidRPr="00120C26">
              <w:rPr>
                <w:rFonts w:ascii="Arial" w:hAnsi="Arial" w:cs="Arial"/>
                <w:sz w:val="18"/>
                <w:szCs w:val="18"/>
              </w:rPr>
              <w:t>Travis County For all TSP Use</w:t>
            </w:r>
          </w:p>
        </w:tc>
      </w:tr>
      <w:tr w:rsidR="00156F87" w:rsidRPr="00120C26" w14:paraId="279B4D5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4DD78B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2227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F6C39C6" w14:textId="77777777" w:rsidR="00156F87" w:rsidRPr="00120C26" w:rsidRDefault="00156F87" w:rsidP="00156F87">
            <w:pPr>
              <w:rPr>
                <w:rFonts w:ascii="Arial" w:hAnsi="Arial" w:cs="Arial"/>
                <w:sz w:val="18"/>
                <w:szCs w:val="18"/>
              </w:rPr>
            </w:pPr>
            <w:r w:rsidRPr="00120C26">
              <w:rPr>
                <w:rFonts w:ascii="Arial" w:hAnsi="Arial" w:cs="Arial"/>
                <w:sz w:val="18"/>
                <w:szCs w:val="18"/>
              </w:rPr>
              <w:t>Trinity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5F15D76" w14:textId="77777777" w:rsidR="00156F87" w:rsidRPr="00120C26" w:rsidRDefault="00156F87" w:rsidP="00156F87">
            <w:pPr>
              <w:rPr>
                <w:rFonts w:ascii="Arial" w:hAnsi="Arial" w:cs="Arial"/>
                <w:sz w:val="18"/>
                <w:szCs w:val="18"/>
              </w:rPr>
            </w:pPr>
            <w:r w:rsidRPr="00120C26">
              <w:rPr>
                <w:rFonts w:ascii="Arial" w:hAnsi="Arial" w:cs="Arial"/>
                <w:sz w:val="18"/>
                <w:szCs w:val="18"/>
              </w:rPr>
              <w:t>Trinity County For all TSP Use</w:t>
            </w:r>
          </w:p>
        </w:tc>
      </w:tr>
      <w:tr w:rsidR="00156F87" w:rsidRPr="00120C26" w14:paraId="7CB10B1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F3A5EE"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2228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D315755" w14:textId="77777777" w:rsidR="00156F87" w:rsidRPr="00120C26" w:rsidRDefault="00156F87" w:rsidP="00156F87">
            <w:pPr>
              <w:rPr>
                <w:rFonts w:ascii="Arial" w:hAnsi="Arial" w:cs="Arial"/>
                <w:sz w:val="18"/>
                <w:szCs w:val="18"/>
              </w:rPr>
            </w:pPr>
            <w:r w:rsidRPr="00120C26">
              <w:rPr>
                <w:rFonts w:ascii="Arial" w:hAnsi="Arial" w:cs="Arial"/>
                <w:sz w:val="18"/>
                <w:szCs w:val="18"/>
              </w:rPr>
              <w:t>Tyler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8F01061" w14:textId="77777777" w:rsidR="00156F87" w:rsidRPr="00120C26" w:rsidRDefault="00156F87" w:rsidP="00156F87">
            <w:pPr>
              <w:rPr>
                <w:rFonts w:ascii="Arial" w:hAnsi="Arial" w:cs="Arial"/>
                <w:sz w:val="18"/>
                <w:szCs w:val="18"/>
              </w:rPr>
            </w:pPr>
            <w:r w:rsidRPr="00120C26">
              <w:rPr>
                <w:rFonts w:ascii="Arial" w:hAnsi="Arial" w:cs="Arial"/>
                <w:sz w:val="18"/>
                <w:szCs w:val="18"/>
              </w:rPr>
              <w:t>Tyler County For all TSP Use</w:t>
            </w:r>
          </w:p>
        </w:tc>
      </w:tr>
      <w:tr w:rsidR="00156F87" w:rsidRPr="00120C26" w14:paraId="318ACEF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F025D00"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2229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8B689F7" w14:textId="77777777" w:rsidR="00156F87" w:rsidRPr="00120C26" w:rsidRDefault="00156F87" w:rsidP="00156F87">
            <w:pPr>
              <w:rPr>
                <w:rFonts w:ascii="Arial" w:hAnsi="Arial" w:cs="Arial"/>
                <w:sz w:val="18"/>
                <w:szCs w:val="18"/>
              </w:rPr>
            </w:pPr>
            <w:r w:rsidRPr="00120C26">
              <w:rPr>
                <w:rFonts w:ascii="Arial" w:hAnsi="Arial" w:cs="Arial"/>
                <w:sz w:val="18"/>
                <w:szCs w:val="18"/>
              </w:rPr>
              <w:t>Upshur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DD78EB6" w14:textId="77777777" w:rsidR="00156F87" w:rsidRPr="00120C26" w:rsidRDefault="00156F87" w:rsidP="00156F87">
            <w:pPr>
              <w:rPr>
                <w:rFonts w:ascii="Arial" w:hAnsi="Arial" w:cs="Arial"/>
                <w:sz w:val="18"/>
                <w:szCs w:val="18"/>
              </w:rPr>
            </w:pPr>
            <w:r w:rsidRPr="00120C26">
              <w:rPr>
                <w:rFonts w:ascii="Arial" w:hAnsi="Arial" w:cs="Arial"/>
                <w:sz w:val="18"/>
                <w:szCs w:val="18"/>
              </w:rPr>
              <w:t>Upshur County For all TSP Use</w:t>
            </w:r>
          </w:p>
        </w:tc>
      </w:tr>
      <w:tr w:rsidR="00156F87" w:rsidRPr="00120C26" w14:paraId="38C16BF6"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5335E7B"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2230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EBC72B9" w14:textId="77777777" w:rsidR="00156F87" w:rsidRPr="00120C26" w:rsidRDefault="00156F87" w:rsidP="00156F87">
            <w:pPr>
              <w:rPr>
                <w:rFonts w:ascii="Arial" w:hAnsi="Arial" w:cs="Arial"/>
                <w:sz w:val="18"/>
                <w:szCs w:val="18"/>
              </w:rPr>
            </w:pPr>
            <w:r w:rsidRPr="00120C26">
              <w:rPr>
                <w:rFonts w:ascii="Arial" w:hAnsi="Arial" w:cs="Arial"/>
                <w:sz w:val="18"/>
                <w:szCs w:val="18"/>
              </w:rPr>
              <w:t>Upton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E89D51B" w14:textId="77777777" w:rsidR="00156F87" w:rsidRPr="00120C26" w:rsidRDefault="00156F87" w:rsidP="00156F87">
            <w:pPr>
              <w:rPr>
                <w:rFonts w:ascii="Arial" w:hAnsi="Arial" w:cs="Arial"/>
                <w:sz w:val="18"/>
                <w:szCs w:val="18"/>
              </w:rPr>
            </w:pPr>
            <w:r w:rsidRPr="00120C26">
              <w:rPr>
                <w:rFonts w:ascii="Arial" w:hAnsi="Arial" w:cs="Arial"/>
                <w:sz w:val="18"/>
                <w:szCs w:val="18"/>
              </w:rPr>
              <w:t>Upton County For all TSP Use</w:t>
            </w:r>
          </w:p>
        </w:tc>
      </w:tr>
      <w:tr w:rsidR="00156F87" w:rsidRPr="00120C26" w14:paraId="597B0C2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F579FA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2231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F9470A2" w14:textId="77777777" w:rsidR="00156F87" w:rsidRPr="00120C26" w:rsidRDefault="00156F87" w:rsidP="00156F87">
            <w:pPr>
              <w:rPr>
                <w:rFonts w:ascii="Arial" w:hAnsi="Arial" w:cs="Arial"/>
                <w:sz w:val="18"/>
                <w:szCs w:val="18"/>
              </w:rPr>
            </w:pPr>
            <w:r w:rsidRPr="00120C26">
              <w:rPr>
                <w:rFonts w:ascii="Arial" w:hAnsi="Arial" w:cs="Arial"/>
                <w:sz w:val="18"/>
                <w:szCs w:val="18"/>
              </w:rPr>
              <w:t>Uvalde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CB1BBB6" w14:textId="77777777" w:rsidR="00156F87" w:rsidRPr="00120C26" w:rsidRDefault="00156F87" w:rsidP="00156F87">
            <w:pPr>
              <w:rPr>
                <w:rFonts w:ascii="Arial" w:hAnsi="Arial" w:cs="Arial"/>
                <w:sz w:val="18"/>
                <w:szCs w:val="18"/>
              </w:rPr>
            </w:pPr>
            <w:r w:rsidRPr="00120C26">
              <w:rPr>
                <w:rFonts w:ascii="Arial" w:hAnsi="Arial" w:cs="Arial"/>
                <w:sz w:val="18"/>
                <w:szCs w:val="18"/>
              </w:rPr>
              <w:t>Uvalde County For all TSP Use</w:t>
            </w:r>
          </w:p>
        </w:tc>
      </w:tr>
      <w:tr w:rsidR="00156F87" w:rsidRPr="00120C26" w14:paraId="0CB0F725"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08F437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lastRenderedPageBreak/>
              <w:t>2232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31BDE48" w14:textId="77777777" w:rsidR="00156F87" w:rsidRPr="00120C26" w:rsidRDefault="00156F87" w:rsidP="00156F87">
            <w:pPr>
              <w:rPr>
                <w:rFonts w:ascii="Arial" w:hAnsi="Arial" w:cs="Arial"/>
                <w:sz w:val="18"/>
                <w:szCs w:val="18"/>
              </w:rPr>
            </w:pPr>
            <w:r w:rsidRPr="00120C26">
              <w:rPr>
                <w:rFonts w:ascii="Arial" w:hAnsi="Arial" w:cs="Arial"/>
                <w:sz w:val="18"/>
                <w:szCs w:val="18"/>
              </w:rPr>
              <w:t>Val Verde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F2B56E3" w14:textId="77777777" w:rsidR="00156F87" w:rsidRPr="00120C26" w:rsidRDefault="00156F87" w:rsidP="00156F87">
            <w:pPr>
              <w:rPr>
                <w:rFonts w:ascii="Arial" w:hAnsi="Arial" w:cs="Arial"/>
                <w:sz w:val="18"/>
                <w:szCs w:val="18"/>
              </w:rPr>
            </w:pPr>
            <w:r w:rsidRPr="00120C26">
              <w:rPr>
                <w:rFonts w:ascii="Arial" w:hAnsi="Arial" w:cs="Arial"/>
                <w:sz w:val="18"/>
                <w:szCs w:val="18"/>
              </w:rPr>
              <w:t>Val Verde County For all TSP Use</w:t>
            </w:r>
          </w:p>
        </w:tc>
      </w:tr>
      <w:tr w:rsidR="00156F87" w:rsidRPr="00120C26" w14:paraId="6871653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C05EE2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2233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A8E325A" w14:textId="77777777" w:rsidR="00156F87" w:rsidRPr="00120C26" w:rsidRDefault="00156F87" w:rsidP="00156F87">
            <w:pPr>
              <w:rPr>
                <w:rFonts w:ascii="Arial" w:hAnsi="Arial" w:cs="Arial"/>
                <w:sz w:val="18"/>
                <w:szCs w:val="18"/>
              </w:rPr>
            </w:pPr>
            <w:r w:rsidRPr="00120C26">
              <w:rPr>
                <w:rFonts w:ascii="Arial" w:hAnsi="Arial" w:cs="Arial"/>
                <w:sz w:val="18"/>
                <w:szCs w:val="18"/>
              </w:rPr>
              <w:t>Van Zandt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C2E54A1" w14:textId="77777777" w:rsidR="00156F87" w:rsidRPr="00120C26" w:rsidRDefault="00156F87" w:rsidP="00156F87">
            <w:pPr>
              <w:rPr>
                <w:rFonts w:ascii="Arial" w:hAnsi="Arial" w:cs="Arial"/>
                <w:sz w:val="18"/>
                <w:szCs w:val="18"/>
              </w:rPr>
            </w:pPr>
            <w:r w:rsidRPr="00120C26">
              <w:rPr>
                <w:rFonts w:ascii="Arial" w:hAnsi="Arial" w:cs="Arial"/>
                <w:sz w:val="18"/>
                <w:szCs w:val="18"/>
              </w:rPr>
              <w:t>Van Zandt County For all TSP Use</w:t>
            </w:r>
          </w:p>
        </w:tc>
      </w:tr>
      <w:tr w:rsidR="00156F87" w:rsidRPr="00120C26" w14:paraId="36D668AA"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145398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2234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7BC2F75" w14:textId="77777777" w:rsidR="00156F87" w:rsidRPr="00120C26" w:rsidRDefault="00156F87" w:rsidP="00156F87">
            <w:pPr>
              <w:rPr>
                <w:rFonts w:ascii="Arial" w:hAnsi="Arial" w:cs="Arial"/>
                <w:sz w:val="18"/>
                <w:szCs w:val="18"/>
              </w:rPr>
            </w:pPr>
            <w:r w:rsidRPr="00120C26">
              <w:rPr>
                <w:rFonts w:ascii="Arial" w:hAnsi="Arial" w:cs="Arial"/>
                <w:sz w:val="18"/>
                <w:szCs w:val="18"/>
              </w:rPr>
              <w:t>Victoria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9755F50" w14:textId="77777777" w:rsidR="00156F87" w:rsidRPr="00120C26" w:rsidRDefault="00156F87" w:rsidP="00156F87">
            <w:pPr>
              <w:rPr>
                <w:rFonts w:ascii="Arial" w:hAnsi="Arial" w:cs="Arial"/>
                <w:sz w:val="18"/>
                <w:szCs w:val="18"/>
              </w:rPr>
            </w:pPr>
            <w:r w:rsidRPr="00120C26">
              <w:rPr>
                <w:rFonts w:ascii="Arial" w:hAnsi="Arial" w:cs="Arial"/>
                <w:sz w:val="18"/>
                <w:szCs w:val="18"/>
              </w:rPr>
              <w:t>Victoria County For all TSP Use</w:t>
            </w:r>
          </w:p>
        </w:tc>
      </w:tr>
      <w:tr w:rsidR="00156F87" w:rsidRPr="00120C26" w14:paraId="15A560F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5A7A0B1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2235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7092AB5" w14:textId="77777777" w:rsidR="00156F87" w:rsidRPr="00120C26" w:rsidRDefault="00156F87" w:rsidP="00156F87">
            <w:pPr>
              <w:rPr>
                <w:rFonts w:ascii="Arial" w:hAnsi="Arial" w:cs="Arial"/>
                <w:sz w:val="18"/>
                <w:szCs w:val="18"/>
              </w:rPr>
            </w:pPr>
            <w:r w:rsidRPr="00120C26">
              <w:rPr>
                <w:rFonts w:ascii="Arial" w:hAnsi="Arial" w:cs="Arial"/>
                <w:sz w:val="18"/>
                <w:szCs w:val="18"/>
              </w:rPr>
              <w:t>Walker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5B82D0E" w14:textId="77777777" w:rsidR="00156F87" w:rsidRPr="00120C26" w:rsidRDefault="00156F87" w:rsidP="00156F87">
            <w:pPr>
              <w:rPr>
                <w:rFonts w:ascii="Arial" w:hAnsi="Arial" w:cs="Arial"/>
                <w:sz w:val="18"/>
                <w:szCs w:val="18"/>
              </w:rPr>
            </w:pPr>
            <w:r w:rsidRPr="00120C26">
              <w:rPr>
                <w:rFonts w:ascii="Arial" w:hAnsi="Arial" w:cs="Arial"/>
                <w:sz w:val="18"/>
                <w:szCs w:val="18"/>
              </w:rPr>
              <w:t>Walker County For all TSP Use</w:t>
            </w:r>
          </w:p>
        </w:tc>
      </w:tr>
      <w:tr w:rsidR="00156F87" w:rsidRPr="00120C26" w14:paraId="40800CE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486506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2236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FC85E3C" w14:textId="77777777" w:rsidR="00156F87" w:rsidRPr="00120C26" w:rsidRDefault="00156F87" w:rsidP="00156F87">
            <w:pPr>
              <w:rPr>
                <w:rFonts w:ascii="Arial" w:hAnsi="Arial" w:cs="Arial"/>
                <w:sz w:val="18"/>
                <w:szCs w:val="18"/>
              </w:rPr>
            </w:pPr>
            <w:r w:rsidRPr="00120C26">
              <w:rPr>
                <w:rFonts w:ascii="Arial" w:hAnsi="Arial" w:cs="Arial"/>
                <w:sz w:val="18"/>
                <w:szCs w:val="18"/>
              </w:rPr>
              <w:t>Waller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4D3E835" w14:textId="77777777" w:rsidR="00156F87" w:rsidRPr="00120C26" w:rsidRDefault="00156F87" w:rsidP="00156F87">
            <w:pPr>
              <w:rPr>
                <w:rFonts w:ascii="Arial" w:hAnsi="Arial" w:cs="Arial"/>
                <w:sz w:val="18"/>
                <w:szCs w:val="18"/>
              </w:rPr>
            </w:pPr>
            <w:r w:rsidRPr="00120C26">
              <w:rPr>
                <w:rFonts w:ascii="Arial" w:hAnsi="Arial" w:cs="Arial"/>
                <w:sz w:val="18"/>
                <w:szCs w:val="18"/>
              </w:rPr>
              <w:t>Waller County For all TSP Use</w:t>
            </w:r>
          </w:p>
        </w:tc>
      </w:tr>
      <w:tr w:rsidR="00156F87" w:rsidRPr="00120C26" w14:paraId="596CB9BD"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7ABC21"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2237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E8FEDCA" w14:textId="77777777" w:rsidR="00156F87" w:rsidRPr="00120C26" w:rsidRDefault="00156F87" w:rsidP="00156F87">
            <w:pPr>
              <w:rPr>
                <w:rFonts w:ascii="Arial" w:hAnsi="Arial" w:cs="Arial"/>
                <w:sz w:val="18"/>
                <w:szCs w:val="18"/>
              </w:rPr>
            </w:pPr>
            <w:r w:rsidRPr="00120C26">
              <w:rPr>
                <w:rFonts w:ascii="Arial" w:hAnsi="Arial" w:cs="Arial"/>
                <w:sz w:val="18"/>
                <w:szCs w:val="18"/>
              </w:rPr>
              <w:t>Ward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72A25A3D" w14:textId="77777777" w:rsidR="00156F87" w:rsidRPr="00120C26" w:rsidRDefault="00156F87" w:rsidP="00156F87">
            <w:pPr>
              <w:rPr>
                <w:rFonts w:ascii="Arial" w:hAnsi="Arial" w:cs="Arial"/>
                <w:sz w:val="18"/>
                <w:szCs w:val="18"/>
              </w:rPr>
            </w:pPr>
            <w:r w:rsidRPr="00120C26">
              <w:rPr>
                <w:rFonts w:ascii="Arial" w:hAnsi="Arial" w:cs="Arial"/>
                <w:sz w:val="18"/>
                <w:szCs w:val="18"/>
              </w:rPr>
              <w:t>Ward County For all TSP Use</w:t>
            </w:r>
          </w:p>
        </w:tc>
      </w:tr>
      <w:tr w:rsidR="00156F87" w:rsidRPr="00120C26" w14:paraId="3DD9ACDF"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B1E70EF"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2238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9DF6289" w14:textId="77777777" w:rsidR="00156F87" w:rsidRPr="00120C26" w:rsidRDefault="00156F87" w:rsidP="00156F87">
            <w:pPr>
              <w:rPr>
                <w:rFonts w:ascii="Arial" w:hAnsi="Arial" w:cs="Arial"/>
                <w:sz w:val="18"/>
                <w:szCs w:val="18"/>
              </w:rPr>
            </w:pPr>
            <w:r w:rsidRPr="00120C26">
              <w:rPr>
                <w:rFonts w:ascii="Arial" w:hAnsi="Arial" w:cs="Arial"/>
                <w:sz w:val="18"/>
                <w:szCs w:val="18"/>
              </w:rPr>
              <w:t>Washington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29D3CFDA" w14:textId="77777777" w:rsidR="00156F87" w:rsidRPr="00120C26" w:rsidRDefault="00156F87" w:rsidP="00156F87">
            <w:pPr>
              <w:rPr>
                <w:rFonts w:ascii="Arial" w:hAnsi="Arial" w:cs="Arial"/>
                <w:sz w:val="18"/>
                <w:szCs w:val="18"/>
              </w:rPr>
            </w:pPr>
            <w:r w:rsidRPr="00120C26">
              <w:rPr>
                <w:rFonts w:ascii="Arial" w:hAnsi="Arial" w:cs="Arial"/>
                <w:sz w:val="18"/>
                <w:szCs w:val="18"/>
              </w:rPr>
              <w:t>Washington County For all TSP Use</w:t>
            </w:r>
          </w:p>
        </w:tc>
      </w:tr>
      <w:tr w:rsidR="00156F87" w:rsidRPr="00120C26" w14:paraId="3A21D324"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2C9B63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2239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600F3B" w14:textId="77777777" w:rsidR="00156F87" w:rsidRPr="00120C26" w:rsidRDefault="00156F87" w:rsidP="00156F87">
            <w:pPr>
              <w:rPr>
                <w:rFonts w:ascii="Arial" w:hAnsi="Arial" w:cs="Arial"/>
                <w:sz w:val="18"/>
                <w:szCs w:val="18"/>
              </w:rPr>
            </w:pPr>
            <w:r w:rsidRPr="00120C26">
              <w:rPr>
                <w:rFonts w:ascii="Arial" w:hAnsi="Arial" w:cs="Arial"/>
                <w:sz w:val="18"/>
                <w:szCs w:val="18"/>
              </w:rPr>
              <w:t>Webb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3352D90" w14:textId="77777777" w:rsidR="00156F87" w:rsidRPr="00120C26" w:rsidRDefault="00156F87" w:rsidP="00156F87">
            <w:pPr>
              <w:rPr>
                <w:rFonts w:ascii="Arial" w:hAnsi="Arial" w:cs="Arial"/>
                <w:sz w:val="18"/>
                <w:szCs w:val="18"/>
              </w:rPr>
            </w:pPr>
            <w:r w:rsidRPr="00120C26">
              <w:rPr>
                <w:rFonts w:ascii="Arial" w:hAnsi="Arial" w:cs="Arial"/>
                <w:sz w:val="18"/>
                <w:szCs w:val="18"/>
              </w:rPr>
              <w:t>Webb County For all TSP Use</w:t>
            </w:r>
          </w:p>
        </w:tc>
      </w:tr>
      <w:tr w:rsidR="00156F87" w:rsidRPr="00120C26" w14:paraId="71EF3193"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EADE026"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2240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F7CE401" w14:textId="77777777" w:rsidR="00156F87" w:rsidRPr="00120C26" w:rsidRDefault="00156F87" w:rsidP="00156F87">
            <w:pPr>
              <w:rPr>
                <w:rFonts w:ascii="Arial" w:hAnsi="Arial" w:cs="Arial"/>
                <w:sz w:val="18"/>
                <w:szCs w:val="18"/>
              </w:rPr>
            </w:pPr>
            <w:r w:rsidRPr="00120C26">
              <w:rPr>
                <w:rFonts w:ascii="Arial" w:hAnsi="Arial" w:cs="Arial"/>
                <w:sz w:val="18"/>
                <w:szCs w:val="18"/>
              </w:rPr>
              <w:t>Wharton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543B7CD" w14:textId="77777777" w:rsidR="00156F87" w:rsidRPr="00120C26" w:rsidRDefault="00156F87" w:rsidP="00156F87">
            <w:pPr>
              <w:rPr>
                <w:rFonts w:ascii="Arial" w:hAnsi="Arial" w:cs="Arial"/>
                <w:sz w:val="18"/>
                <w:szCs w:val="18"/>
              </w:rPr>
            </w:pPr>
            <w:r w:rsidRPr="00120C26">
              <w:rPr>
                <w:rFonts w:ascii="Arial" w:hAnsi="Arial" w:cs="Arial"/>
                <w:sz w:val="18"/>
                <w:szCs w:val="18"/>
              </w:rPr>
              <w:t>Wharton County For all TSP Use</w:t>
            </w:r>
          </w:p>
        </w:tc>
      </w:tr>
      <w:tr w:rsidR="00156F87" w:rsidRPr="00120C26" w14:paraId="097D6DC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04DC92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2241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432A43EB" w14:textId="77777777" w:rsidR="00156F87" w:rsidRPr="00120C26" w:rsidRDefault="00156F87" w:rsidP="00156F87">
            <w:pPr>
              <w:rPr>
                <w:rFonts w:ascii="Arial" w:hAnsi="Arial" w:cs="Arial"/>
                <w:sz w:val="18"/>
                <w:szCs w:val="18"/>
              </w:rPr>
            </w:pPr>
            <w:r w:rsidRPr="00120C26">
              <w:rPr>
                <w:rFonts w:ascii="Arial" w:hAnsi="Arial" w:cs="Arial"/>
                <w:sz w:val="18"/>
                <w:szCs w:val="18"/>
              </w:rPr>
              <w:t>Wheeler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77C600B" w14:textId="77777777" w:rsidR="00156F87" w:rsidRPr="00120C26" w:rsidRDefault="00156F87" w:rsidP="00156F87">
            <w:pPr>
              <w:rPr>
                <w:rFonts w:ascii="Arial" w:hAnsi="Arial" w:cs="Arial"/>
                <w:sz w:val="18"/>
                <w:szCs w:val="18"/>
              </w:rPr>
            </w:pPr>
            <w:r w:rsidRPr="00120C26">
              <w:rPr>
                <w:rFonts w:ascii="Arial" w:hAnsi="Arial" w:cs="Arial"/>
                <w:sz w:val="18"/>
                <w:szCs w:val="18"/>
              </w:rPr>
              <w:t>Wheeler County For all TSP Use</w:t>
            </w:r>
          </w:p>
        </w:tc>
      </w:tr>
      <w:tr w:rsidR="00156F87" w:rsidRPr="00120C26" w14:paraId="17DB210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2BE90E5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2242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6D8B990" w14:textId="77777777" w:rsidR="00156F87" w:rsidRPr="00120C26" w:rsidRDefault="00156F87" w:rsidP="00156F87">
            <w:pPr>
              <w:rPr>
                <w:rFonts w:ascii="Arial" w:hAnsi="Arial" w:cs="Arial"/>
                <w:sz w:val="18"/>
                <w:szCs w:val="18"/>
              </w:rPr>
            </w:pPr>
            <w:r w:rsidRPr="00120C26">
              <w:rPr>
                <w:rFonts w:ascii="Arial" w:hAnsi="Arial" w:cs="Arial"/>
                <w:sz w:val="18"/>
                <w:szCs w:val="18"/>
              </w:rPr>
              <w:t>Wichita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353907E" w14:textId="77777777" w:rsidR="00156F87" w:rsidRPr="00120C26" w:rsidRDefault="00156F87" w:rsidP="00156F87">
            <w:pPr>
              <w:rPr>
                <w:rFonts w:ascii="Arial" w:hAnsi="Arial" w:cs="Arial"/>
                <w:sz w:val="18"/>
                <w:szCs w:val="18"/>
              </w:rPr>
            </w:pPr>
            <w:r w:rsidRPr="00120C26">
              <w:rPr>
                <w:rFonts w:ascii="Arial" w:hAnsi="Arial" w:cs="Arial"/>
                <w:sz w:val="18"/>
                <w:szCs w:val="18"/>
              </w:rPr>
              <w:t>Wichita County For all TSP Use</w:t>
            </w:r>
          </w:p>
        </w:tc>
      </w:tr>
      <w:tr w:rsidR="00156F87" w:rsidRPr="00120C26" w14:paraId="1DA59069"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C8F72B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2243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3630E0E0" w14:textId="77777777" w:rsidR="00156F87" w:rsidRPr="00120C26" w:rsidRDefault="00156F87" w:rsidP="00156F87">
            <w:pPr>
              <w:rPr>
                <w:rFonts w:ascii="Arial" w:hAnsi="Arial" w:cs="Arial"/>
                <w:sz w:val="18"/>
                <w:szCs w:val="18"/>
              </w:rPr>
            </w:pPr>
            <w:r w:rsidRPr="00120C26">
              <w:rPr>
                <w:rFonts w:ascii="Arial" w:hAnsi="Arial" w:cs="Arial"/>
                <w:sz w:val="18"/>
                <w:szCs w:val="18"/>
              </w:rPr>
              <w:t>Wilbarger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C2FB7A9" w14:textId="77777777" w:rsidR="00156F87" w:rsidRPr="00120C26" w:rsidRDefault="00156F87" w:rsidP="00156F87">
            <w:pPr>
              <w:rPr>
                <w:rFonts w:ascii="Arial" w:hAnsi="Arial" w:cs="Arial"/>
                <w:sz w:val="18"/>
                <w:szCs w:val="18"/>
              </w:rPr>
            </w:pPr>
            <w:r w:rsidRPr="00120C26">
              <w:rPr>
                <w:rFonts w:ascii="Arial" w:hAnsi="Arial" w:cs="Arial"/>
                <w:sz w:val="18"/>
                <w:szCs w:val="18"/>
              </w:rPr>
              <w:t>Wilbarger County For all TSP Use</w:t>
            </w:r>
          </w:p>
        </w:tc>
      </w:tr>
      <w:tr w:rsidR="00156F87" w:rsidRPr="00120C26" w14:paraId="04FA2437"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3A1C097"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2244</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6666C1" w14:textId="77777777" w:rsidR="00156F87" w:rsidRPr="00120C26" w:rsidRDefault="00156F87" w:rsidP="00156F87">
            <w:pPr>
              <w:rPr>
                <w:rFonts w:ascii="Arial" w:hAnsi="Arial" w:cs="Arial"/>
                <w:sz w:val="18"/>
                <w:szCs w:val="18"/>
              </w:rPr>
            </w:pPr>
            <w:r w:rsidRPr="00120C26">
              <w:rPr>
                <w:rFonts w:ascii="Arial" w:hAnsi="Arial" w:cs="Arial"/>
                <w:sz w:val="18"/>
                <w:szCs w:val="18"/>
              </w:rPr>
              <w:t>Willacy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3680C45E" w14:textId="77777777" w:rsidR="00156F87" w:rsidRPr="00120C26" w:rsidRDefault="00156F87" w:rsidP="00156F87">
            <w:pPr>
              <w:rPr>
                <w:rFonts w:ascii="Arial" w:hAnsi="Arial" w:cs="Arial"/>
                <w:sz w:val="18"/>
                <w:szCs w:val="18"/>
              </w:rPr>
            </w:pPr>
            <w:r w:rsidRPr="00120C26">
              <w:rPr>
                <w:rFonts w:ascii="Arial" w:hAnsi="Arial" w:cs="Arial"/>
                <w:sz w:val="18"/>
                <w:szCs w:val="18"/>
              </w:rPr>
              <w:t>Willacy County For all TSP Use</w:t>
            </w:r>
          </w:p>
        </w:tc>
      </w:tr>
      <w:tr w:rsidR="00156F87" w:rsidRPr="00120C26" w14:paraId="1F09015C"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0B4C123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2245</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062D532" w14:textId="77777777" w:rsidR="00156F87" w:rsidRPr="00120C26" w:rsidRDefault="00156F87" w:rsidP="00156F87">
            <w:pPr>
              <w:rPr>
                <w:rFonts w:ascii="Arial" w:hAnsi="Arial" w:cs="Arial"/>
                <w:sz w:val="18"/>
                <w:szCs w:val="18"/>
              </w:rPr>
            </w:pPr>
            <w:r w:rsidRPr="00120C26">
              <w:rPr>
                <w:rFonts w:ascii="Arial" w:hAnsi="Arial" w:cs="Arial"/>
                <w:sz w:val="18"/>
                <w:szCs w:val="18"/>
              </w:rPr>
              <w:t>Williamson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A998826" w14:textId="77777777" w:rsidR="00156F87" w:rsidRPr="00120C26" w:rsidRDefault="00156F87" w:rsidP="00156F87">
            <w:pPr>
              <w:rPr>
                <w:rFonts w:ascii="Arial" w:hAnsi="Arial" w:cs="Arial"/>
                <w:sz w:val="18"/>
                <w:szCs w:val="18"/>
              </w:rPr>
            </w:pPr>
            <w:r w:rsidRPr="00120C26">
              <w:rPr>
                <w:rFonts w:ascii="Arial" w:hAnsi="Arial" w:cs="Arial"/>
                <w:sz w:val="18"/>
                <w:szCs w:val="18"/>
              </w:rPr>
              <w:t>Williamson County For all TSP Use</w:t>
            </w:r>
          </w:p>
        </w:tc>
      </w:tr>
      <w:tr w:rsidR="00156F87" w:rsidRPr="00120C26" w14:paraId="0600B6D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785E95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2246</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27554396" w14:textId="77777777" w:rsidR="00156F87" w:rsidRPr="00120C26" w:rsidRDefault="00156F87" w:rsidP="00156F87">
            <w:pPr>
              <w:rPr>
                <w:rFonts w:ascii="Arial" w:hAnsi="Arial" w:cs="Arial"/>
                <w:sz w:val="18"/>
                <w:szCs w:val="18"/>
              </w:rPr>
            </w:pPr>
            <w:r w:rsidRPr="00120C26">
              <w:rPr>
                <w:rFonts w:ascii="Arial" w:hAnsi="Arial" w:cs="Arial"/>
                <w:sz w:val="18"/>
                <w:szCs w:val="18"/>
              </w:rPr>
              <w:t>Wilson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D0EA5F1" w14:textId="77777777" w:rsidR="00156F87" w:rsidRPr="00120C26" w:rsidRDefault="00156F87" w:rsidP="00156F87">
            <w:pPr>
              <w:rPr>
                <w:rFonts w:ascii="Arial" w:hAnsi="Arial" w:cs="Arial"/>
                <w:sz w:val="18"/>
                <w:szCs w:val="18"/>
              </w:rPr>
            </w:pPr>
            <w:r w:rsidRPr="00120C26">
              <w:rPr>
                <w:rFonts w:ascii="Arial" w:hAnsi="Arial" w:cs="Arial"/>
                <w:sz w:val="18"/>
                <w:szCs w:val="18"/>
              </w:rPr>
              <w:t>Wilson County For all TSP Use</w:t>
            </w:r>
          </w:p>
        </w:tc>
      </w:tr>
      <w:tr w:rsidR="00156F87" w:rsidRPr="00120C26" w14:paraId="65C62D6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64740B7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2247</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2E96DA9" w14:textId="77777777" w:rsidR="00156F87" w:rsidRPr="00120C26" w:rsidRDefault="00156F87" w:rsidP="00156F87">
            <w:pPr>
              <w:rPr>
                <w:rFonts w:ascii="Arial" w:hAnsi="Arial" w:cs="Arial"/>
                <w:sz w:val="18"/>
                <w:szCs w:val="18"/>
              </w:rPr>
            </w:pPr>
            <w:r w:rsidRPr="00120C26">
              <w:rPr>
                <w:rFonts w:ascii="Arial" w:hAnsi="Arial" w:cs="Arial"/>
                <w:sz w:val="18"/>
                <w:szCs w:val="18"/>
              </w:rPr>
              <w:t>Winkler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020CF86" w14:textId="77777777" w:rsidR="00156F87" w:rsidRPr="00120C26" w:rsidRDefault="00156F87" w:rsidP="00156F87">
            <w:pPr>
              <w:rPr>
                <w:rFonts w:ascii="Arial" w:hAnsi="Arial" w:cs="Arial"/>
                <w:sz w:val="18"/>
                <w:szCs w:val="18"/>
              </w:rPr>
            </w:pPr>
            <w:r w:rsidRPr="00120C26">
              <w:rPr>
                <w:rFonts w:ascii="Arial" w:hAnsi="Arial" w:cs="Arial"/>
                <w:sz w:val="18"/>
                <w:szCs w:val="18"/>
              </w:rPr>
              <w:t>Winkler County For all TSP Use</w:t>
            </w:r>
          </w:p>
        </w:tc>
      </w:tr>
      <w:tr w:rsidR="00156F87" w:rsidRPr="00120C26" w14:paraId="7797F2F2"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C9C86C"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2248</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E1AD3EB" w14:textId="77777777" w:rsidR="00156F87" w:rsidRPr="00120C26" w:rsidRDefault="00156F87" w:rsidP="00156F87">
            <w:pPr>
              <w:rPr>
                <w:rFonts w:ascii="Arial" w:hAnsi="Arial" w:cs="Arial"/>
                <w:sz w:val="18"/>
                <w:szCs w:val="18"/>
              </w:rPr>
            </w:pPr>
            <w:r w:rsidRPr="00120C26">
              <w:rPr>
                <w:rFonts w:ascii="Arial" w:hAnsi="Arial" w:cs="Arial"/>
                <w:sz w:val="18"/>
                <w:szCs w:val="18"/>
              </w:rPr>
              <w:t>Wise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6409B71" w14:textId="77777777" w:rsidR="00156F87" w:rsidRPr="00120C26" w:rsidRDefault="00156F87" w:rsidP="00156F87">
            <w:pPr>
              <w:rPr>
                <w:rFonts w:ascii="Arial" w:hAnsi="Arial" w:cs="Arial"/>
                <w:sz w:val="18"/>
                <w:szCs w:val="18"/>
              </w:rPr>
            </w:pPr>
            <w:r w:rsidRPr="00120C26">
              <w:rPr>
                <w:rFonts w:ascii="Arial" w:hAnsi="Arial" w:cs="Arial"/>
                <w:sz w:val="18"/>
                <w:szCs w:val="18"/>
              </w:rPr>
              <w:t>Wise County For all TSP Use</w:t>
            </w:r>
          </w:p>
        </w:tc>
      </w:tr>
      <w:tr w:rsidR="00156F87" w:rsidRPr="00120C26" w14:paraId="6E2434D0"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1B503743"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2249</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6F64B6DD" w14:textId="77777777" w:rsidR="00156F87" w:rsidRPr="00120C26" w:rsidRDefault="00156F87" w:rsidP="00156F87">
            <w:pPr>
              <w:rPr>
                <w:rFonts w:ascii="Arial" w:hAnsi="Arial" w:cs="Arial"/>
                <w:sz w:val="18"/>
                <w:szCs w:val="18"/>
              </w:rPr>
            </w:pPr>
            <w:r w:rsidRPr="00120C26">
              <w:rPr>
                <w:rFonts w:ascii="Arial" w:hAnsi="Arial" w:cs="Arial"/>
                <w:sz w:val="18"/>
                <w:szCs w:val="18"/>
              </w:rPr>
              <w:t>Wood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05C83EF7" w14:textId="77777777" w:rsidR="00156F87" w:rsidRPr="00120C26" w:rsidRDefault="00156F87" w:rsidP="00156F87">
            <w:pPr>
              <w:rPr>
                <w:rFonts w:ascii="Arial" w:hAnsi="Arial" w:cs="Arial"/>
                <w:sz w:val="18"/>
                <w:szCs w:val="18"/>
              </w:rPr>
            </w:pPr>
            <w:r w:rsidRPr="00120C26">
              <w:rPr>
                <w:rFonts w:ascii="Arial" w:hAnsi="Arial" w:cs="Arial"/>
                <w:sz w:val="18"/>
                <w:szCs w:val="18"/>
              </w:rPr>
              <w:t>Wood County For all TSP Use</w:t>
            </w:r>
          </w:p>
        </w:tc>
      </w:tr>
      <w:tr w:rsidR="00156F87" w:rsidRPr="00120C26" w14:paraId="4FDC144B"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7E0AFA6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2250</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063568E3" w14:textId="77777777" w:rsidR="00156F87" w:rsidRPr="00120C26" w:rsidRDefault="00156F87" w:rsidP="00156F87">
            <w:pPr>
              <w:rPr>
                <w:rFonts w:ascii="Arial" w:hAnsi="Arial" w:cs="Arial"/>
                <w:sz w:val="18"/>
                <w:szCs w:val="18"/>
              </w:rPr>
            </w:pPr>
            <w:r w:rsidRPr="00120C26">
              <w:rPr>
                <w:rFonts w:ascii="Arial" w:hAnsi="Arial" w:cs="Arial"/>
                <w:sz w:val="18"/>
                <w:szCs w:val="18"/>
              </w:rPr>
              <w:t>Yoakum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A057EBE" w14:textId="77777777" w:rsidR="00156F87" w:rsidRPr="00120C26" w:rsidRDefault="00156F87" w:rsidP="00156F87">
            <w:pPr>
              <w:rPr>
                <w:rFonts w:ascii="Arial" w:hAnsi="Arial" w:cs="Arial"/>
                <w:sz w:val="18"/>
                <w:szCs w:val="18"/>
              </w:rPr>
            </w:pPr>
            <w:r w:rsidRPr="00120C26">
              <w:rPr>
                <w:rFonts w:ascii="Arial" w:hAnsi="Arial" w:cs="Arial"/>
                <w:sz w:val="18"/>
                <w:szCs w:val="18"/>
              </w:rPr>
              <w:t>Yoakum County For all TSP Use</w:t>
            </w:r>
          </w:p>
        </w:tc>
      </w:tr>
      <w:tr w:rsidR="00156F87" w:rsidRPr="00120C26" w14:paraId="0ED2349E"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49034FD8"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2251</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1F1B0011" w14:textId="77777777" w:rsidR="00156F87" w:rsidRPr="00120C26" w:rsidRDefault="00156F87" w:rsidP="00156F87">
            <w:pPr>
              <w:rPr>
                <w:rFonts w:ascii="Arial" w:hAnsi="Arial" w:cs="Arial"/>
                <w:sz w:val="18"/>
                <w:szCs w:val="18"/>
              </w:rPr>
            </w:pPr>
            <w:r w:rsidRPr="00120C26">
              <w:rPr>
                <w:rFonts w:ascii="Arial" w:hAnsi="Arial" w:cs="Arial"/>
                <w:sz w:val="18"/>
                <w:szCs w:val="18"/>
              </w:rPr>
              <w:t>Young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69DE438C" w14:textId="77777777" w:rsidR="00156F87" w:rsidRPr="00120C26" w:rsidRDefault="00156F87" w:rsidP="00156F87">
            <w:pPr>
              <w:rPr>
                <w:rFonts w:ascii="Arial" w:hAnsi="Arial" w:cs="Arial"/>
                <w:sz w:val="18"/>
                <w:szCs w:val="18"/>
              </w:rPr>
            </w:pPr>
            <w:r w:rsidRPr="00120C26">
              <w:rPr>
                <w:rFonts w:ascii="Arial" w:hAnsi="Arial" w:cs="Arial"/>
                <w:sz w:val="18"/>
                <w:szCs w:val="18"/>
              </w:rPr>
              <w:t>Young County For all TSP Use</w:t>
            </w:r>
          </w:p>
        </w:tc>
      </w:tr>
      <w:tr w:rsidR="00156F87" w:rsidRPr="00120C26" w14:paraId="76231DD1"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1395450"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2252</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7F643C67" w14:textId="77777777" w:rsidR="00156F87" w:rsidRPr="00120C26" w:rsidRDefault="00156F87" w:rsidP="00156F87">
            <w:pPr>
              <w:rPr>
                <w:rFonts w:ascii="Arial" w:hAnsi="Arial" w:cs="Arial"/>
                <w:sz w:val="18"/>
                <w:szCs w:val="18"/>
              </w:rPr>
            </w:pPr>
            <w:r w:rsidRPr="00120C26">
              <w:rPr>
                <w:rFonts w:ascii="Arial" w:hAnsi="Arial" w:cs="Arial"/>
                <w:sz w:val="18"/>
                <w:szCs w:val="18"/>
              </w:rPr>
              <w:t>Zapata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436E363A" w14:textId="77777777" w:rsidR="00156F87" w:rsidRPr="00120C26" w:rsidRDefault="00156F87" w:rsidP="00156F87">
            <w:pPr>
              <w:rPr>
                <w:rFonts w:ascii="Arial" w:hAnsi="Arial" w:cs="Arial"/>
                <w:sz w:val="18"/>
                <w:szCs w:val="18"/>
              </w:rPr>
            </w:pPr>
            <w:r w:rsidRPr="00120C26">
              <w:rPr>
                <w:rFonts w:ascii="Arial" w:hAnsi="Arial" w:cs="Arial"/>
                <w:sz w:val="18"/>
                <w:szCs w:val="18"/>
              </w:rPr>
              <w:t>Zapata County For all TSP Use</w:t>
            </w:r>
          </w:p>
        </w:tc>
      </w:tr>
      <w:tr w:rsidR="00156F87" w:rsidRPr="00120C26" w14:paraId="29AEC518" w14:textId="77777777" w:rsidTr="00164498">
        <w:trPr>
          <w:cantSplit/>
        </w:trPr>
        <w:tc>
          <w:tcPr>
            <w:tcW w:w="1071" w:type="dxa"/>
            <w:tcBorders>
              <w:top w:val="single" w:sz="4" w:space="0" w:color="auto"/>
              <w:left w:val="single" w:sz="4" w:space="0" w:color="auto"/>
              <w:bottom w:val="single" w:sz="4" w:space="0" w:color="auto"/>
              <w:right w:val="single" w:sz="4" w:space="0" w:color="auto"/>
            </w:tcBorders>
            <w:shd w:val="clear" w:color="auto" w:fill="auto"/>
          </w:tcPr>
          <w:p w14:paraId="3C3BD775" w14:textId="77777777" w:rsidR="00156F87" w:rsidRPr="00120C26" w:rsidRDefault="00156F87" w:rsidP="00156F87">
            <w:pPr>
              <w:jc w:val="center"/>
              <w:rPr>
                <w:rFonts w:ascii="Arial" w:hAnsi="Arial" w:cs="Arial"/>
                <w:sz w:val="18"/>
                <w:szCs w:val="18"/>
              </w:rPr>
            </w:pPr>
            <w:r w:rsidRPr="00120C26">
              <w:rPr>
                <w:rFonts w:ascii="Arial" w:hAnsi="Arial" w:cs="Arial"/>
                <w:sz w:val="18"/>
                <w:szCs w:val="18"/>
              </w:rPr>
              <w:t>2253</w:t>
            </w:r>
          </w:p>
        </w:tc>
        <w:tc>
          <w:tcPr>
            <w:tcW w:w="2523" w:type="dxa"/>
            <w:tcBorders>
              <w:top w:val="single" w:sz="4" w:space="0" w:color="auto"/>
              <w:left w:val="single" w:sz="4" w:space="0" w:color="auto"/>
              <w:bottom w:val="single" w:sz="4" w:space="0" w:color="auto"/>
              <w:right w:val="single" w:sz="4" w:space="0" w:color="auto"/>
            </w:tcBorders>
            <w:shd w:val="clear" w:color="auto" w:fill="auto"/>
            <w:vAlign w:val="center"/>
          </w:tcPr>
          <w:p w14:paraId="5EC57925" w14:textId="77777777" w:rsidR="00156F87" w:rsidRPr="00120C26" w:rsidRDefault="00156F87" w:rsidP="00156F87">
            <w:pPr>
              <w:rPr>
                <w:rFonts w:ascii="Arial" w:hAnsi="Arial" w:cs="Arial"/>
                <w:sz w:val="18"/>
                <w:szCs w:val="18"/>
              </w:rPr>
            </w:pPr>
            <w:r w:rsidRPr="00120C26">
              <w:rPr>
                <w:rFonts w:ascii="Arial" w:hAnsi="Arial" w:cs="Arial"/>
                <w:sz w:val="18"/>
                <w:szCs w:val="18"/>
              </w:rPr>
              <w:t>Zavala County</w:t>
            </w:r>
          </w:p>
        </w:tc>
        <w:tc>
          <w:tcPr>
            <w:tcW w:w="6456" w:type="dxa"/>
            <w:tcBorders>
              <w:top w:val="single" w:sz="4" w:space="0" w:color="auto"/>
              <w:left w:val="single" w:sz="4" w:space="0" w:color="auto"/>
              <w:bottom w:val="single" w:sz="4" w:space="0" w:color="auto"/>
              <w:right w:val="single" w:sz="4" w:space="0" w:color="auto"/>
            </w:tcBorders>
            <w:shd w:val="clear" w:color="auto" w:fill="auto"/>
            <w:vAlign w:val="center"/>
          </w:tcPr>
          <w:p w14:paraId="58C571E2" w14:textId="77777777" w:rsidR="00156F87" w:rsidRPr="00120C26" w:rsidRDefault="00156F87" w:rsidP="00156F87">
            <w:pPr>
              <w:rPr>
                <w:rFonts w:ascii="Arial" w:hAnsi="Arial" w:cs="Arial"/>
                <w:sz w:val="18"/>
                <w:szCs w:val="18"/>
              </w:rPr>
            </w:pPr>
            <w:r w:rsidRPr="00120C26">
              <w:rPr>
                <w:rFonts w:ascii="Arial" w:hAnsi="Arial" w:cs="Arial"/>
                <w:sz w:val="18"/>
                <w:szCs w:val="18"/>
              </w:rPr>
              <w:t>Zavala County For all TSP Use</w:t>
            </w:r>
          </w:p>
        </w:tc>
      </w:tr>
    </w:tbl>
    <w:p w14:paraId="30CBE2F7" w14:textId="77777777" w:rsidR="005A3AF4" w:rsidRDefault="005A3AF4">
      <w:pPr>
        <w:rPr>
          <w:color w:val="000000"/>
        </w:rPr>
      </w:pPr>
      <w:bookmarkStart w:id="622" w:name="_Hlk158375302"/>
    </w:p>
    <w:bookmarkEnd w:id="622"/>
    <w:p w14:paraId="18CEEEE1" w14:textId="77777777" w:rsidR="005A3AF4" w:rsidRDefault="005A3AF4">
      <w:pPr>
        <w:rPr>
          <w:color w:val="000000"/>
        </w:rPr>
      </w:pPr>
    </w:p>
    <w:p w14:paraId="55AEFCB6" w14:textId="77777777" w:rsidR="000F2DD7" w:rsidRDefault="000F2DD7">
      <w:pPr>
        <w:rPr>
          <w:color w:val="000000"/>
          <w:sz w:val="24"/>
        </w:rPr>
      </w:pPr>
    </w:p>
    <w:p w14:paraId="3521BD31" w14:textId="77777777" w:rsidR="000F2DD7" w:rsidRPr="00DA3493" w:rsidRDefault="00334CE3" w:rsidP="008E29EA">
      <w:pPr>
        <w:pStyle w:val="Heading8"/>
      </w:pPr>
      <w:bookmarkStart w:id="623" w:name="_1310988758"/>
      <w:bookmarkEnd w:id="623"/>
      <w:r w:rsidRPr="00DA3493">
        <w:t>A</w:t>
      </w:r>
      <w:r w:rsidR="00F92BFC" w:rsidRPr="00DA3493">
        <w:t>ppendix</w:t>
      </w:r>
      <w:r w:rsidRPr="00DA3493">
        <w:t xml:space="preserve"> </w:t>
      </w:r>
      <w:r w:rsidR="00F6036D">
        <w:t>B</w:t>
      </w:r>
    </w:p>
    <w:p w14:paraId="6A63C9EE" w14:textId="77777777" w:rsidR="00F0133B" w:rsidRPr="00DA3493" w:rsidRDefault="00F0133B" w:rsidP="008E29EA">
      <w:pPr>
        <w:pStyle w:val="Heading8"/>
      </w:pPr>
      <w:r w:rsidRPr="00DA3493">
        <w:t>Methodology for Calculating Wind Generation levels in the SSWG Cases</w:t>
      </w:r>
    </w:p>
    <w:p w14:paraId="11469418" w14:textId="77777777" w:rsidR="00F0133B" w:rsidRDefault="00F0133B" w:rsidP="00F0133B"/>
    <w:p w14:paraId="5BAC0E05" w14:textId="77777777"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14:paraId="72A2C395" w14:textId="77777777" w:rsidR="00F0133B" w:rsidRPr="00DA3493" w:rsidRDefault="00F0133B" w:rsidP="00F0133B">
      <w:pPr>
        <w:rPr>
          <w:sz w:val="24"/>
          <w:szCs w:val="24"/>
        </w:rPr>
      </w:pPr>
    </w:p>
    <w:p w14:paraId="69362F4D" w14:textId="77777777" w:rsidR="00F0133B" w:rsidRDefault="000E7938" w:rsidP="00F0133B">
      <w:r>
        <w:t xml:space="preserve">Section 3.2.6.2.2 of the Nodal </w:t>
      </w:r>
      <w:proofErr w:type="spellStart"/>
      <w:r>
        <w:t>Procotols</w:t>
      </w:r>
      <w:proofErr w:type="spellEnd"/>
      <w:r>
        <w:t xml:space="preserve"> </w:t>
      </w:r>
    </w:p>
    <w:p w14:paraId="5EC186B2" w14:textId="77777777"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14:paraId="124658BE" w14:textId="77777777" w:rsidTr="0011051A">
        <w:trPr>
          <w:cantSplit/>
        </w:trPr>
        <w:tc>
          <w:tcPr>
            <w:tcW w:w="876" w:type="pct"/>
            <w:shd w:val="clear" w:color="auto" w:fill="auto"/>
          </w:tcPr>
          <w:p w14:paraId="41593FD1" w14:textId="77777777"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14:paraId="17F21702" w14:textId="77777777" w:rsidR="0011051A" w:rsidRPr="0011051A" w:rsidRDefault="0011051A" w:rsidP="0011051A">
            <w:pPr>
              <w:spacing w:after="60"/>
            </w:pPr>
            <w:r>
              <w:rPr>
                <w:iCs/>
              </w:rPr>
              <w:t>%</w:t>
            </w:r>
          </w:p>
        </w:tc>
        <w:tc>
          <w:tcPr>
            <w:tcW w:w="3669" w:type="pct"/>
            <w:shd w:val="clear" w:color="auto" w:fill="auto"/>
          </w:tcPr>
          <w:p w14:paraId="3D6978A6" w14:textId="77777777"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14:paraId="6D344A60" w14:textId="77777777" w:rsidTr="0011051A">
        <w:trPr>
          <w:cantSplit/>
        </w:trPr>
        <w:tc>
          <w:tcPr>
            <w:tcW w:w="876" w:type="pct"/>
            <w:shd w:val="clear" w:color="auto" w:fill="auto"/>
          </w:tcPr>
          <w:p w14:paraId="2FC71BBC" w14:textId="77777777" w:rsidR="0011051A" w:rsidRPr="0011051A" w:rsidRDefault="0011051A" w:rsidP="0011051A">
            <w:pPr>
              <w:spacing w:after="60"/>
            </w:pPr>
            <w:r w:rsidRPr="006A0091">
              <w:rPr>
                <w:iCs/>
              </w:rPr>
              <w:t>WINDCAP</w:t>
            </w:r>
            <w:r>
              <w:rPr>
                <w:iCs/>
              </w:rPr>
              <w:t xml:space="preserve"> </w:t>
            </w:r>
            <w:r w:rsidRPr="006A0091">
              <w:rPr>
                <w:bCs/>
                <w:i/>
                <w:iCs/>
                <w:vertAlign w:val="subscript"/>
              </w:rPr>
              <w:t xml:space="preserve">s, </w:t>
            </w:r>
            <w:proofErr w:type="spellStart"/>
            <w:r w:rsidRPr="006A0091">
              <w:rPr>
                <w:bCs/>
                <w:i/>
                <w:iCs/>
                <w:vertAlign w:val="subscript"/>
              </w:rPr>
              <w:t>i</w:t>
            </w:r>
            <w:proofErr w:type="spellEnd"/>
            <w:r>
              <w:rPr>
                <w:bCs/>
                <w:i/>
                <w:iCs/>
                <w:vertAlign w:val="subscript"/>
              </w:rPr>
              <w:t>, r</w:t>
            </w:r>
          </w:p>
        </w:tc>
        <w:tc>
          <w:tcPr>
            <w:tcW w:w="455" w:type="pct"/>
            <w:shd w:val="clear" w:color="auto" w:fill="auto"/>
          </w:tcPr>
          <w:p w14:paraId="047FC34F" w14:textId="77777777" w:rsidR="0011051A" w:rsidRPr="0011051A" w:rsidRDefault="0011051A" w:rsidP="0011051A">
            <w:pPr>
              <w:spacing w:after="60"/>
            </w:pPr>
            <w:r w:rsidRPr="00327CE1">
              <w:rPr>
                <w:iCs/>
              </w:rPr>
              <w:t>MW</w:t>
            </w:r>
          </w:p>
        </w:tc>
        <w:tc>
          <w:tcPr>
            <w:tcW w:w="3669" w:type="pct"/>
            <w:shd w:val="clear" w:color="auto" w:fill="auto"/>
          </w:tcPr>
          <w:p w14:paraId="3474502B" w14:textId="77777777"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proofErr w:type="spellStart"/>
            <w:r w:rsidRPr="00337B9E">
              <w:rPr>
                <w:i/>
                <w:iCs/>
              </w:rPr>
              <w:t>i</w:t>
            </w:r>
            <w:proofErr w:type="spellEnd"/>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14:paraId="0A162D07" w14:textId="77777777" w:rsidR="000E7938" w:rsidRDefault="000E7938" w:rsidP="00F0133B"/>
    <w:p w14:paraId="0FCA2B9B" w14:textId="77777777" w:rsidR="000F2DD7" w:rsidRDefault="000F2DD7">
      <w:pPr>
        <w:pStyle w:val="Title"/>
        <w:tabs>
          <w:tab w:val="left" w:pos="1170"/>
        </w:tabs>
        <w:ind w:left="270" w:right="360"/>
        <w:jc w:val="both"/>
      </w:pPr>
    </w:p>
    <w:p w14:paraId="59F7866A" w14:textId="77777777" w:rsidR="000F2DD7" w:rsidRDefault="000F2DD7">
      <w:pPr>
        <w:pStyle w:val="Title"/>
        <w:tabs>
          <w:tab w:val="left" w:pos="1170"/>
        </w:tabs>
        <w:ind w:left="270" w:right="360"/>
        <w:jc w:val="both"/>
      </w:pPr>
    </w:p>
    <w:p w14:paraId="07EC77B0" w14:textId="77777777" w:rsidR="000F2DD7" w:rsidRDefault="00E66037" w:rsidP="00ED3EF1">
      <w:pPr>
        <w:pStyle w:val="Title"/>
        <w:tabs>
          <w:tab w:val="left" w:pos="1170"/>
        </w:tabs>
        <w:ind w:right="360"/>
        <w:jc w:val="both"/>
      </w:pPr>
      <w:r>
        <w:br w:type="page"/>
      </w:r>
    </w:p>
    <w:p w14:paraId="15B852FD" w14:textId="77777777" w:rsidR="00A01D84" w:rsidRPr="00A01D84" w:rsidRDefault="00A01D84" w:rsidP="00C52694">
      <w:pPr>
        <w:pStyle w:val="Heading8"/>
      </w:pPr>
      <w:r w:rsidRPr="00A01D84">
        <w:lastRenderedPageBreak/>
        <w:t xml:space="preserve">Appendix </w:t>
      </w:r>
      <w:r w:rsidR="00F6036D">
        <w:t>C</w:t>
      </w:r>
    </w:p>
    <w:p w14:paraId="5B54624A" w14:textId="77777777"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14:paraId="4F4B9B6E" w14:textId="77777777" w:rsidR="00A01D84" w:rsidRDefault="00A01D84" w:rsidP="00A01D84"/>
    <w:p w14:paraId="2296B00B" w14:textId="77777777" w:rsidR="00A01D84" w:rsidRPr="00A01D84" w:rsidRDefault="00A01D84" w:rsidP="0035790C">
      <w:pPr>
        <w:jc w:val="both"/>
        <w:rPr>
          <w:sz w:val="24"/>
          <w:szCs w:val="24"/>
        </w:rPr>
      </w:pPr>
      <w:r w:rsidRPr="00A01D84">
        <w:rPr>
          <w:sz w:val="24"/>
          <w:szCs w:val="24"/>
        </w:rPr>
        <w:t xml:space="preserve">This appendix provides an explanation of the modeling that represents Mexico’s </w:t>
      </w:r>
      <w:proofErr w:type="spellStart"/>
      <w:r w:rsidRPr="00A01D84">
        <w:rPr>
          <w:sz w:val="24"/>
          <w:szCs w:val="24"/>
        </w:rPr>
        <w:t>Comisión</w:t>
      </w:r>
      <w:proofErr w:type="spellEnd"/>
      <w:r w:rsidRPr="00A01D84">
        <w:rPr>
          <w:sz w:val="24"/>
          <w:szCs w:val="24"/>
        </w:rPr>
        <w:t xml:space="preserve"> Federal de </w:t>
      </w:r>
      <w:proofErr w:type="spellStart"/>
      <w:r w:rsidRPr="00A01D84">
        <w:rPr>
          <w:sz w:val="24"/>
          <w:szCs w:val="24"/>
        </w:rPr>
        <w:t>Electridad</w:t>
      </w:r>
      <w:proofErr w:type="spellEnd"/>
      <w:r w:rsidRPr="00A01D84">
        <w:rPr>
          <w:sz w:val="24"/>
          <w:szCs w:val="24"/>
        </w:rPr>
        <w:t xml:space="preserve">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14:paraId="09EC4AC0" w14:textId="77777777" w:rsidR="00A01D84" w:rsidRPr="00A01D84" w:rsidRDefault="00A01D84" w:rsidP="0035790C">
      <w:pPr>
        <w:jc w:val="both"/>
        <w:rPr>
          <w:sz w:val="24"/>
          <w:szCs w:val="24"/>
        </w:rPr>
      </w:pPr>
    </w:p>
    <w:p w14:paraId="48FC566E" w14:textId="0CAE566F"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w:t>
      </w:r>
      <w:r w:rsidR="003F365B">
        <w:rPr>
          <w:sz w:val="24"/>
          <w:szCs w:val="24"/>
        </w:rPr>
        <w:t xml:space="preserve"> and</w:t>
      </w:r>
      <w:r w:rsidRPr="00A01D84">
        <w:rPr>
          <w:sz w:val="24"/>
          <w:szCs w:val="24"/>
        </w:rPr>
        <w:t xml:space="preserve"> Railroad HVDC</w:t>
      </w:r>
      <w:r w:rsidR="003F365B">
        <w:rPr>
          <w:sz w:val="24"/>
          <w:szCs w:val="24"/>
        </w:rPr>
        <w:t xml:space="preserve"> ties</w:t>
      </w:r>
      <w:r w:rsidRPr="00A01D84">
        <w:rPr>
          <w:sz w:val="24"/>
          <w:szCs w:val="24"/>
        </w:rPr>
        <w:t xml:space="preserve"> that are modeled in the SSWG cases.  Lines in CFE will not be included in the ERCOT contingency list.</w:t>
      </w:r>
    </w:p>
    <w:p w14:paraId="138C9A06" w14:textId="77777777" w:rsidR="00A01D84" w:rsidRDefault="00A01D84" w:rsidP="00A01D84"/>
    <w:tbl>
      <w:tblPr>
        <w:tblW w:w="8316" w:type="dxa"/>
        <w:tblLook w:val="01E0" w:firstRow="1" w:lastRow="1" w:firstColumn="1" w:lastColumn="1" w:noHBand="0" w:noVBand="0"/>
      </w:tblPr>
      <w:tblGrid>
        <w:gridCol w:w="4248"/>
        <w:gridCol w:w="1980"/>
        <w:gridCol w:w="2088"/>
      </w:tblGrid>
      <w:tr w:rsidR="00A01D84" w14:paraId="63D647B0" w14:textId="77777777" w:rsidTr="00557AE8">
        <w:trPr>
          <w:trHeight w:val="432"/>
        </w:trPr>
        <w:tc>
          <w:tcPr>
            <w:tcW w:w="4248" w:type="dxa"/>
          </w:tcPr>
          <w:p w14:paraId="13FD866A" w14:textId="77777777" w:rsidR="00A01D84" w:rsidRPr="000F1293" w:rsidRDefault="00A01D84" w:rsidP="002505A1">
            <w:pPr>
              <w:jc w:val="center"/>
              <w:rPr>
                <w:b/>
              </w:rPr>
            </w:pPr>
            <w:r w:rsidRPr="000F1293">
              <w:rPr>
                <w:b/>
              </w:rPr>
              <w:t>Generation Station Name</w:t>
            </w:r>
          </w:p>
        </w:tc>
        <w:tc>
          <w:tcPr>
            <w:tcW w:w="1980" w:type="dxa"/>
          </w:tcPr>
          <w:p w14:paraId="001A46C3" w14:textId="77777777" w:rsidR="00A01D84" w:rsidRPr="000F1293" w:rsidRDefault="00A01D84" w:rsidP="002505A1">
            <w:pPr>
              <w:jc w:val="center"/>
              <w:rPr>
                <w:b/>
              </w:rPr>
            </w:pPr>
            <w:r w:rsidRPr="000F1293">
              <w:rPr>
                <w:b/>
              </w:rPr>
              <w:t>Bus Number</w:t>
            </w:r>
          </w:p>
        </w:tc>
        <w:tc>
          <w:tcPr>
            <w:tcW w:w="2088" w:type="dxa"/>
          </w:tcPr>
          <w:p w14:paraId="0B194770" w14:textId="77777777" w:rsidR="00A01D84" w:rsidRPr="000F1293" w:rsidRDefault="00A01D84" w:rsidP="002505A1">
            <w:pPr>
              <w:jc w:val="center"/>
              <w:rPr>
                <w:b/>
              </w:rPr>
            </w:pPr>
            <w:r w:rsidRPr="000F1293">
              <w:rPr>
                <w:b/>
              </w:rPr>
              <w:t>Bus Voltage</w:t>
            </w:r>
          </w:p>
        </w:tc>
      </w:tr>
      <w:tr w:rsidR="00A01D84" w14:paraId="710466C4" w14:textId="77777777" w:rsidTr="00557AE8">
        <w:trPr>
          <w:trHeight w:val="432"/>
        </w:trPr>
        <w:tc>
          <w:tcPr>
            <w:tcW w:w="4248" w:type="dxa"/>
          </w:tcPr>
          <w:p w14:paraId="2E891567" w14:textId="77777777" w:rsidR="00A01D84" w:rsidRDefault="00A01D84" w:rsidP="002505A1">
            <w:r>
              <w:t>CIDINDUS-138 (System Equivalent)</w:t>
            </w:r>
          </w:p>
        </w:tc>
        <w:tc>
          <w:tcPr>
            <w:tcW w:w="1980" w:type="dxa"/>
          </w:tcPr>
          <w:p w14:paraId="5C06DF3E" w14:textId="77777777" w:rsidR="00A01D84" w:rsidRDefault="00A01D84" w:rsidP="002505A1">
            <w:pPr>
              <w:jc w:val="center"/>
            </w:pPr>
            <w:r>
              <w:t>86104</w:t>
            </w:r>
          </w:p>
        </w:tc>
        <w:tc>
          <w:tcPr>
            <w:tcW w:w="2088" w:type="dxa"/>
          </w:tcPr>
          <w:p w14:paraId="0EAF2AAA" w14:textId="77777777" w:rsidR="00A01D84" w:rsidRDefault="00A01D84" w:rsidP="002505A1">
            <w:pPr>
              <w:jc w:val="center"/>
            </w:pPr>
            <w:r>
              <w:t>138kV</w:t>
            </w:r>
          </w:p>
        </w:tc>
      </w:tr>
      <w:tr w:rsidR="00A01D84" w14:paraId="547B9BE0" w14:textId="77777777" w:rsidTr="00557AE8">
        <w:trPr>
          <w:trHeight w:val="432"/>
        </w:trPr>
        <w:tc>
          <w:tcPr>
            <w:tcW w:w="4248" w:type="dxa"/>
          </w:tcPr>
          <w:p w14:paraId="50E75115" w14:textId="77777777" w:rsidR="00A01D84" w:rsidRDefault="00A01D84" w:rsidP="002505A1">
            <w:r>
              <w:t>CIDINDUS-230 (Swing Bus/Equivalent)</w:t>
            </w:r>
          </w:p>
        </w:tc>
        <w:tc>
          <w:tcPr>
            <w:tcW w:w="1980" w:type="dxa"/>
          </w:tcPr>
          <w:p w14:paraId="551E716A" w14:textId="77777777" w:rsidR="00A01D84" w:rsidRDefault="00A01D84" w:rsidP="002505A1">
            <w:pPr>
              <w:jc w:val="center"/>
            </w:pPr>
            <w:r>
              <w:t>86105</w:t>
            </w:r>
          </w:p>
        </w:tc>
        <w:tc>
          <w:tcPr>
            <w:tcW w:w="2088" w:type="dxa"/>
          </w:tcPr>
          <w:p w14:paraId="0BF1C0BC" w14:textId="77777777" w:rsidR="00A01D84" w:rsidRDefault="00A01D84" w:rsidP="002505A1">
            <w:pPr>
              <w:jc w:val="center"/>
            </w:pPr>
            <w:r>
              <w:t>230kV</w:t>
            </w:r>
          </w:p>
        </w:tc>
      </w:tr>
      <w:tr w:rsidR="00A01D84" w14:paraId="699EAA28" w14:textId="77777777" w:rsidTr="00557AE8">
        <w:trPr>
          <w:trHeight w:val="432"/>
        </w:trPr>
        <w:tc>
          <w:tcPr>
            <w:tcW w:w="4248" w:type="dxa"/>
          </w:tcPr>
          <w:p w14:paraId="2517C754" w14:textId="77777777" w:rsidR="00A01D84" w:rsidRDefault="00A01D84" w:rsidP="002505A1">
            <w:r>
              <w:t>CUF-230 (System Equivalent)</w:t>
            </w:r>
          </w:p>
        </w:tc>
        <w:tc>
          <w:tcPr>
            <w:tcW w:w="1980" w:type="dxa"/>
          </w:tcPr>
          <w:p w14:paraId="1C46AB06" w14:textId="77777777" w:rsidR="00A01D84" w:rsidRDefault="00A01D84" w:rsidP="002505A1">
            <w:pPr>
              <w:jc w:val="center"/>
            </w:pPr>
            <w:r>
              <w:t>86106</w:t>
            </w:r>
          </w:p>
        </w:tc>
        <w:tc>
          <w:tcPr>
            <w:tcW w:w="2088" w:type="dxa"/>
          </w:tcPr>
          <w:p w14:paraId="5E1BBFEC" w14:textId="77777777" w:rsidR="00A01D84" w:rsidRDefault="00A01D84" w:rsidP="002505A1">
            <w:pPr>
              <w:jc w:val="center"/>
            </w:pPr>
            <w:r>
              <w:t>230kV</w:t>
            </w:r>
          </w:p>
        </w:tc>
      </w:tr>
      <w:tr w:rsidR="00A01D84" w14:paraId="7190A275" w14:textId="77777777" w:rsidTr="00557AE8">
        <w:trPr>
          <w:trHeight w:val="432"/>
        </w:trPr>
        <w:tc>
          <w:tcPr>
            <w:tcW w:w="4248" w:type="dxa"/>
          </w:tcPr>
          <w:p w14:paraId="06F2B02E" w14:textId="77777777" w:rsidR="00A01D84" w:rsidRDefault="00A01D84" w:rsidP="002505A1">
            <w:r>
              <w:t>CUF-138 (System Equivalent)</w:t>
            </w:r>
          </w:p>
        </w:tc>
        <w:tc>
          <w:tcPr>
            <w:tcW w:w="1980" w:type="dxa"/>
          </w:tcPr>
          <w:p w14:paraId="275D7A8D" w14:textId="77777777" w:rsidR="00A01D84" w:rsidRDefault="00A01D84" w:rsidP="002505A1">
            <w:pPr>
              <w:jc w:val="center"/>
            </w:pPr>
            <w:r>
              <w:t>86107</w:t>
            </w:r>
          </w:p>
        </w:tc>
        <w:tc>
          <w:tcPr>
            <w:tcW w:w="2088" w:type="dxa"/>
          </w:tcPr>
          <w:p w14:paraId="483342A5" w14:textId="77777777" w:rsidR="00A01D84" w:rsidRDefault="00A01D84" w:rsidP="002505A1">
            <w:pPr>
              <w:jc w:val="center"/>
            </w:pPr>
            <w:r>
              <w:t>138kV</w:t>
            </w:r>
          </w:p>
        </w:tc>
      </w:tr>
    </w:tbl>
    <w:p w14:paraId="54B55FA2" w14:textId="77777777" w:rsidR="00A01D84" w:rsidRDefault="00A01D84" w:rsidP="00A01D84"/>
    <w:p w14:paraId="4D22B0E1" w14:textId="21EB2701"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Laredo and Railroad.</w:t>
      </w:r>
    </w:p>
    <w:p w14:paraId="46E87836" w14:textId="77777777"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14:paraId="7EAC3A24" w14:textId="77777777" w:rsidTr="00557AE8">
        <w:trPr>
          <w:trHeight w:val="432"/>
        </w:trPr>
        <w:tc>
          <w:tcPr>
            <w:tcW w:w="4608" w:type="dxa"/>
            <w:gridSpan w:val="3"/>
          </w:tcPr>
          <w:p w14:paraId="5F588C9A" w14:textId="77777777" w:rsidR="00A01D84" w:rsidRPr="000F1293" w:rsidRDefault="00A01D84" w:rsidP="002505A1">
            <w:pPr>
              <w:jc w:val="center"/>
              <w:rPr>
                <w:b/>
              </w:rPr>
            </w:pPr>
            <w:r>
              <w:rPr>
                <w:b/>
              </w:rPr>
              <w:t>Mexico</w:t>
            </w:r>
          </w:p>
        </w:tc>
        <w:tc>
          <w:tcPr>
            <w:tcW w:w="4248" w:type="dxa"/>
            <w:gridSpan w:val="3"/>
          </w:tcPr>
          <w:p w14:paraId="6316D9BE" w14:textId="77777777" w:rsidR="00A01D84" w:rsidRPr="000F1293" w:rsidRDefault="00A01D84" w:rsidP="002505A1">
            <w:pPr>
              <w:jc w:val="center"/>
              <w:rPr>
                <w:b/>
              </w:rPr>
            </w:pPr>
            <w:r>
              <w:rPr>
                <w:b/>
              </w:rPr>
              <w:t>United States</w:t>
            </w:r>
          </w:p>
        </w:tc>
      </w:tr>
      <w:tr w:rsidR="00A01D84" w14:paraId="4D99FC96" w14:textId="77777777" w:rsidTr="00557AE8">
        <w:trPr>
          <w:trHeight w:val="432"/>
        </w:trPr>
        <w:tc>
          <w:tcPr>
            <w:tcW w:w="2088" w:type="dxa"/>
          </w:tcPr>
          <w:p w14:paraId="303F7B67" w14:textId="77777777" w:rsidR="00A01D84" w:rsidRPr="000F1293" w:rsidRDefault="00A01D84" w:rsidP="002505A1">
            <w:pPr>
              <w:jc w:val="center"/>
              <w:rPr>
                <w:b/>
              </w:rPr>
            </w:pPr>
            <w:r>
              <w:rPr>
                <w:b/>
              </w:rPr>
              <w:t>Bus</w:t>
            </w:r>
            <w:r w:rsidRPr="000F1293">
              <w:rPr>
                <w:b/>
              </w:rPr>
              <w:t xml:space="preserve"> Name</w:t>
            </w:r>
          </w:p>
        </w:tc>
        <w:tc>
          <w:tcPr>
            <w:tcW w:w="1260" w:type="dxa"/>
          </w:tcPr>
          <w:p w14:paraId="0E6DEFDE" w14:textId="77777777" w:rsidR="00A01D84" w:rsidRPr="000F1293" w:rsidRDefault="00A01D84" w:rsidP="002505A1">
            <w:pPr>
              <w:jc w:val="center"/>
              <w:rPr>
                <w:b/>
              </w:rPr>
            </w:pPr>
            <w:r w:rsidRPr="000F1293">
              <w:rPr>
                <w:b/>
              </w:rPr>
              <w:t>Bus Number</w:t>
            </w:r>
          </w:p>
        </w:tc>
        <w:tc>
          <w:tcPr>
            <w:tcW w:w="1260" w:type="dxa"/>
          </w:tcPr>
          <w:p w14:paraId="2A97DC22" w14:textId="77777777" w:rsidR="00A01D84" w:rsidRPr="000F1293" w:rsidRDefault="00A01D84" w:rsidP="002505A1">
            <w:pPr>
              <w:jc w:val="center"/>
              <w:rPr>
                <w:b/>
              </w:rPr>
            </w:pPr>
            <w:r w:rsidRPr="000F1293">
              <w:rPr>
                <w:b/>
              </w:rPr>
              <w:t>Bus Voltage</w:t>
            </w:r>
          </w:p>
        </w:tc>
        <w:tc>
          <w:tcPr>
            <w:tcW w:w="2160" w:type="dxa"/>
          </w:tcPr>
          <w:p w14:paraId="1EE4DEF1" w14:textId="77777777" w:rsidR="00A01D84" w:rsidRPr="000F1293" w:rsidRDefault="00A01D84" w:rsidP="002505A1">
            <w:pPr>
              <w:jc w:val="center"/>
              <w:rPr>
                <w:b/>
              </w:rPr>
            </w:pPr>
            <w:r>
              <w:rPr>
                <w:b/>
              </w:rPr>
              <w:t>Bus</w:t>
            </w:r>
            <w:r w:rsidRPr="000F1293">
              <w:rPr>
                <w:b/>
              </w:rPr>
              <w:t xml:space="preserve"> Name</w:t>
            </w:r>
          </w:p>
        </w:tc>
        <w:tc>
          <w:tcPr>
            <w:tcW w:w="1080" w:type="dxa"/>
          </w:tcPr>
          <w:p w14:paraId="4D498E2E" w14:textId="77777777" w:rsidR="00A01D84" w:rsidRPr="000F1293" w:rsidRDefault="00A01D84" w:rsidP="002505A1">
            <w:pPr>
              <w:jc w:val="center"/>
              <w:rPr>
                <w:b/>
              </w:rPr>
            </w:pPr>
            <w:r w:rsidRPr="000F1293">
              <w:rPr>
                <w:b/>
              </w:rPr>
              <w:t>Bus Number</w:t>
            </w:r>
          </w:p>
        </w:tc>
        <w:tc>
          <w:tcPr>
            <w:tcW w:w="1008" w:type="dxa"/>
          </w:tcPr>
          <w:p w14:paraId="19E05141" w14:textId="77777777" w:rsidR="00A01D84" w:rsidRPr="000F1293" w:rsidRDefault="00A01D84" w:rsidP="002505A1">
            <w:pPr>
              <w:jc w:val="center"/>
              <w:rPr>
                <w:b/>
              </w:rPr>
            </w:pPr>
            <w:r w:rsidRPr="000F1293">
              <w:rPr>
                <w:b/>
              </w:rPr>
              <w:t>Bus Voltage</w:t>
            </w:r>
          </w:p>
        </w:tc>
      </w:tr>
      <w:tr w:rsidR="00A01D84" w14:paraId="20113DC7" w14:textId="77777777" w:rsidTr="00557AE8">
        <w:trPr>
          <w:trHeight w:val="432"/>
        </w:trPr>
        <w:tc>
          <w:tcPr>
            <w:tcW w:w="2088" w:type="dxa"/>
          </w:tcPr>
          <w:p w14:paraId="277BD565" w14:textId="77777777" w:rsidR="00A01D84" w:rsidRDefault="00A01D84" w:rsidP="002505A1">
            <w:r>
              <w:t>Falcon</w:t>
            </w:r>
          </w:p>
        </w:tc>
        <w:tc>
          <w:tcPr>
            <w:tcW w:w="1260" w:type="dxa"/>
          </w:tcPr>
          <w:p w14:paraId="54B6416E" w14:textId="77777777" w:rsidR="00A01D84" w:rsidRDefault="00A01D84" w:rsidP="002505A1">
            <w:pPr>
              <w:jc w:val="center"/>
            </w:pPr>
            <w:r>
              <w:t>86111</w:t>
            </w:r>
          </w:p>
        </w:tc>
        <w:tc>
          <w:tcPr>
            <w:tcW w:w="1260" w:type="dxa"/>
          </w:tcPr>
          <w:p w14:paraId="6EF90C93" w14:textId="77777777" w:rsidR="00A01D84" w:rsidRDefault="00A01D84" w:rsidP="002505A1">
            <w:pPr>
              <w:jc w:val="center"/>
            </w:pPr>
            <w:r>
              <w:t>138</w:t>
            </w:r>
          </w:p>
        </w:tc>
        <w:tc>
          <w:tcPr>
            <w:tcW w:w="2160" w:type="dxa"/>
          </w:tcPr>
          <w:p w14:paraId="636447A8" w14:textId="77777777" w:rsidR="00A01D84" w:rsidRDefault="00A01D84" w:rsidP="002505A1">
            <w:pPr>
              <w:jc w:val="center"/>
            </w:pPr>
            <w:r>
              <w:t>Falcon</w:t>
            </w:r>
          </w:p>
        </w:tc>
        <w:tc>
          <w:tcPr>
            <w:tcW w:w="1080" w:type="dxa"/>
          </w:tcPr>
          <w:p w14:paraId="191DD35F" w14:textId="77777777" w:rsidR="00A01D84" w:rsidRDefault="00A01D84" w:rsidP="002505A1">
            <w:pPr>
              <w:jc w:val="center"/>
            </w:pPr>
            <w:r>
              <w:t>8395</w:t>
            </w:r>
          </w:p>
        </w:tc>
        <w:tc>
          <w:tcPr>
            <w:tcW w:w="1008" w:type="dxa"/>
          </w:tcPr>
          <w:p w14:paraId="2842A719" w14:textId="77777777" w:rsidR="00A01D84" w:rsidRDefault="00A01D84" w:rsidP="002505A1">
            <w:pPr>
              <w:jc w:val="center"/>
            </w:pPr>
            <w:r>
              <w:t>138</w:t>
            </w:r>
          </w:p>
        </w:tc>
      </w:tr>
      <w:tr w:rsidR="00122032" w14:paraId="749199F5" w14:textId="77777777" w:rsidTr="00557AE8">
        <w:trPr>
          <w:trHeight w:val="432"/>
        </w:trPr>
        <w:tc>
          <w:tcPr>
            <w:tcW w:w="2088" w:type="dxa"/>
          </w:tcPr>
          <w:p w14:paraId="507BD103" w14:textId="77777777" w:rsidR="00122032" w:rsidRDefault="00122032" w:rsidP="002505A1">
            <w:r>
              <w:t>Piedras Negras</w:t>
            </w:r>
          </w:p>
        </w:tc>
        <w:tc>
          <w:tcPr>
            <w:tcW w:w="1260" w:type="dxa"/>
          </w:tcPr>
          <w:p w14:paraId="390E3223" w14:textId="77777777" w:rsidR="00122032" w:rsidRDefault="00122032" w:rsidP="002505A1">
            <w:pPr>
              <w:jc w:val="center"/>
            </w:pPr>
            <w:r>
              <w:t>86110</w:t>
            </w:r>
          </w:p>
        </w:tc>
        <w:tc>
          <w:tcPr>
            <w:tcW w:w="1260" w:type="dxa"/>
          </w:tcPr>
          <w:p w14:paraId="70A63E94" w14:textId="77777777" w:rsidR="00122032" w:rsidRDefault="00122032" w:rsidP="002505A1">
            <w:pPr>
              <w:jc w:val="center"/>
            </w:pPr>
            <w:r>
              <w:t>138</w:t>
            </w:r>
          </w:p>
        </w:tc>
        <w:tc>
          <w:tcPr>
            <w:tcW w:w="2160" w:type="dxa"/>
          </w:tcPr>
          <w:p w14:paraId="34BBBA1D" w14:textId="55440A4F" w:rsidR="00122032" w:rsidRDefault="00122032" w:rsidP="002505A1">
            <w:pPr>
              <w:jc w:val="center"/>
            </w:pPr>
            <w:r>
              <w:t>Laredo VFT</w:t>
            </w:r>
          </w:p>
        </w:tc>
        <w:tc>
          <w:tcPr>
            <w:tcW w:w="1080" w:type="dxa"/>
          </w:tcPr>
          <w:p w14:paraId="20DFB83D" w14:textId="2E4C5457" w:rsidR="00122032" w:rsidRDefault="00122032" w:rsidP="00237C5F">
            <w:pPr>
              <w:jc w:val="center"/>
            </w:pPr>
            <w:r>
              <w:t>80168</w:t>
            </w:r>
          </w:p>
        </w:tc>
        <w:tc>
          <w:tcPr>
            <w:tcW w:w="1008" w:type="dxa"/>
          </w:tcPr>
          <w:p w14:paraId="41ABBD7F" w14:textId="414C46B3" w:rsidR="00122032" w:rsidRDefault="00122032" w:rsidP="002505A1">
            <w:pPr>
              <w:jc w:val="center"/>
            </w:pPr>
            <w:r>
              <w:t>230</w:t>
            </w:r>
          </w:p>
        </w:tc>
      </w:tr>
      <w:tr w:rsidR="00122032" w14:paraId="0FCF585A" w14:textId="77777777" w:rsidTr="00557AE8">
        <w:trPr>
          <w:trHeight w:val="432"/>
        </w:trPr>
        <w:tc>
          <w:tcPr>
            <w:tcW w:w="2088" w:type="dxa"/>
          </w:tcPr>
          <w:p w14:paraId="10CC50A1" w14:textId="77777777" w:rsidR="00122032" w:rsidRDefault="00122032" w:rsidP="002505A1">
            <w:r>
              <w:t>Ciudad Industrial</w:t>
            </w:r>
          </w:p>
        </w:tc>
        <w:tc>
          <w:tcPr>
            <w:tcW w:w="1260" w:type="dxa"/>
          </w:tcPr>
          <w:p w14:paraId="093DF773" w14:textId="77777777" w:rsidR="00122032" w:rsidRDefault="00122032" w:rsidP="002505A1">
            <w:pPr>
              <w:jc w:val="center"/>
            </w:pPr>
            <w:r>
              <w:t>86105</w:t>
            </w:r>
          </w:p>
        </w:tc>
        <w:tc>
          <w:tcPr>
            <w:tcW w:w="1260" w:type="dxa"/>
          </w:tcPr>
          <w:p w14:paraId="294AAAC7" w14:textId="77777777" w:rsidR="00122032" w:rsidRDefault="00122032" w:rsidP="002505A1">
            <w:pPr>
              <w:jc w:val="center"/>
            </w:pPr>
            <w:r>
              <w:t>230</w:t>
            </w:r>
          </w:p>
        </w:tc>
        <w:tc>
          <w:tcPr>
            <w:tcW w:w="2160" w:type="dxa"/>
          </w:tcPr>
          <w:p w14:paraId="30867062" w14:textId="26412A9A" w:rsidR="00122032" w:rsidRDefault="00122032" w:rsidP="002505A1">
            <w:pPr>
              <w:jc w:val="center"/>
            </w:pPr>
            <w:r>
              <w:t>Laredo VFT</w:t>
            </w:r>
          </w:p>
        </w:tc>
        <w:tc>
          <w:tcPr>
            <w:tcW w:w="1080" w:type="dxa"/>
          </w:tcPr>
          <w:p w14:paraId="30921C25" w14:textId="2D0C2D2A" w:rsidR="00122032" w:rsidRDefault="00122032" w:rsidP="002505A1">
            <w:pPr>
              <w:jc w:val="center"/>
            </w:pPr>
            <w:r>
              <w:t>80169</w:t>
            </w:r>
          </w:p>
        </w:tc>
        <w:tc>
          <w:tcPr>
            <w:tcW w:w="1008" w:type="dxa"/>
          </w:tcPr>
          <w:p w14:paraId="704E8849" w14:textId="472D6838" w:rsidR="00122032" w:rsidRDefault="00122032" w:rsidP="002505A1">
            <w:pPr>
              <w:jc w:val="center"/>
            </w:pPr>
            <w:r>
              <w:t>138</w:t>
            </w:r>
          </w:p>
        </w:tc>
      </w:tr>
      <w:tr w:rsidR="00122032" w14:paraId="21FAFB7B" w14:textId="77777777" w:rsidTr="00557AE8">
        <w:trPr>
          <w:trHeight w:val="432"/>
        </w:trPr>
        <w:tc>
          <w:tcPr>
            <w:tcW w:w="2088" w:type="dxa"/>
          </w:tcPr>
          <w:p w14:paraId="207D23AD" w14:textId="77777777" w:rsidR="00122032" w:rsidRDefault="00122032" w:rsidP="002505A1">
            <w:r>
              <w:t>Ciudad Industrial</w:t>
            </w:r>
          </w:p>
        </w:tc>
        <w:tc>
          <w:tcPr>
            <w:tcW w:w="1260" w:type="dxa"/>
          </w:tcPr>
          <w:p w14:paraId="7BCE796A" w14:textId="77777777" w:rsidR="00122032" w:rsidRDefault="00122032" w:rsidP="002505A1">
            <w:pPr>
              <w:jc w:val="center"/>
            </w:pPr>
            <w:r>
              <w:t>86104</w:t>
            </w:r>
          </w:p>
        </w:tc>
        <w:tc>
          <w:tcPr>
            <w:tcW w:w="1260" w:type="dxa"/>
          </w:tcPr>
          <w:p w14:paraId="3B14C1FB" w14:textId="77777777" w:rsidR="00122032" w:rsidRDefault="00122032" w:rsidP="002505A1">
            <w:pPr>
              <w:jc w:val="center"/>
            </w:pPr>
            <w:r>
              <w:t>138</w:t>
            </w:r>
          </w:p>
        </w:tc>
        <w:tc>
          <w:tcPr>
            <w:tcW w:w="2160" w:type="dxa"/>
          </w:tcPr>
          <w:p w14:paraId="2662985F" w14:textId="3403FC85" w:rsidR="00122032" w:rsidRDefault="00122032" w:rsidP="002505A1">
            <w:pPr>
              <w:jc w:val="center"/>
            </w:pPr>
            <w:r>
              <w:t>Railroad</w:t>
            </w:r>
          </w:p>
        </w:tc>
        <w:tc>
          <w:tcPr>
            <w:tcW w:w="1080" w:type="dxa"/>
          </w:tcPr>
          <w:p w14:paraId="2F7C345A" w14:textId="17FB3B6F" w:rsidR="00122032" w:rsidRDefault="00122032" w:rsidP="002505A1">
            <w:pPr>
              <w:jc w:val="center"/>
            </w:pPr>
            <w:r>
              <w:t>79604</w:t>
            </w:r>
          </w:p>
        </w:tc>
        <w:tc>
          <w:tcPr>
            <w:tcW w:w="1008" w:type="dxa"/>
          </w:tcPr>
          <w:p w14:paraId="4AF1313E" w14:textId="1C23BEE2" w:rsidR="00122032" w:rsidRDefault="00122032" w:rsidP="002505A1">
            <w:pPr>
              <w:jc w:val="center"/>
            </w:pPr>
            <w:r>
              <w:t>138</w:t>
            </w:r>
          </w:p>
        </w:tc>
      </w:tr>
      <w:tr w:rsidR="00122032" w14:paraId="3CC5DDA7" w14:textId="77777777" w:rsidTr="00557AE8">
        <w:trPr>
          <w:trHeight w:val="432"/>
        </w:trPr>
        <w:tc>
          <w:tcPr>
            <w:tcW w:w="2088" w:type="dxa"/>
          </w:tcPr>
          <w:p w14:paraId="348E5D00" w14:textId="77777777" w:rsidR="00122032" w:rsidRDefault="00122032" w:rsidP="002505A1">
            <w:proofErr w:type="spellStart"/>
            <w:r>
              <w:t>Cumbres</w:t>
            </w:r>
            <w:proofErr w:type="spellEnd"/>
          </w:p>
        </w:tc>
        <w:tc>
          <w:tcPr>
            <w:tcW w:w="1260" w:type="dxa"/>
          </w:tcPr>
          <w:p w14:paraId="54928F22" w14:textId="77777777" w:rsidR="00122032" w:rsidRDefault="00122032" w:rsidP="002505A1">
            <w:pPr>
              <w:jc w:val="center"/>
            </w:pPr>
            <w:r>
              <w:t>86107</w:t>
            </w:r>
          </w:p>
        </w:tc>
        <w:tc>
          <w:tcPr>
            <w:tcW w:w="1260" w:type="dxa"/>
          </w:tcPr>
          <w:p w14:paraId="1589E5CB" w14:textId="77777777" w:rsidR="00122032" w:rsidRDefault="00122032" w:rsidP="002505A1">
            <w:pPr>
              <w:jc w:val="center"/>
            </w:pPr>
            <w:r>
              <w:t>138</w:t>
            </w:r>
          </w:p>
        </w:tc>
        <w:tc>
          <w:tcPr>
            <w:tcW w:w="2160" w:type="dxa"/>
          </w:tcPr>
          <w:p w14:paraId="66415970" w14:textId="225EA85D" w:rsidR="00122032" w:rsidRDefault="00122032" w:rsidP="002505A1">
            <w:pPr>
              <w:jc w:val="center"/>
            </w:pPr>
            <w:r>
              <w:t>Frontera</w:t>
            </w:r>
          </w:p>
        </w:tc>
        <w:tc>
          <w:tcPr>
            <w:tcW w:w="1080" w:type="dxa"/>
          </w:tcPr>
          <w:p w14:paraId="7410FC78" w14:textId="2A33FEE9" w:rsidR="00122032" w:rsidRDefault="00122032" w:rsidP="002505A1">
            <w:pPr>
              <w:jc w:val="center"/>
            </w:pPr>
            <w:r>
              <w:t>86114</w:t>
            </w:r>
          </w:p>
        </w:tc>
        <w:tc>
          <w:tcPr>
            <w:tcW w:w="1008" w:type="dxa"/>
          </w:tcPr>
          <w:p w14:paraId="4AB27F2E" w14:textId="27C70D2F" w:rsidR="00122032" w:rsidRDefault="00122032" w:rsidP="002505A1">
            <w:pPr>
              <w:jc w:val="center"/>
            </w:pPr>
            <w:r>
              <w:t>138</w:t>
            </w:r>
          </w:p>
        </w:tc>
      </w:tr>
      <w:tr w:rsidR="00122032" w14:paraId="715D7ADC" w14:textId="77777777" w:rsidTr="00557AE8">
        <w:trPr>
          <w:trHeight w:val="432"/>
        </w:trPr>
        <w:tc>
          <w:tcPr>
            <w:tcW w:w="2088" w:type="dxa"/>
          </w:tcPr>
          <w:p w14:paraId="0DD5369F" w14:textId="77777777" w:rsidR="00122032" w:rsidRDefault="00122032" w:rsidP="002505A1">
            <w:proofErr w:type="spellStart"/>
            <w:r>
              <w:t>Cumbres</w:t>
            </w:r>
            <w:proofErr w:type="spellEnd"/>
          </w:p>
        </w:tc>
        <w:tc>
          <w:tcPr>
            <w:tcW w:w="1260" w:type="dxa"/>
          </w:tcPr>
          <w:p w14:paraId="479D3B44" w14:textId="77777777" w:rsidR="00122032" w:rsidRDefault="00122032" w:rsidP="002505A1">
            <w:pPr>
              <w:jc w:val="center"/>
            </w:pPr>
            <w:r>
              <w:t>86107</w:t>
            </w:r>
          </w:p>
        </w:tc>
        <w:tc>
          <w:tcPr>
            <w:tcW w:w="1260" w:type="dxa"/>
          </w:tcPr>
          <w:p w14:paraId="75F780CF" w14:textId="77777777" w:rsidR="00122032" w:rsidRDefault="00122032" w:rsidP="002505A1">
            <w:pPr>
              <w:jc w:val="center"/>
            </w:pPr>
            <w:r>
              <w:t>138</w:t>
            </w:r>
          </w:p>
        </w:tc>
        <w:tc>
          <w:tcPr>
            <w:tcW w:w="2160" w:type="dxa"/>
          </w:tcPr>
          <w:p w14:paraId="33156EA0" w14:textId="1A518411" w:rsidR="00122032" w:rsidRDefault="00122032" w:rsidP="002505A1">
            <w:pPr>
              <w:jc w:val="center"/>
            </w:pPr>
            <w:r>
              <w:t>Military Highway</w:t>
            </w:r>
          </w:p>
        </w:tc>
        <w:tc>
          <w:tcPr>
            <w:tcW w:w="1080" w:type="dxa"/>
          </w:tcPr>
          <w:p w14:paraId="5841B97B" w14:textId="4444384C" w:rsidR="00122032" w:rsidRDefault="00122032" w:rsidP="002505A1">
            <w:pPr>
              <w:jc w:val="center"/>
            </w:pPr>
            <w:r>
              <w:t>8339</w:t>
            </w:r>
          </w:p>
        </w:tc>
        <w:tc>
          <w:tcPr>
            <w:tcW w:w="1008" w:type="dxa"/>
          </w:tcPr>
          <w:p w14:paraId="6C7576DA" w14:textId="08309753" w:rsidR="00122032" w:rsidRDefault="00122032" w:rsidP="002505A1">
            <w:pPr>
              <w:jc w:val="center"/>
            </w:pPr>
            <w:r>
              <w:t>138</w:t>
            </w:r>
          </w:p>
        </w:tc>
      </w:tr>
      <w:tr w:rsidR="00122032" w14:paraId="6E9CE4D3" w14:textId="77777777" w:rsidTr="00557AE8">
        <w:trPr>
          <w:trHeight w:val="432"/>
        </w:trPr>
        <w:tc>
          <w:tcPr>
            <w:tcW w:w="2088" w:type="dxa"/>
          </w:tcPr>
          <w:p w14:paraId="2A3F38E4" w14:textId="77777777" w:rsidR="00122032" w:rsidRDefault="00122032" w:rsidP="002505A1">
            <w:r>
              <w:t>Matamoras</w:t>
            </w:r>
          </w:p>
        </w:tc>
        <w:tc>
          <w:tcPr>
            <w:tcW w:w="1260" w:type="dxa"/>
          </w:tcPr>
          <w:p w14:paraId="56765D1E" w14:textId="77777777" w:rsidR="00122032" w:rsidRDefault="00122032" w:rsidP="002505A1">
            <w:pPr>
              <w:jc w:val="center"/>
            </w:pPr>
            <w:r>
              <w:t>86112</w:t>
            </w:r>
          </w:p>
        </w:tc>
        <w:tc>
          <w:tcPr>
            <w:tcW w:w="1260" w:type="dxa"/>
          </w:tcPr>
          <w:p w14:paraId="15DF1D05" w14:textId="77777777" w:rsidR="00122032" w:rsidRDefault="00122032" w:rsidP="002505A1">
            <w:pPr>
              <w:jc w:val="center"/>
            </w:pPr>
            <w:r>
              <w:t>138</w:t>
            </w:r>
          </w:p>
        </w:tc>
        <w:tc>
          <w:tcPr>
            <w:tcW w:w="2160" w:type="dxa"/>
          </w:tcPr>
          <w:p w14:paraId="2B69097B" w14:textId="4B2A0B37" w:rsidR="00122032" w:rsidRDefault="00122032" w:rsidP="002505A1">
            <w:pPr>
              <w:jc w:val="center"/>
            </w:pPr>
            <w:r>
              <w:t>Brownsville Switching Station</w:t>
            </w:r>
          </w:p>
        </w:tc>
        <w:tc>
          <w:tcPr>
            <w:tcW w:w="1080" w:type="dxa"/>
          </w:tcPr>
          <w:p w14:paraId="779D8427" w14:textId="26FD226F" w:rsidR="00122032" w:rsidRDefault="00122032" w:rsidP="002505A1">
            <w:pPr>
              <w:jc w:val="center"/>
            </w:pPr>
            <w:r>
              <w:t>8332</w:t>
            </w:r>
          </w:p>
        </w:tc>
        <w:tc>
          <w:tcPr>
            <w:tcW w:w="1008" w:type="dxa"/>
          </w:tcPr>
          <w:p w14:paraId="70E3CF84" w14:textId="581ED3EA" w:rsidR="00122032" w:rsidRDefault="00122032" w:rsidP="002505A1">
            <w:pPr>
              <w:jc w:val="center"/>
            </w:pPr>
            <w:r>
              <w:t>69</w:t>
            </w:r>
          </w:p>
        </w:tc>
      </w:tr>
      <w:tr w:rsidR="00122032" w14:paraId="3D8DD7AA" w14:textId="77777777" w:rsidTr="00557AE8">
        <w:trPr>
          <w:trHeight w:val="432"/>
        </w:trPr>
        <w:tc>
          <w:tcPr>
            <w:tcW w:w="2088" w:type="dxa"/>
          </w:tcPr>
          <w:p w14:paraId="140365D2" w14:textId="77777777" w:rsidR="00122032" w:rsidRDefault="00122032" w:rsidP="002505A1">
            <w:r>
              <w:t>Matamoras</w:t>
            </w:r>
          </w:p>
        </w:tc>
        <w:tc>
          <w:tcPr>
            <w:tcW w:w="1260" w:type="dxa"/>
          </w:tcPr>
          <w:p w14:paraId="6165E3CE" w14:textId="77777777" w:rsidR="00122032" w:rsidRDefault="00122032" w:rsidP="002505A1">
            <w:pPr>
              <w:jc w:val="center"/>
            </w:pPr>
            <w:r>
              <w:t>86113</w:t>
            </w:r>
          </w:p>
        </w:tc>
        <w:tc>
          <w:tcPr>
            <w:tcW w:w="1260" w:type="dxa"/>
          </w:tcPr>
          <w:p w14:paraId="1CE150B9" w14:textId="77777777" w:rsidR="00122032" w:rsidRDefault="00122032" w:rsidP="002505A1">
            <w:pPr>
              <w:jc w:val="center"/>
            </w:pPr>
            <w:r>
              <w:t>69</w:t>
            </w:r>
          </w:p>
        </w:tc>
        <w:tc>
          <w:tcPr>
            <w:tcW w:w="2160" w:type="dxa"/>
          </w:tcPr>
          <w:p w14:paraId="0AE2787E" w14:textId="31B49ED0" w:rsidR="00122032" w:rsidRDefault="00122032" w:rsidP="002505A1">
            <w:pPr>
              <w:jc w:val="center"/>
            </w:pPr>
          </w:p>
        </w:tc>
        <w:tc>
          <w:tcPr>
            <w:tcW w:w="1080" w:type="dxa"/>
          </w:tcPr>
          <w:p w14:paraId="2D351E7D" w14:textId="793D4D21" w:rsidR="00122032" w:rsidRDefault="00122032" w:rsidP="002505A1">
            <w:pPr>
              <w:jc w:val="center"/>
            </w:pPr>
          </w:p>
        </w:tc>
        <w:tc>
          <w:tcPr>
            <w:tcW w:w="1008" w:type="dxa"/>
          </w:tcPr>
          <w:p w14:paraId="69DF7B66" w14:textId="3FC4D456" w:rsidR="00122032" w:rsidRDefault="00122032" w:rsidP="002505A1">
            <w:pPr>
              <w:jc w:val="center"/>
            </w:pPr>
          </w:p>
        </w:tc>
      </w:tr>
    </w:tbl>
    <w:p w14:paraId="059765E9" w14:textId="77777777" w:rsidR="00A01D84" w:rsidRDefault="00A01D84" w:rsidP="00A01D84"/>
    <w:p w14:paraId="1C2D4442" w14:textId="77777777" w:rsidR="00A01D84" w:rsidRDefault="00A01D84" w:rsidP="00A01D84">
      <w:pPr>
        <w:rPr>
          <w:b/>
          <w:sz w:val="24"/>
          <w:szCs w:val="24"/>
          <w:u w:val="single"/>
        </w:rPr>
      </w:pPr>
    </w:p>
    <w:p w14:paraId="0FA05CB0" w14:textId="77777777" w:rsidR="00A01D84" w:rsidRDefault="00A01D84" w:rsidP="00A01D84">
      <w:pPr>
        <w:rPr>
          <w:b/>
          <w:sz w:val="24"/>
          <w:szCs w:val="24"/>
          <w:u w:val="single"/>
        </w:rPr>
      </w:pPr>
    </w:p>
    <w:p w14:paraId="16109512" w14:textId="77777777" w:rsidR="00A55A70" w:rsidRDefault="00A55A70" w:rsidP="00A01D84">
      <w:pPr>
        <w:rPr>
          <w:b/>
          <w:sz w:val="24"/>
          <w:szCs w:val="24"/>
          <w:u w:val="single"/>
        </w:rPr>
      </w:pPr>
    </w:p>
    <w:p w14:paraId="153391CF" w14:textId="77777777" w:rsidR="00A55A70" w:rsidRDefault="00B138D4" w:rsidP="00A01D84">
      <w:pPr>
        <w:rPr>
          <w:b/>
          <w:sz w:val="24"/>
          <w:szCs w:val="24"/>
          <w:u w:val="single"/>
        </w:rPr>
      </w:pPr>
      <w:r>
        <w:rPr>
          <w:b/>
          <w:sz w:val="24"/>
          <w:szCs w:val="24"/>
          <w:u w:val="single"/>
        </w:rPr>
        <w:br w:type="page"/>
      </w:r>
    </w:p>
    <w:p w14:paraId="766D6380" w14:textId="77777777" w:rsidR="00A01D84" w:rsidRPr="00A01D84" w:rsidRDefault="00A01D84" w:rsidP="00A01D84">
      <w:pPr>
        <w:rPr>
          <w:b/>
          <w:sz w:val="24"/>
          <w:szCs w:val="24"/>
          <w:u w:val="single"/>
        </w:rPr>
      </w:pPr>
      <w:r w:rsidRPr="00A01D84">
        <w:rPr>
          <w:b/>
          <w:sz w:val="24"/>
          <w:szCs w:val="24"/>
          <w:u w:val="single"/>
        </w:rPr>
        <w:lastRenderedPageBreak/>
        <w:t>Asynchronous Ties</w:t>
      </w:r>
    </w:p>
    <w:p w14:paraId="5D8F1345" w14:textId="77777777" w:rsidR="00A01D84" w:rsidRPr="00A01D84" w:rsidRDefault="00A01D84" w:rsidP="00A01D84">
      <w:pPr>
        <w:rPr>
          <w:sz w:val="24"/>
          <w:szCs w:val="24"/>
        </w:rPr>
      </w:pPr>
    </w:p>
    <w:p w14:paraId="54E31BF3" w14:textId="77777777" w:rsidR="00A01D84" w:rsidRPr="00A01D84" w:rsidRDefault="00A01D84" w:rsidP="00A01D84">
      <w:pPr>
        <w:rPr>
          <w:b/>
          <w:sz w:val="24"/>
          <w:szCs w:val="24"/>
        </w:rPr>
      </w:pPr>
      <w:r w:rsidRPr="00A01D84">
        <w:rPr>
          <w:b/>
          <w:sz w:val="24"/>
          <w:szCs w:val="24"/>
        </w:rPr>
        <w:t>Laredo</w:t>
      </w:r>
    </w:p>
    <w:p w14:paraId="27B429F9" w14:textId="77777777" w:rsidR="00A01D84" w:rsidRDefault="00A01D84" w:rsidP="0035790C">
      <w:pPr>
        <w:jc w:val="both"/>
      </w:pPr>
    </w:p>
    <w:p w14:paraId="45BAF020" w14:textId="0F15B653"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w:t>
      </w:r>
      <w:r w:rsidR="003F365B">
        <w:rPr>
          <w:sz w:val="24"/>
          <w:szCs w:val="24"/>
        </w:rPr>
        <w:t xml:space="preserve"> with a total transfer capability of 100 MW</w:t>
      </w:r>
      <w:r w:rsidRPr="00A01D84">
        <w:rPr>
          <w:sz w:val="24"/>
          <w:szCs w:val="24"/>
        </w:rPr>
        <w:t xml:space="preserve">.  The VFT is tied to the CFE system by a </w:t>
      </w:r>
      <w:proofErr w:type="gramStart"/>
      <w:r w:rsidRPr="00A01D84">
        <w:rPr>
          <w:sz w:val="24"/>
          <w:szCs w:val="24"/>
        </w:rPr>
        <w:t>12.73 mile</w:t>
      </w:r>
      <w:proofErr w:type="gramEnd"/>
      <w:r w:rsidRPr="00A01D84">
        <w:rPr>
          <w:sz w:val="24"/>
          <w:szCs w:val="24"/>
        </w:rPr>
        <w:t xml:space="preserve"> 230 kV transmission line and a 12.39 mile normally open 138 kV transmission line.  Both lines terminate at the CFE Ciudad Industrial Substation (86103 and 86104) and are </w:t>
      </w:r>
      <w:proofErr w:type="spellStart"/>
      <w:r w:rsidRPr="00A01D84">
        <w:rPr>
          <w:sz w:val="24"/>
          <w:szCs w:val="24"/>
        </w:rPr>
        <w:t>breakered</w:t>
      </w:r>
      <w:proofErr w:type="spellEnd"/>
      <w:r w:rsidRPr="00A01D84">
        <w:rPr>
          <w:sz w:val="24"/>
          <w:szCs w:val="24"/>
        </w:rPr>
        <w:t xml:space="preserve"> at each end.  There is also a normally open 138 kV transmission line between the Laredo Power Plant (8293) and the Laredo VFT (80169) that is utilized for emergency block load transfers between ERCOT and CFE.  The Laredo Power Plant to Laredo VFT 138 kV transmission line is </w:t>
      </w:r>
      <w:proofErr w:type="spellStart"/>
      <w:r w:rsidRPr="00A01D84">
        <w:rPr>
          <w:sz w:val="24"/>
          <w:szCs w:val="24"/>
        </w:rPr>
        <w:t>breakered</w:t>
      </w:r>
      <w:proofErr w:type="spellEnd"/>
      <w:r w:rsidRPr="00A01D84">
        <w:rPr>
          <w:sz w:val="24"/>
          <w:szCs w:val="24"/>
        </w:rPr>
        <w:t xml:space="preserve"> at both ends.</w:t>
      </w:r>
    </w:p>
    <w:p w14:paraId="2F9ADE15" w14:textId="77777777" w:rsidR="00A01D84" w:rsidRDefault="00A01D84" w:rsidP="0035790C">
      <w:pPr>
        <w:jc w:val="both"/>
      </w:pPr>
    </w:p>
    <w:p w14:paraId="63469907" w14:textId="77777777" w:rsidR="00A01D84" w:rsidRPr="00A01D84" w:rsidRDefault="00A01D84" w:rsidP="0035790C">
      <w:pPr>
        <w:jc w:val="both"/>
        <w:rPr>
          <w:b/>
          <w:sz w:val="24"/>
          <w:szCs w:val="24"/>
        </w:rPr>
      </w:pPr>
      <w:r w:rsidRPr="00A01D84">
        <w:rPr>
          <w:b/>
          <w:sz w:val="24"/>
          <w:szCs w:val="24"/>
        </w:rPr>
        <w:t>Railroad</w:t>
      </w:r>
    </w:p>
    <w:p w14:paraId="266993BC" w14:textId="77777777" w:rsidR="00A01D84" w:rsidRDefault="00A01D84" w:rsidP="0035790C">
      <w:pPr>
        <w:jc w:val="both"/>
      </w:pPr>
    </w:p>
    <w:p w14:paraId="3B55663E" w14:textId="7B43C46E" w:rsidR="00A01D84" w:rsidRPr="00A01D84" w:rsidRDefault="00A01D84" w:rsidP="0035790C">
      <w:pPr>
        <w:jc w:val="both"/>
        <w:rPr>
          <w:sz w:val="24"/>
          <w:szCs w:val="24"/>
        </w:rPr>
      </w:pPr>
      <w:r w:rsidRPr="00A01D84">
        <w:rPr>
          <w:sz w:val="24"/>
          <w:szCs w:val="24"/>
        </w:rPr>
        <w:t xml:space="preserve">The HVDC tie in Mission has a detailed model at busses </w:t>
      </w:r>
      <w:r w:rsidR="00BC4878">
        <w:rPr>
          <w:sz w:val="24"/>
          <w:szCs w:val="24"/>
        </w:rPr>
        <w:t>79604</w:t>
      </w:r>
      <w:r w:rsidR="00BC4878" w:rsidRPr="00A01D84">
        <w:rPr>
          <w:sz w:val="24"/>
          <w:szCs w:val="24"/>
        </w:rPr>
        <w:t xml:space="preserve"> </w:t>
      </w:r>
      <w:r w:rsidRPr="00A01D84">
        <w:rPr>
          <w:sz w:val="24"/>
          <w:szCs w:val="24"/>
        </w:rPr>
        <w:t xml:space="preserve">(ERCOT Side) and </w:t>
      </w:r>
      <w:r w:rsidR="00B511AB">
        <w:rPr>
          <w:sz w:val="24"/>
          <w:szCs w:val="24"/>
        </w:rPr>
        <w:t>79699</w:t>
      </w:r>
      <w:r w:rsidR="00BC4878" w:rsidRPr="00A01D84">
        <w:rPr>
          <w:sz w:val="24"/>
          <w:szCs w:val="24"/>
        </w:rPr>
        <w:t xml:space="preserve"> </w:t>
      </w:r>
      <w:r w:rsidRPr="00A01D84">
        <w:rPr>
          <w:sz w:val="24"/>
          <w:szCs w:val="24"/>
        </w:rPr>
        <w:t>(CFE Side)</w:t>
      </w:r>
      <w:r w:rsidR="003F365B">
        <w:rPr>
          <w:sz w:val="24"/>
          <w:szCs w:val="24"/>
        </w:rPr>
        <w:t xml:space="preserve"> with a total transfer capability of 300 MW</w:t>
      </w:r>
      <w:r w:rsidRPr="00A01D84">
        <w:rPr>
          <w:sz w:val="24"/>
          <w:szCs w:val="24"/>
        </w:rPr>
        <w:t xml:space="preserve">.  The Railroad HVDC is tied to the CFE system at </w:t>
      </w:r>
      <w:proofErr w:type="spellStart"/>
      <w:r w:rsidRPr="00A01D84">
        <w:rPr>
          <w:sz w:val="24"/>
          <w:szCs w:val="24"/>
        </w:rPr>
        <w:t>Cumbres</w:t>
      </w:r>
      <w:proofErr w:type="spellEnd"/>
      <w:r w:rsidRPr="00A01D84">
        <w:rPr>
          <w:sz w:val="24"/>
          <w:szCs w:val="24"/>
        </w:rPr>
        <w:t xml:space="preserve"> (86107) by </w:t>
      </w:r>
      <w:r w:rsidR="00076C81" w:rsidRPr="00A01D84">
        <w:rPr>
          <w:sz w:val="24"/>
          <w:szCs w:val="24"/>
        </w:rPr>
        <w:t>an</w:t>
      </w:r>
      <w:r w:rsidRPr="00A01D84">
        <w:rPr>
          <w:sz w:val="24"/>
          <w:szCs w:val="24"/>
        </w:rPr>
        <w:t xml:space="preserve"> </w:t>
      </w:r>
      <w:proofErr w:type="gramStart"/>
      <w:r w:rsidRPr="00A01D84">
        <w:rPr>
          <w:sz w:val="24"/>
          <w:szCs w:val="24"/>
        </w:rPr>
        <w:t>11.79 mile</w:t>
      </w:r>
      <w:proofErr w:type="gramEnd"/>
      <w:r w:rsidRPr="00A01D84">
        <w:rPr>
          <w:sz w:val="24"/>
          <w:szCs w:val="24"/>
        </w:rPr>
        <w:t xml:space="preserve"> 138 kV transmission line and is </w:t>
      </w:r>
      <w:proofErr w:type="spellStart"/>
      <w:r w:rsidRPr="00A01D84">
        <w:rPr>
          <w:sz w:val="24"/>
          <w:szCs w:val="24"/>
        </w:rPr>
        <w:t>breakered</w:t>
      </w:r>
      <w:proofErr w:type="spellEnd"/>
      <w:r w:rsidRPr="00A01D84">
        <w:rPr>
          <w:sz w:val="24"/>
          <w:szCs w:val="24"/>
        </w:rPr>
        <w:t xml:space="preserve"> at each end.  There is also a normally open bus tie that by-passes the HVDC that is utilized for emergency block load transfers between ERCOT and CFE.  The by-pass is </w:t>
      </w:r>
      <w:proofErr w:type="spellStart"/>
      <w:r w:rsidRPr="00A01D84">
        <w:rPr>
          <w:sz w:val="24"/>
          <w:szCs w:val="24"/>
        </w:rPr>
        <w:t>breakered</w:t>
      </w:r>
      <w:proofErr w:type="spellEnd"/>
      <w:r w:rsidRPr="00A01D84">
        <w:rPr>
          <w:sz w:val="24"/>
          <w:szCs w:val="24"/>
        </w:rPr>
        <w:t xml:space="preserve"> at both ends.</w:t>
      </w:r>
    </w:p>
    <w:p w14:paraId="56403549" w14:textId="77777777" w:rsidR="00A01D84" w:rsidRDefault="00A01D84" w:rsidP="0035790C">
      <w:pPr>
        <w:jc w:val="both"/>
      </w:pPr>
    </w:p>
    <w:p w14:paraId="13A1A704" w14:textId="77777777" w:rsidR="00A01D84" w:rsidRDefault="00A01D84" w:rsidP="00A01D84"/>
    <w:p w14:paraId="3B911274" w14:textId="77777777" w:rsidR="00A01D84" w:rsidRPr="00A01D84" w:rsidRDefault="00A01D84" w:rsidP="00A01D84">
      <w:pPr>
        <w:rPr>
          <w:b/>
          <w:sz w:val="24"/>
          <w:szCs w:val="24"/>
          <w:u w:val="single"/>
        </w:rPr>
      </w:pPr>
      <w:r w:rsidRPr="00A01D84">
        <w:rPr>
          <w:b/>
          <w:sz w:val="24"/>
          <w:szCs w:val="24"/>
          <w:u w:val="single"/>
        </w:rPr>
        <w:t>Normally Open Block Load Ties</w:t>
      </w:r>
    </w:p>
    <w:p w14:paraId="477DC95A" w14:textId="77777777" w:rsidR="00A01D84" w:rsidRPr="00A01D84" w:rsidRDefault="00A01D84" w:rsidP="00A01D84">
      <w:pPr>
        <w:rPr>
          <w:sz w:val="24"/>
          <w:szCs w:val="24"/>
        </w:rPr>
      </w:pPr>
    </w:p>
    <w:p w14:paraId="3FA25A09" w14:textId="77777777" w:rsidR="00A01D84" w:rsidRPr="00A01D84" w:rsidRDefault="00A01D84" w:rsidP="0035790C">
      <w:pPr>
        <w:jc w:val="both"/>
        <w:rPr>
          <w:b/>
          <w:sz w:val="24"/>
          <w:szCs w:val="24"/>
        </w:rPr>
      </w:pPr>
      <w:r w:rsidRPr="00A01D84">
        <w:rPr>
          <w:b/>
          <w:sz w:val="24"/>
          <w:szCs w:val="24"/>
        </w:rPr>
        <w:t>Brownsville Switching Station</w:t>
      </w:r>
    </w:p>
    <w:p w14:paraId="5264EB07" w14:textId="77777777" w:rsidR="00A01D84" w:rsidRDefault="00A01D84" w:rsidP="0035790C">
      <w:pPr>
        <w:jc w:val="both"/>
      </w:pPr>
    </w:p>
    <w:p w14:paraId="04994AA2" w14:textId="77777777" w:rsidR="00A01D84" w:rsidRPr="00A01D84" w:rsidRDefault="00A01D84" w:rsidP="0035790C">
      <w:pPr>
        <w:jc w:val="both"/>
        <w:rPr>
          <w:sz w:val="24"/>
          <w:szCs w:val="24"/>
        </w:rPr>
      </w:pPr>
      <w:r w:rsidRPr="00A01D84">
        <w:rPr>
          <w:sz w:val="24"/>
          <w:szCs w:val="24"/>
        </w:rPr>
        <w:t xml:space="preserve">The Brownsville Switching Station (8332) is connected to the CFE Matamoras Substation (86113) by a </w:t>
      </w:r>
      <w:proofErr w:type="gramStart"/>
      <w:r w:rsidRPr="00A01D84">
        <w:rPr>
          <w:sz w:val="24"/>
          <w:szCs w:val="24"/>
        </w:rPr>
        <w:t>1.9 mile</w:t>
      </w:r>
      <w:proofErr w:type="gramEnd"/>
      <w:r w:rsidRPr="00A01D84">
        <w:rPr>
          <w:sz w:val="24"/>
          <w:szCs w:val="24"/>
        </w:rPr>
        <w:t xml:space="preserve"> 69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7D0C939" w14:textId="77777777" w:rsidR="00A01D84" w:rsidRDefault="00A01D84" w:rsidP="0035790C">
      <w:pPr>
        <w:jc w:val="both"/>
      </w:pPr>
    </w:p>
    <w:p w14:paraId="6FC4552A" w14:textId="77777777" w:rsidR="00A01D84" w:rsidRPr="00A01D84" w:rsidRDefault="00A01D84" w:rsidP="0035790C">
      <w:pPr>
        <w:jc w:val="both"/>
        <w:rPr>
          <w:b/>
          <w:sz w:val="24"/>
          <w:szCs w:val="24"/>
        </w:rPr>
      </w:pPr>
      <w:r w:rsidRPr="00A01D84">
        <w:rPr>
          <w:b/>
          <w:sz w:val="24"/>
          <w:szCs w:val="24"/>
        </w:rPr>
        <w:t>Military Highway</w:t>
      </w:r>
    </w:p>
    <w:p w14:paraId="5A0414B5" w14:textId="77777777" w:rsidR="00A01D84" w:rsidRDefault="00A01D84" w:rsidP="0035790C">
      <w:pPr>
        <w:jc w:val="both"/>
      </w:pPr>
    </w:p>
    <w:p w14:paraId="699B45AF" w14:textId="77777777" w:rsidR="00A01D84" w:rsidRPr="00A01D84" w:rsidRDefault="00A01D84" w:rsidP="0035790C">
      <w:pPr>
        <w:jc w:val="both"/>
        <w:rPr>
          <w:sz w:val="24"/>
          <w:szCs w:val="24"/>
        </w:rPr>
      </w:pPr>
      <w:r w:rsidRPr="00A01D84">
        <w:rPr>
          <w:sz w:val="24"/>
          <w:szCs w:val="24"/>
        </w:rPr>
        <w:t xml:space="preserve">The Military Highway Substation (8339) is connected to the CFE Matamoras Substation (86112) by a </w:t>
      </w:r>
      <w:proofErr w:type="gramStart"/>
      <w:r w:rsidRPr="00A01D84">
        <w:rPr>
          <w:sz w:val="24"/>
          <w:szCs w:val="24"/>
        </w:rPr>
        <w:t>1.44 mile</w:t>
      </w:r>
      <w:proofErr w:type="gramEnd"/>
      <w:r w:rsidRPr="00A01D84">
        <w:rPr>
          <w:sz w:val="24"/>
          <w:szCs w:val="24"/>
        </w:rPr>
        <w:t xml:space="preserv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w:t>
      </w:r>
    </w:p>
    <w:p w14:paraId="03C8769B" w14:textId="77777777" w:rsidR="00B82205" w:rsidRDefault="00B82205" w:rsidP="0035790C">
      <w:pPr>
        <w:jc w:val="both"/>
      </w:pPr>
    </w:p>
    <w:p w14:paraId="76CE0577" w14:textId="77777777" w:rsidR="00A01D84" w:rsidRPr="00A01D84" w:rsidRDefault="00A01D84" w:rsidP="0035790C">
      <w:pPr>
        <w:jc w:val="both"/>
        <w:rPr>
          <w:b/>
          <w:sz w:val="24"/>
          <w:szCs w:val="24"/>
        </w:rPr>
      </w:pPr>
      <w:r w:rsidRPr="00A01D84">
        <w:rPr>
          <w:b/>
          <w:sz w:val="24"/>
          <w:szCs w:val="24"/>
        </w:rPr>
        <w:t>Frontera</w:t>
      </w:r>
    </w:p>
    <w:p w14:paraId="58B49BA4" w14:textId="77777777" w:rsidR="00A01D84" w:rsidRDefault="00A01D84" w:rsidP="0035790C">
      <w:pPr>
        <w:jc w:val="both"/>
      </w:pPr>
    </w:p>
    <w:p w14:paraId="23C3D4B2" w14:textId="77777777" w:rsidR="00A01D84" w:rsidRPr="00A01D84" w:rsidRDefault="00A01D84" w:rsidP="0035790C">
      <w:pPr>
        <w:jc w:val="both"/>
        <w:rPr>
          <w:sz w:val="24"/>
          <w:szCs w:val="24"/>
        </w:rPr>
      </w:pPr>
      <w:r w:rsidRPr="00A01D84">
        <w:rPr>
          <w:sz w:val="24"/>
          <w:szCs w:val="24"/>
        </w:rPr>
        <w:t xml:space="preserve">The Frontera Power Plant (86114) is connected to the CFE </w:t>
      </w:r>
      <w:proofErr w:type="spellStart"/>
      <w:r w:rsidRPr="00A01D84">
        <w:rPr>
          <w:sz w:val="24"/>
          <w:szCs w:val="24"/>
        </w:rPr>
        <w:t>Cumbres</w:t>
      </w:r>
      <w:proofErr w:type="spellEnd"/>
      <w:r w:rsidRPr="00A01D84">
        <w:rPr>
          <w:sz w:val="24"/>
          <w:szCs w:val="24"/>
        </w:rPr>
        <w:t xml:space="preserve"> Substation (86107) by a 138 kV transmission line.  This transmission line is privately owned and operated by the owners of the Frontera Power Plant and is utilized to move the generation at Frontera Power Plant between the ERCOT and CFE systems. </w:t>
      </w:r>
    </w:p>
    <w:p w14:paraId="70FA0362" w14:textId="77777777" w:rsidR="00132B50" w:rsidRDefault="00132B50" w:rsidP="00A01D84">
      <w:pPr>
        <w:rPr>
          <w:b/>
          <w:sz w:val="24"/>
          <w:szCs w:val="24"/>
        </w:rPr>
      </w:pPr>
    </w:p>
    <w:p w14:paraId="4260C29C" w14:textId="77777777" w:rsidR="00A01D84" w:rsidRPr="00A01D84" w:rsidRDefault="00A01D84" w:rsidP="0035790C">
      <w:pPr>
        <w:jc w:val="both"/>
        <w:rPr>
          <w:b/>
          <w:sz w:val="24"/>
          <w:szCs w:val="24"/>
        </w:rPr>
      </w:pPr>
      <w:r w:rsidRPr="00A01D84">
        <w:rPr>
          <w:b/>
          <w:sz w:val="24"/>
          <w:szCs w:val="24"/>
        </w:rPr>
        <w:t>Falcon</w:t>
      </w:r>
    </w:p>
    <w:p w14:paraId="1516A5D4" w14:textId="77777777" w:rsidR="00A01D84" w:rsidRPr="00594D49" w:rsidRDefault="00A01D84" w:rsidP="0035790C">
      <w:pPr>
        <w:jc w:val="both"/>
        <w:rPr>
          <w:b/>
        </w:rPr>
      </w:pPr>
    </w:p>
    <w:p w14:paraId="20E4709D" w14:textId="2BF55147" w:rsidR="00A01D84" w:rsidRDefault="00A01D84" w:rsidP="0035790C">
      <w:pPr>
        <w:jc w:val="both"/>
        <w:rPr>
          <w:sz w:val="24"/>
          <w:szCs w:val="24"/>
        </w:rPr>
      </w:pPr>
      <w:r w:rsidRPr="00A01D84">
        <w:rPr>
          <w:sz w:val="24"/>
          <w:szCs w:val="24"/>
        </w:rPr>
        <w:t xml:space="preserve">The Falcon Substation (8395) is connected to the CFE Falcon Substation (86111) by a </w:t>
      </w:r>
      <w:proofErr w:type="gramStart"/>
      <w:r w:rsidRPr="00A01D84">
        <w:rPr>
          <w:sz w:val="24"/>
          <w:szCs w:val="24"/>
        </w:rPr>
        <w:t>.3034 mile</w:t>
      </w:r>
      <w:proofErr w:type="gramEnd"/>
      <w:r w:rsidRPr="00A01D84">
        <w:rPr>
          <w:sz w:val="24"/>
          <w:szCs w:val="24"/>
        </w:rPr>
        <w:t xml:space="preserve"> 138 kV transmission line and is </w:t>
      </w:r>
      <w:proofErr w:type="spellStart"/>
      <w:r w:rsidRPr="00A01D84">
        <w:rPr>
          <w:sz w:val="24"/>
          <w:szCs w:val="24"/>
        </w:rPr>
        <w:t>breakered</w:t>
      </w:r>
      <w:proofErr w:type="spellEnd"/>
      <w:r w:rsidRPr="00A01D84">
        <w:rPr>
          <w:sz w:val="24"/>
          <w:szCs w:val="24"/>
        </w:rPr>
        <w:t xml:space="preserve"> at each end.  The transmission line is operated normally open and is utilized for emergency block load transfers between ERCOT and CFE. </w:t>
      </w:r>
    </w:p>
    <w:p w14:paraId="7D3BE90E" w14:textId="77777777" w:rsidR="00C93D70" w:rsidRPr="00A01D84" w:rsidRDefault="00C93D70" w:rsidP="0035790C">
      <w:pPr>
        <w:jc w:val="both"/>
        <w:rPr>
          <w:sz w:val="24"/>
          <w:szCs w:val="24"/>
        </w:rPr>
      </w:pPr>
    </w:p>
    <w:p w14:paraId="76C0EC28" w14:textId="77777777" w:rsidR="00A01D84" w:rsidRDefault="00A01D84" w:rsidP="0035790C">
      <w:pPr>
        <w:jc w:val="both"/>
      </w:pPr>
    </w:p>
    <w:p w14:paraId="6230B26A" w14:textId="77777777" w:rsidR="00A01D84" w:rsidRDefault="00A01D84" w:rsidP="0035790C">
      <w:pPr>
        <w:jc w:val="both"/>
      </w:pPr>
    </w:p>
    <w:p w14:paraId="01397E54" w14:textId="77777777" w:rsidR="00A01D84" w:rsidRPr="00132B50" w:rsidRDefault="00A01D84" w:rsidP="00A01D84">
      <w:pPr>
        <w:rPr>
          <w:sz w:val="24"/>
          <w:szCs w:val="24"/>
        </w:rPr>
      </w:pPr>
      <w:r w:rsidRPr="00A01D84">
        <w:rPr>
          <w:b/>
          <w:bCs/>
          <w:sz w:val="24"/>
          <w:szCs w:val="24"/>
          <w:u w:val="single"/>
        </w:rPr>
        <w:lastRenderedPageBreak/>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 xml:space="preserve">There are three normally open ties with CFE that are on the 12.47 kV distribution systems. These ties are at Amistad, </w:t>
      </w:r>
      <w:proofErr w:type="spellStart"/>
      <w:r w:rsidRPr="00132B50">
        <w:rPr>
          <w:sz w:val="24"/>
          <w:szCs w:val="24"/>
        </w:rPr>
        <w:t>Presido</w:t>
      </w:r>
      <w:proofErr w:type="spellEnd"/>
      <w:r w:rsidRPr="00132B50">
        <w:rPr>
          <w:sz w:val="24"/>
          <w:szCs w:val="24"/>
        </w:rPr>
        <w:t xml:space="preserve"> and Redford. These ties are only used for emergency block load transfers. Since SSWG does not model radial distribution systems these points are not in the SSWG power flow cases.</w:t>
      </w:r>
    </w:p>
    <w:p w14:paraId="15B00C9F" w14:textId="77777777" w:rsidR="00A01D84" w:rsidRDefault="00A01D84" w:rsidP="0035790C">
      <w:pPr>
        <w:jc w:val="both"/>
      </w:pPr>
    </w:p>
    <w:p w14:paraId="6F3331B6" w14:textId="77777777" w:rsidR="00125A2C" w:rsidRPr="00A01D84" w:rsidRDefault="004A3E87" w:rsidP="00125A2C">
      <w:pPr>
        <w:pStyle w:val="Heading8"/>
      </w:pPr>
      <w:r>
        <w:rPr>
          <w:b w:val="0"/>
        </w:rPr>
        <w:fldChar w:fldCharType="begin"/>
      </w:r>
      <w:r>
        <w:rPr>
          <w:b w:val="0"/>
        </w:rPr>
        <w:fldChar w:fldCharType="end"/>
      </w:r>
      <w:r w:rsidR="00125A2C">
        <w:br w:type="page"/>
      </w:r>
      <w:r w:rsidR="00125A2C" w:rsidRPr="00A01D84">
        <w:lastRenderedPageBreak/>
        <w:t xml:space="preserve">Appendix </w:t>
      </w:r>
      <w:r w:rsidR="00125A2C">
        <w:t>D</w:t>
      </w:r>
    </w:p>
    <w:p w14:paraId="1A070F6D" w14:textId="77777777" w:rsidR="00125A2C" w:rsidRPr="00A01D84" w:rsidRDefault="00125A2C" w:rsidP="00125A2C">
      <w:pPr>
        <w:pStyle w:val="Heading8"/>
        <w:rPr>
          <w:u w:val="single"/>
        </w:rPr>
      </w:pPr>
      <w:r>
        <w:rPr>
          <w:u w:val="single"/>
        </w:rPr>
        <w:t>Generation Unit ID Prefixes</w:t>
      </w:r>
    </w:p>
    <w:p w14:paraId="1BE78943" w14:textId="77777777" w:rsidR="00125A2C" w:rsidRDefault="00125A2C" w:rsidP="00125A2C"/>
    <w:p w14:paraId="66C4CB8C" w14:textId="179B7D38"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t>
      </w:r>
      <w:r w:rsidR="008F3063">
        <w:rPr>
          <w:sz w:val="24"/>
          <w:szCs w:val="24"/>
        </w:rPr>
        <w:t xml:space="preserve">to </w:t>
      </w:r>
      <w:r>
        <w:rPr>
          <w:sz w:val="24"/>
          <w:szCs w:val="24"/>
        </w:rPr>
        <w:t xml:space="preserve">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tbl>
      <w:tblPr>
        <w:tblW w:w="10391" w:type="dxa"/>
        <w:tblInd w:w="108" w:type="dxa"/>
        <w:tblLook w:val="04A0" w:firstRow="1" w:lastRow="0" w:firstColumn="1" w:lastColumn="0" w:noHBand="0" w:noVBand="1"/>
      </w:tblPr>
      <w:tblGrid>
        <w:gridCol w:w="2613"/>
        <w:gridCol w:w="1164"/>
        <w:gridCol w:w="985"/>
        <w:gridCol w:w="2329"/>
        <w:gridCol w:w="3300"/>
      </w:tblGrid>
      <w:tr w:rsidR="00125A2C" w:rsidRPr="00C94E56" w14:paraId="5755A492" w14:textId="77777777" w:rsidTr="00082FBA">
        <w:trPr>
          <w:trHeight w:val="628"/>
          <w:tblHeader/>
        </w:trPr>
        <w:tc>
          <w:tcPr>
            <w:tcW w:w="26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C1A3A9" w14:textId="7786B10D" w:rsidR="00125A2C" w:rsidRPr="00C94E56" w:rsidRDefault="00125A2C" w:rsidP="00125A2C">
            <w:pPr>
              <w:jc w:val="center"/>
              <w:rPr>
                <w:rFonts w:ascii="Arial" w:hAnsi="Arial" w:cs="Arial"/>
                <w:b/>
                <w:bCs/>
              </w:rPr>
            </w:pPr>
            <w:r w:rsidRPr="00C94E56">
              <w:rPr>
                <w:rFonts w:ascii="Arial" w:hAnsi="Arial" w:cs="Arial"/>
                <w:b/>
                <w:bCs/>
              </w:rPr>
              <w:t xml:space="preserve">Types of Generation </w:t>
            </w:r>
            <w:r w:rsidR="000F4F3F">
              <w:rPr>
                <w:rFonts w:ascii="Arial" w:hAnsi="Arial" w:cs="Arial"/>
                <w:b/>
                <w:bCs/>
              </w:rPr>
              <w:t>Unit</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B05026" w14:textId="77777777"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FFC621" w14:textId="77777777" w:rsidR="00125A2C" w:rsidRPr="00C94E56" w:rsidRDefault="00125A2C" w:rsidP="00125A2C">
            <w:pPr>
              <w:jc w:val="center"/>
              <w:rPr>
                <w:rFonts w:ascii="Arial" w:hAnsi="Arial" w:cs="Arial"/>
                <w:b/>
                <w:bCs/>
              </w:rPr>
            </w:pPr>
            <w:r w:rsidRPr="00C94E56">
              <w:rPr>
                <w:rFonts w:ascii="Arial" w:hAnsi="Arial" w:cs="Arial"/>
                <w:b/>
                <w:bCs/>
              </w:rPr>
              <w:t>Unit ID</w:t>
            </w:r>
          </w:p>
        </w:tc>
        <w:tc>
          <w:tcPr>
            <w:tcW w:w="23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60B170" w14:textId="77777777" w:rsidR="00125A2C" w:rsidRPr="00C94E56" w:rsidRDefault="00125A2C" w:rsidP="00125A2C">
            <w:pPr>
              <w:jc w:val="center"/>
              <w:rPr>
                <w:rFonts w:ascii="Arial" w:hAnsi="Arial" w:cs="Arial"/>
                <w:b/>
                <w:bCs/>
              </w:rPr>
            </w:pPr>
            <w:r w:rsidRPr="00C94E56">
              <w:rPr>
                <w:rFonts w:ascii="Arial" w:hAnsi="Arial" w:cs="Arial"/>
                <w:b/>
                <w:bCs/>
              </w:rPr>
              <w:t>Comment</w:t>
            </w:r>
          </w:p>
        </w:tc>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83DA2C" w14:textId="77777777"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14:paraId="57BCD944" w14:textId="77777777" w:rsidTr="00082FBA">
        <w:trPr>
          <w:trHeight w:val="299"/>
        </w:trPr>
        <w:tc>
          <w:tcPr>
            <w:tcW w:w="2613"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14:paraId="0B976609"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1164" w:type="dxa"/>
            <w:tcBorders>
              <w:top w:val="single" w:sz="4" w:space="0" w:color="auto"/>
              <w:left w:val="nil"/>
              <w:bottom w:val="single" w:sz="4" w:space="0" w:color="CCC0DA"/>
              <w:right w:val="single" w:sz="4" w:space="0" w:color="CCC0DA"/>
            </w:tcBorders>
            <w:shd w:val="clear" w:color="000000" w:fill="CCFFCC"/>
            <w:vAlign w:val="center"/>
            <w:hideMark/>
          </w:tcPr>
          <w:p w14:paraId="4A321773"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985" w:type="dxa"/>
            <w:tcBorders>
              <w:top w:val="single" w:sz="4" w:space="0" w:color="auto"/>
              <w:left w:val="nil"/>
              <w:bottom w:val="single" w:sz="4" w:space="0" w:color="CCC0DA"/>
              <w:right w:val="single" w:sz="4" w:space="0" w:color="CCC0DA"/>
            </w:tcBorders>
            <w:shd w:val="clear" w:color="000000" w:fill="CCFFCC"/>
            <w:vAlign w:val="center"/>
            <w:hideMark/>
          </w:tcPr>
          <w:p w14:paraId="7EBA68BF"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2329" w:type="dxa"/>
            <w:tcBorders>
              <w:top w:val="single" w:sz="4" w:space="0" w:color="auto"/>
              <w:left w:val="nil"/>
              <w:bottom w:val="single" w:sz="4" w:space="0" w:color="CCC0DA"/>
              <w:right w:val="single" w:sz="4" w:space="0" w:color="CCC0DA"/>
            </w:tcBorders>
            <w:shd w:val="clear" w:color="000000" w:fill="CCFFCC"/>
            <w:vAlign w:val="center"/>
            <w:hideMark/>
          </w:tcPr>
          <w:p w14:paraId="50515CA6" w14:textId="77777777" w:rsidR="00125A2C" w:rsidRPr="00C94E56" w:rsidRDefault="00125A2C" w:rsidP="00125A2C">
            <w:pPr>
              <w:jc w:val="center"/>
              <w:rPr>
                <w:rFonts w:ascii="Arial" w:hAnsi="Arial" w:cs="Arial"/>
                <w:b/>
                <w:bCs/>
              </w:rPr>
            </w:pPr>
            <w:r w:rsidRPr="00C94E56">
              <w:rPr>
                <w:rFonts w:ascii="Arial" w:hAnsi="Arial" w:cs="Arial"/>
                <w:b/>
                <w:bCs/>
              </w:rPr>
              <w:t> </w:t>
            </w:r>
          </w:p>
        </w:tc>
        <w:tc>
          <w:tcPr>
            <w:tcW w:w="3300" w:type="dxa"/>
            <w:tcBorders>
              <w:top w:val="single" w:sz="4" w:space="0" w:color="auto"/>
              <w:left w:val="nil"/>
              <w:bottom w:val="single" w:sz="4" w:space="0" w:color="CCC0DA"/>
              <w:right w:val="single" w:sz="8" w:space="0" w:color="auto"/>
            </w:tcBorders>
            <w:shd w:val="clear" w:color="000000" w:fill="CCFFCC"/>
            <w:vAlign w:val="center"/>
            <w:hideMark/>
          </w:tcPr>
          <w:p w14:paraId="5C5C307B" w14:textId="77777777" w:rsidR="00125A2C" w:rsidRPr="00C94E56" w:rsidRDefault="00125A2C" w:rsidP="00125A2C">
            <w:pPr>
              <w:rPr>
                <w:rFonts w:ascii="Arial" w:hAnsi="Arial" w:cs="Arial"/>
                <w:b/>
                <w:bCs/>
              </w:rPr>
            </w:pPr>
            <w:r w:rsidRPr="00C94E56">
              <w:rPr>
                <w:rFonts w:ascii="Arial" w:hAnsi="Arial" w:cs="Arial"/>
                <w:b/>
                <w:bCs/>
              </w:rPr>
              <w:t> </w:t>
            </w:r>
          </w:p>
        </w:tc>
      </w:tr>
      <w:tr w:rsidR="00125A2C" w:rsidRPr="00C94E56" w14:paraId="06E971F0" w14:textId="77777777" w:rsidTr="00082FBA">
        <w:trPr>
          <w:trHeight w:val="32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E7E5D7" w14:textId="77777777" w:rsidR="00125A2C" w:rsidRPr="00C94E56" w:rsidRDefault="00125A2C" w:rsidP="00125A2C">
            <w:pPr>
              <w:rPr>
                <w:rFonts w:ascii="Arial" w:hAnsi="Arial" w:cs="Arial"/>
              </w:rPr>
            </w:pPr>
            <w:r w:rsidRPr="00C94E56">
              <w:rPr>
                <w:rFonts w:ascii="Arial" w:hAnsi="Arial" w:cs="Arial"/>
              </w:rPr>
              <w:t>Solar</w:t>
            </w:r>
          </w:p>
        </w:tc>
        <w:tc>
          <w:tcPr>
            <w:tcW w:w="1164" w:type="dxa"/>
            <w:tcBorders>
              <w:top w:val="nil"/>
              <w:left w:val="nil"/>
              <w:bottom w:val="single" w:sz="4" w:space="0" w:color="CCC0DA"/>
              <w:right w:val="single" w:sz="4" w:space="0" w:color="CCC0DA"/>
            </w:tcBorders>
            <w:shd w:val="clear" w:color="auto" w:fill="auto"/>
            <w:noWrap/>
            <w:vAlign w:val="center"/>
            <w:hideMark/>
          </w:tcPr>
          <w:p w14:paraId="15691E4F" w14:textId="77777777" w:rsidR="00125A2C" w:rsidRPr="00C94E56" w:rsidRDefault="00125A2C" w:rsidP="00125A2C">
            <w:pPr>
              <w:jc w:val="center"/>
              <w:rPr>
                <w:rFonts w:ascii="Arial" w:hAnsi="Arial" w:cs="Arial"/>
                <w:b/>
                <w:bCs/>
              </w:rPr>
            </w:pPr>
            <w:r w:rsidRPr="00C94E56">
              <w:rPr>
                <w:rFonts w:ascii="Arial" w:hAnsi="Arial" w:cs="Arial"/>
                <w:b/>
                <w:bCs/>
              </w:rPr>
              <w:t>S</w:t>
            </w:r>
          </w:p>
        </w:tc>
        <w:tc>
          <w:tcPr>
            <w:tcW w:w="985" w:type="dxa"/>
            <w:tcBorders>
              <w:top w:val="nil"/>
              <w:left w:val="nil"/>
              <w:bottom w:val="single" w:sz="4" w:space="0" w:color="CCC0DA"/>
              <w:right w:val="single" w:sz="4" w:space="0" w:color="CCC0DA"/>
            </w:tcBorders>
            <w:shd w:val="clear" w:color="auto" w:fill="auto"/>
            <w:noWrap/>
            <w:vAlign w:val="center"/>
            <w:hideMark/>
          </w:tcPr>
          <w:p w14:paraId="7CBC6ED3" w14:textId="77777777" w:rsidR="00125A2C" w:rsidRPr="00C94E56" w:rsidRDefault="00125A2C" w:rsidP="00125A2C">
            <w:pPr>
              <w:jc w:val="center"/>
              <w:rPr>
                <w:rFonts w:ascii="Arial" w:hAnsi="Arial" w:cs="Arial"/>
              </w:rPr>
            </w:pPr>
            <w:r w:rsidRPr="00C94E56">
              <w:rPr>
                <w:rFonts w:ascii="Arial" w:hAnsi="Arial" w:cs="Arial"/>
              </w:rPr>
              <w:t>S1</w:t>
            </w:r>
          </w:p>
        </w:tc>
        <w:tc>
          <w:tcPr>
            <w:tcW w:w="2329" w:type="dxa"/>
            <w:vMerge w:val="restart"/>
            <w:tcBorders>
              <w:top w:val="nil"/>
              <w:left w:val="nil"/>
              <w:right w:val="single" w:sz="4" w:space="0" w:color="CCC0DA"/>
            </w:tcBorders>
            <w:shd w:val="clear" w:color="auto" w:fill="auto"/>
            <w:vAlign w:val="center"/>
            <w:hideMark/>
          </w:tcPr>
          <w:p w14:paraId="63F49959" w14:textId="77777777" w:rsidR="00125A2C" w:rsidRPr="003968A3" w:rsidRDefault="00125A2C" w:rsidP="00125A2C">
            <w:pPr>
              <w:rPr>
                <w:rFonts w:ascii="Arial" w:hAnsi="Arial" w:cs="Arial"/>
              </w:rPr>
            </w:pPr>
            <w:r w:rsidRPr="003968A3">
              <w:rPr>
                <w:rFonts w:ascii="Arial" w:hAnsi="Arial" w:cs="Arial"/>
              </w:rPr>
              <w:t xml:space="preserve">Two </w:t>
            </w:r>
            <w:r w:rsidR="00BD5A70" w:rsidRPr="003968A3">
              <w:rPr>
                <w:rFonts w:ascii="Arial" w:hAnsi="Arial" w:cs="Arial"/>
              </w:rPr>
              <w:t>u</w:t>
            </w:r>
            <w:r w:rsidRPr="003968A3">
              <w:rPr>
                <w:rFonts w:ascii="Arial" w:hAnsi="Arial" w:cs="Arial"/>
              </w:rPr>
              <w:t xml:space="preserve">nits connected to </w:t>
            </w:r>
            <w:r w:rsidR="00BD5A70" w:rsidRPr="003968A3">
              <w:rPr>
                <w:rFonts w:ascii="Arial" w:hAnsi="Arial" w:cs="Arial"/>
              </w:rPr>
              <w:t>s</w:t>
            </w:r>
            <w:r w:rsidRPr="003968A3">
              <w:rPr>
                <w:rFonts w:ascii="Arial" w:hAnsi="Arial" w:cs="Arial"/>
              </w:rPr>
              <w:t xml:space="preserve">ame </w:t>
            </w:r>
            <w:r w:rsidR="00BD5A70" w:rsidRPr="003968A3">
              <w:rPr>
                <w:rFonts w:ascii="Arial" w:hAnsi="Arial" w:cs="Arial"/>
              </w:rPr>
              <w:t>b</w:t>
            </w:r>
            <w:r w:rsidRPr="003968A3">
              <w:rPr>
                <w:rFonts w:ascii="Arial" w:hAnsi="Arial" w:cs="Arial"/>
              </w:rPr>
              <w:t>us</w:t>
            </w:r>
          </w:p>
          <w:p w14:paraId="39ABDF8C" w14:textId="77777777" w:rsidR="00125A2C" w:rsidRPr="003968A3" w:rsidRDefault="00125A2C" w:rsidP="00125A2C">
            <w:pPr>
              <w:rPr>
                <w:rFonts w:ascii="Arial" w:hAnsi="Arial" w:cs="Arial"/>
              </w:rPr>
            </w:pPr>
            <w:r w:rsidRPr="003968A3">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11ABCD23" w14:textId="76EF8116"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14:paraId="0176DDF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C4BCD5"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A8D1D8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B1CDCF" w14:textId="77777777" w:rsidR="00125A2C" w:rsidRPr="00C94E56" w:rsidRDefault="00125A2C" w:rsidP="00125A2C">
            <w:pPr>
              <w:jc w:val="center"/>
              <w:rPr>
                <w:rFonts w:ascii="Arial" w:hAnsi="Arial" w:cs="Arial"/>
              </w:rPr>
            </w:pPr>
            <w:r w:rsidRPr="00C94E56">
              <w:rPr>
                <w:rFonts w:ascii="Arial" w:hAnsi="Arial" w:cs="Arial"/>
              </w:rPr>
              <w:t>S2</w:t>
            </w:r>
          </w:p>
        </w:tc>
        <w:tc>
          <w:tcPr>
            <w:tcW w:w="2329" w:type="dxa"/>
            <w:vMerge/>
            <w:tcBorders>
              <w:left w:val="nil"/>
              <w:bottom w:val="single" w:sz="4" w:space="0" w:color="CCC0DA"/>
              <w:right w:val="single" w:sz="4" w:space="0" w:color="CCC0DA"/>
            </w:tcBorders>
            <w:shd w:val="clear" w:color="auto" w:fill="auto"/>
            <w:vAlign w:val="center"/>
            <w:hideMark/>
          </w:tcPr>
          <w:p w14:paraId="1A313FEA" w14:textId="77777777" w:rsidR="00125A2C" w:rsidRPr="003968A3" w:rsidRDefault="00125A2C" w:rsidP="00125A2C">
            <w:pP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6E6DB2F2" w14:textId="77777777" w:rsidR="00125A2C" w:rsidRPr="00C94E56" w:rsidRDefault="00125A2C" w:rsidP="00125A2C">
            <w:pPr>
              <w:rPr>
                <w:rFonts w:ascii="Arial" w:hAnsi="Arial" w:cs="Arial"/>
              </w:rPr>
            </w:pPr>
          </w:p>
        </w:tc>
      </w:tr>
      <w:tr w:rsidR="00125A2C" w:rsidRPr="00C94E56" w14:paraId="538B8D8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82CE294"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CFD2F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8241BBF"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C492C0E" w14:textId="77777777" w:rsidR="00125A2C" w:rsidRPr="003968A3" w:rsidRDefault="00125A2C" w:rsidP="00125A2C">
            <w:pP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5E2BDB5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E928E84"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C1287F" w14:textId="77777777" w:rsidR="00125A2C" w:rsidRPr="00C94E56" w:rsidRDefault="00125A2C" w:rsidP="00125A2C">
            <w:pPr>
              <w:rPr>
                <w:rFonts w:ascii="Arial" w:hAnsi="Arial" w:cs="Arial"/>
              </w:rPr>
            </w:pPr>
            <w:r w:rsidRPr="00C94E56">
              <w:rPr>
                <w:rFonts w:ascii="Arial" w:hAnsi="Arial" w:cs="Arial"/>
              </w:rPr>
              <w:t>Coal and Lignite</w:t>
            </w:r>
          </w:p>
        </w:tc>
        <w:tc>
          <w:tcPr>
            <w:tcW w:w="1164" w:type="dxa"/>
            <w:tcBorders>
              <w:top w:val="nil"/>
              <w:left w:val="nil"/>
              <w:bottom w:val="single" w:sz="4" w:space="0" w:color="CCC0DA"/>
              <w:right w:val="single" w:sz="4" w:space="0" w:color="CCC0DA"/>
            </w:tcBorders>
            <w:shd w:val="clear" w:color="auto" w:fill="auto"/>
            <w:noWrap/>
            <w:vAlign w:val="center"/>
            <w:hideMark/>
          </w:tcPr>
          <w:p w14:paraId="2C3B494F" w14:textId="77777777" w:rsidR="00125A2C" w:rsidRPr="00C94E56" w:rsidRDefault="00125A2C" w:rsidP="00125A2C">
            <w:pPr>
              <w:jc w:val="center"/>
              <w:rPr>
                <w:rFonts w:ascii="Arial" w:hAnsi="Arial" w:cs="Arial"/>
                <w:b/>
                <w:bCs/>
              </w:rPr>
            </w:pPr>
            <w:r w:rsidRPr="00C94E56">
              <w:rPr>
                <w:rFonts w:ascii="Arial" w:hAnsi="Arial" w:cs="Arial"/>
                <w:b/>
                <w:bCs/>
              </w:rPr>
              <w:t>L</w:t>
            </w:r>
          </w:p>
        </w:tc>
        <w:tc>
          <w:tcPr>
            <w:tcW w:w="985" w:type="dxa"/>
            <w:tcBorders>
              <w:top w:val="nil"/>
              <w:left w:val="nil"/>
              <w:bottom w:val="single" w:sz="4" w:space="0" w:color="CCC0DA"/>
              <w:right w:val="single" w:sz="4" w:space="0" w:color="CCC0DA"/>
            </w:tcBorders>
            <w:shd w:val="clear" w:color="auto" w:fill="auto"/>
            <w:noWrap/>
            <w:vAlign w:val="center"/>
            <w:hideMark/>
          </w:tcPr>
          <w:p w14:paraId="797825E0" w14:textId="77777777" w:rsidR="00125A2C" w:rsidRPr="00C94E56" w:rsidRDefault="00125A2C" w:rsidP="00125A2C">
            <w:pPr>
              <w:jc w:val="center"/>
              <w:rPr>
                <w:rFonts w:ascii="Arial" w:hAnsi="Arial" w:cs="Arial"/>
              </w:rPr>
            </w:pPr>
            <w:r w:rsidRPr="00C94E56">
              <w:rPr>
                <w:rFonts w:ascii="Arial" w:hAnsi="Arial" w:cs="Arial"/>
              </w:rPr>
              <w:t>L1</w:t>
            </w:r>
          </w:p>
        </w:tc>
        <w:tc>
          <w:tcPr>
            <w:tcW w:w="2329" w:type="dxa"/>
            <w:vMerge w:val="restart"/>
            <w:tcBorders>
              <w:top w:val="nil"/>
              <w:left w:val="nil"/>
              <w:right w:val="single" w:sz="4" w:space="0" w:color="CCC0DA"/>
            </w:tcBorders>
            <w:shd w:val="clear" w:color="auto" w:fill="auto"/>
            <w:vAlign w:val="center"/>
            <w:hideMark/>
          </w:tcPr>
          <w:p w14:paraId="1151FBD6" w14:textId="77777777" w:rsidR="00125A2C" w:rsidRPr="003968A3" w:rsidRDefault="00125A2C" w:rsidP="00B45412">
            <w:pPr>
              <w:rPr>
                <w:rFonts w:ascii="Arial" w:hAnsi="Arial" w:cs="Arial"/>
              </w:rPr>
            </w:pPr>
            <w:r w:rsidRPr="003968A3">
              <w:rPr>
                <w:rFonts w:ascii="Arial" w:hAnsi="Arial" w:cs="Arial"/>
              </w:rPr>
              <w:t xml:space="preserve">Three </w:t>
            </w:r>
            <w:r w:rsidR="00BD5A70" w:rsidRPr="003968A3">
              <w:rPr>
                <w:rFonts w:ascii="Arial" w:hAnsi="Arial" w:cs="Arial"/>
              </w:rPr>
              <w:t>u</w:t>
            </w:r>
            <w:r w:rsidRPr="003968A3">
              <w:rPr>
                <w:rFonts w:ascii="Arial" w:hAnsi="Arial" w:cs="Arial"/>
              </w:rPr>
              <w:t xml:space="preserve">nits </w:t>
            </w:r>
            <w:r w:rsidR="00BD5A70" w:rsidRPr="003968A3">
              <w:rPr>
                <w:rFonts w:ascii="Arial" w:hAnsi="Arial" w:cs="Arial"/>
              </w:rPr>
              <w:t>c</w:t>
            </w:r>
            <w:r w:rsidRPr="003968A3">
              <w:rPr>
                <w:rFonts w:ascii="Arial" w:hAnsi="Arial" w:cs="Arial"/>
              </w:rPr>
              <w:t xml:space="preserve">onnected to </w:t>
            </w:r>
            <w:r w:rsidR="00BD5A70" w:rsidRPr="003968A3">
              <w:rPr>
                <w:rFonts w:ascii="Arial" w:hAnsi="Arial" w:cs="Arial"/>
              </w:rPr>
              <w:t>s</w:t>
            </w:r>
            <w:r w:rsidRPr="003968A3">
              <w:rPr>
                <w:rFonts w:ascii="Arial" w:hAnsi="Arial" w:cs="Arial"/>
              </w:rPr>
              <w:t xml:space="preserve">ame </w:t>
            </w:r>
            <w:r w:rsidR="00BD5A70" w:rsidRPr="003968A3">
              <w:rPr>
                <w:rFonts w:ascii="Arial" w:hAnsi="Arial" w:cs="Arial"/>
              </w:rPr>
              <w:t>b</w:t>
            </w:r>
            <w:r w:rsidRPr="003968A3">
              <w:rPr>
                <w:rFonts w:ascii="Arial" w:hAnsi="Arial" w:cs="Arial"/>
              </w:rPr>
              <w:t>us</w:t>
            </w:r>
          </w:p>
          <w:p w14:paraId="11370528" w14:textId="7DB2F0BB" w:rsidR="00125A2C" w:rsidRPr="003968A3" w:rsidRDefault="00125A2C" w:rsidP="00082FBA">
            <w:pPr>
              <w:rPr>
                <w:rFonts w:ascii="Arial" w:hAnsi="Arial" w:cs="Arial"/>
              </w:rPr>
            </w:pPr>
          </w:p>
          <w:p w14:paraId="06CD7CCB" w14:textId="54CA2CB2" w:rsidR="00125A2C" w:rsidRPr="003968A3" w:rsidRDefault="00125A2C" w:rsidP="00082FBA">
            <w:pPr>
              <w:rPr>
                <w:rFonts w:ascii="Arial" w:hAnsi="Arial" w:cs="Arial"/>
              </w:rPr>
            </w:pPr>
          </w:p>
        </w:tc>
        <w:tc>
          <w:tcPr>
            <w:tcW w:w="3300" w:type="dxa"/>
            <w:vMerge w:val="restart"/>
            <w:tcBorders>
              <w:top w:val="nil"/>
              <w:left w:val="nil"/>
              <w:right w:val="single" w:sz="8" w:space="0" w:color="auto"/>
            </w:tcBorders>
            <w:shd w:val="clear" w:color="auto" w:fill="auto"/>
            <w:noWrap/>
            <w:vAlign w:val="center"/>
            <w:hideMark/>
          </w:tcPr>
          <w:p w14:paraId="14392023" w14:textId="31D81361"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14:paraId="06082EF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77259D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8EC3DC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A0AE47E" w14:textId="77777777" w:rsidR="00125A2C" w:rsidRPr="00C94E56" w:rsidRDefault="00125A2C" w:rsidP="00125A2C">
            <w:pPr>
              <w:jc w:val="center"/>
              <w:rPr>
                <w:rFonts w:ascii="Arial" w:hAnsi="Arial" w:cs="Arial"/>
              </w:rPr>
            </w:pPr>
            <w:r w:rsidRPr="00C94E56">
              <w:rPr>
                <w:rFonts w:ascii="Arial" w:hAnsi="Arial" w:cs="Arial"/>
              </w:rPr>
              <w:t>L2</w:t>
            </w:r>
          </w:p>
        </w:tc>
        <w:tc>
          <w:tcPr>
            <w:tcW w:w="2329" w:type="dxa"/>
            <w:vMerge/>
            <w:tcBorders>
              <w:left w:val="nil"/>
              <w:right w:val="single" w:sz="4" w:space="0" w:color="CCC0DA"/>
            </w:tcBorders>
            <w:shd w:val="clear" w:color="auto" w:fill="auto"/>
            <w:vAlign w:val="center"/>
            <w:hideMark/>
          </w:tcPr>
          <w:p w14:paraId="7EEC9082" w14:textId="77777777" w:rsidR="00125A2C" w:rsidRPr="003968A3" w:rsidRDefault="00125A2C"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5470CA27" w14:textId="77777777" w:rsidR="00125A2C" w:rsidRPr="00C94E56" w:rsidRDefault="00125A2C" w:rsidP="00125A2C">
            <w:pPr>
              <w:rPr>
                <w:rFonts w:ascii="Arial" w:hAnsi="Arial" w:cs="Arial"/>
              </w:rPr>
            </w:pPr>
          </w:p>
        </w:tc>
      </w:tr>
      <w:tr w:rsidR="00125A2C" w:rsidRPr="00C94E56" w14:paraId="238D9039" w14:textId="77777777" w:rsidTr="00082FBA">
        <w:trPr>
          <w:trHeight w:val="26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2FF33D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374A51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EDF8A2" w14:textId="77777777" w:rsidR="00125A2C" w:rsidRPr="00C94E56" w:rsidRDefault="00125A2C" w:rsidP="00125A2C">
            <w:pPr>
              <w:jc w:val="center"/>
              <w:rPr>
                <w:rFonts w:ascii="Arial" w:hAnsi="Arial" w:cs="Arial"/>
              </w:rPr>
            </w:pPr>
            <w:r w:rsidRPr="00C94E56">
              <w:rPr>
                <w:rFonts w:ascii="Arial" w:hAnsi="Arial" w:cs="Arial"/>
              </w:rPr>
              <w:t>L3</w:t>
            </w:r>
          </w:p>
        </w:tc>
        <w:tc>
          <w:tcPr>
            <w:tcW w:w="2329" w:type="dxa"/>
            <w:vMerge/>
            <w:tcBorders>
              <w:left w:val="nil"/>
              <w:bottom w:val="single" w:sz="4" w:space="0" w:color="CCC0DA"/>
              <w:right w:val="single" w:sz="4" w:space="0" w:color="CCC0DA"/>
            </w:tcBorders>
            <w:shd w:val="clear" w:color="auto" w:fill="auto"/>
            <w:vAlign w:val="center"/>
            <w:hideMark/>
          </w:tcPr>
          <w:p w14:paraId="5068662C" w14:textId="77777777" w:rsidR="00125A2C" w:rsidRPr="003968A3" w:rsidRDefault="00125A2C"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5024819F" w14:textId="77777777" w:rsidR="00125A2C" w:rsidRPr="00C94E56" w:rsidRDefault="00125A2C" w:rsidP="00125A2C">
            <w:pPr>
              <w:rPr>
                <w:rFonts w:ascii="Arial" w:hAnsi="Arial" w:cs="Arial"/>
              </w:rPr>
            </w:pPr>
          </w:p>
        </w:tc>
      </w:tr>
      <w:tr w:rsidR="00125A2C" w:rsidRPr="00C94E56" w14:paraId="5C9F66C2"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E29DEC"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8D1179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882BFD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1B05852D" w14:textId="77777777" w:rsidR="00125A2C" w:rsidRPr="003968A3" w:rsidRDefault="00125A2C" w:rsidP="00125A2C">
            <w:pPr>
              <w:jc w:val="cente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D2D76E"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6A4BE0" w:rsidRPr="00C94E56" w14:paraId="181F2D87" w14:textId="77777777" w:rsidTr="00082FBA">
        <w:trPr>
          <w:trHeight w:val="50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A360B79" w14:textId="77777777" w:rsidR="006A4BE0" w:rsidRPr="00C94E56" w:rsidRDefault="006A4BE0" w:rsidP="00125A2C">
            <w:pPr>
              <w:rPr>
                <w:rFonts w:ascii="Arial" w:hAnsi="Arial" w:cs="Arial"/>
              </w:rPr>
            </w:pPr>
            <w:r w:rsidRPr="00C94E56">
              <w:rPr>
                <w:rFonts w:ascii="Arial" w:hAnsi="Arial" w:cs="Arial"/>
              </w:rPr>
              <w:t>Natural Gas except 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3663097C" w14:textId="77777777" w:rsidR="006A4BE0" w:rsidRPr="00C94E56" w:rsidRDefault="006A4BE0" w:rsidP="00125A2C">
            <w:pPr>
              <w:jc w:val="center"/>
              <w:rPr>
                <w:rFonts w:ascii="Arial" w:hAnsi="Arial" w:cs="Arial"/>
                <w:b/>
                <w:bCs/>
              </w:rPr>
            </w:pPr>
            <w:r w:rsidRPr="00C94E56">
              <w:rPr>
                <w:rFonts w:ascii="Arial" w:hAnsi="Arial" w:cs="Arial"/>
                <w:b/>
                <w:bCs/>
              </w:rPr>
              <w:t>N</w:t>
            </w:r>
          </w:p>
        </w:tc>
        <w:tc>
          <w:tcPr>
            <w:tcW w:w="985" w:type="dxa"/>
            <w:tcBorders>
              <w:top w:val="nil"/>
              <w:left w:val="nil"/>
              <w:bottom w:val="single" w:sz="4" w:space="0" w:color="CCC0DA"/>
              <w:right w:val="single" w:sz="4" w:space="0" w:color="CCC0DA"/>
            </w:tcBorders>
            <w:shd w:val="clear" w:color="auto" w:fill="auto"/>
            <w:noWrap/>
            <w:vAlign w:val="center"/>
            <w:hideMark/>
          </w:tcPr>
          <w:p w14:paraId="106F9C70"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val="restart"/>
            <w:tcBorders>
              <w:top w:val="nil"/>
              <w:left w:val="nil"/>
              <w:right w:val="single" w:sz="4" w:space="0" w:color="CCC0DA"/>
            </w:tcBorders>
            <w:shd w:val="clear" w:color="auto" w:fill="auto"/>
            <w:vAlign w:val="center"/>
            <w:hideMark/>
          </w:tcPr>
          <w:p w14:paraId="24D1259E" w14:textId="77777777" w:rsidR="006A4BE0" w:rsidRPr="003968A3" w:rsidRDefault="006A4BE0" w:rsidP="00B45412">
            <w:pPr>
              <w:rPr>
                <w:rFonts w:ascii="Arial" w:hAnsi="Arial" w:cs="Arial"/>
              </w:rPr>
            </w:pPr>
            <w:r w:rsidRPr="003968A3">
              <w:rPr>
                <w:rFonts w:ascii="Arial" w:hAnsi="Arial" w:cs="Arial"/>
              </w:rPr>
              <w:t>Two units connected to same bus &amp; 1 unit connected to another bus</w:t>
            </w:r>
          </w:p>
          <w:p w14:paraId="21578465" w14:textId="0C4D6620" w:rsidR="006A4BE0" w:rsidRPr="003968A3" w:rsidRDefault="006A4BE0" w:rsidP="00082FBA">
            <w:pPr>
              <w:rPr>
                <w:rFonts w:ascii="Arial" w:hAnsi="Arial" w:cs="Arial"/>
              </w:rPr>
            </w:pPr>
          </w:p>
          <w:p w14:paraId="069CE955" w14:textId="1053A3A8" w:rsidR="006A4BE0" w:rsidRPr="003968A3" w:rsidRDefault="006A4BE0" w:rsidP="00082FBA">
            <w:pPr>
              <w:rPr>
                <w:rFonts w:ascii="Arial" w:hAnsi="Arial" w:cs="Arial"/>
              </w:rPr>
            </w:pPr>
          </w:p>
        </w:tc>
        <w:tc>
          <w:tcPr>
            <w:tcW w:w="3300" w:type="dxa"/>
            <w:vMerge w:val="restart"/>
            <w:tcBorders>
              <w:top w:val="nil"/>
              <w:left w:val="nil"/>
              <w:right w:val="single" w:sz="8" w:space="0" w:color="auto"/>
            </w:tcBorders>
            <w:shd w:val="clear" w:color="auto" w:fill="auto"/>
            <w:noWrap/>
            <w:vAlign w:val="center"/>
            <w:hideMark/>
          </w:tcPr>
          <w:p w14:paraId="4CB00791" w14:textId="2490427F" w:rsidR="006A4BE0" w:rsidRPr="00C94E56" w:rsidRDefault="006A4BE0" w:rsidP="00BD5A70">
            <w:pPr>
              <w:rPr>
                <w:rFonts w:ascii="Arial" w:hAnsi="Arial" w:cs="Arial"/>
              </w:rPr>
            </w:pPr>
            <w:r w:rsidRPr="00C94E56">
              <w:rPr>
                <w:rFonts w:ascii="Arial" w:hAnsi="Arial" w:cs="Arial"/>
              </w:rPr>
              <w:t xml:space="preserve">Any type of </w:t>
            </w:r>
            <w:r>
              <w:rPr>
                <w:rFonts w:ascii="Arial" w:hAnsi="Arial" w:cs="Arial"/>
              </w:rPr>
              <w:t>g</w:t>
            </w:r>
            <w:r w:rsidRPr="00C94E56">
              <w:rPr>
                <w:rFonts w:ascii="Arial" w:hAnsi="Arial" w:cs="Arial"/>
              </w:rPr>
              <w:t xml:space="preserve">as </w:t>
            </w:r>
            <w:r>
              <w:rPr>
                <w:rFonts w:ascii="Arial" w:hAnsi="Arial" w:cs="Arial"/>
              </w:rPr>
              <w:t>u</w:t>
            </w:r>
            <w:r w:rsidRPr="00C94E56">
              <w:rPr>
                <w:rFonts w:ascii="Arial" w:hAnsi="Arial" w:cs="Arial"/>
              </w:rPr>
              <w:t>nit</w:t>
            </w:r>
          </w:p>
        </w:tc>
      </w:tr>
      <w:tr w:rsidR="006A4BE0" w:rsidRPr="00C94E56" w14:paraId="4834B905" w14:textId="77777777" w:rsidTr="00082FBA">
        <w:trPr>
          <w:trHeight w:val="359"/>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226470"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741911"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1F28F19" w14:textId="77777777" w:rsidR="006A4BE0" w:rsidRPr="00C94E56" w:rsidRDefault="006A4BE0" w:rsidP="00125A2C">
            <w:pPr>
              <w:jc w:val="center"/>
              <w:rPr>
                <w:rFonts w:ascii="Arial" w:hAnsi="Arial" w:cs="Arial"/>
              </w:rPr>
            </w:pPr>
            <w:r w:rsidRPr="00C94E56">
              <w:rPr>
                <w:rFonts w:ascii="Arial" w:hAnsi="Arial" w:cs="Arial"/>
              </w:rPr>
              <w:t>N2</w:t>
            </w:r>
          </w:p>
        </w:tc>
        <w:tc>
          <w:tcPr>
            <w:tcW w:w="2329" w:type="dxa"/>
            <w:vMerge/>
            <w:tcBorders>
              <w:left w:val="nil"/>
              <w:right w:val="single" w:sz="4" w:space="0" w:color="CCC0DA"/>
            </w:tcBorders>
            <w:shd w:val="clear" w:color="auto" w:fill="auto"/>
            <w:vAlign w:val="center"/>
            <w:hideMark/>
          </w:tcPr>
          <w:p w14:paraId="41687777" w14:textId="676ED112" w:rsidR="006A4BE0" w:rsidRPr="00D12069" w:rsidRDefault="006A4BE0"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5FBBF1B6" w14:textId="77777777" w:rsidR="006A4BE0" w:rsidRPr="00C94E56" w:rsidRDefault="006A4BE0" w:rsidP="00125A2C">
            <w:pPr>
              <w:rPr>
                <w:rFonts w:ascii="Arial" w:hAnsi="Arial" w:cs="Arial"/>
              </w:rPr>
            </w:pPr>
          </w:p>
        </w:tc>
      </w:tr>
      <w:tr w:rsidR="00860CBF" w:rsidRPr="00C94E56" w14:paraId="04D4EC0A" w14:textId="77777777" w:rsidTr="00082FBA">
        <w:trPr>
          <w:trHeight w:val="332"/>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9AACFDB" w14:textId="77777777" w:rsidR="006A4BE0" w:rsidRPr="00C94E56" w:rsidRDefault="006A4BE0"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4D2A3" w14:textId="77777777" w:rsidR="006A4BE0" w:rsidRPr="00C94E56" w:rsidRDefault="006A4BE0"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3417509" w14:textId="77777777" w:rsidR="006A4BE0" w:rsidRPr="00C94E56" w:rsidRDefault="006A4BE0" w:rsidP="00125A2C">
            <w:pPr>
              <w:jc w:val="center"/>
              <w:rPr>
                <w:rFonts w:ascii="Arial" w:hAnsi="Arial" w:cs="Arial"/>
              </w:rPr>
            </w:pPr>
            <w:r w:rsidRPr="00C94E56">
              <w:rPr>
                <w:rFonts w:ascii="Arial" w:hAnsi="Arial" w:cs="Arial"/>
              </w:rPr>
              <w:t>N1</w:t>
            </w:r>
          </w:p>
        </w:tc>
        <w:tc>
          <w:tcPr>
            <w:tcW w:w="2329" w:type="dxa"/>
            <w:vMerge/>
            <w:tcBorders>
              <w:left w:val="nil"/>
              <w:bottom w:val="single" w:sz="4" w:space="0" w:color="CCC0DA"/>
              <w:right w:val="single" w:sz="4" w:space="0" w:color="CCC0DA"/>
            </w:tcBorders>
            <w:shd w:val="clear" w:color="auto" w:fill="auto"/>
            <w:vAlign w:val="center"/>
            <w:hideMark/>
          </w:tcPr>
          <w:p w14:paraId="01338821" w14:textId="5F8B79EB" w:rsidR="006A4BE0" w:rsidRPr="00D12069" w:rsidRDefault="006A4BE0"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30FA13C3" w14:textId="77777777" w:rsidR="006A4BE0" w:rsidRPr="00C94E56" w:rsidRDefault="006A4BE0" w:rsidP="00125A2C">
            <w:pPr>
              <w:rPr>
                <w:rFonts w:ascii="Arial" w:hAnsi="Arial" w:cs="Arial"/>
              </w:rPr>
            </w:pPr>
          </w:p>
        </w:tc>
      </w:tr>
      <w:tr w:rsidR="00125A2C" w:rsidRPr="00C94E56" w14:paraId="4132BF8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76FF7E9"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D8697A6"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4F74900C"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45C706E8" w14:textId="77777777" w:rsidR="00125A2C" w:rsidRPr="003968A3" w:rsidRDefault="00125A2C" w:rsidP="00125A2C">
            <w:pPr>
              <w:jc w:val="cente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7F60D75B"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D8DCF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2EABFD0" w14:textId="77777777" w:rsidR="00125A2C" w:rsidRPr="00C94E56" w:rsidRDefault="00125A2C" w:rsidP="00125A2C">
            <w:pPr>
              <w:rPr>
                <w:rFonts w:ascii="Arial" w:hAnsi="Arial" w:cs="Arial"/>
              </w:rPr>
            </w:pPr>
            <w:r w:rsidRPr="00C94E56">
              <w:rPr>
                <w:rFonts w:ascii="Arial" w:hAnsi="Arial" w:cs="Arial"/>
              </w:rPr>
              <w:t>Combined Cycle</w:t>
            </w:r>
          </w:p>
        </w:tc>
        <w:tc>
          <w:tcPr>
            <w:tcW w:w="1164" w:type="dxa"/>
            <w:tcBorders>
              <w:top w:val="nil"/>
              <w:left w:val="nil"/>
              <w:bottom w:val="single" w:sz="4" w:space="0" w:color="CCC0DA"/>
              <w:right w:val="single" w:sz="4" w:space="0" w:color="CCC0DA"/>
            </w:tcBorders>
            <w:shd w:val="clear" w:color="auto" w:fill="auto"/>
            <w:noWrap/>
            <w:vAlign w:val="center"/>
            <w:hideMark/>
          </w:tcPr>
          <w:p w14:paraId="12CD6EA0" w14:textId="77777777" w:rsidR="00125A2C" w:rsidRPr="00C94E56" w:rsidRDefault="00125A2C" w:rsidP="00125A2C">
            <w:pPr>
              <w:jc w:val="center"/>
              <w:rPr>
                <w:rFonts w:ascii="Arial" w:hAnsi="Arial" w:cs="Arial"/>
                <w:b/>
                <w:bCs/>
              </w:rPr>
            </w:pPr>
            <w:r w:rsidRPr="00C94E56">
              <w:rPr>
                <w:rFonts w:ascii="Arial" w:hAnsi="Arial" w:cs="Arial"/>
                <w:b/>
                <w:bCs/>
              </w:rPr>
              <w:t>C</w:t>
            </w:r>
          </w:p>
        </w:tc>
        <w:tc>
          <w:tcPr>
            <w:tcW w:w="985" w:type="dxa"/>
            <w:tcBorders>
              <w:top w:val="nil"/>
              <w:left w:val="nil"/>
              <w:bottom w:val="single" w:sz="4" w:space="0" w:color="CCC0DA"/>
              <w:right w:val="single" w:sz="4" w:space="0" w:color="CCC0DA"/>
            </w:tcBorders>
            <w:shd w:val="clear" w:color="auto" w:fill="auto"/>
            <w:noWrap/>
            <w:vAlign w:val="center"/>
            <w:hideMark/>
          </w:tcPr>
          <w:p w14:paraId="6E199E5A" w14:textId="77777777" w:rsidR="00125A2C" w:rsidRPr="00C94E56" w:rsidRDefault="00125A2C" w:rsidP="00125A2C">
            <w:pPr>
              <w:jc w:val="center"/>
              <w:rPr>
                <w:rFonts w:ascii="Arial" w:hAnsi="Arial" w:cs="Arial"/>
              </w:rPr>
            </w:pPr>
            <w:r w:rsidRPr="00C94E56">
              <w:rPr>
                <w:rFonts w:ascii="Arial" w:hAnsi="Arial" w:cs="Arial"/>
              </w:rPr>
              <w:t>C1</w:t>
            </w:r>
          </w:p>
        </w:tc>
        <w:tc>
          <w:tcPr>
            <w:tcW w:w="2329" w:type="dxa"/>
            <w:tcBorders>
              <w:top w:val="nil"/>
              <w:left w:val="nil"/>
              <w:bottom w:val="single" w:sz="4" w:space="0" w:color="CCC0DA"/>
              <w:right w:val="single" w:sz="4" w:space="0" w:color="CCC0DA"/>
            </w:tcBorders>
            <w:shd w:val="clear" w:color="auto" w:fill="auto"/>
            <w:vAlign w:val="center"/>
            <w:hideMark/>
          </w:tcPr>
          <w:p w14:paraId="67DCE5AB"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val="restart"/>
            <w:tcBorders>
              <w:top w:val="nil"/>
              <w:left w:val="single" w:sz="4" w:space="0" w:color="CCC0DA"/>
              <w:bottom w:val="single" w:sz="4" w:space="0" w:color="CCC0DA"/>
              <w:right w:val="single" w:sz="8" w:space="0" w:color="auto"/>
            </w:tcBorders>
            <w:shd w:val="clear" w:color="auto" w:fill="auto"/>
            <w:vAlign w:val="center"/>
            <w:hideMark/>
          </w:tcPr>
          <w:p w14:paraId="2063BE72" w14:textId="42C4B2F3"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and </w:t>
            </w:r>
            <w:proofErr w:type="spellStart"/>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erve</w:t>
            </w:r>
            <w:proofErr w:type="spellEnd"/>
            <w:r w:rsidRPr="00C94E56">
              <w:rPr>
                <w:rFonts w:ascii="Arial" w:hAnsi="Arial" w:cs="Arial"/>
              </w:rPr>
              <w:t xml:space="pres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14:paraId="60CABD9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45AF19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FF3372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0969779" w14:textId="77777777" w:rsidR="00125A2C" w:rsidRPr="00C94E56" w:rsidRDefault="00125A2C" w:rsidP="00125A2C">
            <w:pPr>
              <w:jc w:val="center"/>
              <w:rPr>
                <w:rFonts w:ascii="Arial" w:hAnsi="Arial" w:cs="Arial"/>
              </w:rPr>
            </w:pPr>
            <w:r w:rsidRPr="00C94E56">
              <w:rPr>
                <w:rFonts w:ascii="Arial" w:hAnsi="Arial" w:cs="Arial"/>
              </w:rPr>
              <w:t>C2</w:t>
            </w:r>
          </w:p>
        </w:tc>
        <w:tc>
          <w:tcPr>
            <w:tcW w:w="2329" w:type="dxa"/>
            <w:tcBorders>
              <w:top w:val="nil"/>
              <w:left w:val="nil"/>
              <w:bottom w:val="single" w:sz="4" w:space="0" w:color="CCC0DA"/>
              <w:right w:val="single" w:sz="4" w:space="0" w:color="CCC0DA"/>
            </w:tcBorders>
            <w:shd w:val="clear" w:color="auto" w:fill="auto"/>
            <w:vAlign w:val="center"/>
            <w:hideMark/>
          </w:tcPr>
          <w:p w14:paraId="3C3DD66C"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2B57C26E" w14:textId="77777777" w:rsidR="00125A2C" w:rsidRPr="00C94E56" w:rsidRDefault="00125A2C" w:rsidP="00125A2C">
            <w:pPr>
              <w:rPr>
                <w:rFonts w:ascii="Arial" w:hAnsi="Arial" w:cs="Arial"/>
              </w:rPr>
            </w:pPr>
          </w:p>
        </w:tc>
      </w:tr>
      <w:tr w:rsidR="00125A2C" w:rsidRPr="00C94E56" w14:paraId="538FC7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CD83C9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88A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D025154" w14:textId="77777777" w:rsidR="00125A2C" w:rsidRPr="00C94E56" w:rsidRDefault="00125A2C" w:rsidP="00125A2C">
            <w:pPr>
              <w:jc w:val="center"/>
              <w:rPr>
                <w:rFonts w:ascii="Arial" w:hAnsi="Arial" w:cs="Arial"/>
              </w:rPr>
            </w:pPr>
            <w:r w:rsidRPr="00C94E56">
              <w:rPr>
                <w:rFonts w:ascii="Arial" w:hAnsi="Arial" w:cs="Arial"/>
              </w:rPr>
              <w:t>C3</w:t>
            </w:r>
          </w:p>
        </w:tc>
        <w:tc>
          <w:tcPr>
            <w:tcW w:w="2329" w:type="dxa"/>
            <w:tcBorders>
              <w:top w:val="nil"/>
              <w:left w:val="nil"/>
              <w:bottom w:val="single" w:sz="4" w:space="0" w:color="CCC0DA"/>
              <w:right w:val="single" w:sz="4" w:space="0" w:color="CCC0DA"/>
            </w:tcBorders>
            <w:shd w:val="clear" w:color="auto" w:fill="auto"/>
            <w:vAlign w:val="center"/>
            <w:hideMark/>
          </w:tcPr>
          <w:p w14:paraId="0CF70179"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vMerge/>
            <w:tcBorders>
              <w:top w:val="nil"/>
              <w:left w:val="single" w:sz="4" w:space="0" w:color="CCC0DA"/>
              <w:bottom w:val="single" w:sz="4" w:space="0" w:color="CCC0DA"/>
              <w:right w:val="single" w:sz="8" w:space="0" w:color="auto"/>
            </w:tcBorders>
            <w:vAlign w:val="center"/>
            <w:hideMark/>
          </w:tcPr>
          <w:p w14:paraId="7B003F78" w14:textId="77777777" w:rsidR="00125A2C" w:rsidRPr="00C94E56" w:rsidRDefault="00125A2C" w:rsidP="00125A2C">
            <w:pPr>
              <w:rPr>
                <w:rFonts w:ascii="Arial" w:hAnsi="Arial" w:cs="Arial"/>
              </w:rPr>
            </w:pPr>
          </w:p>
        </w:tc>
      </w:tr>
      <w:tr w:rsidR="00125A2C" w:rsidRPr="00C94E56" w14:paraId="03AC1A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DE5120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7F0730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E7A8687" w14:textId="77777777" w:rsidR="00125A2C" w:rsidRPr="00C94E56" w:rsidRDefault="00125A2C" w:rsidP="00125A2C">
            <w:pPr>
              <w:jc w:val="center"/>
              <w:rPr>
                <w:rFonts w:ascii="Arial" w:hAnsi="Arial" w:cs="Arial"/>
              </w:rPr>
            </w:pPr>
            <w:r w:rsidRPr="00C94E56">
              <w:rPr>
                <w:rFonts w:ascii="Arial" w:hAnsi="Arial" w:cs="Arial"/>
              </w:rPr>
              <w:t>C0</w:t>
            </w:r>
          </w:p>
        </w:tc>
        <w:tc>
          <w:tcPr>
            <w:tcW w:w="2329" w:type="dxa"/>
            <w:tcBorders>
              <w:top w:val="nil"/>
              <w:left w:val="nil"/>
              <w:bottom w:val="single" w:sz="4" w:space="0" w:color="CCC0DA"/>
              <w:right w:val="single" w:sz="4" w:space="0" w:color="CCC0DA"/>
            </w:tcBorders>
            <w:shd w:val="clear" w:color="auto" w:fill="auto"/>
            <w:vAlign w:val="center"/>
            <w:hideMark/>
          </w:tcPr>
          <w:p w14:paraId="0D87A37E" w14:textId="77777777" w:rsidR="00125A2C" w:rsidRPr="003968A3" w:rsidRDefault="00125A2C" w:rsidP="00BD5A70">
            <w:pPr>
              <w:rPr>
                <w:rFonts w:ascii="Arial" w:hAnsi="Arial" w:cs="Arial"/>
              </w:rPr>
            </w:pPr>
            <w:r w:rsidRPr="003968A3">
              <w:rPr>
                <w:rFonts w:ascii="Arial" w:hAnsi="Arial" w:cs="Arial"/>
              </w:rPr>
              <w:t>It</w:t>
            </w:r>
            <w:r w:rsidR="002B087B" w:rsidRPr="003968A3">
              <w:rPr>
                <w:rFonts w:ascii="Arial" w:hAnsi="Arial" w:cs="Arial"/>
              </w:rPr>
              <w:t>’</w:t>
            </w:r>
            <w:r w:rsidRPr="003968A3">
              <w:rPr>
                <w:rFonts w:ascii="Arial" w:hAnsi="Arial" w:cs="Arial"/>
              </w:rPr>
              <w:t xml:space="preserve">s always C0 for </w:t>
            </w:r>
            <w:r w:rsidR="00BD5A70" w:rsidRPr="003968A3">
              <w:rPr>
                <w:rFonts w:ascii="Arial" w:hAnsi="Arial" w:cs="Arial"/>
              </w:rPr>
              <w:t>s</w:t>
            </w:r>
            <w:r w:rsidRPr="003968A3">
              <w:rPr>
                <w:rFonts w:ascii="Arial" w:hAnsi="Arial" w:cs="Arial"/>
              </w:rPr>
              <w:t xml:space="preserve">team </w:t>
            </w:r>
            <w:r w:rsidR="00BD5A70" w:rsidRPr="003968A3">
              <w:rPr>
                <w:rFonts w:ascii="Arial" w:hAnsi="Arial" w:cs="Arial"/>
              </w:rPr>
              <w:t>u</w:t>
            </w:r>
            <w:r w:rsidRPr="003968A3">
              <w:rPr>
                <w:rFonts w:ascii="Arial" w:hAnsi="Arial" w:cs="Arial"/>
              </w:rPr>
              <w:t>nits</w:t>
            </w:r>
          </w:p>
        </w:tc>
        <w:tc>
          <w:tcPr>
            <w:tcW w:w="3300" w:type="dxa"/>
            <w:vMerge/>
            <w:tcBorders>
              <w:top w:val="nil"/>
              <w:left w:val="single" w:sz="4" w:space="0" w:color="CCC0DA"/>
              <w:bottom w:val="single" w:sz="4" w:space="0" w:color="CCC0DA"/>
              <w:right w:val="single" w:sz="8" w:space="0" w:color="auto"/>
            </w:tcBorders>
            <w:vAlign w:val="center"/>
            <w:hideMark/>
          </w:tcPr>
          <w:p w14:paraId="2797BFF6" w14:textId="77777777" w:rsidR="00125A2C" w:rsidRPr="00C94E56" w:rsidRDefault="00125A2C" w:rsidP="00125A2C">
            <w:pPr>
              <w:rPr>
                <w:rFonts w:ascii="Arial" w:hAnsi="Arial" w:cs="Arial"/>
              </w:rPr>
            </w:pPr>
          </w:p>
        </w:tc>
      </w:tr>
      <w:tr w:rsidR="00125A2C" w:rsidRPr="00C94E56" w14:paraId="29AA310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7C73550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6F92D7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F65D66E"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30E02FAD"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91C11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67A0E7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127BBEE" w14:textId="77777777" w:rsidR="00125A2C" w:rsidRPr="00C94E56" w:rsidRDefault="00125A2C" w:rsidP="00125A2C">
            <w:pPr>
              <w:rPr>
                <w:rFonts w:ascii="Arial" w:hAnsi="Arial" w:cs="Arial"/>
              </w:rPr>
            </w:pPr>
            <w:r w:rsidRPr="00C94E56">
              <w:rPr>
                <w:rFonts w:ascii="Arial" w:hAnsi="Arial" w:cs="Arial"/>
              </w:rPr>
              <w:t>Wind</w:t>
            </w:r>
          </w:p>
        </w:tc>
        <w:tc>
          <w:tcPr>
            <w:tcW w:w="1164" w:type="dxa"/>
            <w:tcBorders>
              <w:top w:val="nil"/>
              <w:left w:val="nil"/>
              <w:bottom w:val="single" w:sz="4" w:space="0" w:color="CCC0DA"/>
              <w:right w:val="single" w:sz="4" w:space="0" w:color="CCC0DA"/>
            </w:tcBorders>
            <w:shd w:val="clear" w:color="auto" w:fill="auto"/>
            <w:noWrap/>
            <w:vAlign w:val="center"/>
            <w:hideMark/>
          </w:tcPr>
          <w:p w14:paraId="6C613987" w14:textId="77777777" w:rsidR="00125A2C" w:rsidRPr="00C94E56" w:rsidRDefault="00125A2C" w:rsidP="00125A2C">
            <w:pPr>
              <w:jc w:val="center"/>
              <w:rPr>
                <w:rFonts w:ascii="Arial" w:hAnsi="Arial" w:cs="Arial"/>
                <w:b/>
                <w:bCs/>
              </w:rPr>
            </w:pPr>
            <w:r w:rsidRPr="00C94E56">
              <w:rPr>
                <w:rFonts w:ascii="Arial" w:hAnsi="Arial" w:cs="Arial"/>
                <w:b/>
                <w:bCs/>
              </w:rPr>
              <w:t>W</w:t>
            </w:r>
          </w:p>
        </w:tc>
        <w:tc>
          <w:tcPr>
            <w:tcW w:w="985" w:type="dxa"/>
            <w:tcBorders>
              <w:top w:val="nil"/>
              <w:left w:val="nil"/>
              <w:bottom w:val="single" w:sz="4" w:space="0" w:color="CCC0DA"/>
              <w:right w:val="single" w:sz="4" w:space="0" w:color="CCC0DA"/>
            </w:tcBorders>
            <w:shd w:val="clear" w:color="auto" w:fill="auto"/>
            <w:noWrap/>
            <w:vAlign w:val="center"/>
            <w:hideMark/>
          </w:tcPr>
          <w:p w14:paraId="68E8E65B" w14:textId="77777777" w:rsidR="00125A2C" w:rsidRPr="00C94E56" w:rsidRDefault="00125A2C" w:rsidP="00125A2C">
            <w:pPr>
              <w:jc w:val="center"/>
              <w:rPr>
                <w:rFonts w:ascii="Arial" w:hAnsi="Arial" w:cs="Arial"/>
              </w:rPr>
            </w:pPr>
            <w:r w:rsidRPr="00C94E56">
              <w:rPr>
                <w:rFonts w:ascii="Arial" w:hAnsi="Arial" w:cs="Arial"/>
              </w:rPr>
              <w:t>W1</w:t>
            </w:r>
          </w:p>
        </w:tc>
        <w:tc>
          <w:tcPr>
            <w:tcW w:w="2329" w:type="dxa"/>
            <w:tcBorders>
              <w:top w:val="nil"/>
              <w:left w:val="nil"/>
              <w:bottom w:val="single" w:sz="4" w:space="0" w:color="CCC0DA"/>
              <w:right w:val="single" w:sz="4" w:space="0" w:color="CCC0DA"/>
            </w:tcBorders>
            <w:shd w:val="clear" w:color="auto" w:fill="auto"/>
            <w:vAlign w:val="center"/>
            <w:hideMark/>
          </w:tcPr>
          <w:p w14:paraId="49DA0F3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D87A3BA" w14:textId="439CAF8C"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14:paraId="025FBF5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2CF4DD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5EA89E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1B81C83" w14:textId="77777777" w:rsidR="00125A2C" w:rsidRPr="00C94E56" w:rsidRDefault="00125A2C" w:rsidP="00125A2C">
            <w:pPr>
              <w:jc w:val="center"/>
              <w:rPr>
                <w:rFonts w:ascii="Arial" w:hAnsi="Arial" w:cs="Arial"/>
              </w:rPr>
            </w:pPr>
            <w:r w:rsidRPr="00C94E56">
              <w:rPr>
                <w:rFonts w:ascii="Arial" w:hAnsi="Arial" w:cs="Arial"/>
              </w:rPr>
              <w:t>W2</w:t>
            </w:r>
          </w:p>
        </w:tc>
        <w:tc>
          <w:tcPr>
            <w:tcW w:w="2329" w:type="dxa"/>
            <w:tcBorders>
              <w:top w:val="nil"/>
              <w:left w:val="nil"/>
              <w:bottom w:val="single" w:sz="4" w:space="0" w:color="CCC0DA"/>
              <w:right w:val="single" w:sz="4" w:space="0" w:color="CCC0DA"/>
            </w:tcBorders>
            <w:shd w:val="clear" w:color="auto" w:fill="auto"/>
            <w:vAlign w:val="center"/>
            <w:hideMark/>
          </w:tcPr>
          <w:p w14:paraId="5F2A81A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CBD39CF" w14:textId="77777777" w:rsidR="00125A2C" w:rsidRPr="00C94E56" w:rsidRDefault="00125A2C" w:rsidP="00125A2C">
            <w:pPr>
              <w:rPr>
                <w:rFonts w:ascii="Arial" w:hAnsi="Arial" w:cs="Arial"/>
              </w:rPr>
            </w:pPr>
          </w:p>
        </w:tc>
      </w:tr>
      <w:tr w:rsidR="00125A2C" w:rsidRPr="00C94E56" w14:paraId="1266E7A8"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E3C8AA1"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39F1F6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A8485E3" w14:textId="77777777" w:rsidR="00125A2C" w:rsidRPr="00C94E56" w:rsidRDefault="00125A2C" w:rsidP="00125A2C">
            <w:pPr>
              <w:jc w:val="center"/>
              <w:rPr>
                <w:rFonts w:ascii="Arial" w:hAnsi="Arial" w:cs="Arial"/>
              </w:rPr>
            </w:pPr>
            <w:r w:rsidRPr="00C94E56">
              <w:rPr>
                <w:rFonts w:ascii="Arial" w:hAnsi="Arial" w:cs="Arial"/>
              </w:rPr>
              <w:t>W3</w:t>
            </w:r>
          </w:p>
        </w:tc>
        <w:tc>
          <w:tcPr>
            <w:tcW w:w="2329" w:type="dxa"/>
            <w:tcBorders>
              <w:top w:val="nil"/>
              <w:left w:val="nil"/>
              <w:bottom w:val="single" w:sz="4" w:space="0" w:color="CCC0DA"/>
              <w:right w:val="single" w:sz="4" w:space="0" w:color="CCC0DA"/>
            </w:tcBorders>
            <w:shd w:val="clear" w:color="auto" w:fill="auto"/>
            <w:vAlign w:val="center"/>
            <w:hideMark/>
          </w:tcPr>
          <w:p w14:paraId="79113CA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5503DFD" w14:textId="77777777" w:rsidR="00125A2C" w:rsidRPr="00C94E56" w:rsidRDefault="00125A2C" w:rsidP="00125A2C">
            <w:pPr>
              <w:rPr>
                <w:rFonts w:ascii="Arial" w:hAnsi="Arial" w:cs="Arial"/>
              </w:rPr>
            </w:pPr>
          </w:p>
        </w:tc>
      </w:tr>
      <w:tr w:rsidR="00125A2C" w:rsidRPr="00C94E56" w14:paraId="66791C7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0D1DC3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DFA0F0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D208D90" w14:textId="77777777" w:rsidR="00125A2C" w:rsidRPr="00C94E56" w:rsidRDefault="00125A2C" w:rsidP="00125A2C">
            <w:pPr>
              <w:jc w:val="center"/>
              <w:rPr>
                <w:rFonts w:ascii="Arial" w:hAnsi="Arial" w:cs="Arial"/>
              </w:rPr>
            </w:pPr>
            <w:r w:rsidRPr="00C94E56">
              <w:rPr>
                <w:rFonts w:ascii="Arial" w:hAnsi="Arial" w:cs="Arial"/>
              </w:rPr>
              <w:t>W4</w:t>
            </w:r>
          </w:p>
        </w:tc>
        <w:tc>
          <w:tcPr>
            <w:tcW w:w="2329" w:type="dxa"/>
            <w:tcBorders>
              <w:top w:val="nil"/>
              <w:left w:val="nil"/>
              <w:bottom w:val="single" w:sz="4" w:space="0" w:color="CCC0DA"/>
              <w:right w:val="single" w:sz="4" w:space="0" w:color="CCC0DA"/>
            </w:tcBorders>
            <w:shd w:val="clear" w:color="auto" w:fill="auto"/>
            <w:vAlign w:val="center"/>
            <w:hideMark/>
          </w:tcPr>
          <w:p w14:paraId="44E3A25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6BD85D1D" w14:textId="77777777" w:rsidR="00125A2C" w:rsidRPr="00C94E56" w:rsidRDefault="00125A2C" w:rsidP="00125A2C">
            <w:pPr>
              <w:rPr>
                <w:rFonts w:ascii="Arial" w:hAnsi="Arial" w:cs="Arial"/>
              </w:rPr>
            </w:pPr>
          </w:p>
        </w:tc>
      </w:tr>
      <w:tr w:rsidR="00125A2C" w:rsidRPr="00C94E56" w14:paraId="4B4205B0"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F46EA7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9D7ECA"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B1607FD" w14:textId="77777777" w:rsidR="00125A2C" w:rsidRPr="00C94E56" w:rsidRDefault="00125A2C" w:rsidP="00125A2C">
            <w:pPr>
              <w:jc w:val="center"/>
              <w:rPr>
                <w:rFonts w:ascii="Arial" w:hAnsi="Arial" w:cs="Arial"/>
              </w:rPr>
            </w:pPr>
            <w:r w:rsidRPr="00C94E56">
              <w:rPr>
                <w:rFonts w:ascii="Arial" w:hAnsi="Arial" w:cs="Arial"/>
              </w:rPr>
              <w:t>W5</w:t>
            </w:r>
          </w:p>
        </w:tc>
        <w:tc>
          <w:tcPr>
            <w:tcW w:w="2329" w:type="dxa"/>
            <w:tcBorders>
              <w:top w:val="nil"/>
              <w:left w:val="nil"/>
              <w:bottom w:val="single" w:sz="4" w:space="0" w:color="CCC0DA"/>
              <w:right w:val="single" w:sz="4" w:space="0" w:color="CCC0DA"/>
            </w:tcBorders>
            <w:shd w:val="clear" w:color="auto" w:fill="auto"/>
            <w:vAlign w:val="center"/>
            <w:hideMark/>
          </w:tcPr>
          <w:p w14:paraId="073D517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6A68C4" w14:textId="77777777" w:rsidR="00125A2C" w:rsidRPr="00C94E56" w:rsidRDefault="00125A2C" w:rsidP="00125A2C">
            <w:pPr>
              <w:rPr>
                <w:rFonts w:ascii="Arial" w:hAnsi="Arial" w:cs="Arial"/>
              </w:rPr>
            </w:pPr>
          </w:p>
        </w:tc>
      </w:tr>
      <w:tr w:rsidR="00125A2C" w:rsidRPr="00C94E56" w14:paraId="43DB9BE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EE10CA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AAF22BB"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0BD44564" w14:textId="77777777" w:rsidR="00125A2C" w:rsidRPr="00C94E56" w:rsidRDefault="00125A2C" w:rsidP="00125A2C">
            <w:pPr>
              <w:jc w:val="center"/>
              <w:rPr>
                <w:rFonts w:ascii="Arial" w:hAnsi="Arial" w:cs="Arial"/>
              </w:rPr>
            </w:pPr>
            <w:r w:rsidRPr="00C94E56">
              <w:rPr>
                <w:rFonts w:ascii="Arial" w:hAnsi="Arial" w:cs="Arial"/>
              </w:rPr>
              <w:t>W6</w:t>
            </w:r>
          </w:p>
        </w:tc>
        <w:tc>
          <w:tcPr>
            <w:tcW w:w="2329" w:type="dxa"/>
            <w:tcBorders>
              <w:top w:val="nil"/>
              <w:left w:val="nil"/>
              <w:bottom w:val="single" w:sz="4" w:space="0" w:color="CCC0DA"/>
              <w:right w:val="single" w:sz="4" w:space="0" w:color="CCC0DA"/>
            </w:tcBorders>
            <w:shd w:val="clear" w:color="auto" w:fill="auto"/>
            <w:vAlign w:val="center"/>
            <w:hideMark/>
          </w:tcPr>
          <w:p w14:paraId="6976BE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B793464" w14:textId="77777777" w:rsidR="00125A2C" w:rsidRPr="00C94E56" w:rsidRDefault="00125A2C" w:rsidP="00125A2C">
            <w:pPr>
              <w:rPr>
                <w:rFonts w:ascii="Arial" w:hAnsi="Arial" w:cs="Arial"/>
              </w:rPr>
            </w:pPr>
          </w:p>
        </w:tc>
      </w:tr>
      <w:tr w:rsidR="00125A2C" w:rsidRPr="00C94E56" w14:paraId="1322E80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AF8898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BC15BD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EBE486" w14:textId="77777777" w:rsidR="00125A2C" w:rsidRPr="00C94E56" w:rsidRDefault="00125A2C" w:rsidP="00125A2C">
            <w:pPr>
              <w:jc w:val="center"/>
              <w:rPr>
                <w:rFonts w:ascii="Arial" w:hAnsi="Arial" w:cs="Arial"/>
              </w:rPr>
            </w:pPr>
            <w:r w:rsidRPr="00C94E56">
              <w:rPr>
                <w:rFonts w:ascii="Arial" w:hAnsi="Arial" w:cs="Arial"/>
              </w:rPr>
              <w:t>W7</w:t>
            </w:r>
          </w:p>
        </w:tc>
        <w:tc>
          <w:tcPr>
            <w:tcW w:w="2329" w:type="dxa"/>
            <w:tcBorders>
              <w:top w:val="nil"/>
              <w:left w:val="nil"/>
              <w:bottom w:val="single" w:sz="4" w:space="0" w:color="CCC0DA"/>
              <w:right w:val="single" w:sz="4" w:space="0" w:color="CCC0DA"/>
            </w:tcBorders>
            <w:shd w:val="clear" w:color="auto" w:fill="auto"/>
            <w:vAlign w:val="center"/>
            <w:hideMark/>
          </w:tcPr>
          <w:p w14:paraId="5BAAB7BA"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F574C9D" w14:textId="77777777" w:rsidR="00125A2C" w:rsidRPr="00C94E56" w:rsidRDefault="00125A2C" w:rsidP="00125A2C">
            <w:pPr>
              <w:rPr>
                <w:rFonts w:ascii="Arial" w:hAnsi="Arial" w:cs="Arial"/>
              </w:rPr>
            </w:pPr>
          </w:p>
        </w:tc>
      </w:tr>
      <w:tr w:rsidR="00125A2C" w:rsidRPr="00C94E56" w14:paraId="0C17E2F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D2CD300"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BA77B24"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632C139B"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CF90125"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ADA821"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51C697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B6AE391" w14:textId="77777777" w:rsidR="00125A2C" w:rsidRPr="00C94E56" w:rsidRDefault="00125A2C" w:rsidP="00125A2C">
            <w:pPr>
              <w:rPr>
                <w:rFonts w:ascii="Arial" w:hAnsi="Arial" w:cs="Arial"/>
              </w:rPr>
            </w:pPr>
            <w:r w:rsidRPr="00C94E56">
              <w:rPr>
                <w:rFonts w:ascii="Arial" w:hAnsi="Arial" w:cs="Arial"/>
              </w:rPr>
              <w:t>Nuclear</w:t>
            </w:r>
          </w:p>
        </w:tc>
        <w:tc>
          <w:tcPr>
            <w:tcW w:w="1164" w:type="dxa"/>
            <w:tcBorders>
              <w:top w:val="nil"/>
              <w:left w:val="nil"/>
              <w:bottom w:val="single" w:sz="4" w:space="0" w:color="CCC0DA"/>
              <w:right w:val="single" w:sz="4" w:space="0" w:color="CCC0DA"/>
            </w:tcBorders>
            <w:shd w:val="clear" w:color="auto" w:fill="auto"/>
            <w:noWrap/>
            <w:vAlign w:val="center"/>
            <w:hideMark/>
          </w:tcPr>
          <w:p w14:paraId="1EA8F03E" w14:textId="77777777" w:rsidR="00125A2C" w:rsidRPr="00C94E56" w:rsidRDefault="00125A2C" w:rsidP="00125A2C">
            <w:pPr>
              <w:jc w:val="center"/>
              <w:rPr>
                <w:rFonts w:ascii="Arial" w:hAnsi="Arial" w:cs="Arial"/>
                <w:b/>
                <w:bCs/>
              </w:rPr>
            </w:pPr>
            <w:r w:rsidRPr="00C94E56">
              <w:rPr>
                <w:rFonts w:ascii="Arial" w:hAnsi="Arial" w:cs="Arial"/>
                <w:b/>
                <w:bCs/>
              </w:rPr>
              <w:t>U</w:t>
            </w:r>
          </w:p>
        </w:tc>
        <w:tc>
          <w:tcPr>
            <w:tcW w:w="985" w:type="dxa"/>
            <w:tcBorders>
              <w:top w:val="nil"/>
              <w:left w:val="nil"/>
              <w:bottom w:val="single" w:sz="4" w:space="0" w:color="CCC0DA"/>
              <w:right w:val="single" w:sz="4" w:space="0" w:color="CCC0DA"/>
            </w:tcBorders>
            <w:shd w:val="clear" w:color="auto" w:fill="auto"/>
            <w:noWrap/>
            <w:vAlign w:val="center"/>
            <w:hideMark/>
          </w:tcPr>
          <w:p w14:paraId="521547B3" w14:textId="77777777" w:rsidR="00125A2C" w:rsidRPr="00C94E56" w:rsidRDefault="00125A2C" w:rsidP="00125A2C">
            <w:pPr>
              <w:jc w:val="center"/>
              <w:rPr>
                <w:rFonts w:ascii="Arial" w:hAnsi="Arial" w:cs="Arial"/>
              </w:rPr>
            </w:pPr>
            <w:r w:rsidRPr="00C94E56">
              <w:rPr>
                <w:rFonts w:ascii="Arial" w:hAnsi="Arial" w:cs="Arial"/>
              </w:rPr>
              <w:t>U1</w:t>
            </w:r>
          </w:p>
        </w:tc>
        <w:tc>
          <w:tcPr>
            <w:tcW w:w="2329" w:type="dxa"/>
            <w:tcBorders>
              <w:top w:val="nil"/>
              <w:left w:val="nil"/>
              <w:bottom w:val="single" w:sz="4" w:space="0" w:color="CCC0DA"/>
              <w:right w:val="single" w:sz="4" w:space="0" w:color="CCC0DA"/>
            </w:tcBorders>
            <w:shd w:val="clear" w:color="auto" w:fill="auto"/>
            <w:vAlign w:val="center"/>
            <w:hideMark/>
          </w:tcPr>
          <w:p w14:paraId="156C7B51"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7DC38B5E" w14:textId="4969A24D"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14:paraId="23AB04A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AA16C5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DC60FC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258651E" w14:textId="77777777" w:rsidR="00125A2C" w:rsidRPr="00C94E56" w:rsidRDefault="00125A2C" w:rsidP="00125A2C">
            <w:pPr>
              <w:jc w:val="center"/>
              <w:rPr>
                <w:rFonts w:ascii="Arial" w:hAnsi="Arial" w:cs="Arial"/>
              </w:rPr>
            </w:pPr>
            <w:r w:rsidRPr="00C94E56">
              <w:rPr>
                <w:rFonts w:ascii="Arial" w:hAnsi="Arial" w:cs="Arial"/>
              </w:rPr>
              <w:t>U2</w:t>
            </w:r>
          </w:p>
        </w:tc>
        <w:tc>
          <w:tcPr>
            <w:tcW w:w="2329" w:type="dxa"/>
            <w:tcBorders>
              <w:top w:val="nil"/>
              <w:left w:val="nil"/>
              <w:bottom w:val="single" w:sz="4" w:space="0" w:color="CCC0DA"/>
              <w:right w:val="single" w:sz="4" w:space="0" w:color="CCC0DA"/>
            </w:tcBorders>
            <w:shd w:val="clear" w:color="auto" w:fill="auto"/>
            <w:vAlign w:val="center"/>
            <w:hideMark/>
          </w:tcPr>
          <w:p w14:paraId="342BF4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15456E74" w14:textId="77777777" w:rsidR="00125A2C" w:rsidRPr="00C94E56" w:rsidRDefault="00125A2C" w:rsidP="00125A2C">
            <w:pPr>
              <w:rPr>
                <w:rFonts w:ascii="Arial" w:hAnsi="Arial" w:cs="Arial"/>
              </w:rPr>
            </w:pPr>
          </w:p>
        </w:tc>
      </w:tr>
      <w:tr w:rsidR="00125A2C" w:rsidRPr="00C94E56" w14:paraId="5B897C0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2DE2A1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001DA1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218C2D3" w14:textId="77777777" w:rsidR="00125A2C" w:rsidRPr="00C94E56" w:rsidRDefault="00125A2C" w:rsidP="00125A2C">
            <w:pPr>
              <w:jc w:val="center"/>
              <w:rPr>
                <w:rFonts w:ascii="Arial" w:hAnsi="Arial" w:cs="Arial"/>
              </w:rPr>
            </w:pPr>
            <w:r w:rsidRPr="00C94E56">
              <w:rPr>
                <w:rFonts w:ascii="Arial" w:hAnsi="Arial" w:cs="Arial"/>
              </w:rPr>
              <w:t>U3</w:t>
            </w:r>
          </w:p>
        </w:tc>
        <w:tc>
          <w:tcPr>
            <w:tcW w:w="2329" w:type="dxa"/>
            <w:tcBorders>
              <w:top w:val="nil"/>
              <w:left w:val="nil"/>
              <w:bottom w:val="single" w:sz="4" w:space="0" w:color="CCC0DA"/>
              <w:right w:val="single" w:sz="4" w:space="0" w:color="CCC0DA"/>
            </w:tcBorders>
            <w:shd w:val="clear" w:color="auto" w:fill="auto"/>
            <w:vAlign w:val="center"/>
            <w:hideMark/>
          </w:tcPr>
          <w:p w14:paraId="3AF71F60"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357B7021" w14:textId="77777777" w:rsidR="00125A2C" w:rsidRPr="00C94E56" w:rsidRDefault="00125A2C" w:rsidP="00125A2C">
            <w:pPr>
              <w:rPr>
                <w:rFonts w:ascii="Arial" w:hAnsi="Arial" w:cs="Arial"/>
              </w:rPr>
            </w:pPr>
          </w:p>
        </w:tc>
      </w:tr>
      <w:tr w:rsidR="00125A2C" w:rsidRPr="00C94E56" w14:paraId="073EA0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4468E54D"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7318801"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23B375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04C738E3"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9DE10FD"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3FE0C88C" w14:textId="77777777" w:rsidTr="00082FBA">
        <w:trPr>
          <w:trHeight w:val="368"/>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089CC892" w14:textId="77777777" w:rsidR="00125A2C" w:rsidRPr="00C94E56" w:rsidRDefault="00125A2C" w:rsidP="00125A2C">
            <w:pPr>
              <w:rPr>
                <w:rFonts w:ascii="Arial" w:hAnsi="Arial" w:cs="Arial"/>
              </w:rPr>
            </w:pPr>
            <w:r w:rsidRPr="00C94E56">
              <w:rPr>
                <w:rFonts w:ascii="Arial" w:hAnsi="Arial" w:cs="Arial"/>
              </w:rPr>
              <w:t>Renewables</w:t>
            </w:r>
          </w:p>
        </w:tc>
        <w:tc>
          <w:tcPr>
            <w:tcW w:w="1164" w:type="dxa"/>
            <w:tcBorders>
              <w:top w:val="nil"/>
              <w:left w:val="nil"/>
              <w:bottom w:val="single" w:sz="4" w:space="0" w:color="CCC0DA"/>
              <w:right w:val="single" w:sz="4" w:space="0" w:color="CCC0DA"/>
            </w:tcBorders>
            <w:shd w:val="clear" w:color="auto" w:fill="auto"/>
            <w:noWrap/>
            <w:vAlign w:val="center"/>
            <w:hideMark/>
          </w:tcPr>
          <w:p w14:paraId="01C73626" w14:textId="77777777" w:rsidR="00125A2C" w:rsidRPr="00C94E56" w:rsidRDefault="00125A2C" w:rsidP="00125A2C">
            <w:pPr>
              <w:jc w:val="center"/>
              <w:rPr>
                <w:rFonts w:ascii="Arial" w:hAnsi="Arial" w:cs="Arial"/>
                <w:b/>
                <w:bCs/>
              </w:rPr>
            </w:pPr>
            <w:r w:rsidRPr="00C94E56">
              <w:rPr>
                <w:rFonts w:ascii="Arial" w:hAnsi="Arial" w:cs="Arial"/>
                <w:b/>
                <w:bCs/>
              </w:rPr>
              <w:t>R</w:t>
            </w:r>
          </w:p>
        </w:tc>
        <w:tc>
          <w:tcPr>
            <w:tcW w:w="985" w:type="dxa"/>
            <w:tcBorders>
              <w:top w:val="nil"/>
              <w:left w:val="nil"/>
              <w:bottom w:val="single" w:sz="4" w:space="0" w:color="CCC0DA"/>
              <w:right w:val="single" w:sz="4" w:space="0" w:color="CCC0DA"/>
            </w:tcBorders>
            <w:shd w:val="clear" w:color="auto" w:fill="auto"/>
            <w:noWrap/>
            <w:vAlign w:val="center"/>
            <w:hideMark/>
          </w:tcPr>
          <w:p w14:paraId="5275109E" w14:textId="77777777" w:rsidR="00125A2C" w:rsidRPr="00C94E56" w:rsidRDefault="00125A2C" w:rsidP="00125A2C">
            <w:pPr>
              <w:jc w:val="center"/>
              <w:rPr>
                <w:rFonts w:ascii="Arial" w:hAnsi="Arial" w:cs="Arial"/>
              </w:rPr>
            </w:pPr>
            <w:r w:rsidRPr="00C94E56">
              <w:rPr>
                <w:rFonts w:ascii="Arial" w:hAnsi="Arial" w:cs="Arial"/>
              </w:rPr>
              <w:t>R1</w:t>
            </w:r>
          </w:p>
        </w:tc>
        <w:tc>
          <w:tcPr>
            <w:tcW w:w="2329" w:type="dxa"/>
            <w:tcBorders>
              <w:top w:val="nil"/>
              <w:left w:val="nil"/>
              <w:bottom w:val="single" w:sz="4" w:space="0" w:color="CCC0DA"/>
              <w:right w:val="single" w:sz="4" w:space="0" w:color="CCC0DA"/>
            </w:tcBorders>
            <w:shd w:val="clear" w:color="auto" w:fill="auto"/>
            <w:vAlign w:val="center"/>
            <w:hideMark/>
          </w:tcPr>
          <w:p w14:paraId="700B5BC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vAlign w:val="center"/>
            <w:hideMark/>
          </w:tcPr>
          <w:p w14:paraId="7ECDFFF1" w14:textId="3285DD9A"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14:paraId="3E7BFE2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D7A7069"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D3745E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C81C659" w14:textId="77777777" w:rsidR="00125A2C" w:rsidRPr="00C94E56" w:rsidRDefault="00125A2C" w:rsidP="00125A2C">
            <w:pPr>
              <w:jc w:val="center"/>
              <w:rPr>
                <w:rFonts w:ascii="Arial" w:hAnsi="Arial" w:cs="Arial"/>
              </w:rPr>
            </w:pPr>
            <w:r w:rsidRPr="00C94E56">
              <w:rPr>
                <w:rFonts w:ascii="Arial" w:hAnsi="Arial" w:cs="Arial"/>
              </w:rPr>
              <w:t>R2</w:t>
            </w:r>
          </w:p>
        </w:tc>
        <w:tc>
          <w:tcPr>
            <w:tcW w:w="2329" w:type="dxa"/>
            <w:tcBorders>
              <w:top w:val="nil"/>
              <w:left w:val="nil"/>
              <w:bottom w:val="single" w:sz="4" w:space="0" w:color="CCC0DA"/>
              <w:right w:val="single" w:sz="4" w:space="0" w:color="CCC0DA"/>
            </w:tcBorders>
            <w:shd w:val="clear" w:color="auto" w:fill="auto"/>
            <w:vAlign w:val="center"/>
            <w:hideMark/>
          </w:tcPr>
          <w:p w14:paraId="79A321D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02562953" w14:textId="77777777" w:rsidR="00125A2C" w:rsidRPr="00C94E56" w:rsidRDefault="00125A2C" w:rsidP="00125A2C">
            <w:pPr>
              <w:rPr>
                <w:rFonts w:ascii="Arial" w:hAnsi="Arial" w:cs="Arial"/>
              </w:rPr>
            </w:pPr>
          </w:p>
        </w:tc>
      </w:tr>
      <w:tr w:rsidR="00125A2C" w:rsidRPr="00C94E56" w14:paraId="7820E0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35D16C45"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3E335E98"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53C0CAA7"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262B55E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78BC567"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2055FE9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8BB98F5" w14:textId="77777777" w:rsidR="00125A2C" w:rsidRPr="00C94E56" w:rsidRDefault="00125A2C" w:rsidP="00125A2C">
            <w:pPr>
              <w:rPr>
                <w:rFonts w:ascii="Arial" w:hAnsi="Arial" w:cs="Arial"/>
              </w:rPr>
            </w:pPr>
            <w:r w:rsidRPr="00C94E56">
              <w:rPr>
                <w:rFonts w:ascii="Arial" w:hAnsi="Arial" w:cs="Arial"/>
              </w:rPr>
              <w:t>Hydro</w:t>
            </w:r>
          </w:p>
        </w:tc>
        <w:tc>
          <w:tcPr>
            <w:tcW w:w="1164" w:type="dxa"/>
            <w:tcBorders>
              <w:top w:val="nil"/>
              <w:left w:val="nil"/>
              <w:bottom w:val="single" w:sz="4" w:space="0" w:color="CCC0DA"/>
              <w:right w:val="single" w:sz="4" w:space="0" w:color="CCC0DA"/>
            </w:tcBorders>
            <w:shd w:val="clear" w:color="auto" w:fill="auto"/>
            <w:noWrap/>
            <w:vAlign w:val="center"/>
            <w:hideMark/>
          </w:tcPr>
          <w:p w14:paraId="4FE7E384" w14:textId="77777777" w:rsidR="00125A2C" w:rsidRPr="00C94E56" w:rsidRDefault="00125A2C" w:rsidP="00125A2C">
            <w:pPr>
              <w:jc w:val="center"/>
              <w:rPr>
                <w:rFonts w:ascii="Arial" w:hAnsi="Arial" w:cs="Arial"/>
                <w:b/>
                <w:bCs/>
              </w:rPr>
            </w:pPr>
            <w:r w:rsidRPr="00C94E56">
              <w:rPr>
                <w:rFonts w:ascii="Arial" w:hAnsi="Arial" w:cs="Arial"/>
                <w:b/>
                <w:bCs/>
              </w:rPr>
              <w:t>H</w:t>
            </w:r>
          </w:p>
        </w:tc>
        <w:tc>
          <w:tcPr>
            <w:tcW w:w="985" w:type="dxa"/>
            <w:tcBorders>
              <w:top w:val="nil"/>
              <w:left w:val="nil"/>
              <w:bottom w:val="single" w:sz="4" w:space="0" w:color="CCC0DA"/>
              <w:right w:val="single" w:sz="4" w:space="0" w:color="CCC0DA"/>
            </w:tcBorders>
            <w:shd w:val="clear" w:color="auto" w:fill="auto"/>
            <w:noWrap/>
            <w:vAlign w:val="center"/>
            <w:hideMark/>
          </w:tcPr>
          <w:p w14:paraId="0E102A2E" w14:textId="77777777" w:rsidR="00125A2C" w:rsidRPr="00C94E56" w:rsidRDefault="00125A2C" w:rsidP="00125A2C">
            <w:pPr>
              <w:jc w:val="center"/>
              <w:rPr>
                <w:rFonts w:ascii="Arial" w:hAnsi="Arial" w:cs="Arial"/>
              </w:rPr>
            </w:pPr>
            <w:r w:rsidRPr="00C94E56">
              <w:rPr>
                <w:rFonts w:ascii="Arial" w:hAnsi="Arial" w:cs="Arial"/>
              </w:rPr>
              <w:t>H1</w:t>
            </w:r>
          </w:p>
        </w:tc>
        <w:tc>
          <w:tcPr>
            <w:tcW w:w="2329" w:type="dxa"/>
            <w:tcBorders>
              <w:top w:val="nil"/>
              <w:left w:val="nil"/>
              <w:bottom w:val="single" w:sz="4" w:space="0" w:color="CCC0DA"/>
              <w:right w:val="single" w:sz="4" w:space="0" w:color="CCC0DA"/>
            </w:tcBorders>
            <w:shd w:val="clear" w:color="auto" w:fill="auto"/>
            <w:vAlign w:val="center"/>
            <w:hideMark/>
          </w:tcPr>
          <w:p w14:paraId="1D2ED76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90AD9E5" w14:textId="6EF1F348" w:rsidR="00125A2C" w:rsidRPr="00C94E56" w:rsidRDefault="00125A2C" w:rsidP="00125A2C">
            <w:pPr>
              <w:rPr>
                <w:rFonts w:ascii="Arial" w:hAnsi="Arial" w:cs="Arial"/>
              </w:rPr>
            </w:pPr>
            <w:r w:rsidRPr="00C94E56">
              <w:rPr>
                <w:rFonts w:ascii="Arial" w:hAnsi="Arial" w:cs="Arial"/>
              </w:rPr>
              <w:t>Hydro</w:t>
            </w:r>
          </w:p>
        </w:tc>
      </w:tr>
      <w:tr w:rsidR="00125A2C" w:rsidRPr="00C94E56" w14:paraId="75DD461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E15670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361E9F3C"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FCF87E7" w14:textId="77777777" w:rsidR="00125A2C" w:rsidRPr="00C94E56" w:rsidRDefault="00125A2C" w:rsidP="00125A2C">
            <w:pPr>
              <w:jc w:val="center"/>
              <w:rPr>
                <w:rFonts w:ascii="Arial" w:hAnsi="Arial" w:cs="Arial"/>
              </w:rPr>
            </w:pPr>
            <w:r w:rsidRPr="00C94E56">
              <w:rPr>
                <w:rFonts w:ascii="Arial" w:hAnsi="Arial" w:cs="Arial"/>
              </w:rPr>
              <w:t>H2</w:t>
            </w:r>
          </w:p>
        </w:tc>
        <w:tc>
          <w:tcPr>
            <w:tcW w:w="2329" w:type="dxa"/>
            <w:tcBorders>
              <w:top w:val="nil"/>
              <w:left w:val="nil"/>
              <w:bottom w:val="single" w:sz="4" w:space="0" w:color="CCC0DA"/>
              <w:right w:val="single" w:sz="4" w:space="0" w:color="CCC0DA"/>
            </w:tcBorders>
            <w:shd w:val="clear" w:color="auto" w:fill="auto"/>
            <w:vAlign w:val="center"/>
            <w:hideMark/>
          </w:tcPr>
          <w:p w14:paraId="679D913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22D8E531" w14:textId="77777777" w:rsidR="00125A2C" w:rsidRPr="00C94E56" w:rsidRDefault="00125A2C" w:rsidP="00125A2C">
            <w:pPr>
              <w:rPr>
                <w:rFonts w:ascii="Arial" w:hAnsi="Arial" w:cs="Arial"/>
              </w:rPr>
            </w:pPr>
          </w:p>
        </w:tc>
      </w:tr>
      <w:tr w:rsidR="00125A2C" w:rsidRPr="00C94E56" w14:paraId="5894EF3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4D6D08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000A7B60"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D2BCB6C" w14:textId="77777777" w:rsidR="00125A2C" w:rsidRPr="00C94E56" w:rsidRDefault="00125A2C" w:rsidP="00125A2C">
            <w:pPr>
              <w:jc w:val="center"/>
              <w:rPr>
                <w:rFonts w:ascii="Arial" w:hAnsi="Arial" w:cs="Arial"/>
              </w:rPr>
            </w:pPr>
            <w:r w:rsidRPr="00C94E56">
              <w:rPr>
                <w:rFonts w:ascii="Arial" w:hAnsi="Arial" w:cs="Arial"/>
              </w:rPr>
              <w:t>H3</w:t>
            </w:r>
          </w:p>
        </w:tc>
        <w:tc>
          <w:tcPr>
            <w:tcW w:w="2329" w:type="dxa"/>
            <w:tcBorders>
              <w:top w:val="nil"/>
              <w:left w:val="nil"/>
              <w:bottom w:val="single" w:sz="4" w:space="0" w:color="CCC0DA"/>
              <w:right w:val="single" w:sz="4" w:space="0" w:color="CCC0DA"/>
            </w:tcBorders>
            <w:shd w:val="clear" w:color="auto" w:fill="auto"/>
            <w:vAlign w:val="center"/>
            <w:hideMark/>
          </w:tcPr>
          <w:p w14:paraId="0427B4E6"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02538153" w14:textId="77777777" w:rsidR="00125A2C" w:rsidRPr="00C94E56" w:rsidRDefault="00125A2C" w:rsidP="00125A2C">
            <w:pPr>
              <w:rPr>
                <w:rFonts w:ascii="Arial" w:hAnsi="Arial" w:cs="Arial"/>
              </w:rPr>
            </w:pPr>
          </w:p>
        </w:tc>
      </w:tr>
      <w:tr w:rsidR="00125A2C" w:rsidRPr="00C94E56" w14:paraId="6A9C0A6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4AB102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19808A8"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090D001" w14:textId="77777777" w:rsidR="00125A2C" w:rsidRPr="00C94E56" w:rsidRDefault="00125A2C" w:rsidP="00125A2C">
            <w:pPr>
              <w:jc w:val="center"/>
              <w:rPr>
                <w:rFonts w:ascii="Arial" w:hAnsi="Arial" w:cs="Arial"/>
              </w:rPr>
            </w:pPr>
            <w:r w:rsidRPr="00C94E56">
              <w:rPr>
                <w:rFonts w:ascii="Arial" w:hAnsi="Arial" w:cs="Arial"/>
              </w:rPr>
              <w:t>H4</w:t>
            </w:r>
          </w:p>
        </w:tc>
        <w:tc>
          <w:tcPr>
            <w:tcW w:w="2329" w:type="dxa"/>
            <w:tcBorders>
              <w:top w:val="nil"/>
              <w:left w:val="nil"/>
              <w:bottom w:val="single" w:sz="4" w:space="0" w:color="CCC0DA"/>
              <w:right w:val="single" w:sz="4" w:space="0" w:color="CCC0DA"/>
            </w:tcBorders>
            <w:shd w:val="clear" w:color="auto" w:fill="auto"/>
            <w:vAlign w:val="center"/>
            <w:hideMark/>
          </w:tcPr>
          <w:p w14:paraId="1E8867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2095202" w14:textId="77777777" w:rsidR="00125A2C" w:rsidRPr="00C94E56" w:rsidRDefault="00125A2C" w:rsidP="00125A2C">
            <w:pPr>
              <w:rPr>
                <w:rFonts w:ascii="Arial" w:hAnsi="Arial" w:cs="Arial"/>
              </w:rPr>
            </w:pPr>
          </w:p>
        </w:tc>
      </w:tr>
      <w:tr w:rsidR="00125A2C" w:rsidRPr="00C94E56" w14:paraId="3567EC1A"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F486FB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8F33001"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44854C89" w14:textId="77777777" w:rsidR="00125A2C" w:rsidRPr="00C94E56" w:rsidRDefault="00125A2C" w:rsidP="00125A2C">
            <w:pPr>
              <w:jc w:val="center"/>
              <w:rPr>
                <w:rFonts w:ascii="Arial" w:hAnsi="Arial" w:cs="Arial"/>
              </w:rPr>
            </w:pPr>
            <w:r w:rsidRPr="00C94E56">
              <w:rPr>
                <w:rFonts w:ascii="Arial" w:hAnsi="Arial" w:cs="Arial"/>
              </w:rPr>
              <w:t>H5</w:t>
            </w:r>
          </w:p>
        </w:tc>
        <w:tc>
          <w:tcPr>
            <w:tcW w:w="2329" w:type="dxa"/>
            <w:tcBorders>
              <w:top w:val="nil"/>
              <w:left w:val="nil"/>
              <w:bottom w:val="single" w:sz="4" w:space="0" w:color="CCC0DA"/>
              <w:right w:val="single" w:sz="4" w:space="0" w:color="CCC0DA"/>
            </w:tcBorders>
            <w:shd w:val="clear" w:color="auto" w:fill="auto"/>
            <w:vAlign w:val="center"/>
            <w:hideMark/>
          </w:tcPr>
          <w:p w14:paraId="48D60A1F"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64F25BF" w14:textId="77777777" w:rsidR="00125A2C" w:rsidRPr="00C94E56" w:rsidRDefault="00125A2C" w:rsidP="00125A2C">
            <w:pPr>
              <w:rPr>
                <w:rFonts w:ascii="Arial" w:hAnsi="Arial" w:cs="Arial"/>
              </w:rPr>
            </w:pPr>
          </w:p>
        </w:tc>
      </w:tr>
      <w:tr w:rsidR="00125A2C" w:rsidRPr="00C94E56" w14:paraId="45096C2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ED96182"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247E9DAE"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873F3F4" w14:textId="77777777" w:rsidR="00125A2C" w:rsidRPr="00C94E56" w:rsidRDefault="00125A2C" w:rsidP="00125A2C">
            <w:pPr>
              <w:jc w:val="center"/>
              <w:rPr>
                <w:rFonts w:ascii="Arial" w:hAnsi="Arial" w:cs="Arial"/>
              </w:rPr>
            </w:pPr>
            <w:r w:rsidRPr="00C94E56">
              <w:rPr>
                <w:rFonts w:ascii="Arial" w:hAnsi="Arial" w:cs="Arial"/>
              </w:rPr>
              <w:t>H6</w:t>
            </w:r>
          </w:p>
        </w:tc>
        <w:tc>
          <w:tcPr>
            <w:tcW w:w="2329" w:type="dxa"/>
            <w:tcBorders>
              <w:top w:val="nil"/>
              <w:left w:val="nil"/>
              <w:bottom w:val="single" w:sz="4" w:space="0" w:color="CCC0DA"/>
              <w:right w:val="single" w:sz="4" w:space="0" w:color="CCC0DA"/>
            </w:tcBorders>
            <w:shd w:val="clear" w:color="auto" w:fill="auto"/>
            <w:vAlign w:val="center"/>
            <w:hideMark/>
          </w:tcPr>
          <w:p w14:paraId="0362A60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7A87C124" w14:textId="77777777" w:rsidR="00125A2C" w:rsidRPr="00C94E56" w:rsidRDefault="00125A2C" w:rsidP="00125A2C">
            <w:pPr>
              <w:rPr>
                <w:rFonts w:ascii="Arial" w:hAnsi="Arial" w:cs="Arial"/>
              </w:rPr>
            </w:pPr>
          </w:p>
        </w:tc>
      </w:tr>
      <w:tr w:rsidR="00125A2C" w:rsidRPr="00C94E56" w14:paraId="5E19D3B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587DBFB" w14:textId="77777777" w:rsidR="00125A2C" w:rsidRPr="00C94E56" w:rsidRDefault="00125A2C" w:rsidP="00125A2C">
            <w:pPr>
              <w:rPr>
                <w:rFonts w:ascii="Arial" w:hAnsi="Arial" w:cs="Arial"/>
                <w:color w:val="CCFFCC"/>
              </w:rPr>
            </w:pPr>
            <w:r w:rsidRPr="00C94E56">
              <w:rPr>
                <w:rFonts w:ascii="Arial" w:hAnsi="Arial" w:cs="Arial"/>
                <w:color w:val="CCFFCC"/>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80EF9AA"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18C9B32"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29" w:type="dxa"/>
            <w:tcBorders>
              <w:top w:val="nil"/>
              <w:left w:val="nil"/>
              <w:bottom w:val="single" w:sz="4" w:space="0" w:color="CCC0DA"/>
              <w:right w:val="single" w:sz="4" w:space="0" w:color="CCC0DA"/>
            </w:tcBorders>
            <w:shd w:val="clear" w:color="000000" w:fill="CCFFCC"/>
            <w:vAlign w:val="center"/>
            <w:hideMark/>
          </w:tcPr>
          <w:p w14:paraId="5A2A75A0" w14:textId="77777777"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9EF5843" w14:textId="77777777"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14:paraId="16FC174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FDBD100" w14:textId="3420D0D7" w:rsidR="00125A2C" w:rsidRPr="00C94E56" w:rsidRDefault="00125A2C" w:rsidP="00125A2C">
            <w:pPr>
              <w:rPr>
                <w:rFonts w:ascii="Arial" w:hAnsi="Arial" w:cs="Arial"/>
              </w:rPr>
            </w:pPr>
            <w:r w:rsidRPr="00C94E56">
              <w:rPr>
                <w:rFonts w:ascii="Arial" w:hAnsi="Arial" w:cs="Arial"/>
              </w:rPr>
              <w:t>Oil Fired</w:t>
            </w:r>
          </w:p>
        </w:tc>
        <w:tc>
          <w:tcPr>
            <w:tcW w:w="1164" w:type="dxa"/>
            <w:tcBorders>
              <w:top w:val="nil"/>
              <w:left w:val="nil"/>
              <w:bottom w:val="single" w:sz="4" w:space="0" w:color="CCC0DA"/>
              <w:right w:val="single" w:sz="4" w:space="0" w:color="CCC0DA"/>
            </w:tcBorders>
            <w:shd w:val="clear" w:color="auto" w:fill="auto"/>
            <w:noWrap/>
            <w:vAlign w:val="center"/>
            <w:hideMark/>
          </w:tcPr>
          <w:p w14:paraId="4EEDA558" w14:textId="77777777" w:rsidR="00125A2C" w:rsidRPr="00C94E56" w:rsidRDefault="00125A2C" w:rsidP="00125A2C">
            <w:pPr>
              <w:jc w:val="center"/>
              <w:rPr>
                <w:rFonts w:ascii="Arial" w:hAnsi="Arial" w:cs="Arial"/>
                <w:b/>
                <w:bCs/>
              </w:rPr>
            </w:pPr>
            <w:r w:rsidRPr="00C94E56">
              <w:rPr>
                <w:rFonts w:ascii="Arial" w:hAnsi="Arial" w:cs="Arial"/>
                <w:b/>
                <w:bCs/>
              </w:rPr>
              <w:t>O</w:t>
            </w:r>
          </w:p>
        </w:tc>
        <w:tc>
          <w:tcPr>
            <w:tcW w:w="985" w:type="dxa"/>
            <w:tcBorders>
              <w:top w:val="nil"/>
              <w:left w:val="nil"/>
              <w:bottom w:val="single" w:sz="4" w:space="0" w:color="CCC0DA"/>
              <w:right w:val="single" w:sz="4" w:space="0" w:color="CCC0DA"/>
            </w:tcBorders>
            <w:shd w:val="clear" w:color="auto" w:fill="auto"/>
            <w:noWrap/>
            <w:vAlign w:val="center"/>
            <w:hideMark/>
          </w:tcPr>
          <w:p w14:paraId="0DED1197" w14:textId="77777777" w:rsidR="00125A2C" w:rsidRPr="00C94E56" w:rsidRDefault="00125A2C" w:rsidP="00125A2C">
            <w:pPr>
              <w:jc w:val="center"/>
              <w:rPr>
                <w:rFonts w:ascii="Arial" w:hAnsi="Arial" w:cs="Arial"/>
              </w:rPr>
            </w:pPr>
            <w:r w:rsidRPr="00C94E56">
              <w:rPr>
                <w:rFonts w:ascii="Arial" w:hAnsi="Arial" w:cs="Arial"/>
              </w:rPr>
              <w:t>O1</w:t>
            </w:r>
          </w:p>
        </w:tc>
        <w:tc>
          <w:tcPr>
            <w:tcW w:w="2329" w:type="dxa"/>
            <w:tcBorders>
              <w:top w:val="nil"/>
              <w:left w:val="nil"/>
              <w:bottom w:val="single" w:sz="4" w:space="0" w:color="CCC0DA"/>
              <w:right w:val="single" w:sz="4" w:space="0" w:color="CCC0DA"/>
            </w:tcBorders>
            <w:shd w:val="clear" w:color="auto" w:fill="auto"/>
            <w:vAlign w:val="center"/>
            <w:hideMark/>
          </w:tcPr>
          <w:p w14:paraId="5AC8818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591F0B29" w14:textId="04AEEDAB"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14:paraId="3DE784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0161ADE" w14:textId="77777777" w:rsidR="00125A2C" w:rsidRPr="00C94E56" w:rsidRDefault="00125A2C" w:rsidP="00125A2C">
            <w:pPr>
              <w:rPr>
                <w:rFonts w:ascii="Arial" w:hAnsi="Arial" w:cs="Arial"/>
              </w:rPr>
            </w:pPr>
            <w:r w:rsidRPr="00C94E56">
              <w:rPr>
                <w:rFonts w:ascii="Arial" w:hAnsi="Arial" w:cs="Arial"/>
              </w:rPr>
              <w:lastRenderedPageBreak/>
              <w:t> </w:t>
            </w:r>
          </w:p>
        </w:tc>
        <w:tc>
          <w:tcPr>
            <w:tcW w:w="1164" w:type="dxa"/>
            <w:tcBorders>
              <w:top w:val="nil"/>
              <w:left w:val="nil"/>
              <w:bottom w:val="single" w:sz="4" w:space="0" w:color="CCC0DA"/>
              <w:right w:val="single" w:sz="4" w:space="0" w:color="CCC0DA"/>
            </w:tcBorders>
            <w:shd w:val="clear" w:color="auto" w:fill="auto"/>
            <w:noWrap/>
            <w:vAlign w:val="center"/>
            <w:hideMark/>
          </w:tcPr>
          <w:p w14:paraId="4B119E33"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DEEE569" w14:textId="77777777" w:rsidR="00125A2C" w:rsidRPr="00C94E56" w:rsidRDefault="00125A2C" w:rsidP="00125A2C">
            <w:pPr>
              <w:jc w:val="center"/>
              <w:rPr>
                <w:rFonts w:ascii="Arial" w:hAnsi="Arial" w:cs="Arial"/>
              </w:rPr>
            </w:pPr>
            <w:r w:rsidRPr="00C94E56">
              <w:rPr>
                <w:rFonts w:ascii="Arial" w:hAnsi="Arial" w:cs="Arial"/>
              </w:rPr>
              <w:t>O2</w:t>
            </w:r>
          </w:p>
        </w:tc>
        <w:tc>
          <w:tcPr>
            <w:tcW w:w="2329" w:type="dxa"/>
            <w:tcBorders>
              <w:top w:val="nil"/>
              <w:left w:val="nil"/>
              <w:bottom w:val="single" w:sz="4" w:space="0" w:color="CCC0DA"/>
              <w:right w:val="single" w:sz="4" w:space="0" w:color="CCC0DA"/>
            </w:tcBorders>
            <w:shd w:val="clear" w:color="auto" w:fill="auto"/>
            <w:vAlign w:val="center"/>
            <w:hideMark/>
          </w:tcPr>
          <w:p w14:paraId="50E3FA02"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54FB0B26" w14:textId="77777777" w:rsidR="00125A2C" w:rsidRPr="00C94E56" w:rsidRDefault="00125A2C" w:rsidP="00125A2C">
            <w:pPr>
              <w:rPr>
                <w:rFonts w:ascii="Arial" w:hAnsi="Arial" w:cs="Arial"/>
              </w:rPr>
            </w:pPr>
          </w:p>
        </w:tc>
      </w:tr>
      <w:tr w:rsidR="00125A2C" w:rsidRPr="00C94E56" w14:paraId="6C313F1E"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75CA58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EB610B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AC3796" w14:textId="77777777" w:rsidR="00125A2C" w:rsidRPr="00C94E56" w:rsidRDefault="00125A2C" w:rsidP="00125A2C">
            <w:pPr>
              <w:jc w:val="center"/>
              <w:rPr>
                <w:rFonts w:ascii="Arial" w:hAnsi="Arial" w:cs="Arial"/>
              </w:rPr>
            </w:pPr>
            <w:r w:rsidRPr="00C94E56">
              <w:rPr>
                <w:rFonts w:ascii="Arial" w:hAnsi="Arial" w:cs="Arial"/>
              </w:rPr>
              <w:t>O3</w:t>
            </w:r>
          </w:p>
        </w:tc>
        <w:tc>
          <w:tcPr>
            <w:tcW w:w="2329" w:type="dxa"/>
            <w:tcBorders>
              <w:top w:val="nil"/>
              <w:left w:val="nil"/>
              <w:bottom w:val="single" w:sz="4" w:space="0" w:color="CCC0DA"/>
              <w:right w:val="single" w:sz="4" w:space="0" w:color="CCC0DA"/>
            </w:tcBorders>
            <w:shd w:val="clear" w:color="auto" w:fill="auto"/>
            <w:vAlign w:val="center"/>
            <w:hideMark/>
          </w:tcPr>
          <w:p w14:paraId="3EDD601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DBD2495" w14:textId="77777777" w:rsidR="00125A2C" w:rsidRPr="00C94E56" w:rsidRDefault="00125A2C" w:rsidP="00125A2C">
            <w:pPr>
              <w:rPr>
                <w:rFonts w:ascii="Arial" w:hAnsi="Arial" w:cs="Arial"/>
              </w:rPr>
            </w:pPr>
          </w:p>
        </w:tc>
      </w:tr>
      <w:tr w:rsidR="00125A2C" w:rsidRPr="00C94E56" w14:paraId="630253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384F5DA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57C9B8BF"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0C15DBC" w14:textId="77777777" w:rsidR="00125A2C" w:rsidRPr="00C94E56" w:rsidRDefault="00125A2C" w:rsidP="00125A2C">
            <w:pPr>
              <w:jc w:val="center"/>
              <w:rPr>
                <w:rFonts w:ascii="Arial" w:hAnsi="Arial" w:cs="Arial"/>
              </w:rPr>
            </w:pPr>
            <w:r w:rsidRPr="00C94E56">
              <w:rPr>
                <w:rFonts w:ascii="Arial" w:hAnsi="Arial" w:cs="Arial"/>
              </w:rPr>
              <w:t>O4</w:t>
            </w:r>
          </w:p>
        </w:tc>
        <w:tc>
          <w:tcPr>
            <w:tcW w:w="2329" w:type="dxa"/>
            <w:tcBorders>
              <w:top w:val="nil"/>
              <w:left w:val="nil"/>
              <w:bottom w:val="single" w:sz="4" w:space="0" w:color="CCC0DA"/>
              <w:right w:val="single" w:sz="4" w:space="0" w:color="CCC0DA"/>
            </w:tcBorders>
            <w:shd w:val="clear" w:color="auto" w:fill="auto"/>
            <w:vAlign w:val="center"/>
            <w:hideMark/>
          </w:tcPr>
          <w:p w14:paraId="4535FA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42CA393B" w14:textId="77777777" w:rsidR="00125A2C" w:rsidRPr="00C94E56" w:rsidRDefault="00125A2C" w:rsidP="00125A2C">
            <w:pPr>
              <w:rPr>
                <w:rFonts w:ascii="Arial" w:hAnsi="Arial" w:cs="Arial"/>
              </w:rPr>
            </w:pPr>
          </w:p>
        </w:tc>
      </w:tr>
      <w:tr w:rsidR="00125A2C" w:rsidRPr="00C94E56" w14:paraId="0DCBDE77"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B48DD8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568B54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7CFF4838" w14:textId="77777777" w:rsidR="00125A2C" w:rsidRPr="00C94E56" w:rsidRDefault="00125A2C" w:rsidP="00125A2C">
            <w:pPr>
              <w:jc w:val="center"/>
              <w:rPr>
                <w:rFonts w:ascii="Arial" w:hAnsi="Arial" w:cs="Arial"/>
              </w:rPr>
            </w:pPr>
            <w:r w:rsidRPr="00C94E56">
              <w:rPr>
                <w:rFonts w:ascii="Arial" w:hAnsi="Arial" w:cs="Arial"/>
              </w:rPr>
              <w:t>O5</w:t>
            </w:r>
          </w:p>
        </w:tc>
        <w:tc>
          <w:tcPr>
            <w:tcW w:w="2329" w:type="dxa"/>
            <w:tcBorders>
              <w:top w:val="nil"/>
              <w:left w:val="nil"/>
              <w:bottom w:val="single" w:sz="4" w:space="0" w:color="CCC0DA"/>
              <w:right w:val="single" w:sz="4" w:space="0" w:color="CCC0DA"/>
            </w:tcBorders>
            <w:shd w:val="clear" w:color="auto" w:fill="auto"/>
            <w:vAlign w:val="center"/>
            <w:hideMark/>
          </w:tcPr>
          <w:p w14:paraId="68828DF8"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38D4639" w14:textId="77777777" w:rsidR="00125A2C" w:rsidRPr="00C94E56" w:rsidRDefault="00125A2C" w:rsidP="00125A2C">
            <w:pPr>
              <w:rPr>
                <w:rFonts w:ascii="Arial" w:hAnsi="Arial" w:cs="Arial"/>
              </w:rPr>
            </w:pPr>
          </w:p>
        </w:tc>
      </w:tr>
      <w:tr w:rsidR="00125A2C" w:rsidRPr="00C94E56" w14:paraId="037EA02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22221E"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583BD26"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59FC5C5B" w14:textId="77777777" w:rsidR="00125A2C" w:rsidRPr="00C94E56" w:rsidRDefault="00125A2C" w:rsidP="00125A2C">
            <w:pPr>
              <w:jc w:val="center"/>
              <w:rPr>
                <w:rFonts w:ascii="Arial" w:hAnsi="Arial" w:cs="Arial"/>
              </w:rPr>
            </w:pPr>
            <w:r w:rsidRPr="00C94E56">
              <w:rPr>
                <w:rFonts w:ascii="Arial" w:hAnsi="Arial" w:cs="Arial"/>
              </w:rPr>
              <w:t>O6</w:t>
            </w:r>
          </w:p>
        </w:tc>
        <w:tc>
          <w:tcPr>
            <w:tcW w:w="2329" w:type="dxa"/>
            <w:tcBorders>
              <w:top w:val="nil"/>
              <w:left w:val="nil"/>
              <w:bottom w:val="single" w:sz="4" w:space="0" w:color="CCC0DA"/>
              <w:right w:val="single" w:sz="4" w:space="0" w:color="CCC0DA"/>
            </w:tcBorders>
            <w:shd w:val="clear" w:color="auto" w:fill="auto"/>
            <w:vAlign w:val="center"/>
            <w:hideMark/>
          </w:tcPr>
          <w:p w14:paraId="416FEB2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7D9CCD58" w14:textId="77777777" w:rsidR="00125A2C" w:rsidRPr="00C94E56" w:rsidRDefault="00125A2C" w:rsidP="00125A2C">
            <w:pPr>
              <w:rPr>
                <w:rFonts w:ascii="Arial" w:hAnsi="Arial" w:cs="Arial"/>
              </w:rPr>
            </w:pPr>
          </w:p>
        </w:tc>
      </w:tr>
      <w:tr w:rsidR="00125A2C" w:rsidRPr="00C94E56" w14:paraId="6573E7CD"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BD3DE4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7A021969"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3D95BB05" w14:textId="77777777" w:rsidR="00125A2C" w:rsidRPr="00C94E56" w:rsidRDefault="00125A2C" w:rsidP="00125A2C">
            <w:pPr>
              <w:jc w:val="center"/>
              <w:rPr>
                <w:rFonts w:ascii="Arial" w:hAnsi="Arial" w:cs="Arial"/>
              </w:rPr>
            </w:pPr>
            <w:r w:rsidRPr="00C94E56">
              <w:rPr>
                <w:rFonts w:ascii="Arial" w:hAnsi="Arial" w:cs="Arial"/>
              </w:rPr>
              <w:t>O7</w:t>
            </w:r>
          </w:p>
        </w:tc>
        <w:tc>
          <w:tcPr>
            <w:tcW w:w="2329" w:type="dxa"/>
            <w:tcBorders>
              <w:top w:val="nil"/>
              <w:left w:val="nil"/>
              <w:bottom w:val="single" w:sz="4" w:space="0" w:color="CCC0DA"/>
              <w:right w:val="single" w:sz="4" w:space="0" w:color="CCC0DA"/>
            </w:tcBorders>
            <w:shd w:val="clear" w:color="auto" w:fill="auto"/>
            <w:vAlign w:val="center"/>
            <w:hideMark/>
          </w:tcPr>
          <w:p w14:paraId="34347B9E"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vMerge/>
            <w:tcBorders>
              <w:left w:val="nil"/>
              <w:bottom w:val="single" w:sz="4" w:space="0" w:color="CCC0DA"/>
              <w:right w:val="single" w:sz="8" w:space="0" w:color="auto"/>
            </w:tcBorders>
            <w:shd w:val="clear" w:color="auto" w:fill="auto"/>
            <w:noWrap/>
            <w:vAlign w:val="center"/>
            <w:hideMark/>
          </w:tcPr>
          <w:p w14:paraId="5C773D34" w14:textId="77777777" w:rsidR="00125A2C" w:rsidRPr="00C94E56" w:rsidRDefault="00125A2C" w:rsidP="00125A2C">
            <w:pPr>
              <w:rPr>
                <w:rFonts w:ascii="Arial" w:hAnsi="Arial" w:cs="Arial"/>
              </w:rPr>
            </w:pPr>
          </w:p>
        </w:tc>
      </w:tr>
      <w:tr w:rsidR="00125A2C" w:rsidRPr="00C94E56" w14:paraId="61A64542" w14:textId="77777777" w:rsidTr="00082FBA">
        <w:trPr>
          <w:trHeight w:val="116"/>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2A90A39A"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9E115A7" w14:textId="77777777" w:rsidR="00125A2C" w:rsidRPr="00C94E56" w:rsidRDefault="00125A2C" w:rsidP="00125A2C">
            <w:pPr>
              <w:jc w:val="center"/>
              <w:rPr>
                <w:rFonts w:ascii="Arial" w:hAnsi="Arial" w:cs="Arial"/>
              </w:rPr>
            </w:pPr>
            <w:r w:rsidRPr="00C94E56">
              <w:rPr>
                <w:rFonts w:ascii="Arial" w:hAnsi="Arial" w:cs="Arial"/>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B085ED1"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B2A45C7"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FC3B292" w14:textId="77777777" w:rsidR="00125A2C" w:rsidRPr="00C94E56" w:rsidRDefault="00125A2C" w:rsidP="00125A2C">
            <w:pPr>
              <w:rPr>
                <w:rFonts w:ascii="Arial" w:hAnsi="Arial" w:cs="Arial"/>
              </w:rPr>
            </w:pPr>
            <w:r w:rsidRPr="00C94E56">
              <w:rPr>
                <w:rFonts w:ascii="Arial" w:hAnsi="Arial" w:cs="Arial"/>
              </w:rPr>
              <w:t> </w:t>
            </w:r>
          </w:p>
        </w:tc>
      </w:tr>
      <w:tr w:rsidR="00026303" w:rsidRPr="00C94E56" w14:paraId="37BCD0E9"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2BBD3FC" w14:textId="77777777" w:rsidR="00026303" w:rsidRPr="00C94E56" w:rsidRDefault="00026303" w:rsidP="00033531">
            <w:pPr>
              <w:rPr>
                <w:rFonts w:ascii="Arial" w:hAnsi="Arial" w:cs="Arial"/>
              </w:rPr>
            </w:pPr>
            <w:r w:rsidRPr="00C94E56">
              <w:rPr>
                <w:rFonts w:ascii="Arial" w:hAnsi="Arial" w:cs="Arial"/>
              </w:rPr>
              <w:t>F</w:t>
            </w:r>
            <w:r>
              <w:rPr>
                <w:rFonts w:ascii="Arial" w:hAnsi="Arial" w:cs="Arial"/>
              </w:rPr>
              <w:t>ACTS</w:t>
            </w:r>
            <w:r w:rsidRPr="00C94E56">
              <w:rPr>
                <w:rFonts w:ascii="Arial" w:hAnsi="Arial" w:cs="Arial"/>
              </w:rPr>
              <w:t xml:space="preserve"> Device</w:t>
            </w:r>
          </w:p>
        </w:tc>
        <w:tc>
          <w:tcPr>
            <w:tcW w:w="1164" w:type="dxa"/>
            <w:tcBorders>
              <w:top w:val="nil"/>
              <w:left w:val="nil"/>
              <w:bottom w:val="single" w:sz="4" w:space="0" w:color="CCC0DA"/>
              <w:right w:val="single" w:sz="4" w:space="0" w:color="CCC0DA"/>
            </w:tcBorders>
            <w:shd w:val="clear" w:color="auto" w:fill="auto"/>
            <w:noWrap/>
            <w:vAlign w:val="center"/>
            <w:hideMark/>
          </w:tcPr>
          <w:p w14:paraId="3AC050AD" w14:textId="587645BF" w:rsidR="00026303" w:rsidRPr="00992019" w:rsidRDefault="00026303" w:rsidP="00125A2C">
            <w:pPr>
              <w:jc w:val="center"/>
              <w:rPr>
                <w:rFonts w:ascii="Arial" w:hAnsi="Arial" w:cs="Arial"/>
                <w:b/>
                <w:bCs/>
              </w:rPr>
            </w:pPr>
            <w:r w:rsidRPr="00992019">
              <w:rPr>
                <w:rFonts w:ascii="Arial" w:hAnsi="Arial" w:cs="Arial"/>
                <w:b/>
                <w:bCs/>
              </w:rPr>
              <w:t>F</w:t>
            </w:r>
          </w:p>
        </w:tc>
        <w:tc>
          <w:tcPr>
            <w:tcW w:w="985" w:type="dxa"/>
            <w:tcBorders>
              <w:top w:val="nil"/>
              <w:left w:val="nil"/>
              <w:bottom w:val="single" w:sz="4" w:space="0" w:color="CCC0DA"/>
              <w:right w:val="single" w:sz="4" w:space="0" w:color="CCC0DA"/>
            </w:tcBorders>
            <w:shd w:val="clear" w:color="auto" w:fill="auto"/>
            <w:noWrap/>
            <w:vAlign w:val="center"/>
            <w:hideMark/>
          </w:tcPr>
          <w:p w14:paraId="7EE3C66C" w14:textId="3D46995C" w:rsidR="00026303" w:rsidRPr="00C94E56" w:rsidRDefault="00026303" w:rsidP="00125A2C">
            <w:pPr>
              <w:jc w:val="center"/>
              <w:rPr>
                <w:rFonts w:ascii="Arial" w:hAnsi="Arial" w:cs="Arial"/>
              </w:rPr>
            </w:pPr>
            <w:r w:rsidRPr="00C94E56">
              <w:rPr>
                <w:rFonts w:ascii="Arial" w:hAnsi="Arial" w:cs="Arial"/>
              </w:rPr>
              <w:t>F1</w:t>
            </w:r>
          </w:p>
        </w:tc>
        <w:tc>
          <w:tcPr>
            <w:tcW w:w="2329" w:type="dxa"/>
            <w:tcBorders>
              <w:top w:val="nil"/>
              <w:left w:val="nil"/>
              <w:bottom w:val="single" w:sz="4" w:space="0" w:color="CCC0DA"/>
              <w:right w:val="single" w:sz="4" w:space="0" w:color="CCC0DA"/>
            </w:tcBorders>
            <w:shd w:val="clear" w:color="auto" w:fill="auto"/>
            <w:vAlign w:val="center"/>
            <w:hideMark/>
          </w:tcPr>
          <w:p w14:paraId="03402BAD"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4FD84ADD" w14:textId="7D5C8568" w:rsidR="00026303" w:rsidRPr="00C94E56" w:rsidRDefault="00026303" w:rsidP="00BD5A70">
            <w:pPr>
              <w:rPr>
                <w:rFonts w:ascii="Arial" w:hAnsi="Arial" w:cs="Arial"/>
              </w:rPr>
            </w:pPr>
            <w:r w:rsidRPr="00C94E56">
              <w:rPr>
                <w:rFonts w:ascii="Arial" w:hAnsi="Arial" w:cs="Arial"/>
              </w:rPr>
              <w:t>All F</w:t>
            </w:r>
            <w:r>
              <w:rPr>
                <w:rFonts w:ascii="Arial" w:hAnsi="Arial" w:cs="Arial"/>
              </w:rPr>
              <w:t>ACTS</w:t>
            </w:r>
            <w:r w:rsidRPr="00C94E56">
              <w:rPr>
                <w:rFonts w:ascii="Arial" w:hAnsi="Arial" w:cs="Arial"/>
              </w:rPr>
              <w:t xml:space="preserve"> </w:t>
            </w:r>
            <w:r>
              <w:rPr>
                <w:rFonts w:ascii="Arial" w:hAnsi="Arial" w:cs="Arial"/>
              </w:rPr>
              <w:t>d</w:t>
            </w:r>
            <w:r w:rsidRPr="00C94E56">
              <w:rPr>
                <w:rFonts w:ascii="Arial" w:hAnsi="Arial" w:cs="Arial"/>
              </w:rPr>
              <w:t>evices</w:t>
            </w:r>
          </w:p>
        </w:tc>
      </w:tr>
      <w:tr w:rsidR="00026303" w:rsidRPr="00C94E56" w14:paraId="10C83EA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1A75635" w14:textId="77777777" w:rsidR="00026303" w:rsidRPr="00C94E56" w:rsidRDefault="00026303"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6BA307BE" w14:textId="77777777" w:rsidR="00026303" w:rsidRPr="00992019" w:rsidRDefault="00026303"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686CF1B7" w14:textId="7A843733" w:rsidR="00026303" w:rsidRPr="00C94E56" w:rsidRDefault="00026303" w:rsidP="00125A2C">
            <w:pPr>
              <w:jc w:val="center"/>
              <w:rPr>
                <w:rFonts w:ascii="Arial" w:hAnsi="Arial" w:cs="Arial"/>
              </w:rPr>
            </w:pPr>
            <w:r w:rsidRPr="00C94E56">
              <w:rPr>
                <w:rFonts w:ascii="Arial" w:hAnsi="Arial" w:cs="Arial"/>
              </w:rPr>
              <w:t>F2</w:t>
            </w:r>
          </w:p>
        </w:tc>
        <w:tc>
          <w:tcPr>
            <w:tcW w:w="2329" w:type="dxa"/>
            <w:tcBorders>
              <w:top w:val="nil"/>
              <w:left w:val="nil"/>
              <w:bottom w:val="single" w:sz="4" w:space="0" w:color="CCC0DA"/>
              <w:right w:val="single" w:sz="4" w:space="0" w:color="CCC0DA"/>
            </w:tcBorders>
            <w:shd w:val="clear" w:color="auto" w:fill="auto"/>
            <w:vAlign w:val="center"/>
            <w:hideMark/>
          </w:tcPr>
          <w:p w14:paraId="3681F6B0" w14:textId="77777777" w:rsidR="00026303" w:rsidRPr="00C94E56" w:rsidRDefault="00026303" w:rsidP="00125A2C">
            <w:pPr>
              <w:jc w:val="center"/>
              <w:rPr>
                <w:rFonts w:ascii="Arial" w:hAnsi="Arial" w:cs="Arial"/>
              </w:rPr>
            </w:pPr>
            <w:r w:rsidRPr="00C94E56">
              <w:rPr>
                <w:rFonts w:ascii="Arial" w:hAnsi="Arial" w:cs="Arial"/>
              </w:rPr>
              <w:t> </w:t>
            </w:r>
          </w:p>
        </w:tc>
        <w:tc>
          <w:tcPr>
            <w:tcW w:w="3300" w:type="dxa"/>
            <w:vMerge/>
            <w:tcBorders>
              <w:left w:val="nil"/>
              <w:right w:val="single" w:sz="8" w:space="0" w:color="auto"/>
            </w:tcBorders>
            <w:shd w:val="clear" w:color="auto" w:fill="auto"/>
            <w:noWrap/>
            <w:vAlign w:val="center"/>
            <w:hideMark/>
          </w:tcPr>
          <w:p w14:paraId="32E1856C" w14:textId="77777777" w:rsidR="00026303" w:rsidRPr="00C94E56" w:rsidRDefault="00026303" w:rsidP="00125A2C">
            <w:pPr>
              <w:rPr>
                <w:rFonts w:ascii="Arial" w:hAnsi="Arial" w:cs="Arial"/>
              </w:rPr>
            </w:pPr>
          </w:p>
        </w:tc>
      </w:tr>
      <w:tr w:rsidR="00026303" w:rsidRPr="00C94E56" w14:paraId="1413DBC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D184BE8"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5824E8CF" w14:textId="77777777" w:rsidR="00026303" w:rsidRPr="00992019" w:rsidRDefault="00026303" w:rsidP="00125A2C">
            <w:pPr>
              <w:jc w:val="center"/>
              <w:rPr>
                <w:rFonts w:ascii="Arial" w:hAnsi="Arial" w:cs="Arial"/>
                <w:b/>
                <w:bCs/>
              </w:rPr>
            </w:pPr>
            <w:r w:rsidRPr="00992019">
              <w:rPr>
                <w:rFonts w:ascii="Arial" w:hAnsi="Arial" w:cs="Arial"/>
                <w:b/>
                <w:bCs/>
              </w:rPr>
              <w:t>V</w:t>
            </w:r>
          </w:p>
        </w:tc>
        <w:tc>
          <w:tcPr>
            <w:tcW w:w="985" w:type="dxa"/>
            <w:tcBorders>
              <w:top w:val="nil"/>
              <w:left w:val="nil"/>
              <w:bottom w:val="single" w:sz="4" w:space="0" w:color="CCC0DA"/>
              <w:right w:val="single" w:sz="4" w:space="0" w:color="CCC0DA"/>
            </w:tcBorders>
            <w:shd w:val="clear" w:color="auto" w:fill="auto"/>
            <w:noWrap/>
            <w:vAlign w:val="center"/>
            <w:hideMark/>
          </w:tcPr>
          <w:p w14:paraId="1B042BD6" w14:textId="77777777" w:rsidR="00026303" w:rsidRPr="00C94E56" w:rsidRDefault="00026303" w:rsidP="00125A2C">
            <w:pPr>
              <w:jc w:val="center"/>
              <w:rPr>
                <w:rFonts w:ascii="Arial" w:hAnsi="Arial" w:cs="Arial"/>
              </w:rPr>
            </w:pPr>
            <w:r>
              <w:rPr>
                <w:rFonts w:ascii="Arial" w:hAnsi="Arial" w:cs="Arial"/>
              </w:rPr>
              <w:t>V1</w:t>
            </w:r>
          </w:p>
        </w:tc>
        <w:tc>
          <w:tcPr>
            <w:tcW w:w="2329" w:type="dxa"/>
            <w:tcBorders>
              <w:top w:val="nil"/>
              <w:left w:val="nil"/>
              <w:bottom w:val="single" w:sz="4" w:space="0" w:color="CCC0DA"/>
              <w:right w:val="single" w:sz="4" w:space="0" w:color="CCC0DA"/>
            </w:tcBorders>
            <w:shd w:val="clear" w:color="auto" w:fill="auto"/>
            <w:vAlign w:val="center"/>
            <w:hideMark/>
          </w:tcPr>
          <w:p w14:paraId="0A127408" w14:textId="77777777" w:rsidR="00026303" w:rsidRPr="00C94E56" w:rsidRDefault="00026303"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0FA0EBB" w14:textId="77777777" w:rsidR="00026303" w:rsidRPr="00C94E56" w:rsidRDefault="00026303" w:rsidP="00125A2C">
            <w:pPr>
              <w:rPr>
                <w:rFonts w:ascii="Arial" w:hAnsi="Arial" w:cs="Arial"/>
              </w:rPr>
            </w:pPr>
          </w:p>
        </w:tc>
      </w:tr>
      <w:tr w:rsidR="00026303" w:rsidRPr="00C94E56" w14:paraId="33FF6E07" w14:textId="77777777" w:rsidTr="00045864">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E30B7A" w14:textId="77777777" w:rsidR="00026303" w:rsidRPr="00C94E56" w:rsidRDefault="00026303"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hideMark/>
          </w:tcPr>
          <w:p w14:paraId="193C36C7" w14:textId="77777777" w:rsidR="00026303" w:rsidRPr="00992019" w:rsidRDefault="00026303" w:rsidP="00125A2C">
            <w:pPr>
              <w:jc w:val="center"/>
              <w:rPr>
                <w:rFonts w:ascii="Arial" w:hAnsi="Arial" w:cs="Arial"/>
                <w:b/>
                <w:bCs/>
              </w:rPr>
            </w:pPr>
          </w:p>
        </w:tc>
        <w:tc>
          <w:tcPr>
            <w:tcW w:w="985" w:type="dxa"/>
            <w:tcBorders>
              <w:top w:val="nil"/>
              <w:left w:val="nil"/>
              <w:bottom w:val="single" w:sz="4" w:space="0" w:color="CCC0DA"/>
              <w:right w:val="single" w:sz="4" w:space="0" w:color="CCC0DA"/>
            </w:tcBorders>
            <w:shd w:val="clear" w:color="auto" w:fill="auto"/>
            <w:noWrap/>
            <w:vAlign w:val="center"/>
            <w:hideMark/>
          </w:tcPr>
          <w:p w14:paraId="360E3E38" w14:textId="77777777" w:rsidR="00026303" w:rsidRPr="00C94E56" w:rsidRDefault="00026303" w:rsidP="00125A2C">
            <w:pPr>
              <w:jc w:val="center"/>
              <w:rPr>
                <w:rFonts w:ascii="Arial" w:hAnsi="Arial" w:cs="Arial"/>
              </w:rPr>
            </w:pPr>
            <w:r>
              <w:rPr>
                <w:rFonts w:ascii="Arial" w:hAnsi="Arial" w:cs="Arial"/>
              </w:rPr>
              <w:t>V2</w:t>
            </w:r>
          </w:p>
        </w:tc>
        <w:tc>
          <w:tcPr>
            <w:tcW w:w="2329" w:type="dxa"/>
            <w:tcBorders>
              <w:top w:val="nil"/>
              <w:left w:val="nil"/>
              <w:bottom w:val="single" w:sz="4" w:space="0" w:color="CCC0DA"/>
              <w:right w:val="single" w:sz="4" w:space="0" w:color="CCC0DA"/>
            </w:tcBorders>
            <w:shd w:val="clear" w:color="auto" w:fill="auto"/>
            <w:vAlign w:val="center"/>
            <w:hideMark/>
          </w:tcPr>
          <w:p w14:paraId="5B75C096" w14:textId="77777777" w:rsidR="00026303" w:rsidRPr="00C94E56" w:rsidRDefault="00026303" w:rsidP="00125A2C">
            <w:pPr>
              <w:jc w:val="center"/>
              <w:rPr>
                <w:rFonts w:ascii="Arial" w:hAnsi="Arial" w:cs="Arial"/>
              </w:rPr>
            </w:pPr>
          </w:p>
        </w:tc>
        <w:tc>
          <w:tcPr>
            <w:tcW w:w="3300" w:type="dxa"/>
            <w:vMerge/>
            <w:tcBorders>
              <w:left w:val="nil"/>
              <w:bottom w:val="single" w:sz="4" w:space="0" w:color="CCC0DA"/>
              <w:right w:val="single" w:sz="8" w:space="0" w:color="auto"/>
            </w:tcBorders>
            <w:shd w:val="clear" w:color="auto" w:fill="auto"/>
            <w:noWrap/>
            <w:vAlign w:val="center"/>
            <w:hideMark/>
          </w:tcPr>
          <w:p w14:paraId="4F6A16F4" w14:textId="77777777" w:rsidR="00026303" w:rsidRPr="00C94E56" w:rsidRDefault="00026303" w:rsidP="00125A2C">
            <w:pPr>
              <w:rPr>
                <w:rFonts w:ascii="Arial" w:hAnsi="Arial" w:cs="Arial"/>
              </w:rPr>
            </w:pPr>
          </w:p>
        </w:tc>
      </w:tr>
      <w:tr w:rsidR="00125A2C" w:rsidRPr="00C94E56" w14:paraId="011B8B79"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92CBEC8"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74A0005B"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93A8D02"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6405993"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DB919B2"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59EFB2DC"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18C25137" w14:textId="77777777" w:rsidR="00125A2C" w:rsidRPr="00C94E56" w:rsidRDefault="00125A2C" w:rsidP="00125A2C">
            <w:pPr>
              <w:rPr>
                <w:rFonts w:ascii="Arial" w:hAnsi="Arial" w:cs="Arial"/>
              </w:rPr>
            </w:pPr>
            <w:r w:rsidRPr="00C94E56">
              <w:rPr>
                <w:rFonts w:ascii="Arial" w:hAnsi="Arial" w:cs="Arial"/>
              </w:rPr>
              <w:t>Equivalents</w:t>
            </w:r>
          </w:p>
        </w:tc>
        <w:tc>
          <w:tcPr>
            <w:tcW w:w="1164" w:type="dxa"/>
            <w:tcBorders>
              <w:top w:val="nil"/>
              <w:left w:val="nil"/>
              <w:bottom w:val="single" w:sz="4" w:space="0" w:color="CCC0DA"/>
              <w:right w:val="single" w:sz="4" w:space="0" w:color="CCC0DA"/>
            </w:tcBorders>
            <w:shd w:val="clear" w:color="auto" w:fill="auto"/>
            <w:noWrap/>
            <w:vAlign w:val="center"/>
            <w:hideMark/>
          </w:tcPr>
          <w:p w14:paraId="71B25D8E" w14:textId="77777777" w:rsidR="00125A2C" w:rsidRPr="00992019" w:rsidRDefault="00125A2C" w:rsidP="00125A2C">
            <w:pPr>
              <w:jc w:val="center"/>
              <w:rPr>
                <w:rFonts w:ascii="Arial" w:hAnsi="Arial" w:cs="Arial"/>
                <w:b/>
                <w:bCs/>
              </w:rPr>
            </w:pPr>
            <w:r w:rsidRPr="00992019">
              <w:rPr>
                <w:rFonts w:ascii="Arial" w:hAnsi="Arial" w:cs="Arial"/>
                <w:b/>
                <w:bCs/>
              </w:rPr>
              <w:t>EQ</w:t>
            </w:r>
          </w:p>
        </w:tc>
        <w:tc>
          <w:tcPr>
            <w:tcW w:w="985" w:type="dxa"/>
            <w:tcBorders>
              <w:top w:val="nil"/>
              <w:left w:val="nil"/>
              <w:bottom w:val="single" w:sz="4" w:space="0" w:color="CCC0DA"/>
              <w:right w:val="single" w:sz="4" w:space="0" w:color="CCC0DA"/>
            </w:tcBorders>
            <w:shd w:val="clear" w:color="auto" w:fill="auto"/>
            <w:noWrap/>
            <w:vAlign w:val="center"/>
            <w:hideMark/>
          </w:tcPr>
          <w:p w14:paraId="62BC0D3A" w14:textId="77777777" w:rsidR="00125A2C" w:rsidRPr="00C94E56" w:rsidRDefault="00125A2C" w:rsidP="00125A2C">
            <w:pPr>
              <w:jc w:val="center"/>
              <w:rPr>
                <w:rFonts w:ascii="Arial" w:hAnsi="Arial" w:cs="Arial"/>
              </w:rPr>
            </w:pPr>
            <w:r w:rsidRPr="00C94E56">
              <w:rPr>
                <w:rFonts w:ascii="Arial" w:hAnsi="Arial" w:cs="Arial"/>
              </w:rPr>
              <w:t>EQ</w:t>
            </w:r>
          </w:p>
        </w:tc>
        <w:tc>
          <w:tcPr>
            <w:tcW w:w="2329" w:type="dxa"/>
            <w:tcBorders>
              <w:top w:val="nil"/>
              <w:left w:val="nil"/>
              <w:bottom w:val="single" w:sz="4" w:space="0" w:color="CCC0DA"/>
              <w:right w:val="single" w:sz="4" w:space="0" w:color="CCC0DA"/>
            </w:tcBorders>
            <w:shd w:val="clear" w:color="auto" w:fill="auto"/>
            <w:vAlign w:val="center"/>
            <w:hideMark/>
          </w:tcPr>
          <w:p w14:paraId="63545D3C"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3689A79B" w14:textId="09AD554F" w:rsidR="00125A2C" w:rsidRPr="00082FBA" w:rsidRDefault="00125A2C" w:rsidP="00033531">
            <w:pPr>
              <w:rPr>
                <w:rFonts w:ascii="Arial" w:hAnsi="Arial" w:cs="Arial"/>
                <w:sz w:val="19"/>
                <w:szCs w:val="19"/>
              </w:rPr>
            </w:pPr>
            <w:r w:rsidRPr="00082FBA">
              <w:rPr>
                <w:rFonts w:ascii="Arial" w:hAnsi="Arial" w:cs="Arial"/>
                <w:sz w:val="19"/>
                <w:szCs w:val="19"/>
              </w:rPr>
              <w:t xml:space="preserve">Equivalent </w:t>
            </w:r>
            <w:r w:rsidR="00033531" w:rsidRPr="00082FBA">
              <w:rPr>
                <w:rFonts w:ascii="Arial" w:hAnsi="Arial" w:cs="Arial"/>
                <w:sz w:val="19"/>
                <w:szCs w:val="19"/>
              </w:rPr>
              <w:t>u</w:t>
            </w:r>
            <w:r w:rsidRPr="00082FBA">
              <w:rPr>
                <w:rFonts w:ascii="Arial" w:hAnsi="Arial" w:cs="Arial"/>
                <w:sz w:val="19"/>
                <w:szCs w:val="19"/>
              </w:rPr>
              <w:t>nits in Mexico</w:t>
            </w:r>
            <w:r w:rsidR="00B80CCF" w:rsidRPr="00082FBA">
              <w:rPr>
                <w:rFonts w:ascii="Arial" w:hAnsi="Arial" w:cs="Arial"/>
                <w:sz w:val="19"/>
                <w:szCs w:val="19"/>
              </w:rPr>
              <w:t xml:space="preserve"> and SPP</w:t>
            </w:r>
          </w:p>
        </w:tc>
      </w:tr>
      <w:tr w:rsidR="00125A2C" w:rsidRPr="00C94E56" w14:paraId="7CFE799F"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BAD7BAF"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296ED9A5"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1CA04617"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4BADAE35"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100F68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2A389B53"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498CCE22" w14:textId="05433178" w:rsidR="00125A2C" w:rsidRPr="00C94E56" w:rsidRDefault="00125A2C" w:rsidP="00125A2C">
            <w:pPr>
              <w:rPr>
                <w:rFonts w:ascii="Arial" w:hAnsi="Arial" w:cs="Arial"/>
              </w:rPr>
            </w:pPr>
            <w:r w:rsidRPr="00C94E56">
              <w:rPr>
                <w:rFonts w:ascii="Arial" w:hAnsi="Arial" w:cs="Arial"/>
              </w:rPr>
              <w:t>Self</w:t>
            </w:r>
            <w:r w:rsidR="003449E3">
              <w:rPr>
                <w:rFonts w:ascii="Arial" w:hAnsi="Arial" w:cs="Arial"/>
              </w:rPr>
              <w:t>-</w:t>
            </w:r>
            <w:r w:rsidRPr="00C94E56">
              <w:rPr>
                <w:rFonts w:ascii="Arial" w:hAnsi="Arial" w:cs="Arial"/>
              </w:rPr>
              <w:t>Serve</w:t>
            </w:r>
          </w:p>
        </w:tc>
        <w:tc>
          <w:tcPr>
            <w:tcW w:w="1164" w:type="dxa"/>
            <w:tcBorders>
              <w:top w:val="nil"/>
              <w:left w:val="nil"/>
              <w:bottom w:val="single" w:sz="4" w:space="0" w:color="CCC0DA"/>
              <w:right w:val="single" w:sz="4" w:space="0" w:color="CCC0DA"/>
            </w:tcBorders>
            <w:shd w:val="clear" w:color="auto" w:fill="auto"/>
            <w:noWrap/>
            <w:vAlign w:val="center"/>
            <w:hideMark/>
          </w:tcPr>
          <w:p w14:paraId="39CCD47B" w14:textId="77777777" w:rsidR="00125A2C" w:rsidRPr="00992019" w:rsidRDefault="00125A2C" w:rsidP="00125A2C">
            <w:pPr>
              <w:jc w:val="center"/>
              <w:rPr>
                <w:rFonts w:ascii="Arial" w:hAnsi="Arial" w:cs="Arial"/>
                <w:b/>
                <w:bCs/>
              </w:rPr>
            </w:pPr>
            <w:r w:rsidRPr="00992019">
              <w:rPr>
                <w:rFonts w:ascii="Arial" w:hAnsi="Arial" w:cs="Arial"/>
                <w:b/>
                <w:bCs/>
              </w:rPr>
              <w:t>P1</w:t>
            </w:r>
          </w:p>
        </w:tc>
        <w:tc>
          <w:tcPr>
            <w:tcW w:w="985" w:type="dxa"/>
            <w:tcBorders>
              <w:top w:val="nil"/>
              <w:left w:val="nil"/>
              <w:bottom w:val="single" w:sz="4" w:space="0" w:color="CCC0DA"/>
              <w:right w:val="single" w:sz="4" w:space="0" w:color="CCC0DA"/>
            </w:tcBorders>
            <w:shd w:val="clear" w:color="auto" w:fill="auto"/>
            <w:noWrap/>
            <w:vAlign w:val="center"/>
            <w:hideMark/>
          </w:tcPr>
          <w:p w14:paraId="02003C44"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vMerge w:val="restart"/>
            <w:tcBorders>
              <w:top w:val="nil"/>
              <w:left w:val="nil"/>
              <w:right w:val="single" w:sz="4" w:space="0" w:color="CCC0DA"/>
            </w:tcBorders>
            <w:shd w:val="clear" w:color="auto" w:fill="auto"/>
            <w:vAlign w:val="center"/>
            <w:hideMark/>
          </w:tcPr>
          <w:p w14:paraId="5CD9CDD0" w14:textId="6026472C" w:rsidR="00125A2C" w:rsidRPr="003968A3" w:rsidRDefault="00125A2C" w:rsidP="00082FBA">
            <w:pPr>
              <w:rPr>
                <w:rFonts w:ascii="Arial" w:hAnsi="Arial" w:cs="Arial"/>
              </w:rPr>
            </w:pPr>
            <w:r w:rsidRPr="003968A3">
              <w:rPr>
                <w:rFonts w:ascii="Arial" w:hAnsi="Arial" w:cs="Arial"/>
              </w:rPr>
              <w:t xml:space="preserve">Two </w:t>
            </w:r>
            <w:r w:rsidR="00033531" w:rsidRPr="003968A3">
              <w:rPr>
                <w:rFonts w:ascii="Arial" w:hAnsi="Arial" w:cs="Arial"/>
              </w:rPr>
              <w:t>u</w:t>
            </w:r>
            <w:r w:rsidRPr="003968A3">
              <w:rPr>
                <w:rFonts w:ascii="Arial" w:hAnsi="Arial" w:cs="Arial"/>
              </w:rPr>
              <w:t xml:space="preserve">nits connected to </w:t>
            </w:r>
            <w:r w:rsidR="00033531" w:rsidRPr="003968A3">
              <w:rPr>
                <w:rFonts w:ascii="Arial" w:hAnsi="Arial" w:cs="Arial"/>
              </w:rPr>
              <w:t>s</w:t>
            </w:r>
            <w:r w:rsidRPr="003968A3">
              <w:rPr>
                <w:rFonts w:ascii="Arial" w:hAnsi="Arial" w:cs="Arial"/>
              </w:rPr>
              <w:t xml:space="preserve">ame </w:t>
            </w:r>
            <w:r w:rsidR="00033531" w:rsidRPr="003968A3">
              <w:rPr>
                <w:rFonts w:ascii="Arial" w:hAnsi="Arial" w:cs="Arial"/>
              </w:rPr>
              <w:t>b</w:t>
            </w:r>
            <w:r w:rsidRPr="003968A3">
              <w:rPr>
                <w:rFonts w:ascii="Arial" w:hAnsi="Arial" w:cs="Arial"/>
              </w:rPr>
              <w:t>us</w:t>
            </w:r>
            <w:r w:rsidRPr="00D12069">
              <w:rPr>
                <w:rFonts w:ascii="Arial" w:hAnsi="Arial" w:cs="Arial"/>
              </w:rPr>
              <w:t> </w:t>
            </w:r>
          </w:p>
        </w:tc>
        <w:tc>
          <w:tcPr>
            <w:tcW w:w="3300" w:type="dxa"/>
            <w:vMerge w:val="restart"/>
            <w:tcBorders>
              <w:top w:val="nil"/>
              <w:left w:val="nil"/>
              <w:right w:val="single" w:sz="8" w:space="0" w:color="auto"/>
            </w:tcBorders>
            <w:shd w:val="clear" w:color="auto" w:fill="auto"/>
            <w:noWrap/>
            <w:vAlign w:val="center"/>
            <w:hideMark/>
          </w:tcPr>
          <w:p w14:paraId="2AB98539" w14:textId="184EF8FE"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units</w:t>
            </w:r>
          </w:p>
        </w:tc>
      </w:tr>
      <w:tr w:rsidR="00125A2C" w:rsidRPr="00C94E56" w14:paraId="7A3BCCDB" w14:textId="77777777" w:rsidTr="00082FBA">
        <w:trPr>
          <w:trHeight w:val="296"/>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AB7ACB"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4592AE10"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272C805E" w14:textId="77777777" w:rsidR="00125A2C" w:rsidRPr="00C94E56" w:rsidRDefault="00125A2C" w:rsidP="00125A2C">
            <w:pPr>
              <w:jc w:val="center"/>
              <w:rPr>
                <w:rFonts w:ascii="Arial" w:hAnsi="Arial" w:cs="Arial"/>
              </w:rPr>
            </w:pPr>
            <w:r w:rsidRPr="00C94E56">
              <w:rPr>
                <w:rFonts w:ascii="Arial" w:hAnsi="Arial" w:cs="Arial"/>
              </w:rPr>
              <w:t>P2</w:t>
            </w:r>
          </w:p>
        </w:tc>
        <w:tc>
          <w:tcPr>
            <w:tcW w:w="2329" w:type="dxa"/>
            <w:vMerge/>
            <w:tcBorders>
              <w:left w:val="nil"/>
              <w:bottom w:val="single" w:sz="4" w:space="0" w:color="CCC0DA"/>
              <w:right w:val="single" w:sz="4" w:space="0" w:color="CCC0DA"/>
            </w:tcBorders>
            <w:shd w:val="clear" w:color="auto" w:fill="auto"/>
            <w:vAlign w:val="center"/>
            <w:hideMark/>
          </w:tcPr>
          <w:p w14:paraId="714566D8" w14:textId="77777777" w:rsidR="00125A2C" w:rsidRPr="00D12069" w:rsidRDefault="00125A2C" w:rsidP="00125A2C">
            <w:pPr>
              <w:jc w:val="center"/>
              <w:rPr>
                <w:rFonts w:ascii="Arial" w:hAnsi="Arial" w:cs="Arial"/>
              </w:rPr>
            </w:pPr>
          </w:p>
        </w:tc>
        <w:tc>
          <w:tcPr>
            <w:tcW w:w="3300" w:type="dxa"/>
            <w:vMerge/>
            <w:tcBorders>
              <w:left w:val="nil"/>
              <w:right w:val="single" w:sz="8" w:space="0" w:color="auto"/>
            </w:tcBorders>
            <w:shd w:val="clear" w:color="auto" w:fill="auto"/>
            <w:noWrap/>
            <w:vAlign w:val="center"/>
            <w:hideMark/>
          </w:tcPr>
          <w:p w14:paraId="0E875E5D" w14:textId="77777777" w:rsidR="00125A2C" w:rsidRPr="00C94E56" w:rsidRDefault="00125A2C" w:rsidP="00125A2C">
            <w:pPr>
              <w:rPr>
                <w:rFonts w:ascii="Arial" w:hAnsi="Arial" w:cs="Arial"/>
              </w:rPr>
            </w:pPr>
          </w:p>
        </w:tc>
      </w:tr>
      <w:tr w:rsidR="00125A2C" w:rsidRPr="00C94E56" w14:paraId="4424D5F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32EDAC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auto" w:fill="auto"/>
            <w:noWrap/>
            <w:vAlign w:val="center"/>
            <w:hideMark/>
          </w:tcPr>
          <w:p w14:paraId="178CE462"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auto" w:fill="auto"/>
            <w:noWrap/>
            <w:vAlign w:val="center"/>
            <w:hideMark/>
          </w:tcPr>
          <w:p w14:paraId="13224B63" w14:textId="77777777" w:rsidR="00125A2C" w:rsidRPr="00C94E56" w:rsidRDefault="00125A2C" w:rsidP="00125A2C">
            <w:pPr>
              <w:jc w:val="center"/>
              <w:rPr>
                <w:rFonts w:ascii="Arial" w:hAnsi="Arial" w:cs="Arial"/>
              </w:rPr>
            </w:pPr>
            <w:r w:rsidRPr="00C94E56">
              <w:rPr>
                <w:rFonts w:ascii="Arial" w:hAnsi="Arial" w:cs="Arial"/>
              </w:rPr>
              <w:t>P1</w:t>
            </w:r>
          </w:p>
        </w:tc>
        <w:tc>
          <w:tcPr>
            <w:tcW w:w="2329" w:type="dxa"/>
            <w:tcBorders>
              <w:top w:val="nil"/>
              <w:left w:val="nil"/>
              <w:bottom w:val="single" w:sz="4" w:space="0" w:color="CCC0DA"/>
              <w:right w:val="single" w:sz="4" w:space="0" w:color="CCC0DA"/>
            </w:tcBorders>
            <w:shd w:val="clear" w:color="auto" w:fill="auto"/>
            <w:vAlign w:val="center"/>
            <w:hideMark/>
          </w:tcPr>
          <w:p w14:paraId="25B2C8E4" w14:textId="77777777" w:rsidR="00125A2C" w:rsidRPr="003968A3" w:rsidRDefault="00125A2C" w:rsidP="00125A2C">
            <w:pPr>
              <w:rPr>
                <w:rFonts w:ascii="Arial" w:hAnsi="Arial" w:cs="Arial"/>
              </w:rPr>
            </w:pPr>
            <w:r w:rsidRPr="003968A3">
              <w:rPr>
                <w:rFonts w:ascii="Arial" w:hAnsi="Arial" w:cs="Arial"/>
              </w:rPr>
              <w:t>Only one unit</w:t>
            </w:r>
          </w:p>
        </w:tc>
        <w:tc>
          <w:tcPr>
            <w:tcW w:w="3300" w:type="dxa"/>
            <w:vMerge/>
            <w:tcBorders>
              <w:left w:val="nil"/>
              <w:bottom w:val="single" w:sz="4" w:space="0" w:color="CCC0DA"/>
              <w:right w:val="single" w:sz="8" w:space="0" w:color="auto"/>
            </w:tcBorders>
            <w:shd w:val="clear" w:color="auto" w:fill="auto"/>
            <w:noWrap/>
            <w:vAlign w:val="center"/>
            <w:hideMark/>
          </w:tcPr>
          <w:p w14:paraId="56D1A7F2" w14:textId="77777777" w:rsidR="00125A2C" w:rsidRPr="00C94E56" w:rsidRDefault="00125A2C" w:rsidP="00125A2C">
            <w:pPr>
              <w:rPr>
                <w:rFonts w:ascii="Arial" w:hAnsi="Arial" w:cs="Arial"/>
              </w:rPr>
            </w:pPr>
          </w:p>
        </w:tc>
      </w:tr>
      <w:tr w:rsidR="00125A2C" w:rsidRPr="00C94E56" w14:paraId="6D108E4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54304F06"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5C54762A"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F46130F"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E55EC35"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31538B37"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0D8D12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2F2F16B5" w14:textId="7DCD71E0" w:rsidR="00125A2C" w:rsidRPr="00C94E56" w:rsidRDefault="00125A2C" w:rsidP="00125A2C">
            <w:pPr>
              <w:rPr>
                <w:rFonts w:ascii="Arial" w:hAnsi="Arial" w:cs="Arial"/>
              </w:rPr>
            </w:pPr>
            <w:r w:rsidRPr="00C94E56">
              <w:rPr>
                <w:rFonts w:ascii="Arial" w:hAnsi="Arial" w:cs="Arial"/>
              </w:rPr>
              <w:t>Self</w:t>
            </w:r>
            <w:r w:rsidR="003449E3">
              <w:rPr>
                <w:rFonts w:ascii="Arial" w:hAnsi="Arial" w:cs="Arial"/>
              </w:rPr>
              <w:t>-</w:t>
            </w:r>
            <w:r w:rsidRPr="00C94E56">
              <w:rPr>
                <w:rFonts w:ascii="Arial" w:hAnsi="Arial" w:cs="Arial"/>
              </w:rPr>
              <w:t>Serve Economic Units</w:t>
            </w:r>
          </w:p>
        </w:tc>
        <w:tc>
          <w:tcPr>
            <w:tcW w:w="1164" w:type="dxa"/>
            <w:tcBorders>
              <w:top w:val="nil"/>
              <w:left w:val="nil"/>
              <w:bottom w:val="single" w:sz="4" w:space="0" w:color="CCC0DA"/>
              <w:right w:val="single" w:sz="4" w:space="0" w:color="CCC0DA"/>
            </w:tcBorders>
            <w:shd w:val="clear" w:color="auto" w:fill="auto"/>
            <w:noWrap/>
            <w:vAlign w:val="center"/>
            <w:hideMark/>
          </w:tcPr>
          <w:p w14:paraId="3C86DA39" w14:textId="77777777" w:rsidR="00125A2C" w:rsidRPr="00992019" w:rsidRDefault="00125A2C" w:rsidP="00125A2C">
            <w:pPr>
              <w:jc w:val="center"/>
              <w:rPr>
                <w:rFonts w:ascii="Arial" w:hAnsi="Arial" w:cs="Arial"/>
                <w:b/>
                <w:bCs/>
              </w:rPr>
            </w:pPr>
            <w:r w:rsidRPr="00992019">
              <w:rPr>
                <w:rFonts w:ascii="Arial" w:hAnsi="Arial" w:cs="Arial"/>
                <w:b/>
                <w:bCs/>
              </w:rPr>
              <w:t>PE</w:t>
            </w:r>
          </w:p>
        </w:tc>
        <w:tc>
          <w:tcPr>
            <w:tcW w:w="985" w:type="dxa"/>
            <w:tcBorders>
              <w:top w:val="nil"/>
              <w:left w:val="nil"/>
              <w:bottom w:val="single" w:sz="4" w:space="0" w:color="CCC0DA"/>
              <w:right w:val="single" w:sz="4" w:space="0" w:color="CCC0DA"/>
            </w:tcBorders>
            <w:shd w:val="clear" w:color="auto" w:fill="auto"/>
            <w:noWrap/>
            <w:vAlign w:val="center"/>
            <w:hideMark/>
          </w:tcPr>
          <w:p w14:paraId="1C6E8697" w14:textId="77777777" w:rsidR="00125A2C" w:rsidRPr="00C94E56" w:rsidRDefault="00125A2C" w:rsidP="00125A2C">
            <w:pPr>
              <w:jc w:val="center"/>
              <w:rPr>
                <w:rFonts w:ascii="Arial" w:hAnsi="Arial" w:cs="Arial"/>
              </w:rPr>
            </w:pPr>
            <w:r w:rsidRPr="00C94E56">
              <w:rPr>
                <w:rFonts w:ascii="Arial" w:hAnsi="Arial" w:cs="Arial"/>
              </w:rPr>
              <w:t>PE</w:t>
            </w:r>
          </w:p>
        </w:tc>
        <w:tc>
          <w:tcPr>
            <w:tcW w:w="2329" w:type="dxa"/>
            <w:tcBorders>
              <w:top w:val="nil"/>
              <w:left w:val="nil"/>
              <w:bottom w:val="single" w:sz="4" w:space="0" w:color="CCC0DA"/>
              <w:right w:val="single" w:sz="4" w:space="0" w:color="CCC0DA"/>
            </w:tcBorders>
            <w:shd w:val="clear" w:color="auto" w:fill="auto"/>
            <w:vAlign w:val="center"/>
            <w:hideMark/>
          </w:tcPr>
          <w:p w14:paraId="572E0614" w14:textId="77777777" w:rsidR="00125A2C" w:rsidRPr="003968A3" w:rsidRDefault="00125A2C" w:rsidP="00125A2C">
            <w:pPr>
              <w:rPr>
                <w:rFonts w:ascii="Arial" w:hAnsi="Arial" w:cs="Arial"/>
              </w:rPr>
            </w:pPr>
            <w:r w:rsidRPr="003968A3">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1BAC0216" w14:textId="5A1C8904" w:rsidR="00125A2C" w:rsidRPr="00C94E56" w:rsidRDefault="00125A2C" w:rsidP="00125A2C">
            <w:pPr>
              <w:rPr>
                <w:rFonts w:ascii="Arial" w:hAnsi="Arial" w:cs="Arial"/>
              </w:rPr>
            </w:pPr>
            <w:proofErr w:type="spellStart"/>
            <w:r w:rsidRPr="00C94E56">
              <w:rPr>
                <w:rFonts w:ascii="Arial" w:hAnsi="Arial" w:cs="Arial"/>
              </w:rPr>
              <w:t>Self Serve</w:t>
            </w:r>
            <w:proofErr w:type="spellEnd"/>
            <w:r w:rsidRPr="00C94E56">
              <w:rPr>
                <w:rFonts w:ascii="Arial" w:hAnsi="Arial" w:cs="Arial"/>
              </w:rPr>
              <w:t xml:space="preserve"> Economic Units</w:t>
            </w:r>
          </w:p>
        </w:tc>
      </w:tr>
      <w:tr w:rsidR="00125A2C" w:rsidRPr="00C94E56" w14:paraId="70A3D5C5"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08DC5967"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85E798C"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2B699B05"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0D6CDA46"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23FE5F89"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38927CE6"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84CDFF3" w14:textId="1A5DD090" w:rsidR="00125A2C" w:rsidRPr="00C94E56" w:rsidRDefault="00125A2C" w:rsidP="00125A2C">
            <w:pPr>
              <w:rPr>
                <w:rFonts w:ascii="Arial" w:hAnsi="Arial" w:cs="Arial"/>
              </w:rPr>
            </w:pPr>
            <w:r w:rsidRPr="00C94E56">
              <w:rPr>
                <w:rFonts w:ascii="Arial" w:hAnsi="Arial" w:cs="Arial"/>
              </w:rPr>
              <w:t>Black Start Units</w:t>
            </w:r>
          </w:p>
        </w:tc>
        <w:tc>
          <w:tcPr>
            <w:tcW w:w="1164" w:type="dxa"/>
            <w:tcBorders>
              <w:top w:val="nil"/>
              <w:left w:val="nil"/>
              <w:bottom w:val="single" w:sz="4" w:space="0" w:color="CCC0DA"/>
              <w:right w:val="single" w:sz="4" w:space="0" w:color="CCC0DA"/>
            </w:tcBorders>
            <w:shd w:val="clear" w:color="auto" w:fill="auto"/>
            <w:noWrap/>
            <w:vAlign w:val="center"/>
            <w:hideMark/>
          </w:tcPr>
          <w:p w14:paraId="18385102" w14:textId="77777777" w:rsidR="00125A2C" w:rsidRPr="00992019" w:rsidRDefault="00125A2C" w:rsidP="00125A2C">
            <w:pPr>
              <w:jc w:val="center"/>
              <w:rPr>
                <w:rFonts w:ascii="Arial" w:hAnsi="Arial" w:cs="Arial"/>
                <w:b/>
                <w:bCs/>
              </w:rPr>
            </w:pPr>
            <w:r w:rsidRPr="00992019">
              <w:rPr>
                <w:rFonts w:ascii="Arial" w:hAnsi="Arial" w:cs="Arial"/>
                <w:b/>
                <w:bCs/>
              </w:rPr>
              <w:t>BS</w:t>
            </w:r>
          </w:p>
        </w:tc>
        <w:tc>
          <w:tcPr>
            <w:tcW w:w="985" w:type="dxa"/>
            <w:tcBorders>
              <w:top w:val="nil"/>
              <w:left w:val="nil"/>
              <w:bottom w:val="single" w:sz="4" w:space="0" w:color="CCC0DA"/>
              <w:right w:val="single" w:sz="4" w:space="0" w:color="CCC0DA"/>
            </w:tcBorders>
            <w:shd w:val="clear" w:color="auto" w:fill="auto"/>
            <w:noWrap/>
            <w:vAlign w:val="center"/>
            <w:hideMark/>
          </w:tcPr>
          <w:p w14:paraId="43888A80" w14:textId="77777777" w:rsidR="00125A2C" w:rsidRPr="00C94E56" w:rsidRDefault="00125A2C" w:rsidP="00125A2C">
            <w:pPr>
              <w:jc w:val="center"/>
              <w:rPr>
                <w:rFonts w:ascii="Arial" w:hAnsi="Arial" w:cs="Arial"/>
              </w:rPr>
            </w:pPr>
            <w:r w:rsidRPr="00C94E56">
              <w:rPr>
                <w:rFonts w:ascii="Arial" w:hAnsi="Arial" w:cs="Arial"/>
              </w:rPr>
              <w:t>BS</w:t>
            </w:r>
          </w:p>
        </w:tc>
        <w:tc>
          <w:tcPr>
            <w:tcW w:w="2329" w:type="dxa"/>
            <w:tcBorders>
              <w:top w:val="nil"/>
              <w:left w:val="nil"/>
              <w:bottom w:val="single" w:sz="4" w:space="0" w:color="CCC0DA"/>
              <w:right w:val="single" w:sz="4" w:space="0" w:color="CCC0DA"/>
            </w:tcBorders>
            <w:shd w:val="clear" w:color="auto" w:fill="auto"/>
            <w:vAlign w:val="center"/>
            <w:hideMark/>
          </w:tcPr>
          <w:p w14:paraId="683622FE"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auto" w:fill="auto"/>
            <w:noWrap/>
            <w:vAlign w:val="center"/>
            <w:hideMark/>
          </w:tcPr>
          <w:p w14:paraId="7FE969F3" w14:textId="0634BB40" w:rsidR="00125A2C" w:rsidRPr="00C94E56" w:rsidRDefault="00125A2C" w:rsidP="00125A2C">
            <w:pPr>
              <w:rPr>
                <w:rFonts w:ascii="Arial" w:hAnsi="Arial" w:cs="Arial"/>
              </w:rPr>
            </w:pPr>
            <w:r w:rsidRPr="00C94E56">
              <w:rPr>
                <w:rFonts w:ascii="Arial" w:hAnsi="Arial" w:cs="Arial"/>
              </w:rPr>
              <w:t>Black Start Units</w:t>
            </w:r>
          </w:p>
        </w:tc>
      </w:tr>
      <w:tr w:rsidR="00125A2C" w:rsidRPr="00C94E56" w14:paraId="61EA17DB"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66CE5380"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14664E70"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33DBD89C"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14119BD0" w14:textId="77777777" w:rsidR="00125A2C" w:rsidRPr="00D12069" w:rsidRDefault="00125A2C" w:rsidP="00125A2C">
            <w:pPr>
              <w:jc w:val="center"/>
              <w:rPr>
                <w:rFonts w:ascii="Arial" w:hAnsi="Arial" w:cs="Arial"/>
              </w:rPr>
            </w:pPr>
            <w:r w:rsidRPr="00D12069">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02932474" w14:textId="77777777" w:rsidR="00125A2C" w:rsidRPr="00C94E56" w:rsidRDefault="00125A2C" w:rsidP="00125A2C">
            <w:pPr>
              <w:rPr>
                <w:rFonts w:ascii="Arial" w:hAnsi="Arial" w:cs="Arial"/>
              </w:rPr>
            </w:pPr>
            <w:r w:rsidRPr="00C94E56">
              <w:rPr>
                <w:rFonts w:ascii="Arial" w:hAnsi="Arial" w:cs="Arial"/>
              </w:rPr>
              <w:t> </w:t>
            </w:r>
          </w:p>
        </w:tc>
      </w:tr>
      <w:tr w:rsidR="001B019A" w:rsidRPr="00C94E56" w14:paraId="08902A8F" w14:textId="77777777" w:rsidTr="00EC43B2">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6CA222B8" w14:textId="13638641" w:rsidR="001B019A" w:rsidRPr="00C94E56" w:rsidRDefault="001B019A" w:rsidP="00125A2C">
            <w:pPr>
              <w:rPr>
                <w:rFonts w:ascii="Arial" w:hAnsi="Arial" w:cs="Arial"/>
              </w:rPr>
            </w:pPr>
            <w:r w:rsidRPr="00C94E56">
              <w:rPr>
                <w:rFonts w:ascii="Arial" w:hAnsi="Arial" w:cs="Arial"/>
              </w:rPr>
              <w:t>Battery Units</w:t>
            </w:r>
          </w:p>
        </w:tc>
        <w:tc>
          <w:tcPr>
            <w:tcW w:w="1164" w:type="dxa"/>
            <w:tcBorders>
              <w:top w:val="nil"/>
              <w:left w:val="nil"/>
              <w:bottom w:val="single" w:sz="4" w:space="0" w:color="CCC0DA"/>
              <w:right w:val="single" w:sz="4" w:space="0" w:color="CCC0DA"/>
            </w:tcBorders>
            <w:shd w:val="clear" w:color="auto" w:fill="auto"/>
            <w:noWrap/>
            <w:vAlign w:val="center"/>
            <w:hideMark/>
          </w:tcPr>
          <w:p w14:paraId="231AEED9" w14:textId="31FFFF7D" w:rsidR="001B019A" w:rsidRPr="00992019" w:rsidRDefault="001B019A" w:rsidP="00125A2C">
            <w:pPr>
              <w:jc w:val="center"/>
              <w:rPr>
                <w:rFonts w:ascii="Arial" w:hAnsi="Arial" w:cs="Arial"/>
                <w:b/>
                <w:bCs/>
              </w:rPr>
            </w:pPr>
            <w:r w:rsidRPr="00992019">
              <w:rPr>
                <w:rFonts w:ascii="Arial" w:hAnsi="Arial" w:cs="Arial"/>
                <w:b/>
                <w:bCs/>
              </w:rPr>
              <w:t>B</w:t>
            </w:r>
          </w:p>
        </w:tc>
        <w:tc>
          <w:tcPr>
            <w:tcW w:w="985" w:type="dxa"/>
            <w:tcBorders>
              <w:top w:val="nil"/>
              <w:left w:val="nil"/>
              <w:bottom w:val="single" w:sz="4" w:space="0" w:color="CCC0DA"/>
              <w:right w:val="single" w:sz="4" w:space="0" w:color="CCC0DA"/>
            </w:tcBorders>
            <w:shd w:val="clear" w:color="auto" w:fill="auto"/>
            <w:noWrap/>
            <w:vAlign w:val="center"/>
            <w:hideMark/>
          </w:tcPr>
          <w:p w14:paraId="5B49B400" w14:textId="0080781B" w:rsidR="001B019A" w:rsidRPr="00C94E56" w:rsidRDefault="001B019A" w:rsidP="00125A2C">
            <w:pPr>
              <w:jc w:val="center"/>
              <w:rPr>
                <w:rFonts w:ascii="Arial" w:hAnsi="Arial" w:cs="Arial"/>
              </w:rPr>
            </w:pPr>
            <w:r w:rsidRPr="00C94E56">
              <w:rPr>
                <w:rFonts w:ascii="Arial" w:hAnsi="Arial" w:cs="Arial"/>
              </w:rPr>
              <w:t>B</w:t>
            </w:r>
            <w:r>
              <w:rPr>
                <w:rFonts w:ascii="Arial" w:hAnsi="Arial" w:cs="Arial"/>
              </w:rPr>
              <w:t>1</w:t>
            </w:r>
          </w:p>
        </w:tc>
        <w:tc>
          <w:tcPr>
            <w:tcW w:w="2329" w:type="dxa"/>
            <w:vMerge w:val="restart"/>
            <w:tcBorders>
              <w:top w:val="nil"/>
              <w:left w:val="nil"/>
              <w:right w:val="single" w:sz="4" w:space="0" w:color="CCC0DA"/>
            </w:tcBorders>
            <w:shd w:val="clear" w:color="auto" w:fill="auto"/>
            <w:vAlign w:val="center"/>
            <w:hideMark/>
          </w:tcPr>
          <w:p w14:paraId="358B548B" w14:textId="5B8C4A18" w:rsidR="001B019A" w:rsidRPr="00D12069" w:rsidRDefault="001B019A" w:rsidP="00237C5F">
            <w:pPr>
              <w:rPr>
                <w:rFonts w:ascii="Arial" w:hAnsi="Arial" w:cs="Arial"/>
              </w:rPr>
            </w:pPr>
            <w:r w:rsidRPr="003968A3">
              <w:rPr>
                <w:rFonts w:ascii="Arial" w:hAnsi="Arial" w:cs="Arial"/>
              </w:rPr>
              <w:t>Two units connected to same bus</w:t>
            </w:r>
          </w:p>
        </w:tc>
        <w:tc>
          <w:tcPr>
            <w:tcW w:w="3300" w:type="dxa"/>
            <w:vMerge w:val="restart"/>
            <w:tcBorders>
              <w:top w:val="nil"/>
              <w:left w:val="nil"/>
              <w:right w:val="single" w:sz="8" w:space="0" w:color="auto"/>
            </w:tcBorders>
            <w:shd w:val="clear" w:color="auto" w:fill="auto"/>
            <w:vAlign w:val="center"/>
            <w:hideMark/>
          </w:tcPr>
          <w:p w14:paraId="3D372B98" w14:textId="16DBC3F5" w:rsidR="001B019A" w:rsidRPr="00C94E56" w:rsidRDefault="001B019A" w:rsidP="00033531">
            <w:pPr>
              <w:rPr>
                <w:rFonts w:ascii="Arial" w:hAnsi="Arial" w:cs="Arial"/>
              </w:rPr>
            </w:pPr>
            <w:r w:rsidRPr="00C94E56">
              <w:rPr>
                <w:rFonts w:ascii="Arial" w:hAnsi="Arial" w:cs="Arial"/>
              </w:rPr>
              <w:t xml:space="preserve">All </w:t>
            </w:r>
            <w:r>
              <w:rPr>
                <w:rFonts w:ascii="Arial" w:hAnsi="Arial" w:cs="Arial"/>
              </w:rPr>
              <w:t>b</w:t>
            </w:r>
            <w:r w:rsidRPr="00C94E56">
              <w:rPr>
                <w:rFonts w:ascii="Arial" w:hAnsi="Arial" w:cs="Arial"/>
              </w:rPr>
              <w:t xml:space="preserve">attery </w:t>
            </w:r>
            <w:r>
              <w:rPr>
                <w:rFonts w:ascii="Arial" w:hAnsi="Arial" w:cs="Arial"/>
              </w:rPr>
              <w:t>u</w:t>
            </w:r>
            <w:r w:rsidRPr="00C94E56">
              <w:rPr>
                <w:rFonts w:ascii="Arial" w:hAnsi="Arial" w:cs="Arial"/>
              </w:rPr>
              <w:t>nits</w:t>
            </w:r>
          </w:p>
        </w:tc>
      </w:tr>
      <w:tr w:rsidR="001B019A" w:rsidRPr="00C94E56" w14:paraId="2115D8C3" w14:textId="77777777" w:rsidTr="00EC43B2">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C81D61B" w14:textId="77777777" w:rsidR="001B019A" w:rsidRPr="00C94E56" w:rsidRDefault="001B019A"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7BFFACEF" w14:textId="77777777" w:rsidR="001B019A" w:rsidRPr="00992019" w:rsidRDefault="001B019A" w:rsidP="00125A2C">
            <w:pPr>
              <w:jc w:val="center"/>
              <w:rPr>
                <w:rFonts w:ascii="Arial" w:hAnsi="Arial" w:cs="Arial"/>
                <w:b/>
                <w:bCs/>
              </w:rPr>
            </w:pPr>
          </w:p>
        </w:tc>
        <w:tc>
          <w:tcPr>
            <w:tcW w:w="985" w:type="dxa"/>
            <w:tcBorders>
              <w:top w:val="nil"/>
              <w:left w:val="nil"/>
              <w:bottom w:val="single" w:sz="4" w:space="0" w:color="CCC0DA"/>
              <w:right w:val="single" w:sz="4" w:space="0" w:color="CCC0DA"/>
            </w:tcBorders>
            <w:shd w:val="clear" w:color="auto" w:fill="auto"/>
            <w:noWrap/>
            <w:vAlign w:val="center"/>
          </w:tcPr>
          <w:p w14:paraId="1A9A58F1" w14:textId="3F89B810" w:rsidR="001B019A" w:rsidRPr="00C94E56" w:rsidRDefault="001B019A" w:rsidP="00125A2C">
            <w:pPr>
              <w:jc w:val="center"/>
              <w:rPr>
                <w:rFonts w:ascii="Arial" w:hAnsi="Arial" w:cs="Arial"/>
              </w:rPr>
            </w:pPr>
            <w:r>
              <w:rPr>
                <w:rFonts w:ascii="Arial" w:hAnsi="Arial" w:cs="Arial"/>
              </w:rPr>
              <w:t>B2</w:t>
            </w:r>
          </w:p>
        </w:tc>
        <w:tc>
          <w:tcPr>
            <w:tcW w:w="2329" w:type="dxa"/>
            <w:vMerge/>
            <w:tcBorders>
              <w:left w:val="nil"/>
              <w:bottom w:val="single" w:sz="4" w:space="0" w:color="CCC0DA"/>
              <w:right w:val="single" w:sz="4" w:space="0" w:color="CCC0DA"/>
            </w:tcBorders>
            <w:shd w:val="clear" w:color="auto" w:fill="auto"/>
            <w:vAlign w:val="center"/>
          </w:tcPr>
          <w:p w14:paraId="2E52E2CE" w14:textId="77777777" w:rsidR="001B019A" w:rsidRPr="00D12069" w:rsidRDefault="001B019A" w:rsidP="00125A2C">
            <w:pPr>
              <w:jc w:val="center"/>
              <w:rPr>
                <w:rFonts w:ascii="Arial" w:hAnsi="Arial" w:cs="Arial"/>
              </w:rPr>
            </w:pPr>
          </w:p>
        </w:tc>
        <w:tc>
          <w:tcPr>
            <w:tcW w:w="3300" w:type="dxa"/>
            <w:vMerge/>
            <w:tcBorders>
              <w:left w:val="nil"/>
              <w:right w:val="single" w:sz="8" w:space="0" w:color="auto"/>
            </w:tcBorders>
            <w:shd w:val="clear" w:color="auto" w:fill="auto"/>
            <w:vAlign w:val="center"/>
          </w:tcPr>
          <w:p w14:paraId="3CD3B6BA" w14:textId="77777777" w:rsidR="001B019A" w:rsidRPr="00C94E56" w:rsidRDefault="001B019A" w:rsidP="00033531">
            <w:pPr>
              <w:rPr>
                <w:rFonts w:ascii="Arial" w:hAnsi="Arial" w:cs="Arial"/>
              </w:rPr>
            </w:pPr>
          </w:p>
        </w:tc>
      </w:tr>
      <w:tr w:rsidR="001B019A" w:rsidRPr="00C94E56" w14:paraId="7B6AB722" w14:textId="77777777" w:rsidTr="00EC43B2">
        <w:trPr>
          <w:trHeight w:val="254"/>
        </w:trPr>
        <w:tc>
          <w:tcPr>
            <w:tcW w:w="2613" w:type="dxa"/>
            <w:tcBorders>
              <w:top w:val="nil"/>
              <w:left w:val="single" w:sz="8" w:space="0" w:color="auto"/>
              <w:bottom w:val="single" w:sz="4" w:space="0" w:color="CCC0DA"/>
              <w:right w:val="single" w:sz="4" w:space="0" w:color="CCC0DA"/>
            </w:tcBorders>
            <w:shd w:val="clear" w:color="auto" w:fill="auto"/>
            <w:noWrap/>
            <w:vAlign w:val="center"/>
          </w:tcPr>
          <w:p w14:paraId="53C887DA" w14:textId="77777777" w:rsidR="001B019A" w:rsidRPr="00C94E56" w:rsidRDefault="001B019A" w:rsidP="00125A2C">
            <w:pPr>
              <w:rPr>
                <w:rFonts w:ascii="Arial" w:hAnsi="Arial" w:cs="Arial"/>
              </w:rPr>
            </w:pPr>
          </w:p>
        </w:tc>
        <w:tc>
          <w:tcPr>
            <w:tcW w:w="1164" w:type="dxa"/>
            <w:tcBorders>
              <w:top w:val="nil"/>
              <w:left w:val="nil"/>
              <w:bottom w:val="single" w:sz="4" w:space="0" w:color="CCC0DA"/>
              <w:right w:val="single" w:sz="4" w:space="0" w:color="CCC0DA"/>
            </w:tcBorders>
            <w:shd w:val="clear" w:color="auto" w:fill="auto"/>
            <w:noWrap/>
            <w:vAlign w:val="center"/>
          </w:tcPr>
          <w:p w14:paraId="4F10A96F" w14:textId="77777777" w:rsidR="001B019A" w:rsidRPr="00992019" w:rsidRDefault="001B019A" w:rsidP="00125A2C">
            <w:pPr>
              <w:jc w:val="center"/>
              <w:rPr>
                <w:rFonts w:ascii="Arial" w:hAnsi="Arial" w:cs="Arial"/>
                <w:b/>
                <w:bCs/>
              </w:rPr>
            </w:pPr>
          </w:p>
        </w:tc>
        <w:tc>
          <w:tcPr>
            <w:tcW w:w="985" w:type="dxa"/>
            <w:tcBorders>
              <w:top w:val="nil"/>
              <w:left w:val="nil"/>
              <w:bottom w:val="single" w:sz="4" w:space="0" w:color="CCC0DA"/>
              <w:right w:val="single" w:sz="4" w:space="0" w:color="CCC0DA"/>
            </w:tcBorders>
            <w:shd w:val="clear" w:color="auto" w:fill="auto"/>
            <w:noWrap/>
            <w:vAlign w:val="center"/>
          </w:tcPr>
          <w:p w14:paraId="4D40EF19" w14:textId="569FDD8F" w:rsidR="001B019A" w:rsidRDefault="001B019A" w:rsidP="00125A2C">
            <w:pPr>
              <w:jc w:val="center"/>
              <w:rPr>
                <w:rFonts w:ascii="Arial" w:hAnsi="Arial" w:cs="Arial"/>
              </w:rPr>
            </w:pPr>
            <w:r>
              <w:rPr>
                <w:rFonts w:ascii="Arial" w:hAnsi="Arial" w:cs="Arial"/>
              </w:rPr>
              <w:t>B1</w:t>
            </w:r>
          </w:p>
        </w:tc>
        <w:tc>
          <w:tcPr>
            <w:tcW w:w="2329" w:type="dxa"/>
            <w:tcBorders>
              <w:top w:val="nil"/>
              <w:left w:val="nil"/>
              <w:bottom w:val="single" w:sz="4" w:space="0" w:color="CCC0DA"/>
              <w:right w:val="single" w:sz="4" w:space="0" w:color="CCC0DA"/>
            </w:tcBorders>
            <w:shd w:val="clear" w:color="auto" w:fill="auto"/>
            <w:vAlign w:val="center"/>
          </w:tcPr>
          <w:p w14:paraId="4F2181E0" w14:textId="322AB67C" w:rsidR="001B019A" w:rsidRPr="00D12069" w:rsidRDefault="001B019A" w:rsidP="00237C5F">
            <w:pPr>
              <w:rPr>
                <w:rFonts w:ascii="Arial" w:hAnsi="Arial" w:cs="Arial"/>
              </w:rPr>
            </w:pPr>
            <w:r w:rsidRPr="003968A3">
              <w:rPr>
                <w:rFonts w:ascii="Arial" w:hAnsi="Arial" w:cs="Arial"/>
              </w:rPr>
              <w:t>Only one unit</w:t>
            </w:r>
          </w:p>
        </w:tc>
        <w:tc>
          <w:tcPr>
            <w:tcW w:w="3300" w:type="dxa"/>
            <w:vMerge/>
            <w:tcBorders>
              <w:left w:val="nil"/>
              <w:bottom w:val="single" w:sz="4" w:space="0" w:color="CCC0DA"/>
              <w:right w:val="single" w:sz="8" w:space="0" w:color="auto"/>
            </w:tcBorders>
            <w:shd w:val="clear" w:color="auto" w:fill="auto"/>
            <w:vAlign w:val="center"/>
          </w:tcPr>
          <w:p w14:paraId="53804883" w14:textId="77777777" w:rsidR="001B019A" w:rsidRPr="00C94E56" w:rsidRDefault="001B019A" w:rsidP="00033531">
            <w:pPr>
              <w:rPr>
                <w:rFonts w:ascii="Arial" w:hAnsi="Arial" w:cs="Arial"/>
              </w:rPr>
            </w:pPr>
          </w:p>
        </w:tc>
      </w:tr>
      <w:tr w:rsidR="00125A2C" w:rsidRPr="00C94E56" w14:paraId="757D18E1" w14:textId="77777777" w:rsidTr="00082FBA">
        <w:trPr>
          <w:trHeight w:val="254"/>
        </w:trPr>
        <w:tc>
          <w:tcPr>
            <w:tcW w:w="2613" w:type="dxa"/>
            <w:tcBorders>
              <w:top w:val="nil"/>
              <w:left w:val="single" w:sz="8" w:space="0" w:color="auto"/>
              <w:bottom w:val="single" w:sz="4" w:space="0" w:color="CCC0DA"/>
              <w:right w:val="single" w:sz="4" w:space="0" w:color="CCC0DA"/>
            </w:tcBorders>
            <w:shd w:val="clear" w:color="000000" w:fill="CCFFCC"/>
            <w:noWrap/>
            <w:vAlign w:val="center"/>
            <w:hideMark/>
          </w:tcPr>
          <w:p w14:paraId="1DBD563D" w14:textId="77777777" w:rsidR="00125A2C" w:rsidRPr="00C94E56" w:rsidRDefault="00125A2C" w:rsidP="00125A2C">
            <w:pPr>
              <w:rPr>
                <w:rFonts w:ascii="Arial" w:hAnsi="Arial" w:cs="Arial"/>
              </w:rPr>
            </w:pPr>
            <w:r w:rsidRPr="00C94E56">
              <w:rPr>
                <w:rFonts w:ascii="Arial" w:hAnsi="Arial" w:cs="Arial"/>
              </w:rPr>
              <w:t> </w:t>
            </w:r>
          </w:p>
        </w:tc>
        <w:tc>
          <w:tcPr>
            <w:tcW w:w="1164" w:type="dxa"/>
            <w:tcBorders>
              <w:top w:val="nil"/>
              <w:left w:val="nil"/>
              <w:bottom w:val="single" w:sz="4" w:space="0" w:color="CCC0DA"/>
              <w:right w:val="single" w:sz="4" w:space="0" w:color="CCC0DA"/>
            </w:tcBorders>
            <w:shd w:val="clear" w:color="000000" w:fill="CCFFCC"/>
            <w:noWrap/>
            <w:vAlign w:val="center"/>
            <w:hideMark/>
          </w:tcPr>
          <w:p w14:paraId="03A23509" w14:textId="77777777" w:rsidR="00125A2C" w:rsidRPr="00992019" w:rsidRDefault="00125A2C" w:rsidP="00125A2C">
            <w:pPr>
              <w:jc w:val="center"/>
              <w:rPr>
                <w:rFonts w:ascii="Arial" w:hAnsi="Arial" w:cs="Arial"/>
                <w:b/>
                <w:bCs/>
              </w:rPr>
            </w:pPr>
            <w:r w:rsidRPr="00992019">
              <w:rPr>
                <w:rFonts w:ascii="Arial" w:hAnsi="Arial" w:cs="Arial"/>
                <w:b/>
                <w:bCs/>
              </w:rPr>
              <w:t> </w:t>
            </w:r>
          </w:p>
        </w:tc>
        <w:tc>
          <w:tcPr>
            <w:tcW w:w="985" w:type="dxa"/>
            <w:tcBorders>
              <w:top w:val="nil"/>
              <w:left w:val="nil"/>
              <w:bottom w:val="single" w:sz="4" w:space="0" w:color="CCC0DA"/>
              <w:right w:val="single" w:sz="4" w:space="0" w:color="CCC0DA"/>
            </w:tcBorders>
            <w:shd w:val="clear" w:color="000000" w:fill="CCFFCC"/>
            <w:noWrap/>
            <w:vAlign w:val="center"/>
            <w:hideMark/>
          </w:tcPr>
          <w:p w14:paraId="00D949B4" w14:textId="77777777" w:rsidR="00125A2C" w:rsidRPr="00C94E56" w:rsidRDefault="00125A2C" w:rsidP="00125A2C">
            <w:pPr>
              <w:jc w:val="center"/>
              <w:rPr>
                <w:rFonts w:ascii="Arial" w:hAnsi="Arial" w:cs="Arial"/>
              </w:rPr>
            </w:pPr>
            <w:r w:rsidRPr="00C94E56">
              <w:rPr>
                <w:rFonts w:ascii="Arial" w:hAnsi="Arial" w:cs="Arial"/>
              </w:rPr>
              <w:t> </w:t>
            </w:r>
          </w:p>
        </w:tc>
        <w:tc>
          <w:tcPr>
            <w:tcW w:w="2329" w:type="dxa"/>
            <w:tcBorders>
              <w:top w:val="nil"/>
              <w:left w:val="nil"/>
              <w:bottom w:val="single" w:sz="4" w:space="0" w:color="CCC0DA"/>
              <w:right w:val="single" w:sz="4" w:space="0" w:color="CCC0DA"/>
            </w:tcBorders>
            <w:shd w:val="clear" w:color="000000" w:fill="CCFFCC"/>
            <w:vAlign w:val="center"/>
            <w:hideMark/>
          </w:tcPr>
          <w:p w14:paraId="2AED310B" w14:textId="77777777" w:rsidR="00125A2C" w:rsidRPr="00C94E56" w:rsidRDefault="00125A2C" w:rsidP="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000000" w:fill="CCFFCC"/>
            <w:noWrap/>
            <w:vAlign w:val="center"/>
            <w:hideMark/>
          </w:tcPr>
          <w:p w14:paraId="687F44BE" w14:textId="77777777" w:rsidR="00125A2C" w:rsidRPr="00C94E56" w:rsidRDefault="00125A2C" w:rsidP="00125A2C">
            <w:pPr>
              <w:rPr>
                <w:rFonts w:ascii="Arial" w:hAnsi="Arial" w:cs="Arial"/>
              </w:rPr>
            </w:pPr>
            <w:r w:rsidRPr="00C94E56">
              <w:rPr>
                <w:rFonts w:ascii="Arial" w:hAnsi="Arial" w:cs="Arial"/>
              </w:rPr>
              <w:t> </w:t>
            </w:r>
          </w:p>
        </w:tc>
      </w:tr>
      <w:tr w:rsidR="00125A2C" w:rsidRPr="00C94E56" w14:paraId="40C85B2C" w14:textId="77777777" w:rsidTr="00082FBA">
        <w:trPr>
          <w:trHeight w:val="523"/>
        </w:trPr>
        <w:tc>
          <w:tcPr>
            <w:tcW w:w="2613" w:type="dxa"/>
            <w:tcBorders>
              <w:top w:val="nil"/>
              <w:left w:val="single" w:sz="8" w:space="0" w:color="auto"/>
              <w:bottom w:val="single" w:sz="4" w:space="0" w:color="CCC0DA"/>
              <w:right w:val="single" w:sz="4" w:space="0" w:color="CCC0DA"/>
            </w:tcBorders>
            <w:shd w:val="clear" w:color="auto" w:fill="auto"/>
            <w:noWrap/>
            <w:vAlign w:val="center"/>
            <w:hideMark/>
          </w:tcPr>
          <w:p w14:paraId="5B306ED1" w14:textId="77777777" w:rsidR="00125A2C" w:rsidRPr="00C94E56" w:rsidRDefault="00125A2C" w:rsidP="00E945F1">
            <w:pPr>
              <w:rPr>
                <w:rFonts w:ascii="Arial" w:hAnsi="Arial" w:cs="Arial"/>
              </w:rPr>
            </w:pPr>
            <w:r w:rsidRPr="00C94E56">
              <w:rPr>
                <w:rFonts w:ascii="Arial" w:hAnsi="Arial" w:cs="Arial"/>
              </w:rPr>
              <w:t>Block Load Transfer Model</w:t>
            </w:r>
          </w:p>
        </w:tc>
        <w:tc>
          <w:tcPr>
            <w:tcW w:w="1164" w:type="dxa"/>
            <w:tcBorders>
              <w:top w:val="nil"/>
              <w:left w:val="nil"/>
              <w:bottom w:val="single" w:sz="4" w:space="0" w:color="CCC0DA"/>
              <w:right w:val="single" w:sz="4" w:space="0" w:color="CCC0DA"/>
            </w:tcBorders>
            <w:shd w:val="clear" w:color="auto" w:fill="auto"/>
            <w:noWrap/>
            <w:vAlign w:val="center"/>
            <w:hideMark/>
          </w:tcPr>
          <w:p w14:paraId="6C182429" w14:textId="77777777" w:rsidR="00125A2C" w:rsidRPr="00992019" w:rsidRDefault="00125A2C" w:rsidP="00E945F1">
            <w:pPr>
              <w:jc w:val="center"/>
              <w:rPr>
                <w:rFonts w:ascii="Arial" w:hAnsi="Arial" w:cs="Arial"/>
                <w:b/>
                <w:bCs/>
              </w:rPr>
            </w:pPr>
            <w:r w:rsidRPr="00992019">
              <w:rPr>
                <w:rFonts w:ascii="Arial" w:hAnsi="Arial" w:cs="Arial"/>
                <w:b/>
                <w:bCs/>
              </w:rPr>
              <w:t>BL</w:t>
            </w:r>
          </w:p>
        </w:tc>
        <w:tc>
          <w:tcPr>
            <w:tcW w:w="985" w:type="dxa"/>
            <w:tcBorders>
              <w:top w:val="nil"/>
              <w:left w:val="nil"/>
              <w:bottom w:val="single" w:sz="4" w:space="0" w:color="CCC0DA"/>
              <w:right w:val="single" w:sz="4" w:space="0" w:color="CCC0DA"/>
            </w:tcBorders>
            <w:shd w:val="clear" w:color="auto" w:fill="auto"/>
            <w:noWrap/>
            <w:vAlign w:val="center"/>
            <w:hideMark/>
          </w:tcPr>
          <w:p w14:paraId="753029BC" w14:textId="77777777" w:rsidR="00125A2C" w:rsidRPr="006E0ACD" w:rsidRDefault="00125A2C" w:rsidP="00000441">
            <w:pPr>
              <w:jc w:val="center"/>
              <w:rPr>
                <w:rFonts w:ascii="Arial" w:hAnsi="Arial" w:cs="Arial"/>
              </w:rPr>
            </w:pPr>
            <w:r w:rsidRPr="006E0ACD">
              <w:rPr>
                <w:rFonts w:ascii="Arial" w:hAnsi="Arial" w:cs="Arial"/>
              </w:rPr>
              <w:t>BL</w:t>
            </w:r>
          </w:p>
        </w:tc>
        <w:tc>
          <w:tcPr>
            <w:tcW w:w="2329" w:type="dxa"/>
            <w:tcBorders>
              <w:top w:val="nil"/>
              <w:left w:val="nil"/>
              <w:bottom w:val="single" w:sz="4" w:space="0" w:color="CCC0DA"/>
              <w:right w:val="single" w:sz="4" w:space="0" w:color="CCC0DA"/>
            </w:tcBorders>
            <w:shd w:val="clear" w:color="auto" w:fill="auto"/>
            <w:vAlign w:val="center"/>
            <w:hideMark/>
          </w:tcPr>
          <w:p w14:paraId="53BE006A" w14:textId="77777777" w:rsidR="00125A2C" w:rsidRPr="00C94E56" w:rsidRDefault="00125A2C">
            <w:pPr>
              <w:jc w:val="center"/>
              <w:rPr>
                <w:rFonts w:ascii="Arial" w:hAnsi="Arial" w:cs="Arial"/>
              </w:rPr>
            </w:pPr>
            <w:r w:rsidRPr="00C94E56">
              <w:rPr>
                <w:rFonts w:ascii="Arial" w:hAnsi="Arial" w:cs="Arial"/>
              </w:rPr>
              <w:t> </w:t>
            </w:r>
          </w:p>
        </w:tc>
        <w:tc>
          <w:tcPr>
            <w:tcW w:w="3300" w:type="dxa"/>
            <w:tcBorders>
              <w:top w:val="nil"/>
              <w:left w:val="nil"/>
              <w:bottom w:val="single" w:sz="4" w:space="0" w:color="CCC0DA"/>
              <w:right w:val="single" w:sz="8" w:space="0" w:color="auto"/>
            </w:tcBorders>
            <w:shd w:val="clear" w:color="auto" w:fill="auto"/>
            <w:vAlign w:val="center"/>
            <w:hideMark/>
          </w:tcPr>
          <w:p w14:paraId="3B22CABC" w14:textId="77777777" w:rsidR="00125A2C" w:rsidRPr="00C94E56" w:rsidRDefault="00125A2C">
            <w:pPr>
              <w:rPr>
                <w:rFonts w:ascii="Arial" w:hAnsi="Arial" w:cs="Arial"/>
              </w:rPr>
            </w:pPr>
            <w:r w:rsidRPr="00C94E56">
              <w:rPr>
                <w:rFonts w:ascii="Arial" w:hAnsi="Arial" w:cs="Arial"/>
              </w:rPr>
              <w:t>Modeling equivalent block load transfer</w:t>
            </w:r>
          </w:p>
        </w:tc>
      </w:tr>
      <w:tr w:rsidR="0059521E" w:rsidRPr="00C94E56" w14:paraId="252AC8F2" w14:textId="77777777" w:rsidTr="00082FBA">
        <w:trPr>
          <w:trHeight w:val="125"/>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615E8EC2" w14:textId="77777777" w:rsidR="0059521E" w:rsidRPr="00C94E56" w:rsidRDefault="0059521E" w:rsidP="00E945F1">
            <w:pPr>
              <w:rPr>
                <w:rFonts w:ascii="Arial" w:hAnsi="Arial" w:cs="Arial"/>
              </w:rPr>
            </w:pPr>
            <w:r w:rsidRPr="00C94E56">
              <w:rPr>
                <w:rFonts w:ascii="Arial" w:hAnsi="Arial" w:cs="Arial"/>
              </w:rPr>
              <w:t> </w:t>
            </w: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03979846" w14:textId="77777777" w:rsidR="0059521E" w:rsidRPr="00992019" w:rsidRDefault="0059521E" w:rsidP="00E945F1">
            <w:pPr>
              <w:jc w:val="center"/>
              <w:rPr>
                <w:rFonts w:ascii="Arial" w:hAnsi="Arial" w:cs="Arial"/>
                <w:b/>
                <w:bCs/>
              </w:rPr>
            </w:pPr>
            <w:r w:rsidRPr="00992019">
              <w:rPr>
                <w:rFonts w:ascii="Arial" w:hAnsi="Arial" w:cs="Arial"/>
                <w:b/>
                <w:bCs/>
              </w:rPr>
              <w:t> </w:t>
            </w: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69B96934" w14:textId="77777777" w:rsidR="0059521E" w:rsidRPr="00C94E56" w:rsidRDefault="0059521E" w:rsidP="00000441">
            <w:pPr>
              <w:jc w:val="center"/>
              <w:rPr>
                <w:rFonts w:ascii="Arial" w:hAnsi="Arial" w:cs="Arial"/>
              </w:rPr>
            </w:pPr>
            <w:r w:rsidRPr="00C94E56">
              <w:rPr>
                <w:rFonts w:ascii="Arial" w:hAnsi="Arial" w:cs="Arial"/>
              </w:rPr>
              <w:t> </w:t>
            </w: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0905DD71" w14:textId="77777777" w:rsidR="0059521E" w:rsidRPr="00C94E56" w:rsidRDefault="0059521E">
            <w:pPr>
              <w:jc w:val="center"/>
              <w:rPr>
                <w:rFonts w:ascii="Arial" w:hAnsi="Arial" w:cs="Arial"/>
              </w:rPr>
            </w:pPr>
            <w:r w:rsidRPr="00C94E56">
              <w:rPr>
                <w:rFonts w:ascii="Arial" w:hAnsi="Arial" w:cs="Arial"/>
              </w:rPr>
              <w:t> </w:t>
            </w: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410CDA98" w14:textId="77777777" w:rsidR="0059521E" w:rsidRPr="00C94E56" w:rsidRDefault="0059521E">
            <w:pPr>
              <w:rPr>
                <w:rFonts w:ascii="Arial" w:hAnsi="Arial" w:cs="Arial"/>
              </w:rPr>
            </w:pPr>
            <w:r w:rsidRPr="00C94E56">
              <w:rPr>
                <w:rFonts w:ascii="Arial" w:hAnsi="Arial" w:cs="Arial"/>
              </w:rPr>
              <w:t> </w:t>
            </w:r>
          </w:p>
        </w:tc>
      </w:tr>
      <w:tr w:rsidR="0059521E" w:rsidRPr="00C94E56" w14:paraId="51F5E001" w14:textId="77777777" w:rsidTr="00082FBA">
        <w:trPr>
          <w:trHeight w:val="523"/>
        </w:trPr>
        <w:tc>
          <w:tcPr>
            <w:tcW w:w="2613" w:type="dxa"/>
            <w:tcBorders>
              <w:top w:val="single" w:sz="4" w:space="0" w:color="CCC0DA"/>
              <w:left w:val="single" w:sz="8" w:space="0" w:color="auto"/>
              <w:bottom w:val="single" w:sz="4" w:space="0" w:color="CCC0DA"/>
              <w:right w:val="single" w:sz="4" w:space="0" w:color="CCC0DA"/>
            </w:tcBorders>
            <w:shd w:val="clear" w:color="auto" w:fill="auto"/>
            <w:noWrap/>
            <w:vAlign w:val="center"/>
          </w:tcPr>
          <w:p w14:paraId="756BA994" w14:textId="77777777" w:rsidR="0059521E" w:rsidRPr="00C94E56" w:rsidRDefault="0059521E" w:rsidP="00E945F1">
            <w:pPr>
              <w:rPr>
                <w:rFonts w:ascii="Arial" w:hAnsi="Arial" w:cs="Arial"/>
              </w:rPr>
            </w:pPr>
            <w:r>
              <w:rPr>
                <w:rFonts w:ascii="Arial" w:hAnsi="Arial" w:cs="Arial"/>
              </w:rPr>
              <w:t>Synchronous Condenser</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E557F69" w14:textId="77777777" w:rsidR="0059521E" w:rsidRPr="00992019" w:rsidRDefault="0059521E" w:rsidP="00E945F1">
            <w:pPr>
              <w:jc w:val="center"/>
              <w:rPr>
                <w:rFonts w:ascii="Arial" w:hAnsi="Arial" w:cs="Arial"/>
                <w:b/>
                <w:bCs/>
              </w:rPr>
            </w:pPr>
            <w:r w:rsidRPr="00992019">
              <w:rPr>
                <w:rFonts w:ascii="Arial" w:hAnsi="Arial" w:cs="Arial"/>
                <w:b/>
                <w:bCs/>
              </w:rPr>
              <w:t>SC</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7105C7AB" w14:textId="77777777" w:rsidR="0059521E" w:rsidRPr="006E0ACD" w:rsidRDefault="0059521E" w:rsidP="00000441">
            <w:pPr>
              <w:jc w:val="center"/>
              <w:rPr>
                <w:rFonts w:ascii="Arial" w:hAnsi="Arial" w:cs="Arial"/>
              </w:rPr>
            </w:pPr>
            <w:r w:rsidRPr="006E0ACD">
              <w:rPr>
                <w:rFonts w:ascii="Arial" w:hAnsi="Arial" w:cs="Arial"/>
              </w:rPr>
              <w:t>SC</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05C9D3E0" w14:textId="77777777" w:rsidR="0059521E" w:rsidRPr="00C94E56" w:rsidRDefault="0059521E">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auto"/>
            <w:vAlign w:val="center"/>
          </w:tcPr>
          <w:p w14:paraId="2AD1E974" w14:textId="77777777" w:rsidR="0059521E" w:rsidRPr="00C94E56" w:rsidRDefault="0059521E">
            <w:pPr>
              <w:rPr>
                <w:rFonts w:ascii="Arial" w:hAnsi="Arial" w:cs="Arial"/>
              </w:rPr>
            </w:pPr>
            <w:r>
              <w:rPr>
                <w:rFonts w:ascii="Arial" w:hAnsi="Arial" w:cs="Arial"/>
              </w:rPr>
              <w:t>Synchronous Condenser</w:t>
            </w:r>
          </w:p>
        </w:tc>
      </w:tr>
      <w:tr w:rsidR="004B56A6" w:rsidRPr="00C94E56" w14:paraId="40EC77B7" w14:textId="77777777" w:rsidTr="00082FBA">
        <w:trPr>
          <w:trHeight w:val="197"/>
        </w:trPr>
        <w:tc>
          <w:tcPr>
            <w:tcW w:w="2613" w:type="dxa"/>
            <w:tcBorders>
              <w:top w:val="single" w:sz="4" w:space="0" w:color="CCC0DA"/>
              <w:left w:val="single" w:sz="8" w:space="0" w:color="auto"/>
              <w:bottom w:val="single" w:sz="4" w:space="0" w:color="CCC0DA"/>
              <w:right w:val="single" w:sz="4" w:space="0" w:color="CCC0DA"/>
            </w:tcBorders>
            <w:shd w:val="clear" w:color="auto" w:fill="CCFFCC"/>
            <w:noWrap/>
            <w:vAlign w:val="center"/>
          </w:tcPr>
          <w:p w14:paraId="2DDA1DE3" w14:textId="77777777" w:rsidR="004B56A6" w:rsidRDefault="004B56A6"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CCFFCC"/>
            <w:noWrap/>
            <w:vAlign w:val="center"/>
          </w:tcPr>
          <w:p w14:paraId="23B948E3" w14:textId="77777777" w:rsidR="004B56A6" w:rsidRPr="00992019" w:rsidRDefault="004B56A6" w:rsidP="00E945F1">
            <w:pPr>
              <w:jc w:val="center"/>
              <w:rPr>
                <w:rFonts w:ascii="Arial" w:hAnsi="Arial" w:cs="Arial"/>
                <w:b/>
                <w:bCs/>
              </w:rPr>
            </w:pPr>
          </w:p>
        </w:tc>
        <w:tc>
          <w:tcPr>
            <w:tcW w:w="985" w:type="dxa"/>
            <w:tcBorders>
              <w:top w:val="single" w:sz="4" w:space="0" w:color="CCC0DA"/>
              <w:left w:val="nil"/>
              <w:bottom w:val="single" w:sz="4" w:space="0" w:color="CCC0DA"/>
              <w:right w:val="single" w:sz="4" w:space="0" w:color="CCC0DA"/>
            </w:tcBorders>
            <w:shd w:val="clear" w:color="auto" w:fill="CCFFCC"/>
            <w:noWrap/>
            <w:vAlign w:val="center"/>
          </w:tcPr>
          <w:p w14:paraId="162DE184" w14:textId="77777777" w:rsidR="004B56A6" w:rsidRDefault="004B56A6" w:rsidP="00000441">
            <w:pPr>
              <w:jc w:val="center"/>
              <w:rPr>
                <w:rFonts w:ascii="Arial" w:hAnsi="Arial" w:cs="Arial"/>
              </w:rPr>
            </w:pPr>
          </w:p>
        </w:tc>
        <w:tc>
          <w:tcPr>
            <w:tcW w:w="2329" w:type="dxa"/>
            <w:tcBorders>
              <w:top w:val="single" w:sz="4" w:space="0" w:color="CCC0DA"/>
              <w:left w:val="nil"/>
              <w:bottom w:val="single" w:sz="4" w:space="0" w:color="CCC0DA"/>
              <w:right w:val="single" w:sz="4" w:space="0" w:color="CCC0DA"/>
            </w:tcBorders>
            <w:shd w:val="clear" w:color="auto" w:fill="CCFFCC"/>
            <w:vAlign w:val="center"/>
          </w:tcPr>
          <w:p w14:paraId="79314F81" w14:textId="77777777" w:rsidR="004B56A6" w:rsidRPr="00C94E56" w:rsidRDefault="004B56A6">
            <w:pPr>
              <w:jc w:val="center"/>
              <w:rPr>
                <w:rFonts w:ascii="Arial" w:hAnsi="Arial" w:cs="Arial"/>
              </w:rPr>
            </w:pPr>
          </w:p>
        </w:tc>
        <w:tc>
          <w:tcPr>
            <w:tcW w:w="3300" w:type="dxa"/>
            <w:tcBorders>
              <w:top w:val="single" w:sz="4" w:space="0" w:color="CCC0DA"/>
              <w:left w:val="nil"/>
              <w:bottom w:val="single" w:sz="4" w:space="0" w:color="CCC0DA"/>
              <w:right w:val="single" w:sz="8" w:space="0" w:color="auto"/>
            </w:tcBorders>
            <w:shd w:val="clear" w:color="auto" w:fill="CCFFCC"/>
            <w:vAlign w:val="center"/>
          </w:tcPr>
          <w:p w14:paraId="73C3FDCC" w14:textId="77777777" w:rsidR="004B56A6" w:rsidRDefault="004B56A6">
            <w:pPr>
              <w:rPr>
                <w:rFonts w:ascii="Arial" w:hAnsi="Arial" w:cs="Arial"/>
              </w:rPr>
            </w:pPr>
          </w:p>
        </w:tc>
      </w:tr>
      <w:tr w:rsidR="00255DEF" w:rsidRPr="00C94E56" w14:paraId="17911E1E" w14:textId="77777777" w:rsidTr="00082FBA">
        <w:trPr>
          <w:trHeight w:val="523"/>
        </w:trPr>
        <w:tc>
          <w:tcPr>
            <w:tcW w:w="2613" w:type="dxa"/>
            <w:vMerge w:val="restart"/>
            <w:tcBorders>
              <w:top w:val="single" w:sz="4" w:space="0" w:color="CCC0DA"/>
              <w:left w:val="single" w:sz="8" w:space="0" w:color="auto"/>
              <w:bottom w:val="single" w:sz="4" w:space="0" w:color="CCC0DA"/>
              <w:right w:val="single" w:sz="4" w:space="0" w:color="CCC0DA"/>
            </w:tcBorders>
            <w:shd w:val="clear" w:color="auto" w:fill="auto"/>
            <w:noWrap/>
            <w:vAlign w:val="center"/>
          </w:tcPr>
          <w:p w14:paraId="2C2E4E8D" w14:textId="0C6563B5" w:rsidR="00255DEF" w:rsidRDefault="00255DEF" w:rsidP="00E945F1">
            <w:pPr>
              <w:rPr>
                <w:rFonts w:ascii="Arial" w:hAnsi="Arial" w:cs="Arial"/>
              </w:rPr>
            </w:pPr>
            <w:r>
              <w:rPr>
                <w:rFonts w:ascii="Arial" w:hAnsi="Arial" w:cs="Arial"/>
              </w:rPr>
              <w:t xml:space="preserve">Settlement Only Distributed Generation </w:t>
            </w: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07884ED1" w14:textId="5E34224F" w:rsidR="00255DEF" w:rsidRPr="00992019" w:rsidRDefault="00255DEF" w:rsidP="00B45412">
            <w:pPr>
              <w:jc w:val="center"/>
              <w:rPr>
                <w:rFonts w:ascii="Arial" w:hAnsi="Arial" w:cs="Arial"/>
                <w:b/>
                <w:bCs/>
              </w:rPr>
            </w:pPr>
            <w:r w:rsidRPr="00992019">
              <w:rPr>
                <w:rFonts w:ascii="Arial" w:hAnsi="Arial" w:cs="Arial"/>
                <w:b/>
                <w:bCs/>
              </w:rPr>
              <w:t>J</w:t>
            </w: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344685E" w14:textId="300373F5" w:rsidR="00255DEF" w:rsidRDefault="00255DEF" w:rsidP="00000441">
            <w:pPr>
              <w:jc w:val="center"/>
              <w:rPr>
                <w:rFonts w:ascii="Arial" w:hAnsi="Arial" w:cs="Arial"/>
              </w:rPr>
            </w:pPr>
            <w:r>
              <w:rPr>
                <w:rFonts w:ascii="Arial" w:hAnsi="Arial" w:cs="Arial"/>
              </w:rPr>
              <w:t>J</w:t>
            </w:r>
            <w:r w:rsidR="00EF6D2C">
              <w:rPr>
                <w:rFonts w:ascii="Arial" w:hAnsi="Arial" w:cs="Arial"/>
              </w:rPr>
              <w:t>B</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26499B7" w14:textId="14AFA248" w:rsidR="00255DEF" w:rsidRPr="00C94E56" w:rsidRDefault="00255DEF">
            <w:pPr>
              <w:jc w:val="center"/>
              <w:rPr>
                <w:rFonts w:ascii="Arial" w:hAnsi="Arial" w:cs="Arial"/>
              </w:rPr>
            </w:pPr>
            <w:r>
              <w:rPr>
                <w:rFonts w:ascii="Arial" w:hAnsi="Arial" w:cs="Arial"/>
              </w:rPr>
              <w:t>Battery</w:t>
            </w:r>
          </w:p>
        </w:tc>
        <w:tc>
          <w:tcPr>
            <w:tcW w:w="3300" w:type="dxa"/>
            <w:vMerge w:val="restart"/>
            <w:tcBorders>
              <w:top w:val="single" w:sz="4" w:space="0" w:color="CCC0DA"/>
              <w:left w:val="nil"/>
              <w:right w:val="single" w:sz="8" w:space="0" w:color="auto"/>
            </w:tcBorders>
            <w:shd w:val="clear" w:color="auto" w:fill="auto"/>
            <w:vAlign w:val="center"/>
          </w:tcPr>
          <w:p w14:paraId="192B4B01" w14:textId="22552E10" w:rsidR="00255DEF" w:rsidRDefault="00255DEF">
            <w:pPr>
              <w:rPr>
                <w:rFonts w:ascii="Arial" w:hAnsi="Arial" w:cs="Arial"/>
              </w:rPr>
            </w:pPr>
            <w:r>
              <w:rPr>
                <w:rFonts w:ascii="Arial" w:hAnsi="Arial" w:cs="Arial"/>
              </w:rPr>
              <w:t>SODG unit IDs by resource type</w:t>
            </w:r>
          </w:p>
          <w:p w14:paraId="660BC480" w14:textId="111519E7" w:rsidR="00255DEF" w:rsidRDefault="00255DEF" w:rsidP="000F3BB9">
            <w:pPr>
              <w:rPr>
                <w:rFonts w:ascii="Arial" w:hAnsi="Arial" w:cs="Arial"/>
              </w:rPr>
            </w:pPr>
          </w:p>
          <w:p w14:paraId="2869EAD5" w14:textId="718F674A" w:rsidR="00255DEF" w:rsidRDefault="00255DEF" w:rsidP="00DC2902">
            <w:pPr>
              <w:rPr>
                <w:rFonts w:ascii="Arial" w:hAnsi="Arial" w:cs="Arial"/>
              </w:rPr>
            </w:pPr>
          </w:p>
        </w:tc>
      </w:tr>
      <w:tr w:rsidR="00255DEF" w:rsidRPr="00C94E56" w14:paraId="60143448" w14:textId="77777777" w:rsidTr="00082FBA">
        <w:trPr>
          <w:trHeight w:val="377"/>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3AB47867" w14:textId="733F3691" w:rsidR="00255DEF" w:rsidRDefault="00255DEF" w:rsidP="00E945F1">
            <w:pPr>
              <w:rPr>
                <w:rFonts w:ascii="Arial" w:hAnsi="Arial" w:cs="Arial"/>
              </w:rPr>
            </w:pPr>
          </w:p>
        </w:tc>
        <w:tc>
          <w:tcPr>
            <w:tcW w:w="1164" w:type="dxa"/>
            <w:tcBorders>
              <w:top w:val="single" w:sz="4" w:space="0" w:color="CCC0DA"/>
              <w:left w:val="nil"/>
              <w:bottom w:val="single" w:sz="4" w:space="0" w:color="CCC0DA"/>
              <w:right w:val="single" w:sz="4" w:space="0" w:color="CCC0DA"/>
            </w:tcBorders>
            <w:shd w:val="clear" w:color="auto" w:fill="auto"/>
            <w:noWrap/>
            <w:vAlign w:val="center"/>
          </w:tcPr>
          <w:p w14:paraId="387BEB26" w14:textId="1BC432F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04F8E195" w14:textId="0F8438E7" w:rsidR="00255DEF" w:rsidRDefault="00255DEF" w:rsidP="00000441">
            <w:pPr>
              <w:jc w:val="center"/>
              <w:rPr>
                <w:rFonts w:ascii="Arial" w:hAnsi="Arial" w:cs="Arial"/>
              </w:rPr>
            </w:pPr>
            <w:r>
              <w:rPr>
                <w:rFonts w:ascii="Arial" w:hAnsi="Arial" w:cs="Arial"/>
              </w:rPr>
              <w:t>J</w:t>
            </w:r>
            <w:r w:rsidR="00EF6D2C">
              <w:rPr>
                <w:rFonts w:ascii="Arial" w:hAnsi="Arial" w:cs="Arial"/>
              </w:rPr>
              <w:t>S</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5AF2BD43" w14:textId="6CEEBC3A" w:rsidR="00255DEF" w:rsidRDefault="00255DEF">
            <w:pPr>
              <w:jc w:val="center"/>
              <w:rPr>
                <w:rFonts w:ascii="Arial" w:hAnsi="Arial" w:cs="Arial"/>
              </w:rPr>
            </w:pPr>
            <w:r>
              <w:rPr>
                <w:rFonts w:ascii="Arial" w:hAnsi="Arial" w:cs="Arial"/>
              </w:rPr>
              <w:t>Solar</w:t>
            </w:r>
          </w:p>
        </w:tc>
        <w:tc>
          <w:tcPr>
            <w:tcW w:w="3300" w:type="dxa"/>
            <w:vMerge/>
            <w:tcBorders>
              <w:left w:val="nil"/>
              <w:right w:val="single" w:sz="8" w:space="0" w:color="auto"/>
            </w:tcBorders>
            <w:shd w:val="clear" w:color="auto" w:fill="auto"/>
            <w:vAlign w:val="center"/>
          </w:tcPr>
          <w:p w14:paraId="2D538CA8" w14:textId="39900B3C" w:rsidR="00255DEF" w:rsidRDefault="00255DEF" w:rsidP="00DC2902">
            <w:pPr>
              <w:rPr>
                <w:rFonts w:ascii="Arial" w:hAnsi="Arial" w:cs="Arial"/>
              </w:rPr>
            </w:pPr>
          </w:p>
        </w:tc>
      </w:tr>
      <w:tr w:rsidR="00255DEF" w:rsidRPr="00C94E56" w14:paraId="752CF92A"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25A02BDC" w14:textId="70222A4A" w:rsidR="00255DEF" w:rsidRDefault="00255DEF" w:rsidP="00E945F1">
            <w:pPr>
              <w:rPr>
                <w:rFonts w:ascii="Arial" w:hAnsi="Arial" w:cs="Arial"/>
              </w:rPr>
            </w:pPr>
          </w:p>
        </w:tc>
        <w:tc>
          <w:tcPr>
            <w:tcW w:w="1164" w:type="dxa"/>
            <w:vMerge w:val="restart"/>
            <w:tcBorders>
              <w:top w:val="single" w:sz="4" w:space="0" w:color="CCC0DA"/>
              <w:left w:val="nil"/>
              <w:bottom w:val="single" w:sz="4" w:space="0" w:color="CCC0DA"/>
              <w:right w:val="single" w:sz="4" w:space="0" w:color="CCC0DA"/>
            </w:tcBorders>
            <w:shd w:val="clear" w:color="auto" w:fill="auto"/>
            <w:noWrap/>
            <w:vAlign w:val="center"/>
          </w:tcPr>
          <w:p w14:paraId="0CBF4D53" w14:textId="0B1E324E"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2062EB0" w14:textId="5E87A08D" w:rsidR="00255DEF" w:rsidRDefault="00255DEF" w:rsidP="00000441">
            <w:pPr>
              <w:jc w:val="center"/>
              <w:rPr>
                <w:rFonts w:ascii="Arial" w:hAnsi="Arial" w:cs="Arial"/>
              </w:rPr>
            </w:pPr>
            <w:r>
              <w:rPr>
                <w:rFonts w:ascii="Arial" w:hAnsi="Arial" w:cs="Arial"/>
              </w:rPr>
              <w:t>J</w:t>
            </w:r>
            <w:r w:rsidR="00EF6D2C">
              <w:rPr>
                <w:rFonts w:ascii="Arial" w:hAnsi="Arial" w:cs="Arial"/>
              </w:rPr>
              <w:t>N</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239DEFE" w14:textId="58BDAE82" w:rsidR="00255DEF" w:rsidRDefault="00255DEF">
            <w:pPr>
              <w:jc w:val="center"/>
              <w:rPr>
                <w:rFonts w:ascii="Arial" w:hAnsi="Arial" w:cs="Arial"/>
              </w:rPr>
            </w:pPr>
            <w:r>
              <w:rPr>
                <w:rFonts w:ascii="Arial" w:hAnsi="Arial" w:cs="Arial"/>
              </w:rPr>
              <w:t>Natural Gas</w:t>
            </w:r>
          </w:p>
        </w:tc>
        <w:tc>
          <w:tcPr>
            <w:tcW w:w="3300" w:type="dxa"/>
            <w:vMerge/>
            <w:tcBorders>
              <w:left w:val="nil"/>
              <w:right w:val="single" w:sz="8" w:space="0" w:color="auto"/>
            </w:tcBorders>
            <w:shd w:val="clear" w:color="auto" w:fill="auto"/>
            <w:vAlign w:val="center"/>
          </w:tcPr>
          <w:p w14:paraId="612C93EF" w14:textId="725D215A" w:rsidR="00255DEF" w:rsidRDefault="00255DEF" w:rsidP="00DC2902">
            <w:pPr>
              <w:rPr>
                <w:rFonts w:ascii="Arial" w:hAnsi="Arial" w:cs="Arial"/>
              </w:rPr>
            </w:pPr>
          </w:p>
        </w:tc>
      </w:tr>
      <w:tr w:rsidR="00255DEF" w:rsidRPr="00C94E56" w14:paraId="214B242C" w14:textId="77777777" w:rsidTr="00026303">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7A86F748" w14:textId="31106F20"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26C9806A" w14:textId="42D09553"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B5034B5" w14:textId="20AA7298" w:rsidR="00255DEF" w:rsidRDefault="00255DEF" w:rsidP="00000441">
            <w:pPr>
              <w:jc w:val="center"/>
              <w:rPr>
                <w:rFonts w:ascii="Arial" w:hAnsi="Arial" w:cs="Arial"/>
              </w:rPr>
            </w:pPr>
            <w:r>
              <w:rPr>
                <w:rFonts w:ascii="Arial" w:hAnsi="Arial" w:cs="Arial"/>
              </w:rPr>
              <w:t>JD</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6F02C131" w14:textId="45FAF0D5" w:rsidR="00255DEF" w:rsidRDefault="00255DEF">
            <w:pPr>
              <w:jc w:val="center"/>
              <w:rPr>
                <w:rFonts w:ascii="Arial" w:hAnsi="Arial" w:cs="Arial"/>
              </w:rPr>
            </w:pPr>
            <w:r>
              <w:rPr>
                <w:rFonts w:ascii="Arial" w:hAnsi="Arial" w:cs="Arial"/>
              </w:rPr>
              <w:t>Diesel</w:t>
            </w:r>
          </w:p>
        </w:tc>
        <w:tc>
          <w:tcPr>
            <w:tcW w:w="3300" w:type="dxa"/>
            <w:vMerge/>
            <w:tcBorders>
              <w:left w:val="nil"/>
              <w:right w:val="single" w:sz="8" w:space="0" w:color="auto"/>
            </w:tcBorders>
            <w:shd w:val="clear" w:color="auto" w:fill="auto"/>
            <w:vAlign w:val="center"/>
          </w:tcPr>
          <w:p w14:paraId="57BA72E7" w14:textId="7B258938" w:rsidR="00255DEF" w:rsidRDefault="00255DEF" w:rsidP="00DC2902">
            <w:pPr>
              <w:rPr>
                <w:rFonts w:ascii="Arial" w:hAnsi="Arial" w:cs="Arial"/>
              </w:rPr>
            </w:pPr>
          </w:p>
        </w:tc>
      </w:tr>
      <w:tr w:rsidR="00255DEF" w:rsidRPr="00C94E56" w14:paraId="57F95916" w14:textId="77777777" w:rsidTr="00026303">
        <w:trPr>
          <w:trHeight w:val="359"/>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6BF96A6" w14:textId="4E1A28FD"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5F034B8C" w14:textId="69674CB8"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1C76339F" w14:textId="142728A0" w:rsidR="00255DEF" w:rsidRDefault="00255DEF" w:rsidP="00000441">
            <w:pPr>
              <w:jc w:val="center"/>
              <w:rPr>
                <w:rFonts w:ascii="Arial" w:hAnsi="Arial" w:cs="Arial"/>
              </w:rPr>
            </w:pPr>
            <w:r>
              <w:rPr>
                <w:rFonts w:ascii="Arial" w:hAnsi="Arial" w:cs="Arial"/>
              </w:rPr>
              <w:t>J</w:t>
            </w:r>
            <w:r w:rsidR="00EF6D2C">
              <w:rPr>
                <w:rFonts w:ascii="Arial" w:hAnsi="Arial" w:cs="Arial"/>
              </w:rPr>
              <w:t>W</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7DA7149A" w14:textId="2C3F65C1" w:rsidR="00255DEF" w:rsidRDefault="00255DEF">
            <w:pPr>
              <w:jc w:val="center"/>
              <w:rPr>
                <w:rFonts w:ascii="Arial" w:hAnsi="Arial" w:cs="Arial"/>
              </w:rPr>
            </w:pPr>
            <w:r>
              <w:rPr>
                <w:rFonts w:ascii="Arial" w:hAnsi="Arial" w:cs="Arial"/>
              </w:rPr>
              <w:t>Wind</w:t>
            </w:r>
          </w:p>
        </w:tc>
        <w:tc>
          <w:tcPr>
            <w:tcW w:w="3300" w:type="dxa"/>
            <w:vMerge/>
            <w:tcBorders>
              <w:left w:val="nil"/>
              <w:right w:val="single" w:sz="8" w:space="0" w:color="auto"/>
            </w:tcBorders>
            <w:shd w:val="clear" w:color="auto" w:fill="auto"/>
            <w:vAlign w:val="center"/>
          </w:tcPr>
          <w:p w14:paraId="0DCE60D8" w14:textId="2ACEA9F2" w:rsidR="00255DEF" w:rsidRDefault="00255DEF" w:rsidP="00DC2902">
            <w:pPr>
              <w:rPr>
                <w:rFonts w:ascii="Arial" w:hAnsi="Arial" w:cs="Arial"/>
              </w:rPr>
            </w:pPr>
          </w:p>
        </w:tc>
      </w:tr>
      <w:tr w:rsidR="00255DEF" w:rsidRPr="00C94E56" w14:paraId="5EA9EF3B" w14:textId="77777777" w:rsidTr="00026303">
        <w:trPr>
          <w:trHeight w:val="350"/>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CB3BF14" w14:textId="5CC7F00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46B665C4" w14:textId="767C2AA4"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E6AE1A6" w14:textId="3D4E4F14" w:rsidR="00255DEF" w:rsidRDefault="00255DEF" w:rsidP="00E945F1">
            <w:pPr>
              <w:jc w:val="center"/>
              <w:rPr>
                <w:rFonts w:ascii="Arial" w:hAnsi="Arial" w:cs="Arial"/>
              </w:rPr>
            </w:pPr>
            <w:r>
              <w:rPr>
                <w:rFonts w:ascii="Arial" w:hAnsi="Arial" w:cs="Arial"/>
              </w:rPr>
              <w:t>J</w:t>
            </w:r>
            <w:r w:rsidR="00EF6D2C">
              <w:rPr>
                <w:rFonts w:ascii="Arial" w:hAnsi="Arial" w:cs="Arial"/>
              </w:rPr>
              <w:t>G</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55F8827" w14:textId="450FC205" w:rsidR="00255DEF" w:rsidRDefault="00255DEF" w:rsidP="00000441">
            <w:pPr>
              <w:jc w:val="center"/>
              <w:rPr>
                <w:rFonts w:ascii="Arial" w:hAnsi="Arial" w:cs="Arial"/>
              </w:rPr>
            </w:pPr>
            <w:r>
              <w:rPr>
                <w:rFonts w:ascii="Arial" w:hAnsi="Arial" w:cs="Arial"/>
              </w:rPr>
              <w:t>Landfill Gas</w:t>
            </w:r>
          </w:p>
        </w:tc>
        <w:tc>
          <w:tcPr>
            <w:tcW w:w="3300" w:type="dxa"/>
            <w:vMerge/>
            <w:tcBorders>
              <w:left w:val="nil"/>
              <w:right w:val="single" w:sz="8" w:space="0" w:color="auto"/>
            </w:tcBorders>
            <w:shd w:val="clear" w:color="auto" w:fill="auto"/>
            <w:vAlign w:val="center"/>
          </w:tcPr>
          <w:p w14:paraId="7CF71AC1" w14:textId="0680D080" w:rsidR="00255DEF" w:rsidRDefault="00255DEF">
            <w:pPr>
              <w:rPr>
                <w:rFonts w:ascii="Arial" w:hAnsi="Arial" w:cs="Arial"/>
              </w:rPr>
            </w:pPr>
          </w:p>
        </w:tc>
      </w:tr>
      <w:tr w:rsidR="00255DEF" w:rsidRPr="00C94E56" w14:paraId="485A11A2" w14:textId="77777777" w:rsidTr="00082FBA">
        <w:trPr>
          <w:trHeight w:val="34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5B4498A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71A008F7"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2384D994" w14:textId="003C7AA7" w:rsidR="00255DEF" w:rsidRDefault="00255DEF" w:rsidP="00E945F1">
            <w:pPr>
              <w:jc w:val="center"/>
              <w:rPr>
                <w:rFonts w:ascii="Arial" w:hAnsi="Arial" w:cs="Arial"/>
              </w:rPr>
            </w:pPr>
            <w:r>
              <w:rPr>
                <w:rFonts w:ascii="Arial" w:hAnsi="Arial" w:cs="Arial"/>
              </w:rPr>
              <w:t>J</w:t>
            </w:r>
            <w:r w:rsidR="00EF6D2C">
              <w:rPr>
                <w:rFonts w:ascii="Arial" w:hAnsi="Arial" w:cs="Arial"/>
              </w:rPr>
              <w:t>H</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3A9BC155" w14:textId="2B838BEE" w:rsidR="00255DEF" w:rsidRDefault="00255DEF" w:rsidP="00000441">
            <w:pPr>
              <w:jc w:val="center"/>
              <w:rPr>
                <w:rFonts w:ascii="Arial" w:hAnsi="Arial" w:cs="Arial"/>
              </w:rPr>
            </w:pPr>
            <w:r>
              <w:rPr>
                <w:rFonts w:ascii="Arial" w:hAnsi="Arial" w:cs="Arial"/>
              </w:rPr>
              <w:t>Hydro</w:t>
            </w:r>
          </w:p>
        </w:tc>
        <w:tc>
          <w:tcPr>
            <w:tcW w:w="3300" w:type="dxa"/>
            <w:tcBorders>
              <w:left w:val="nil"/>
              <w:right w:val="single" w:sz="8" w:space="0" w:color="auto"/>
            </w:tcBorders>
            <w:shd w:val="clear" w:color="auto" w:fill="auto"/>
            <w:vAlign w:val="center"/>
          </w:tcPr>
          <w:p w14:paraId="0454A70F" w14:textId="77777777" w:rsidR="00255DEF" w:rsidRDefault="00255DEF">
            <w:pPr>
              <w:rPr>
                <w:rFonts w:ascii="Arial" w:hAnsi="Arial" w:cs="Arial"/>
              </w:rPr>
            </w:pPr>
          </w:p>
        </w:tc>
      </w:tr>
      <w:tr w:rsidR="00255DEF" w:rsidRPr="00C94E56" w14:paraId="4103A44C" w14:textId="77777777" w:rsidTr="00026303">
        <w:trPr>
          <w:trHeight w:val="251"/>
        </w:trPr>
        <w:tc>
          <w:tcPr>
            <w:tcW w:w="2613" w:type="dxa"/>
            <w:vMerge/>
            <w:tcBorders>
              <w:top w:val="single" w:sz="4" w:space="0" w:color="CCC0DA"/>
              <w:left w:val="single" w:sz="8" w:space="0" w:color="auto"/>
              <w:bottom w:val="single" w:sz="4" w:space="0" w:color="CCC0DA"/>
              <w:right w:val="single" w:sz="4" w:space="0" w:color="CCC0DA"/>
            </w:tcBorders>
            <w:shd w:val="clear" w:color="auto" w:fill="auto"/>
            <w:noWrap/>
            <w:vAlign w:val="center"/>
          </w:tcPr>
          <w:p w14:paraId="6849A960" w14:textId="77777777" w:rsidR="00255DEF" w:rsidRDefault="00255DEF" w:rsidP="00E945F1">
            <w:pPr>
              <w:rPr>
                <w:rFonts w:ascii="Arial" w:hAnsi="Arial" w:cs="Arial"/>
              </w:rPr>
            </w:pPr>
          </w:p>
        </w:tc>
        <w:tc>
          <w:tcPr>
            <w:tcW w:w="1164" w:type="dxa"/>
            <w:vMerge/>
            <w:tcBorders>
              <w:top w:val="single" w:sz="4" w:space="0" w:color="CCC0DA"/>
              <w:left w:val="nil"/>
              <w:bottom w:val="single" w:sz="4" w:space="0" w:color="CCC0DA"/>
              <w:right w:val="single" w:sz="4" w:space="0" w:color="CCC0DA"/>
            </w:tcBorders>
            <w:shd w:val="clear" w:color="auto" w:fill="auto"/>
            <w:noWrap/>
            <w:vAlign w:val="center"/>
          </w:tcPr>
          <w:p w14:paraId="6CF3BEA2"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4" w:space="0" w:color="CCC0DA"/>
              <w:right w:val="single" w:sz="4" w:space="0" w:color="CCC0DA"/>
            </w:tcBorders>
            <w:shd w:val="clear" w:color="auto" w:fill="auto"/>
            <w:noWrap/>
            <w:vAlign w:val="center"/>
          </w:tcPr>
          <w:p w14:paraId="5DE5493B" w14:textId="2B39F79D" w:rsidR="00255DEF" w:rsidRDefault="00255DEF" w:rsidP="00E945F1">
            <w:pPr>
              <w:jc w:val="center"/>
              <w:rPr>
                <w:rFonts w:ascii="Arial" w:hAnsi="Arial" w:cs="Arial"/>
              </w:rPr>
            </w:pPr>
            <w:r>
              <w:rPr>
                <w:rFonts w:ascii="Arial" w:hAnsi="Arial" w:cs="Arial"/>
              </w:rPr>
              <w:t>J</w:t>
            </w:r>
            <w:r w:rsidR="00EF6D2C">
              <w:rPr>
                <w:rFonts w:ascii="Arial" w:hAnsi="Arial" w:cs="Arial"/>
              </w:rPr>
              <w:t>I</w:t>
            </w:r>
          </w:p>
        </w:tc>
        <w:tc>
          <w:tcPr>
            <w:tcW w:w="2329" w:type="dxa"/>
            <w:tcBorders>
              <w:top w:val="single" w:sz="4" w:space="0" w:color="CCC0DA"/>
              <w:left w:val="nil"/>
              <w:bottom w:val="single" w:sz="4" w:space="0" w:color="CCC0DA"/>
              <w:right w:val="single" w:sz="4" w:space="0" w:color="CCC0DA"/>
            </w:tcBorders>
            <w:shd w:val="clear" w:color="auto" w:fill="auto"/>
            <w:vAlign w:val="center"/>
          </w:tcPr>
          <w:p w14:paraId="40374A5B" w14:textId="21675E7A" w:rsidR="00255DEF" w:rsidRDefault="00255DEF" w:rsidP="00000441">
            <w:pPr>
              <w:jc w:val="center"/>
              <w:rPr>
                <w:rFonts w:ascii="Arial" w:hAnsi="Arial" w:cs="Arial"/>
              </w:rPr>
            </w:pPr>
            <w:r>
              <w:rPr>
                <w:rFonts w:ascii="Arial" w:hAnsi="Arial" w:cs="Arial"/>
              </w:rPr>
              <w:t>Other Inverter-Based Resource</w:t>
            </w:r>
          </w:p>
        </w:tc>
        <w:tc>
          <w:tcPr>
            <w:tcW w:w="3300" w:type="dxa"/>
            <w:tcBorders>
              <w:left w:val="nil"/>
              <w:right w:val="single" w:sz="8" w:space="0" w:color="auto"/>
            </w:tcBorders>
            <w:shd w:val="clear" w:color="auto" w:fill="auto"/>
            <w:vAlign w:val="center"/>
          </w:tcPr>
          <w:p w14:paraId="242C4A72" w14:textId="77777777" w:rsidR="00255DEF" w:rsidRDefault="00255DEF">
            <w:pPr>
              <w:rPr>
                <w:rFonts w:ascii="Arial" w:hAnsi="Arial" w:cs="Arial"/>
              </w:rPr>
            </w:pPr>
          </w:p>
        </w:tc>
      </w:tr>
      <w:tr w:rsidR="00255DEF" w:rsidRPr="00C94E56" w14:paraId="06417B5A" w14:textId="77777777" w:rsidTr="00026303">
        <w:trPr>
          <w:trHeight w:val="523"/>
        </w:trPr>
        <w:tc>
          <w:tcPr>
            <w:tcW w:w="2613" w:type="dxa"/>
            <w:vMerge/>
            <w:tcBorders>
              <w:top w:val="single" w:sz="4" w:space="0" w:color="CCC0DA"/>
              <w:left w:val="single" w:sz="8" w:space="0" w:color="auto"/>
              <w:bottom w:val="single" w:sz="8" w:space="0" w:color="auto"/>
              <w:right w:val="single" w:sz="4" w:space="0" w:color="CCC0DA"/>
            </w:tcBorders>
            <w:shd w:val="clear" w:color="auto" w:fill="auto"/>
            <w:noWrap/>
            <w:vAlign w:val="center"/>
          </w:tcPr>
          <w:p w14:paraId="56A824D9" w14:textId="77777777" w:rsidR="00255DEF" w:rsidRDefault="00255DEF" w:rsidP="00E945F1">
            <w:pPr>
              <w:rPr>
                <w:rFonts w:ascii="Arial" w:hAnsi="Arial" w:cs="Arial"/>
              </w:rPr>
            </w:pPr>
          </w:p>
        </w:tc>
        <w:tc>
          <w:tcPr>
            <w:tcW w:w="1164" w:type="dxa"/>
            <w:vMerge/>
            <w:tcBorders>
              <w:top w:val="single" w:sz="4" w:space="0" w:color="CCC0DA"/>
              <w:left w:val="nil"/>
              <w:bottom w:val="single" w:sz="8" w:space="0" w:color="auto"/>
              <w:right w:val="single" w:sz="4" w:space="0" w:color="CCC0DA"/>
            </w:tcBorders>
            <w:shd w:val="clear" w:color="auto" w:fill="auto"/>
            <w:noWrap/>
            <w:vAlign w:val="center"/>
          </w:tcPr>
          <w:p w14:paraId="0B9A828F" w14:textId="77777777" w:rsidR="00255DEF" w:rsidRPr="00082FBA" w:rsidRDefault="00255DEF" w:rsidP="00E945F1">
            <w:pPr>
              <w:jc w:val="center"/>
              <w:rPr>
                <w:rFonts w:ascii="Arial" w:hAnsi="Arial" w:cs="Arial"/>
              </w:rPr>
            </w:pPr>
          </w:p>
        </w:tc>
        <w:tc>
          <w:tcPr>
            <w:tcW w:w="985" w:type="dxa"/>
            <w:tcBorders>
              <w:top w:val="single" w:sz="4" w:space="0" w:color="CCC0DA"/>
              <w:left w:val="nil"/>
              <w:bottom w:val="single" w:sz="8" w:space="0" w:color="auto"/>
              <w:right w:val="single" w:sz="4" w:space="0" w:color="CCC0DA"/>
            </w:tcBorders>
            <w:shd w:val="clear" w:color="auto" w:fill="auto"/>
            <w:noWrap/>
            <w:vAlign w:val="center"/>
          </w:tcPr>
          <w:p w14:paraId="418F66BD" w14:textId="69DD1C8C" w:rsidR="00255DEF" w:rsidRDefault="00255DEF" w:rsidP="00E945F1">
            <w:pPr>
              <w:jc w:val="center"/>
              <w:rPr>
                <w:rFonts w:ascii="Arial" w:hAnsi="Arial" w:cs="Arial"/>
              </w:rPr>
            </w:pPr>
            <w:r>
              <w:rPr>
                <w:rFonts w:ascii="Arial" w:hAnsi="Arial" w:cs="Arial"/>
              </w:rPr>
              <w:t>J</w:t>
            </w:r>
            <w:r w:rsidR="00EF6D2C">
              <w:rPr>
                <w:rFonts w:ascii="Arial" w:hAnsi="Arial" w:cs="Arial"/>
              </w:rPr>
              <w:t>O</w:t>
            </w:r>
          </w:p>
        </w:tc>
        <w:tc>
          <w:tcPr>
            <w:tcW w:w="2329" w:type="dxa"/>
            <w:tcBorders>
              <w:top w:val="single" w:sz="4" w:space="0" w:color="CCC0DA"/>
              <w:left w:val="nil"/>
              <w:bottom w:val="single" w:sz="8" w:space="0" w:color="auto"/>
              <w:right w:val="single" w:sz="4" w:space="0" w:color="CCC0DA"/>
            </w:tcBorders>
            <w:shd w:val="clear" w:color="auto" w:fill="auto"/>
            <w:vAlign w:val="center"/>
          </w:tcPr>
          <w:p w14:paraId="356542BE" w14:textId="7907C772" w:rsidR="00255DEF" w:rsidRDefault="00255DEF" w:rsidP="00000441">
            <w:pPr>
              <w:jc w:val="center"/>
              <w:rPr>
                <w:rFonts w:ascii="Arial" w:hAnsi="Arial" w:cs="Arial"/>
              </w:rPr>
            </w:pPr>
            <w:r>
              <w:rPr>
                <w:rFonts w:ascii="Arial" w:hAnsi="Arial" w:cs="Arial"/>
              </w:rPr>
              <w:t>Other Synchronous Generation</w:t>
            </w:r>
          </w:p>
        </w:tc>
        <w:tc>
          <w:tcPr>
            <w:tcW w:w="3300" w:type="dxa"/>
            <w:tcBorders>
              <w:left w:val="nil"/>
              <w:bottom w:val="single" w:sz="8" w:space="0" w:color="auto"/>
              <w:right w:val="single" w:sz="8" w:space="0" w:color="auto"/>
            </w:tcBorders>
            <w:shd w:val="clear" w:color="auto" w:fill="auto"/>
            <w:vAlign w:val="center"/>
          </w:tcPr>
          <w:p w14:paraId="08BE43F3" w14:textId="77777777" w:rsidR="00255DEF" w:rsidRDefault="00255DEF">
            <w:pPr>
              <w:rPr>
                <w:rFonts w:ascii="Arial" w:hAnsi="Arial" w:cs="Arial"/>
              </w:rPr>
            </w:pPr>
          </w:p>
        </w:tc>
      </w:tr>
    </w:tbl>
    <w:p w14:paraId="609F7089" w14:textId="1A207025" w:rsidR="000F2DD7" w:rsidRDefault="000F2DD7" w:rsidP="00082FBA">
      <w:pPr>
        <w:pStyle w:val="Title"/>
        <w:tabs>
          <w:tab w:val="left" w:pos="1170"/>
        </w:tabs>
        <w:ind w:right="360"/>
        <w:jc w:val="both"/>
      </w:pPr>
    </w:p>
    <w:p w14:paraId="0CA7A5D9" w14:textId="0041CDA2" w:rsidR="00D43984" w:rsidRPr="00A01D84" w:rsidRDefault="00D43984" w:rsidP="00D43984">
      <w:pPr>
        <w:pStyle w:val="Heading8"/>
      </w:pPr>
      <w:r>
        <w:rPr>
          <w:b w:val="0"/>
        </w:rPr>
        <w:fldChar w:fldCharType="begin"/>
      </w:r>
      <w:r>
        <w:rPr>
          <w:b w:val="0"/>
        </w:rPr>
        <w:fldChar w:fldCharType="end"/>
      </w:r>
      <w:r>
        <w:br w:type="page"/>
      </w:r>
      <w:r w:rsidRPr="00A01D84">
        <w:lastRenderedPageBreak/>
        <w:t xml:space="preserve">Appendix </w:t>
      </w:r>
      <w:r>
        <w:t>E</w:t>
      </w:r>
    </w:p>
    <w:p w14:paraId="697AF8E1" w14:textId="77777777" w:rsidR="00D43984" w:rsidRDefault="00D43984" w:rsidP="00082FBA">
      <w:pPr>
        <w:pStyle w:val="Title"/>
        <w:tabs>
          <w:tab w:val="left" w:pos="1170"/>
        </w:tabs>
        <w:ind w:right="360"/>
        <w:jc w:val="both"/>
      </w:pPr>
    </w:p>
    <w:p w14:paraId="11632746" w14:textId="0049BEFA" w:rsidR="00D43984" w:rsidRPr="00A01D84" w:rsidRDefault="00D43984" w:rsidP="00D43984">
      <w:pPr>
        <w:pStyle w:val="Heading8"/>
        <w:rPr>
          <w:u w:val="single"/>
        </w:rPr>
      </w:pPr>
      <w:r>
        <w:rPr>
          <w:u w:val="single"/>
        </w:rPr>
        <w:t>Load ID Prefixes</w:t>
      </w:r>
    </w:p>
    <w:p w14:paraId="23E651DE" w14:textId="77777777" w:rsidR="00D43984" w:rsidRDefault="00D43984" w:rsidP="00D43984"/>
    <w:p w14:paraId="55DF7648" w14:textId="27D2E926" w:rsidR="00D43984" w:rsidRDefault="00D43984" w:rsidP="00D43984">
      <w:pPr>
        <w:jc w:val="both"/>
        <w:rPr>
          <w:sz w:val="24"/>
          <w:szCs w:val="24"/>
        </w:rPr>
      </w:pPr>
      <w:r w:rsidRPr="00A01D84">
        <w:rPr>
          <w:sz w:val="24"/>
          <w:szCs w:val="24"/>
        </w:rPr>
        <w:t xml:space="preserve">This appendix provides an explanation of </w:t>
      </w:r>
      <w:r w:rsidR="00D12069">
        <w:rPr>
          <w:sz w:val="24"/>
          <w:szCs w:val="24"/>
        </w:rPr>
        <w:t>selected</w:t>
      </w:r>
      <w:r w:rsidRPr="00A01D84">
        <w:rPr>
          <w:sz w:val="24"/>
          <w:szCs w:val="24"/>
        </w:rPr>
        <w:t xml:space="preserve"> </w:t>
      </w:r>
      <w:r>
        <w:rPr>
          <w:sz w:val="24"/>
          <w:szCs w:val="24"/>
        </w:rPr>
        <w:t xml:space="preserve">Load ID prefixes </w:t>
      </w:r>
      <w:r w:rsidR="00D12069">
        <w:rPr>
          <w:sz w:val="24"/>
          <w:szCs w:val="24"/>
        </w:rPr>
        <w:t xml:space="preserve">with specific meaning </w:t>
      </w:r>
      <w:r>
        <w:rPr>
          <w:sz w:val="24"/>
          <w:szCs w:val="24"/>
        </w:rPr>
        <w:t xml:space="preserve">that correspond </w:t>
      </w:r>
      <w:r w:rsidR="00D12069">
        <w:rPr>
          <w:sz w:val="24"/>
          <w:szCs w:val="24"/>
        </w:rPr>
        <w:t>to</w:t>
      </w:r>
      <w:r>
        <w:rPr>
          <w:sz w:val="24"/>
          <w:szCs w:val="24"/>
        </w:rPr>
        <w:t xml:space="preserve"> modeling in the SSWG Cases.</w:t>
      </w:r>
    </w:p>
    <w:p w14:paraId="77994B6C" w14:textId="77777777" w:rsidR="00D43984" w:rsidRPr="00A01D84" w:rsidRDefault="00D43984" w:rsidP="00D43984">
      <w:pPr>
        <w:jc w:val="both"/>
        <w:rPr>
          <w:sz w:val="24"/>
          <w:szCs w:val="24"/>
        </w:rPr>
      </w:pPr>
    </w:p>
    <w:tbl>
      <w:tblPr>
        <w:tblW w:w="103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1171"/>
        <w:gridCol w:w="901"/>
        <w:gridCol w:w="2028"/>
        <w:gridCol w:w="4013"/>
      </w:tblGrid>
      <w:tr w:rsidR="003449E3" w:rsidRPr="00C94E56" w14:paraId="3A966C26" w14:textId="77777777" w:rsidTr="00735776">
        <w:trPr>
          <w:trHeight w:val="636"/>
          <w:tblHeader/>
        </w:trPr>
        <w:tc>
          <w:tcPr>
            <w:tcW w:w="2285" w:type="dxa"/>
            <w:shd w:val="clear" w:color="auto" w:fill="auto"/>
            <w:vAlign w:val="center"/>
            <w:hideMark/>
          </w:tcPr>
          <w:p w14:paraId="78C990AE" w14:textId="1753A347" w:rsidR="003449E3" w:rsidRPr="00C94E56" w:rsidRDefault="003449E3" w:rsidP="00DF15B6">
            <w:pPr>
              <w:jc w:val="center"/>
              <w:rPr>
                <w:rFonts w:ascii="Arial" w:hAnsi="Arial" w:cs="Arial"/>
                <w:b/>
                <w:bCs/>
              </w:rPr>
            </w:pPr>
            <w:r w:rsidRPr="00C94E56">
              <w:rPr>
                <w:rFonts w:ascii="Arial" w:hAnsi="Arial" w:cs="Arial"/>
                <w:b/>
                <w:bCs/>
              </w:rPr>
              <w:t xml:space="preserve">Types of </w:t>
            </w:r>
            <w:r>
              <w:rPr>
                <w:rFonts w:ascii="Arial" w:hAnsi="Arial" w:cs="Arial"/>
                <w:b/>
                <w:bCs/>
              </w:rPr>
              <w:t>Loads</w:t>
            </w:r>
          </w:p>
        </w:tc>
        <w:tc>
          <w:tcPr>
            <w:tcW w:w="1171" w:type="dxa"/>
            <w:shd w:val="clear" w:color="auto" w:fill="auto"/>
            <w:vAlign w:val="center"/>
            <w:hideMark/>
          </w:tcPr>
          <w:p w14:paraId="67C04BF5" w14:textId="197DB5CC" w:rsidR="003449E3" w:rsidRPr="00C94E56" w:rsidRDefault="003449E3" w:rsidP="00DF15B6">
            <w:pPr>
              <w:jc w:val="center"/>
              <w:rPr>
                <w:rFonts w:ascii="Arial" w:hAnsi="Arial" w:cs="Arial"/>
                <w:b/>
                <w:bCs/>
              </w:rPr>
            </w:pPr>
            <w:r>
              <w:rPr>
                <w:rFonts w:ascii="Arial" w:hAnsi="Arial" w:cs="Arial"/>
                <w:b/>
                <w:bCs/>
              </w:rPr>
              <w:t xml:space="preserve">Load </w:t>
            </w:r>
            <w:r w:rsidRPr="00C94E56">
              <w:rPr>
                <w:rFonts w:ascii="Arial" w:hAnsi="Arial" w:cs="Arial"/>
                <w:b/>
                <w:bCs/>
              </w:rPr>
              <w:t>ID Prefix</w:t>
            </w:r>
          </w:p>
        </w:tc>
        <w:tc>
          <w:tcPr>
            <w:tcW w:w="901" w:type="dxa"/>
            <w:shd w:val="clear" w:color="auto" w:fill="auto"/>
            <w:vAlign w:val="center"/>
            <w:hideMark/>
          </w:tcPr>
          <w:p w14:paraId="572EF3CF" w14:textId="3DFB5E72" w:rsidR="003449E3" w:rsidRPr="00C94E56" w:rsidRDefault="003449E3" w:rsidP="00DF15B6">
            <w:pPr>
              <w:jc w:val="center"/>
              <w:rPr>
                <w:rFonts w:ascii="Arial" w:hAnsi="Arial" w:cs="Arial"/>
                <w:b/>
                <w:bCs/>
              </w:rPr>
            </w:pPr>
            <w:r>
              <w:rPr>
                <w:rFonts w:ascii="Arial" w:hAnsi="Arial" w:cs="Arial"/>
                <w:b/>
                <w:bCs/>
              </w:rPr>
              <w:t xml:space="preserve">Load </w:t>
            </w:r>
            <w:r w:rsidRPr="00C94E56">
              <w:rPr>
                <w:rFonts w:ascii="Arial" w:hAnsi="Arial" w:cs="Arial"/>
                <w:b/>
                <w:bCs/>
              </w:rPr>
              <w:t>ID</w:t>
            </w:r>
          </w:p>
        </w:tc>
        <w:tc>
          <w:tcPr>
            <w:tcW w:w="2028" w:type="dxa"/>
            <w:shd w:val="clear" w:color="auto" w:fill="auto"/>
          </w:tcPr>
          <w:p w14:paraId="10D80613" w14:textId="5479BD82" w:rsidR="003449E3" w:rsidRPr="00C94E56" w:rsidRDefault="003449E3" w:rsidP="00735776">
            <w:pPr>
              <w:jc w:val="center"/>
              <w:rPr>
                <w:rFonts w:ascii="Arial" w:hAnsi="Arial" w:cs="Arial"/>
                <w:b/>
                <w:bCs/>
              </w:rPr>
            </w:pPr>
            <w:r>
              <w:rPr>
                <w:rFonts w:ascii="Arial" w:hAnsi="Arial" w:cs="Arial"/>
                <w:b/>
                <w:bCs/>
              </w:rPr>
              <w:t>Comment</w:t>
            </w:r>
          </w:p>
        </w:tc>
        <w:tc>
          <w:tcPr>
            <w:tcW w:w="4013" w:type="dxa"/>
            <w:vAlign w:val="center"/>
            <w:hideMark/>
          </w:tcPr>
          <w:p w14:paraId="6736C0FC" w14:textId="3A6D5EBB" w:rsidR="003449E3" w:rsidRPr="00C94E56" w:rsidRDefault="003449E3" w:rsidP="00DF15B6">
            <w:pPr>
              <w:rPr>
                <w:rFonts w:ascii="Arial" w:hAnsi="Arial" w:cs="Arial"/>
                <w:b/>
                <w:bCs/>
              </w:rPr>
            </w:pPr>
            <w:r w:rsidRPr="00C94E56">
              <w:rPr>
                <w:rFonts w:ascii="Arial" w:hAnsi="Arial" w:cs="Arial"/>
                <w:b/>
                <w:bCs/>
              </w:rPr>
              <w:t>Explanation</w:t>
            </w:r>
          </w:p>
        </w:tc>
      </w:tr>
      <w:tr w:rsidR="003449E3" w:rsidRPr="006D10F1" w14:paraId="30758B1D" w14:textId="77777777" w:rsidTr="00735776">
        <w:trPr>
          <w:trHeight w:val="257"/>
        </w:trPr>
        <w:tc>
          <w:tcPr>
            <w:tcW w:w="2285" w:type="dxa"/>
            <w:shd w:val="clear" w:color="auto" w:fill="CCFFCC"/>
            <w:noWrap/>
            <w:vAlign w:val="center"/>
          </w:tcPr>
          <w:p w14:paraId="2068992E" w14:textId="77777777" w:rsidR="003449E3" w:rsidRPr="006D10F1" w:rsidRDefault="003449E3" w:rsidP="00423344">
            <w:pPr>
              <w:jc w:val="center"/>
              <w:rPr>
                <w:rFonts w:ascii="Arial" w:hAnsi="Arial" w:cs="Arial"/>
                <w:b/>
                <w:bCs/>
              </w:rPr>
            </w:pPr>
          </w:p>
        </w:tc>
        <w:tc>
          <w:tcPr>
            <w:tcW w:w="1171" w:type="dxa"/>
            <w:shd w:val="clear" w:color="auto" w:fill="CCFFCC"/>
            <w:noWrap/>
            <w:vAlign w:val="center"/>
          </w:tcPr>
          <w:p w14:paraId="67C92F0F" w14:textId="77777777" w:rsidR="003449E3" w:rsidRPr="006D10F1" w:rsidRDefault="003449E3" w:rsidP="00423344">
            <w:pPr>
              <w:jc w:val="center"/>
              <w:rPr>
                <w:rFonts w:ascii="Arial" w:hAnsi="Arial" w:cs="Arial"/>
                <w:b/>
                <w:bCs/>
              </w:rPr>
            </w:pPr>
          </w:p>
        </w:tc>
        <w:tc>
          <w:tcPr>
            <w:tcW w:w="901" w:type="dxa"/>
            <w:shd w:val="clear" w:color="auto" w:fill="CCFFCC"/>
            <w:noWrap/>
            <w:vAlign w:val="center"/>
          </w:tcPr>
          <w:p w14:paraId="2C1F38E1" w14:textId="77777777" w:rsidR="003449E3" w:rsidRPr="006D10F1" w:rsidRDefault="003449E3" w:rsidP="00423344">
            <w:pPr>
              <w:jc w:val="center"/>
              <w:rPr>
                <w:rFonts w:ascii="Arial" w:hAnsi="Arial" w:cs="Arial"/>
                <w:b/>
                <w:bCs/>
              </w:rPr>
            </w:pPr>
          </w:p>
        </w:tc>
        <w:tc>
          <w:tcPr>
            <w:tcW w:w="2028" w:type="dxa"/>
            <w:shd w:val="clear" w:color="auto" w:fill="CCFFCC"/>
          </w:tcPr>
          <w:p w14:paraId="09CD7934" w14:textId="77777777" w:rsidR="003449E3" w:rsidRPr="006D10F1" w:rsidRDefault="003449E3" w:rsidP="00423344">
            <w:pPr>
              <w:jc w:val="center"/>
              <w:rPr>
                <w:rFonts w:ascii="Arial" w:hAnsi="Arial" w:cs="Arial"/>
                <w:b/>
                <w:bCs/>
              </w:rPr>
            </w:pPr>
          </w:p>
        </w:tc>
        <w:tc>
          <w:tcPr>
            <w:tcW w:w="4013" w:type="dxa"/>
            <w:shd w:val="clear" w:color="auto" w:fill="CCFFCC"/>
            <w:noWrap/>
            <w:vAlign w:val="center"/>
          </w:tcPr>
          <w:p w14:paraId="596C729B" w14:textId="6DC3C0EF" w:rsidR="003449E3" w:rsidRPr="006D10F1" w:rsidRDefault="003449E3" w:rsidP="00423344">
            <w:pPr>
              <w:jc w:val="center"/>
              <w:rPr>
                <w:rFonts w:ascii="Arial" w:hAnsi="Arial" w:cs="Arial"/>
                <w:b/>
                <w:bCs/>
              </w:rPr>
            </w:pPr>
          </w:p>
        </w:tc>
      </w:tr>
      <w:tr w:rsidR="003449E3" w:rsidRPr="00C94E56" w14:paraId="0D948ED7" w14:textId="77777777" w:rsidTr="00735776">
        <w:trPr>
          <w:trHeight w:val="303"/>
        </w:trPr>
        <w:tc>
          <w:tcPr>
            <w:tcW w:w="2285" w:type="dxa"/>
            <w:shd w:val="clear" w:color="auto" w:fill="auto"/>
            <w:vAlign w:val="center"/>
          </w:tcPr>
          <w:p w14:paraId="211028AC" w14:textId="28B5DB3B" w:rsidR="003449E3" w:rsidDel="003449E3" w:rsidRDefault="003449E3" w:rsidP="003449E3">
            <w:pPr>
              <w:rPr>
                <w:rFonts w:ascii="Arial" w:hAnsi="Arial" w:cs="Arial"/>
              </w:rPr>
            </w:pPr>
            <w:r>
              <w:rPr>
                <w:rFonts w:ascii="Arial" w:hAnsi="Arial" w:cs="Arial"/>
              </w:rPr>
              <w:t>City Loads</w:t>
            </w:r>
          </w:p>
        </w:tc>
        <w:tc>
          <w:tcPr>
            <w:tcW w:w="1171" w:type="dxa"/>
            <w:shd w:val="clear" w:color="auto" w:fill="auto"/>
            <w:vAlign w:val="center"/>
          </w:tcPr>
          <w:p w14:paraId="03F51FDC" w14:textId="7175C1C6" w:rsidR="003449E3" w:rsidDel="003449E3" w:rsidRDefault="003449E3" w:rsidP="003449E3">
            <w:pPr>
              <w:jc w:val="center"/>
              <w:rPr>
                <w:rFonts w:ascii="Arial" w:hAnsi="Arial" w:cs="Arial"/>
                <w:b/>
                <w:bCs/>
              </w:rPr>
            </w:pPr>
            <w:r>
              <w:rPr>
                <w:rFonts w:ascii="Arial" w:hAnsi="Arial" w:cs="Arial"/>
                <w:b/>
                <w:bCs/>
              </w:rPr>
              <w:t>E</w:t>
            </w:r>
          </w:p>
        </w:tc>
        <w:tc>
          <w:tcPr>
            <w:tcW w:w="901" w:type="dxa"/>
            <w:shd w:val="clear" w:color="auto" w:fill="auto"/>
            <w:vAlign w:val="center"/>
          </w:tcPr>
          <w:p w14:paraId="6DD3F86F" w14:textId="353FB9B9" w:rsidR="003449E3" w:rsidRPr="003968A3" w:rsidDel="003449E3" w:rsidRDefault="003449E3" w:rsidP="003449E3">
            <w:pPr>
              <w:jc w:val="center"/>
              <w:rPr>
                <w:rFonts w:ascii="Arial" w:hAnsi="Arial" w:cs="Arial"/>
              </w:rPr>
            </w:pPr>
            <w:r>
              <w:rPr>
                <w:rFonts w:ascii="Arial" w:hAnsi="Arial" w:cs="Arial"/>
              </w:rPr>
              <w:t>E1</w:t>
            </w:r>
          </w:p>
        </w:tc>
        <w:tc>
          <w:tcPr>
            <w:tcW w:w="2028" w:type="dxa"/>
            <w:shd w:val="clear" w:color="auto" w:fill="auto"/>
            <w:vAlign w:val="center"/>
          </w:tcPr>
          <w:p w14:paraId="77EEBF65" w14:textId="5F1513E0" w:rsidR="003449E3" w:rsidRPr="003968A3" w:rsidRDefault="003449E3" w:rsidP="003449E3">
            <w:pPr>
              <w:rPr>
                <w:rFonts w:ascii="Arial" w:hAnsi="Arial" w:cs="Arial"/>
              </w:rPr>
            </w:pPr>
            <w:r w:rsidRPr="003968A3">
              <w:rPr>
                <w:rFonts w:ascii="Arial" w:hAnsi="Arial" w:cs="Arial"/>
              </w:rPr>
              <w:t xml:space="preserve">Two </w:t>
            </w:r>
            <w:r>
              <w:rPr>
                <w:rFonts w:ascii="Arial" w:hAnsi="Arial" w:cs="Arial"/>
              </w:rPr>
              <w:t>loads</w:t>
            </w:r>
            <w:r w:rsidRPr="003968A3">
              <w:rPr>
                <w:rFonts w:ascii="Arial" w:hAnsi="Arial" w:cs="Arial"/>
              </w:rPr>
              <w:t xml:space="preserve"> connected to same bus</w:t>
            </w:r>
            <w:r w:rsidRPr="00D12069">
              <w:rPr>
                <w:rFonts w:ascii="Arial" w:hAnsi="Arial" w:cs="Arial"/>
              </w:rPr>
              <w:t> </w:t>
            </w:r>
          </w:p>
        </w:tc>
        <w:tc>
          <w:tcPr>
            <w:tcW w:w="4013" w:type="dxa"/>
            <w:vAlign w:val="center"/>
          </w:tcPr>
          <w:p w14:paraId="1D317650" w14:textId="5E0D2362" w:rsidR="003449E3" w:rsidRPr="003968A3" w:rsidRDefault="003449E3" w:rsidP="003449E3">
            <w:pPr>
              <w:rPr>
                <w:rFonts w:ascii="Arial" w:hAnsi="Arial" w:cs="Arial"/>
              </w:rPr>
            </w:pPr>
            <w:r w:rsidRPr="00D12069">
              <w:rPr>
                <w:rFonts w:ascii="Arial" w:hAnsi="Arial" w:cs="Arial"/>
              </w:rPr>
              <w:t>Loads for which a TSP has historically submitted data but no longer accepts responsibility.</w:t>
            </w:r>
          </w:p>
        </w:tc>
      </w:tr>
      <w:tr w:rsidR="003449E3" w:rsidRPr="00C94E56" w14:paraId="252A1458" w14:textId="77777777" w:rsidTr="00735776">
        <w:trPr>
          <w:trHeight w:val="303"/>
        </w:trPr>
        <w:tc>
          <w:tcPr>
            <w:tcW w:w="2285" w:type="dxa"/>
            <w:shd w:val="clear" w:color="auto" w:fill="auto"/>
            <w:vAlign w:val="center"/>
          </w:tcPr>
          <w:p w14:paraId="1738954A" w14:textId="6AF410A8" w:rsidR="003449E3" w:rsidDel="003449E3" w:rsidRDefault="003449E3" w:rsidP="003449E3">
            <w:pPr>
              <w:rPr>
                <w:rFonts w:ascii="Arial" w:hAnsi="Arial" w:cs="Arial"/>
              </w:rPr>
            </w:pPr>
          </w:p>
        </w:tc>
        <w:tc>
          <w:tcPr>
            <w:tcW w:w="1171" w:type="dxa"/>
            <w:shd w:val="clear" w:color="auto" w:fill="auto"/>
            <w:vAlign w:val="center"/>
          </w:tcPr>
          <w:p w14:paraId="70C400C9" w14:textId="10AC2A98" w:rsidR="003449E3" w:rsidDel="003449E3" w:rsidRDefault="003449E3" w:rsidP="003449E3">
            <w:pPr>
              <w:jc w:val="center"/>
              <w:rPr>
                <w:rFonts w:ascii="Arial" w:hAnsi="Arial" w:cs="Arial"/>
                <w:b/>
                <w:bCs/>
              </w:rPr>
            </w:pPr>
          </w:p>
        </w:tc>
        <w:tc>
          <w:tcPr>
            <w:tcW w:w="901" w:type="dxa"/>
            <w:shd w:val="clear" w:color="auto" w:fill="auto"/>
            <w:vAlign w:val="center"/>
          </w:tcPr>
          <w:p w14:paraId="2A5F151C" w14:textId="3FDAD3C7" w:rsidR="003449E3" w:rsidRPr="003968A3" w:rsidDel="003449E3" w:rsidRDefault="003449E3" w:rsidP="003449E3">
            <w:pPr>
              <w:jc w:val="center"/>
              <w:rPr>
                <w:rFonts w:ascii="Arial" w:hAnsi="Arial" w:cs="Arial"/>
              </w:rPr>
            </w:pPr>
            <w:r>
              <w:rPr>
                <w:rFonts w:ascii="Arial" w:hAnsi="Arial" w:cs="Arial"/>
              </w:rPr>
              <w:t>E2</w:t>
            </w:r>
          </w:p>
        </w:tc>
        <w:tc>
          <w:tcPr>
            <w:tcW w:w="2028" w:type="dxa"/>
            <w:shd w:val="clear" w:color="auto" w:fill="auto"/>
            <w:vAlign w:val="center"/>
          </w:tcPr>
          <w:p w14:paraId="1CB990D7" w14:textId="77777777" w:rsidR="003449E3" w:rsidRPr="003968A3" w:rsidRDefault="003449E3" w:rsidP="003449E3">
            <w:pPr>
              <w:rPr>
                <w:rFonts w:ascii="Arial" w:hAnsi="Arial" w:cs="Arial"/>
              </w:rPr>
            </w:pPr>
          </w:p>
        </w:tc>
        <w:tc>
          <w:tcPr>
            <w:tcW w:w="4013" w:type="dxa"/>
            <w:vAlign w:val="center"/>
          </w:tcPr>
          <w:p w14:paraId="15F64E64" w14:textId="77777777" w:rsidR="003449E3" w:rsidRPr="003968A3" w:rsidRDefault="003449E3" w:rsidP="003449E3">
            <w:pPr>
              <w:rPr>
                <w:rFonts w:ascii="Arial" w:hAnsi="Arial" w:cs="Arial"/>
              </w:rPr>
            </w:pPr>
          </w:p>
        </w:tc>
      </w:tr>
      <w:tr w:rsidR="00D35261" w:rsidRPr="00D43984" w14:paraId="1386379E" w14:textId="77777777" w:rsidTr="00D35261">
        <w:trPr>
          <w:trHeight w:val="303"/>
        </w:trPr>
        <w:tc>
          <w:tcPr>
            <w:tcW w:w="2285" w:type="dxa"/>
            <w:shd w:val="clear" w:color="auto" w:fill="CCFFCC"/>
            <w:vAlign w:val="center"/>
          </w:tcPr>
          <w:p w14:paraId="4326193B" w14:textId="77777777" w:rsidR="003449E3" w:rsidRPr="003968A3" w:rsidRDefault="003449E3" w:rsidP="003449E3">
            <w:pPr>
              <w:jc w:val="center"/>
              <w:rPr>
                <w:rFonts w:ascii="Arial" w:hAnsi="Arial" w:cs="Arial"/>
                <w:b/>
                <w:bCs/>
              </w:rPr>
            </w:pPr>
          </w:p>
        </w:tc>
        <w:tc>
          <w:tcPr>
            <w:tcW w:w="1171" w:type="dxa"/>
            <w:shd w:val="clear" w:color="auto" w:fill="CCFFCC"/>
            <w:vAlign w:val="center"/>
          </w:tcPr>
          <w:p w14:paraId="27A2BB7C" w14:textId="77777777" w:rsidR="003449E3" w:rsidRDefault="003449E3" w:rsidP="003449E3">
            <w:pPr>
              <w:jc w:val="center"/>
              <w:rPr>
                <w:rFonts w:ascii="Arial" w:hAnsi="Arial" w:cs="Arial"/>
                <w:b/>
                <w:bCs/>
              </w:rPr>
            </w:pPr>
          </w:p>
        </w:tc>
        <w:tc>
          <w:tcPr>
            <w:tcW w:w="901" w:type="dxa"/>
            <w:shd w:val="clear" w:color="auto" w:fill="CCFFCC"/>
            <w:vAlign w:val="center"/>
          </w:tcPr>
          <w:p w14:paraId="28FF5D5D" w14:textId="26CA0007" w:rsidR="003449E3" w:rsidRPr="00735776" w:rsidRDefault="003449E3" w:rsidP="003449E3">
            <w:pPr>
              <w:jc w:val="center"/>
              <w:rPr>
                <w:rFonts w:ascii="Arial" w:hAnsi="Arial" w:cs="Arial"/>
                <w:b/>
                <w:bCs/>
              </w:rPr>
            </w:pPr>
          </w:p>
        </w:tc>
        <w:tc>
          <w:tcPr>
            <w:tcW w:w="2028" w:type="dxa"/>
            <w:shd w:val="clear" w:color="auto" w:fill="CCFFCC"/>
          </w:tcPr>
          <w:p w14:paraId="6A624F46" w14:textId="77777777" w:rsidR="003449E3" w:rsidRPr="00735776" w:rsidRDefault="003449E3" w:rsidP="003449E3">
            <w:pPr>
              <w:jc w:val="center"/>
              <w:rPr>
                <w:rFonts w:ascii="Arial" w:hAnsi="Arial" w:cs="Arial"/>
                <w:b/>
                <w:bCs/>
              </w:rPr>
            </w:pPr>
          </w:p>
        </w:tc>
        <w:tc>
          <w:tcPr>
            <w:tcW w:w="4013" w:type="dxa"/>
            <w:shd w:val="clear" w:color="auto" w:fill="CCFFCC"/>
            <w:vAlign w:val="center"/>
          </w:tcPr>
          <w:p w14:paraId="0615F5E0" w14:textId="52BE5226" w:rsidR="003449E3" w:rsidRPr="00735776" w:rsidRDefault="003449E3" w:rsidP="003449E3">
            <w:pPr>
              <w:jc w:val="center"/>
              <w:rPr>
                <w:rFonts w:ascii="Arial" w:hAnsi="Arial" w:cs="Arial"/>
                <w:b/>
                <w:bCs/>
              </w:rPr>
            </w:pPr>
          </w:p>
        </w:tc>
      </w:tr>
      <w:tr w:rsidR="003449E3" w:rsidRPr="00C94E56" w14:paraId="7A0BD541" w14:textId="6C6D5B18" w:rsidTr="00735776">
        <w:trPr>
          <w:trHeight w:val="303"/>
        </w:trPr>
        <w:tc>
          <w:tcPr>
            <w:tcW w:w="2285" w:type="dxa"/>
            <w:shd w:val="clear" w:color="auto" w:fill="auto"/>
            <w:vAlign w:val="center"/>
          </w:tcPr>
          <w:p w14:paraId="1CB0E2CF" w14:textId="70D4532B" w:rsidR="003449E3" w:rsidRPr="00C94E56" w:rsidRDefault="003449E3" w:rsidP="00992019">
            <w:pPr>
              <w:rPr>
                <w:rFonts w:ascii="Arial" w:hAnsi="Arial" w:cs="Arial"/>
                <w:b/>
                <w:bCs/>
              </w:rPr>
            </w:pPr>
            <w:r w:rsidRPr="00C94E56">
              <w:rPr>
                <w:rFonts w:ascii="Arial" w:hAnsi="Arial" w:cs="Arial"/>
              </w:rPr>
              <w:t>Self</w:t>
            </w:r>
            <w:r>
              <w:rPr>
                <w:rFonts w:ascii="Arial" w:hAnsi="Arial" w:cs="Arial"/>
              </w:rPr>
              <w:t>-</w:t>
            </w:r>
            <w:r w:rsidRPr="00C94E56">
              <w:rPr>
                <w:rFonts w:ascii="Arial" w:hAnsi="Arial" w:cs="Arial"/>
              </w:rPr>
              <w:t>Serve</w:t>
            </w:r>
            <w:r>
              <w:rPr>
                <w:rFonts w:ascii="Arial" w:hAnsi="Arial" w:cs="Arial"/>
              </w:rPr>
              <w:t xml:space="preserve"> Loads</w:t>
            </w:r>
          </w:p>
        </w:tc>
        <w:tc>
          <w:tcPr>
            <w:tcW w:w="1171" w:type="dxa"/>
            <w:shd w:val="clear" w:color="auto" w:fill="auto"/>
            <w:vAlign w:val="center"/>
          </w:tcPr>
          <w:p w14:paraId="48F9DA2B" w14:textId="0396E90A" w:rsidR="003449E3" w:rsidRPr="00C94E56" w:rsidRDefault="003449E3" w:rsidP="003449E3">
            <w:pPr>
              <w:jc w:val="center"/>
              <w:rPr>
                <w:rFonts w:ascii="Arial" w:hAnsi="Arial" w:cs="Arial"/>
                <w:b/>
                <w:bCs/>
              </w:rPr>
            </w:pPr>
            <w:r>
              <w:rPr>
                <w:rFonts w:ascii="Arial" w:hAnsi="Arial" w:cs="Arial"/>
                <w:b/>
                <w:bCs/>
              </w:rPr>
              <w:t>S</w:t>
            </w:r>
          </w:p>
        </w:tc>
        <w:tc>
          <w:tcPr>
            <w:tcW w:w="901" w:type="dxa"/>
            <w:shd w:val="clear" w:color="auto" w:fill="auto"/>
            <w:vAlign w:val="center"/>
          </w:tcPr>
          <w:p w14:paraId="34337B97" w14:textId="64ADB428" w:rsidR="003449E3" w:rsidRPr="00C94E56" w:rsidRDefault="003449E3" w:rsidP="003449E3">
            <w:pPr>
              <w:jc w:val="center"/>
              <w:rPr>
                <w:rFonts w:ascii="Arial" w:hAnsi="Arial" w:cs="Arial"/>
                <w:b/>
                <w:bCs/>
              </w:rPr>
            </w:pPr>
            <w:r>
              <w:rPr>
                <w:rFonts w:ascii="Arial" w:hAnsi="Arial" w:cs="Arial"/>
              </w:rPr>
              <w:t>S</w:t>
            </w:r>
            <w:r w:rsidRPr="00C94E56">
              <w:rPr>
                <w:rFonts w:ascii="Arial" w:hAnsi="Arial" w:cs="Arial"/>
              </w:rPr>
              <w:t>1</w:t>
            </w:r>
          </w:p>
        </w:tc>
        <w:tc>
          <w:tcPr>
            <w:tcW w:w="2028" w:type="dxa"/>
            <w:shd w:val="clear" w:color="auto" w:fill="auto"/>
            <w:vAlign w:val="center"/>
          </w:tcPr>
          <w:p w14:paraId="36190CC6" w14:textId="0625F232" w:rsidR="003449E3" w:rsidRPr="00D12069" w:rsidRDefault="003449E3" w:rsidP="003449E3">
            <w:pPr>
              <w:rPr>
                <w:rFonts w:ascii="Arial" w:hAnsi="Arial" w:cs="Arial"/>
                <w:b/>
                <w:bCs/>
              </w:rPr>
            </w:pPr>
            <w:r w:rsidRPr="003968A3">
              <w:rPr>
                <w:rFonts w:ascii="Arial" w:hAnsi="Arial" w:cs="Arial"/>
              </w:rPr>
              <w:t xml:space="preserve">Two </w:t>
            </w:r>
            <w:r>
              <w:rPr>
                <w:rFonts w:ascii="Arial" w:hAnsi="Arial" w:cs="Arial"/>
              </w:rPr>
              <w:t>loads</w:t>
            </w:r>
            <w:r w:rsidRPr="003968A3">
              <w:rPr>
                <w:rFonts w:ascii="Arial" w:hAnsi="Arial" w:cs="Arial"/>
              </w:rPr>
              <w:t xml:space="preserve"> connected to same bus</w:t>
            </w:r>
            <w:r w:rsidRPr="00D12069">
              <w:rPr>
                <w:rFonts w:ascii="Arial" w:hAnsi="Arial" w:cs="Arial"/>
              </w:rPr>
              <w:t> </w:t>
            </w:r>
          </w:p>
        </w:tc>
        <w:tc>
          <w:tcPr>
            <w:tcW w:w="4013" w:type="dxa"/>
            <w:vAlign w:val="center"/>
          </w:tcPr>
          <w:p w14:paraId="3A4C94D1" w14:textId="281E1DFB" w:rsidR="003449E3" w:rsidRPr="00C94E56" w:rsidRDefault="003449E3" w:rsidP="003449E3">
            <w:r w:rsidRPr="00C94E56">
              <w:rPr>
                <w:rFonts w:ascii="Arial" w:hAnsi="Arial" w:cs="Arial"/>
              </w:rPr>
              <w:t>Self</w:t>
            </w:r>
            <w:r>
              <w:rPr>
                <w:rFonts w:ascii="Arial" w:hAnsi="Arial" w:cs="Arial"/>
              </w:rPr>
              <w:t>-</w:t>
            </w:r>
            <w:r w:rsidRPr="00C94E56">
              <w:rPr>
                <w:rFonts w:ascii="Arial" w:hAnsi="Arial" w:cs="Arial"/>
              </w:rPr>
              <w:t>Serve units</w:t>
            </w:r>
          </w:p>
        </w:tc>
      </w:tr>
      <w:tr w:rsidR="003449E3" w:rsidRPr="00C94E56" w14:paraId="252502A6" w14:textId="59AFC6E8" w:rsidTr="00735776">
        <w:trPr>
          <w:trHeight w:val="303"/>
        </w:trPr>
        <w:tc>
          <w:tcPr>
            <w:tcW w:w="2285" w:type="dxa"/>
            <w:shd w:val="clear" w:color="auto" w:fill="auto"/>
            <w:vAlign w:val="center"/>
          </w:tcPr>
          <w:p w14:paraId="037A23A0" w14:textId="6BCBC0B0" w:rsidR="003449E3" w:rsidRPr="00C94E56" w:rsidRDefault="003449E3" w:rsidP="003449E3">
            <w:pPr>
              <w:jc w:val="center"/>
              <w:rPr>
                <w:rFonts w:ascii="Arial" w:hAnsi="Arial" w:cs="Arial"/>
                <w:b/>
                <w:bCs/>
              </w:rPr>
            </w:pPr>
          </w:p>
        </w:tc>
        <w:tc>
          <w:tcPr>
            <w:tcW w:w="1171" w:type="dxa"/>
            <w:shd w:val="clear" w:color="auto" w:fill="auto"/>
            <w:vAlign w:val="center"/>
          </w:tcPr>
          <w:p w14:paraId="7FB558C2" w14:textId="33137B2A" w:rsidR="003449E3" w:rsidRPr="00C94E56" w:rsidRDefault="003449E3" w:rsidP="003449E3">
            <w:pPr>
              <w:jc w:val="center"/>
              <w:rPr>
                <w:rFonts w:ascii="Arial" w:hAnsi="Arial" w:cs="Arial"/>
                <w:b/>
                <w:bCs/>
              </w:rPr>
            </w:pPr>
          </w:p>
        </w:tc>
        <w:tc>
          <w:tcPr>
            <w:tcW w:w="901" w:type="dxa"/>
            <w:shd w:val="clear" w:color="auto" w:fill="auto"/>
            <w:vAlign w:val="center"/>
          </w:tcPr>
          <w:p w14:paraId="6B1B0E0C" w14:textId="584DA6EE" w:rsidR="003449E3" w:rsidRPr="00C94E56" w:rsidRDefault="003449E3" w:rsidP="003449E3">
            <w:pPr>
              <w:jc w:val="center"/>
              <w:rPr>
                <w:rFonts w:ascii="Arial" w:hAnsi="Arial" w:cs="Arial"/>
                <w:b/>
                <w:bCs/>
              </w:rPr>
            </w:pPr>
            <w:r>
              <w:rPr>
                <w:rFonts w:ascii="Arial" w:hAnsi="Arial" w:cs="Arial"/>
              </w:rPr>
              <w:t>S</w:t>
            </w:r>
            <w:r w:rsidRPr="00C94E56">
              <w:rPr>
                <w:rFonts w:ascii="Arial" w:hAnsi="Arial" w:cs="Arial"/>
              </w:rPr>
              <w:t>2</w:t>
            </w:r>
          </w:p>
        </w:tc>
        <w:tc>
          <w:tcPr>
            <w:tcW w:w="2028" w:type="dxa"/>
            <w:shd w:val="clear" w:color="auto" w:fill="auto"/>
            <w:vAlign w:val="center"/>
          </w:tcPr>
          <w:p w14:paraId="07F6E111" w14:textId="77AA2E96" w:rsidR="003449E3" w:rsidRPr="00D12069" w:rsidRDefault="003449E3" w:rsidP="003449E3">
            <w:pPr>
              <w:rPr>
                <w:rFonts w:ascii="Arial" w:hAnsi="Arial" w:cs="Arial"/>
                <w:b/>
                <w:bCs/>
              </w:rPr>
            </w:pPr>
          </w:p>
        </w:tc>
        <w:tc>
          <w:tcPr>
            <w:tcW w:w="4013" w:type="dxa"/>
            <w:vAlign w:val="center"/>
          </w:tcPr>
          <w:p w14:paraId="476E8860" w14:textId="77777777" w:rsidR="003449E3" w:rsidRPr="00C94E56" w:rsidRDefault="003449E3" w:rsidP="003449E3"/>
        </w:tc>
      </w:tr>
      <w:tr w:rsidR="003449E3" w:rsidRPr="00C94E56" w14:paraId="163CDCA7" w14:textId="1BEDFC6E" w:rsidTr="00735776">
        <w:trPr>
          <w:trHeight w:val="303"/>
        </w:trPr>
        <w:tc>
          <w:tcPr>
            <w:tcW w:w="2285" w:type="dxa"/>
            <w:shd w:val="clear" w:color="auto" w:fill="auto"/>
            <w:vAlign w:val="center"/>
          </w:tcPr>
          <w:p w14:paraId="247CF2DC" w14:textId="53CEE69E" w:rsidR="003449E3" w:rsidRPr="00C94E56" w:rsidRDefault="003449E3" w:rsidP="003449E3">
            <w:pPr>
              <w:jc w:val="center"/>
              <w:rPr>
                <w:rFonts w:ascii="Arial" w:hAnsi="Arial" w:cs="Arial"/>
                <w:b/>
                <w:bCs/>
              </w:rPr>
            </w:pPr>
            <w:bookmarkStart w:id="624" w:name="_Hlk167356347"/>
          </w:p>
        </w:tc>
        <w:tc>
          <w:tcPr>
            <w:tcW w:w="1171" w:type="dxa"/>
            <w:shd w:val="clear" w:color="auto" w:fill="auto"/>
            <w:vAlign w:val="center"/>
          </w:tcPr>
          <w:p w14:paraId="687D9965" w14:textId="0EA12D9A" w:rsidR="003449E3" w:rsidRPr="00C94E56" w:rsidRDefault="003449E3" w:rsidP="003449E3">
            <w:pPr>
              <w:jc w:val="center"/>
              <w:rPr>
                <w:rFonts w:ascii="Arial" w:hAnsi="Arial" w:cs="Arial"/>
                <w:b/>
                <w:bCs/>
              </w:rPr>
            </w:pPr>
          </w:p>
        </w:tc>
        <w:tc>
          <w:tcPr>
            <w:tcW w:w="901" w:type="dxa"/>
            <w:shd w:val="clear" w:color="auto" w:fill="auto"/>
            <w:vAlign w:val="center"/>
          </w:tcPr>
          <w:p w14:paraId="3572A8D6" w14:textId="12C2A8A1" w:rsidR="003449E3" w:rsidRPr="00735776" w:rsidRDefault="003449E3" w:rsidP="003449E3">
            <w:pPr>
              <w:jc w:val="center"/>
              <w:rPr>
                <w:rFonts w:ascii="Arial" w:hAnsi="Arial" w:cs="Arial"/>
              </w:rPr>
            </w:pPr>
            <w:r w:rsidRPr="00735776">
              <w:rPr>
                <w:rFonts w:ascii="Arial" w:hAnsi="Arial" w:cs="Arial"/>
              </w:rPr>
              <w:t>SS</w:t>
            </w:r>
          </w:p>
        </w:tc>
        <w:tc>
          <w:tcPr>
            <w:tcW w:w="2028" w:type="dxa"/>
            <w:shd w:val="clear" w:color="auto" w:fill="auto"/>
            <w:vAlign w:val="center"/>
          </w:tcPr>
          <w:p w14:paraId="0AC3D7DC" w14:textId="227F13A9" w:rsidR="003449E3" w:rsidRPr="00D12069" w:rsidRDefault="003449E3" w:rsidP="003449E3">
            <w:pPr>
              <w:rPr>
                <w:rFonts w:ascii="Arial" w:hAnsi="Arial" w:cs="Arial"/>
                <w:b/>
                <w:bCs/>
              </w:rPr>
            </w:pPr>
            <w:r w:rsidRPr="003968A3">
              <w:rPr>
                <w:rFonts w:ascii="Arial" w:hAnsi="Arial" w:cs="Arial"/>
              </w:rPr>
              <w:t>Only one unit</w:t>
            </w:r>
          </w:p>
        </w:tc>
        <w:tc>
          <w:tcPr>
            <w:tcW w:w="4013" w:type="dxa"/>
            <w:vAlign w:val="center"/>
          </w:tcPr>
          <w:p w14:paraId="13F9CA47" w14:textId="77777777" w:rsidR="003449E3" w:rsidRPr="00C94E56" w:rsidRDefault="003449E3" w:rsidP="003449E3"/>
        </w:tc>
      </w:tr>
      <w:tr w:rsidR="003449E3" w:rsidRPr="00C94E56" w14:paraId="42AD4D17" w14:textId="77777777" w:rsidTr="00735776">
        <w:trPr>
          <w:trHeight w:val="303"/>
        </w:trPr>
        <w:tc>
          <w:tcPr>
            <w:tcW w:w="2285" w:type="dxa"/>
            <w:shd w:val="clear" w:color="auto" w:fill="CCFFCC"/>
            <w:vAlign w:val="center"/>
          </w:tcPr>
          <w:p w14:paraId="145E8190" w14:textId="77777777" w:rsidR="003449E3" w:rsidRPr="00C94E56" w:rsidRDefault="003449E3" w:rsidP="003449E3">
            <w:pPr>
              <w:jc w:val="center"/>
              <w:rPr>
                <w:rFonts w:ascii="Arial" w:hAnsi="Arial" w:cs="Arial"/>
                <w:b/>
                <w:bCs/>
              </w:rPr>
            </w:pPr>
            <w:bookmarkStart w:id="625" w:name="_Hlk158888477"/>
          </w:p>
        </w:tc>
        <w:tc>
          <w:tcPr>
            <w:tcW w:w="1171" w:type="dxa"/>
            <w:shd w:val="clear" w:color="auto" w:fill="CCFFCC"/>
            <w:vAlign w:val="center"/>
          </w:tcPr>
          <w:p w14:paraId="089D331A" w14:textId="77777777" w:rsidR="003449E3" w:rsidRPr="00C94E56" w:rsidRDefault="003449E3" w:rsidP="003449E3">
            <w:pPr>
              <w:jc w:val="center"/>
              <w:rPr>
                <w:rFonts w:ascii="Arial" w:hAnsi="Arial" w:cs="Arial"/>
                <w:b/>
                <w:bCs/>
              </w:rPr>
            </w:pPr>
          </w:p>
        </w:tc>
        <w:tc>
          <w:tcPr>
            <w:tcW w:w="901" w:type="dxa"/>
            <w:shd w:val="clear" w:color="auto" w:fill="CCFFCC"/>
            <w:vAlign w:val="center"/>
          </w:tcPr>
          <w:p w14:paraId="11BE325B" w14:textId="77777777" w:rsidR="003449E3" w:rsidRPr="00C94E56" w:rsidRDefault="003449E3" w:rsidP="003449E3">
            <w:pPr>
              <w:jc w:val="center"/>
              <w:rPr>
                <w:rFonts w:ascii="Arial" w:hAnsi="Arial" w:cs="Arial"/>
                <w:b/>
                <w:bCs/>
              </w:rPr>
            </w:pPr>
          </w:p>
        </w:tc>
        <w:tc>
          <w:tcPr>
            <w:tcW w:w="2028" w:type="dxa"/>
            <w:shd w:val="clear" w:color="auto" w:fill="CCFFCC"/>
          </w:tcPr>
          <w:p w14:paraId="0297B3F5" w14:textId="77777777" w:rsidR="003449E3" w:rsidRPr="00D12069" w:rsidRDefault="003449E3" w:rsidP="003449E3">
            <w:pPr>
              <w:rPr>
                <w:rFonts w:ascii="Arial" w:hAnsi="Arial" w:cs="Arial"/>
                <w:b/>
                <w:bCs/>
              </w:rPr>
            </w:pPr>
          </w:p>
        </w:tc>
        <w:tc>
          <w:tcPr>
            <w:tcW w:w="4013" w:type="dxa"/>
            <w:shd w:val="clear" w:color="auto" w:fill="CCFFCC"/>
            <w:vAlign w:val="center"/>
          </w:tcPr>
          <w:p w14:paraId="066A9A47" w14:textId="314D6E92" w:rsidR="003449E3" w:rsidRPr="00D12069" w:rsidRDefault="003449E3" w:rsidP="003449E3">
            <w:pPr>
              <w:rPr>
                <w:rFonts w:ascii="Arial" w:hAnsi="Arial" w:cs="Arial"/>
                <w:b/>
                <w:bCs/>
              </w:rPr>
            </w:pPr>
          </w:p>
        </w:tc>
      </w:tr>
      <w:bookmarkEnd w:id="624"/>
      <w:bookmarkEnd w:id="625"/>
      <w:tr w:rsidR="003449E3" w:rsidRPr="00C94E56" w14:paraId="7C0CCD80" w14:textId="77777777" w:rsidTr="00735776">
        <w:trPr>
          <w:trHeight w:val="257"/>
        </w:trPr>
        <w:tc>
          <w:tcPr>
            <w:tcW w:w="2285" w:type="dxa"/>
            <w:shd w:val="clear" w:color="auto" w:fill="auto"/>
            <w:noWrap/>
            <w:vAlign w:val="center"/>
          </w:tcPr>
          <w:p w14:paraId="3C2FD10B" w14:textId="61A4B057" w:rsidR="003449E3" w:rsidRDefault="0087005C" w:rsidP="003449E3">
            <w:pPr>
              <w:rPr>
                <w:rFonts w:ascii="Arial" w:hAnsi="Arial" w:cs="Arial"/>
              </w:rPr>
            </w:pPr>
            <w:r>
              <w:rPr>
                <w:rFonts w:ascii="Arial" w:hAnsi="Arial" w:cs="Arial"/>
              </w:rPr>
              <w:t>Co-Located Large Loads</w:t>
            </w:r>
          </w:p>
        </w:tc>
        <w:tc>
          <w:tcPr>
            <w:tcW w:w="1171" w:type="dxa"/>
            <w:shd w:val="clear" w:color="auto" w:fill="auto"/>
            <w:noWrap/>
            <w:vAlign w:val="center"/>
          </w:tcPr>
          <w:p w14:paraId="11736BA4" w14:textId="060DDD1D" w:rsidR="003449E3" w:rsidRPr="00FA7B19" w:rsidRDefault="0087005C" w:rsidP="003449E3">
            <w:pPr>
              <w:jc w:val="center"/>
              <w:rPr>
                <w:rFonts w:ascii="Arial" w:hAnsi="Arial" w:cs="Arial"/>
                <w:b/>
                <w:bCs/>
              </w:rPr>
            </w:pPr>
            <w:r>
              <w:rPr>
                <w:rFonts w:ascii="Arial" w:hAnsi="Arial" w:cs="Arial"/>
                <w:b/>
                <w:bCs/>
              </w:rPr>
              <w:t>U</w:t>
            </w:r>
          </w:p>
        </w:tc>
        <w:tc>
          <w:tcPr>
            <w:tcW w:w="901" w:type="dxa"/>
            <w:shd w:val="clear" w:color="auto" w:fill="auto"/>
            <w:noWrap/>
            <w:vAlign w:val="center"/>
          </w:tcPr>
          <w:p w14:paraId="13F5217C" w14:textId="0A0DD6FD" w:rsidR="003449E3" w:rsidRDefault="0087005C" w:rsidP="003449E3">
            <w:pPr>
              <w:jc w:val="center"/>
              <w:rPr>
                <w:rFonts w:ascii="Arial" w:hAnsi="Arial" w:cs="Arial"/>
              </w:rPr>
            </w:pPr>
            <w:r>
              <w:rPr>
                <w:rFonts w:ascii="Arial" w:hAnsi="Arial" w:cs="Arial"/>
              </w:rPr>
              <w:t>U</w:t>
            </w:r>
            <w:r w:rsidR="003449E3">
              <w:rPr>
                <w:rFonts w:ascii="Arial" w:hAnsi="Arial" w:cs="Arial"/>
              </w:rPr>
              <w:t>#</w:t>
            </w:r>
          </w:p>
        </w:tc>
        <w:tc>
          <w:tcPr>
            <w:tcW w:w="2028" w:type="dxa"/>
          </w:tcPr>
          <w:p w14:paraId="64D26739" w14:textId="70DFE511" w:rsidR="003449E3" w:rsidRDefault="003449E3" w:rsidP="003449E3">
            <w:pPr>
              <w:rPr>
                <w:rFonts w:ascii="Arial" w:hAnsi="Arial" w:cs="Arial"/>
              </w:rPr>
            </w:pPr>
          </w:p>
        </w:tc>
        <w:tc>
          <w:tcPr>
            <w:tcW w:w="4013" w:type="dxa"/>
            <w:shd w:val="clear" w:color="auto" w:fill="auto"/>
            <w:noWrap/>
            <w:vAlign w:val="center"/>
          </w:tcPr>
          <w:p w14:paraId="62128889" w14:textId="22E9E1D7" w:rsidR="003449E3" w:rsidRPr="00D12069" w:rsidRDefault="003449E3" w:rsidP="003449E3">
            <w:pPr>
              <w:rPr>
                <w:rFonts w:ascii="Arial" w:hAnsi="Arial" w:cs="Arial"/>
              </w:rPr>
            </w:pPr>
            <w:r>
              <w:rPr>
                <w:rFonts w:ascii="Arial" w:hAnsi="Arial" w:cs="Arial"/>
              </w:rPr>
              <w:t>Loads 75 MW or greater</w:t>
            </w:r>
            <w:r w:rsidR="00C0454C">
              <w:rPr>
                <w:rFonts w:ascii="Arial" w:hAnsi="Arial" w:cs="Arial"/>
              </w:rPr>
              <w:t>,</w:t>
            </w:r>
            <w:r w:rsidR="00C0454C">
              <w:t xml:space="preserve"> </w:t>
            </w:r>
            <w:r w:rsidR="00C0454C" w:rsidRPr="00C0454C">
              <w:rPr>
                <w:rFonts w:ascii="Arial" w:hAnsi="Arial" w:cs="Arial"/>
              </w:rPr>
              <w:t>that</w:t>
            </w:r>
            <w:r w:rsidR="00C0454C">
              <w:rPr>
                <w:rFonts w:ascii="Arial" w:hAnsi="Arial" w:cs="Arial"/>
              </w:rPr>
              <w:t xml:space="preserve"> are going</w:t>
            </w:r>
            <w:r w:rsidR="00C0454C" w:rsidRPr="00C0454C">
              <w:rPr>
                <w:rFonts w:ascii="Arial" w:hAnsi="Arial" w:cs="Arial"/>
              </w:rPr>
              <w:t xml:space="preserve"> or </w:t>
            </w:r>
            <w:r w:rsidR="00C0454C">
              <w:rPr>
                <w:rFonts w:ascii="Arial" w:hAnsi="Arial" w:cs="Arial"/>
              </w:rPr>
              <w:t>have</w:t>
            </w:r>
            <w:r w:rsidR="00C0454C" w:rsidRPr="00C0454C">
              <w:rPr>
                <w:rFonts w:ascii="Arial" w:hAnsi="Arial" w:cs="Arial"/>
              </w:rPr>
              <w:t xml:space="preserve"> gone through the LLI process</w:t>
            </w:r>
            <w:r w:rsidR="00C0454C">
              <w:rPr>
                <w:rFonts w:ascii="Arial" w:hAnsi="Arial" w:cs="Arial"/>
              </w:rPr>
              <w:t>,</w:t>
            </w:r>
            <w:r>
              <w:rPr>
                <w:rFonts w:ascii="Arial" w:hAnsi="Arial" w:cs="Arial"/>
              </w:rPr>
              <w:t xml:space="preserve"> </w:t>
            </w:r>
            <w:r w:rsidR="0087005C">
              <w:rPr>
                <w:rFonts w:ascii="Arial" w:hAnsi="Arial" w:cs="Arial"/>
              </w:rPr>
              <w:t xml:space="preserve">co-located with generation facilities </w:t>
            </w:r>
            <w:r>
              <w:rPr>
                <w:rFonts w:ascii="Arial" w:hAnsi="Arial" w:cs="Arial"/>
              </w:rPr>
              <w:t>and registered as either CLR or NCLR</w:t>
            </w:r>
            <w:r w:rsidR="005417B2">
              <w:rPr>
                <w:rFonts w:ascii="Arial" w:hAnsi="Arial" w:cs="Arial"/>
              </w:rPr>
              <w:t>.</w:t>
            </w:r>
          </w:p>
        </w:tc>
      </w:tr>
      <w:tr w:rsidR="00744A12" w:rsidRPr="00C94E56" w14:paraId="3B48442F" w14:textId="77777777" w:rsidTr="00735776">
        <w:trPr>
          <w:trHeight w:val="257"/>
        </w:trPr>
        <w:tc>
          <w:tcPr>
            <w:tcW w:w="2285" w:type="dxa"/>
            <w:shd w:val="clear" w:color="auto" w:fill="auto"/>
            <w:noWrap/>
            <w:vAlign w:val="center"/>
          </w:tcPr>
          <w:p w14:paraId="3089D2FC" w14:textId="6B4E4FC0" w:rsidR="00744A12" w:rsidRDefault="006B110E" w:rsidP="003449E3">
            <w:pPr>
              <w:rPr>
                <w:rFonts w:ascii="Arial" w:hAnsi="Arial" w:cs="Arial"/>
              </w:rPr>
            </w:pPr>
            <w:r>
              <w:rPr>
                <w:rFonts w:ascii="Arial" w:hAnsi="Arial" w:cs="Arial"/>
              </w:rPr>
              <w:t>Co-Located Large Loads</w:t>
            </w:r>
          </w:p>
        </w:tc>
        <w:tc>
          <w:tcPr>
            <w:tcW w:w="1171" w:type="dxa"/>
            <w:shd w:val="clear" w:color="auto" w:fill="auto"/>
            <w:noWrap/>
            <w:vAlign w:val="center"/>
          </w:tcPr>
          <w:p w14:paraId="326FE19E" w14:textId="716BE2DF" w:rsidR="00744A12" w:rsidRDefault="0087005C" w:rsidP="003449E3">
            <w:pPr>
              <w:jc w:val="center"/>
              <w:rPr>
                <w:rFonts w:ascii="Arial" w:hAnsi="Arial" w:cs="Arial"/>
                <w:b/>
                <w:bCs/>
              </w:rPr>
            </w:pPr>
            <w:r>
              <w:rPr>
                <w:rFonts w:ascii="Arial" w:hAnsi="Arial" w:cs="Arial"/>
                <w:b/>
                <w:bCs/>
              </w:rPr>
              <w:t>V</w:t>
            </w:r>
          </w:p>
        </w:tc>
        <w:tc>
          <w:tcPr>
            <w:tcW w:w="901" w:type="dxa"/>
            <w:shd w:val="clear" w:color="auto" w:fill="auto"/>
            <w:noWrap/>
            <w:vAlign w:val="center"/>
          </w:tcPr>
          <w:p w14:paraId="092F3C99" w14:textId="63F088CE" w:rsidR="00744A12" w:rsidRDefault="0087005C" w:rsidP="003449E3">
            <w:pPr>
              <w:jc w:val="center"/>
              <w:rPr>
                <w:rFonts w:ascii="Arial" w:hAnsi="Arial" w:cs="Arial"/>
              </w:rPr>
            </w:pPr>
            <w:r>
              <w:rPr>
                <w:rFonts w:ascii="Arial" w:hAnsi="Arial" w:cs="Arial"/>
              </w:rPr>
              <w:t>V#</w:t>
            </w:r>
          </w:p>
        </w:tc>
        <w:tc>
          <w:tcPr>
            <w:tcW w:w="2028" w:type="dxa"/>
          </w:tcPr>
          <w:p w14:paraId="74347705" w14:textId="77777777" w:rsidR="00744A12" w:rsidRDefault="00744A12" w:rsidP="003449E3">
            <w:pPr>
              <w:rPr>
                <w:rFonts w:ascii="Arial" w:hAnsi="Arial" w:cs="Arial"/>
              </w:rPr>
            </w:pPr>
          </w:p>
        </w:tc>
        <w:tc>
          <w:tcPr>
            <w:tcW w:w="4013" w:type="dxa"/>
            <w:shd w:val="clear" w:color="auto" w:fill="auto"/>
            <w:noWrap/>
            <w:vAlign w:val="center"/>
          </w:tcPr>
          <w:p w14:paraId="1BC6F8EC" w14:textId="07753FD3" w:rsidR="00744A12" w:rsidRDefault="0087005C" w:rsidP="003449E3">
            <w:pPr>
              <w:rPr>
                <w:rFonts w:ascii="Arial" w:hAnsi="Arial" w:cs="Arial"/>
              </w:rPr>
            </w:pPr>
            <w:r>
              <w:rPr>
                <w:rFonts w:ascii="Arial" w:hAnsi="Arial" w:cs="Arial"/>
              </w:rPr>
              <w:t>Loads 75 MW or greater</w:t>
            </w:r>
            <w:r w:rsidR="00C0454C">
              <w:rPr>
                <w:rFonts w:ascii="Arial" w:hAnsi="Arial" w:cs="Arial"/>
              </w:rPr>
              <w:t xml:space="preserve">, </w:t>
            </w:r>
            <w:r w:rsidR="00DA63EC" w:rsidRPr="00C0454C">
              <w:rPr>
                <w:rFonts w:ascii="Arial" w:hAnsi="Arial" w:cs="Arial"/>
              </w:rPr>
              <w:t>that</w:t>
            </w:r>
            <w:r w:rsidR="00DA63EC">
              <w:rPr>
                <w:rFonts w:ascii="Arial" w:hAnsi="Arial" w:cs="Arial"/>
              </w:rPr>
              <w:t xml:space="preserve"> are going</w:t>
            </w:r>
            <w:r w:rsidR="00DA63EC" w:rsidRPr="00C0454C">
              <w:rPr>
                <w:rFonts w:ascii="Arial" w:hAnsi="Arial" w:cs="Arial"/>
              </w:rPr>
              <w:t xml:space="preserve"> or </w:t>
            </w:r>
            <w:r w:rsidR="00DA63EC">
              <w:rPr>
                <w:rFonts w:ascii="Arial" w:hAnsi="Arial" w:cs="Arial"/>
              </w:rPr>
              <w:t>have</w:t>
            </w:r>
            <w:r w:rsidR="00DA63EC" w:rsidRPr="00C0454C">
              <w:rPr>
                <w:rFonts w:ascii="Arial" w:hAnsi="Arial" w:cs="Arial"/>
              </w:rPr>
              <w:t xml:space="preserve"> gone</w:t>
            </w:r>
            <w:r w:rsidR="00DA63EC">
              <w:rPr>
                <w:rFonts w:ascii="Arial" w:hAnsi="Arial" w:cs="Arial"/>
              </w:rPr>
              <w:t xml:space="preserve"> </w:t>
            </w:r>
            <w:r w:rsidR="00C0454C" w:rsidRPr="00C0454C">
              <w:rPr>
                <w:rFonts w:ascii="Arial" w:hAnsi="Arial" w:cs="Arial"/>
              </w:rPr>
              <w:t>through the LLI process</w:t>
            </w:r>
            <w:r>
              <w:rPr>
                <w:rFonts w:ascii="Arial" w:hAnsi="Arial" w:cs="Arial"/>
              </w:rPr>
              <w:t xml:space="preserve"> co-located with generation facilities and not registered as either CLR or NCLR</w:t>
            </w:r>
            <w:r w:rsidR="005417B2">
              <w:rPr>
                <w:rFonts w:ascii="Arial" w:hAnsi="Arial" w:cs="Arial"/>
              </w:rPr>
              <w:t>.</w:t>
            </w:r>
          </w:p>
        </w:tc>
      </w:tr>
      <w:tr w:rsidR="0087005C" w:rsidRPr="00C94E56" w14:paraId="32A78CDD" w14:textId="77777777" w:rsidTr="00735776">
        <w:trPr>
          <w:trHeight w:val="257"/>
        </w:trPr>
        <w:tc>
          <w:tcPr>
            <w:tcW w:w="2285" w:type="dxa"/>
            <w:shd w:val="clear" w:color="auto" w:fill="CCFFCC"/>
            <w:noWrap/>
            <w:vAlign w:val="center"/>
          </w:tcPr>
          <w:p w14:paraId="241F9E45" w14:textId="77777777" w:rsidR="0087005C" w:rsidRDefault="0087005C" w:rsidP="003449E3">
            <w:pPr>
              <w:rPr>
                <w:rFonts w:ascii="Arial" w:hAnsi="Arial" w:cs="Arial"/>
              </w:rPr>
            </w:pPr>
          </w:p>
        </w:tc>
        <w:tc>
          <w:tcPr>
            <w:tcW w:w="1171" w:type="dxa"/>
            <w:shd w:val="clear" w:color="auto" w:fill="CCFFCC"/>
            <w:noWrap/>
            <w:vAlign w:val="center"/>
          </w:tcPr>
          <w:p w14:paraId="6C078EF6" w14:textId="77777777" w:rsidR="0087005C" w:rsidRDefault="0087005C" w:rsidP="003449E3">
            <w:pPr>
              <w:jc w:val="center"/>
              <w:rPr>
                <w:rFonts w:ascii="Arial" w:hAnsi="Arial" w:cs="Arial"/>
                <w:b/>
                <w:bCs/>
              </w:rPr>
            </w:pPr>
          </w:p>
        </w:tc>
        <w:tc>
          <w:tcPr>
            <w:tcW w:w="901" w:type="dxa"/>
            <w:shd w:val="clear" w:color="auto" w:fill="CCFFCC"/>
            <w:noWrap/>
            <w:vAlign w:val="center"/>
          </w:tcPr>
          <w:p w14:paraId="790461A9" w14:textId="77777777" w:rsidR="0087005C" w:rsidRDefault="0087005C" w:rsidP="003449E3">
            <w:pPr>
              <w:jc w:val="center"/>
              <w:rPr>
                <w:rFonts w:ascii="Arial" w:hAnsi="Arial" w:cs="Arial"/>
              </w:rPr>
            </w:pPr>
          </w:p>
        </w:tc>
        <w:tc>
          <w:tcPr>
            <w:tcW w:w="2028" w:type="dxa"/>
            <w:shd w:val="clear" w:color="auto" w:fill="CCFFCC"/>
          </w:tcPr>
          <w:p w14:paraId="3823789F" w14:textId="77777777" w:rsidR="0087005C" w:rsidRDefault="0087005C" w:rsidP="003449E3">
            <w:pPr>
              <w:rPr>
                <w:rFonts w:ascii="Arial" w:hAnsi="Arial" w:cs="Arial"/>
              </w:rPr>
            </w:pPr>
          </w:p>
        </w:tc>
        <w:tc>
          <w:tcPr>
            <w:tcW w:w="4013" w:type="dxa"/>
            <w:shd w:val="clear" w:color="auto" w:fill="CCFFCC"/>
            <w:noWrap/>
            <w:vAlign w:val="center"/>
          </w:tcPr>
          <w:p w14:paraId="43D738B7" w14:textId="77777777" w:rsidR="0087005C" w:rsidRDefault="0087005C" w:rsidP="003449E3">
            <w:pPr>
              <w:rPr>
                <w:rFonts w:ascii="Arial" w:hAnsi="Arial" w:cs="Arial"/>
              </w:rPr>
            </w:pPr>
          </w:p>
        </w:tc>
      </w:tr>
      <w:tr w:rsidR="00744A12" w:rsidRPr="00C94E56" w14:paraId="36489FE4" w14:textId="77777777" w:rsidTr="00735776">
        <w:trPr>
          <w:trHeight w:val="257"/>
        </w:trPr>
        <w:tc>
          <w:tcPr>
            <w:tcW w:w="2285" w:type="dxa"/>
            <w:shd w:val="clear" w:color="auto" w:fill="auto"/>
            <w:noWrap/>
            <w:vAlign w:val="center"/>
          </w:tcPr>
          <w:p w14:paraId="29DBF7D3" w14:textId="4FEC1F09" w:rsidR="00744A12" w:rsidRDefault="0087005C" w:rsidP="003449E3">
            <w:pPr>
              <w:rPr>
                <w:rFonts w:ascii="Arial" w:hAnsi="Arial" w:cs="Arial"/>
              </w:rPr>
            </w:pPr>
            <w:r>
              <w:rPr>
                <w:rFonts w:ascii="Arial" w:hAnsi="Arial" w:cs="Arial"/>
              </w:rPr>
              <w:t>Large Transmission Loads</w:t>
            </w:r>
          </w:p>
        </w:tc>
        <w:tc>
          <w:tcPr>
            <w:tcW w:w="1171" w:type="dxa"/>
            <w:shd w:val="clear" w:color="auto" w:fill="auto"/>
            <w:noWrap/>
            <w:vAlign w:val="center"/>
          </w:tcPr>
          <w:p w14:paraId="76BF1FDB" w14:textId="69355D47" w:rsidR="00744A12" w:rsidRDefault="0087005C" w:rsidP="003449E3">
            <w:pPr>
              <w:jc w:val="center"/>
              <w:rPr>
                <w:rFonts w:ascii="Arial" w:hAnsi="Arial" w:cs="Arial"/>
                <w:b/>
                <w:bCs/>
              </w:rPr>
            </w:pPr>
            <w:r>
              <w:rPr>
                <w:rFonts w:ascii="Arial" w:hAnsi="Arial" w:cs="Arial"/>
                <w:b/>
                <w:bCs/>
              </w:rPr>
              <w:t>X</w:t>
            </w:r>
          </w:p>
        </w:tc>
        <w:tc>
          <w:tcPr>
            <w:tcW w:w="901" w:type="dxa"/>
            <w:shd w:val="clear" w:color="auto" w:fill="auto"/>
            <w:noWrap/>
            <w:vAlign w:val="center"/>
          </w:tcPr>
          <w:p w14:paraId="1D361C55" w14:textId="5EDD54A5" w:rsidR="00744A12" w:rsidRDefault="0087005C" w:rsidP="003449E3">
            <w:pPr>
              <w:jc w:val="center"/>
              <w:rPr>
                <w:rFonts w:ascii="Arial" w:hAnsi="Arial" w:cs="Arial"/>
              </w:rPr>
            </w:pPr>
            <w:r>
              <w:rPr>
                <w:rFonts w:ascii="Arial" w:hAnsi="Arial" w:cs="Arial"/>
              </w:rPr>
              <w:t>X#</w:t>
            </w:r>
          </w:p>
        </w:tc>
        <w:tc>
          <w:tcPr>
            <w:tcW w:w="2028" w:type="dxa"/>
          </w:tcPr>
          <w:p w14:paraId="3FE9A173" w14:textId="77777777" w:rsidR="00744A12" w:rsidRDefault="00744A12" w:rsidP="003449E3">
            <w:pPr>
              <w:rPr>
                <w:rFonts w:ascii="Arial" w:hAnsi="Arial" w:cs="Arial"/>
              </w:rPr>
            </w:pPr>
          </w:p>
        </w:tc>
        <w:tc>
          <w:tcPr>
            <w:tcW w:w="4013" w:type="dxa"/>
            <w:shd w:val="clear" w:color="auto" w:fill="auto"/>
            <w:noWrap/>
            <w:vAlign w:val="center"/>
          </w:tcPr>
          <w:p w14:paraId="00E397F1" w14:textId="3EE3B761" w:rsidR="00744A12" w:rsidRDefault="0087005C" w:rsidP="003449E3">
            <w:pPr>
              <w:rPr>
                <w:rFonts w:ascii="Arial" w:hAnsi="Arial" w:cs="Arial"/>
              </w:rPr>
            </w:pPr>
            <w:r>
              <w:rPr>
                <w:rFonts w:ascii="Arial" w:hAnsi="Arial" w:cs="Arial"/>
              </w:rPr>
              <w:t>Loads 75 MW or greater</w:t>
            </w:r>
            <w:r w:rsidR="00C0454C">
              <w:rPr>
                <w:rFonts w:ascii="Arial" w:hAnsi="Arial" w:cs="Arial"/>
              </w:rPr>
              <w:t xml:space="preserve">, </w:t>
            </w:r>
            <w:r w:rsidR="00DA63EC" w:rsidRPr="00C0454C">
              <w:rPr>
                <w:rFonts w:ascii="Arial" w:hAnsi="Arial" w:cs="Arial"/>
              </w:rPr>
              <w:t>that</w:t>
            </w:r>
            <w:r w:rsidR="00DA63EC">
              <w:rPr>
                <w:rFonts w:ascii="Arial" w:hAnsi="Arial" w:cs="Arial"/>
              </w:rPr>
              <w:t xml:space="preserve"> are going</w:t>
            </w:r>
            <w:r w:rsidR="00DA63EC" w:rsidRPr="00C0454C">
              <w:rPr>
                <w:rFonts w:ascii="Arial" w:hAnsi="Arial" w:cs="Arial"/>
              </w:rPr>
              <w:t xml:space="preserve"> or </w:t>
            </w:r>
            <w:r w:rsidR="00DA63EC">
              <w:rPr>
                <w:rFonts w:ascii="Arial" w:hAnsi="Arial" w:cs="Arial"/>
              </w:rPr>
              <w:t>have</w:t>
            </w:r>
            <w:r w:rsidR="00DA63EC" w:rsidRPr="00C0454C">
              <w:rPr>
                <w:rFonts w:ascii="Arial" w:hAnsi="Arial" w:cs="Arial"/>
              </w:rPr>
              <w:t xml:space="preserve"> gone through</w:t>
            </w:r>
            <w:r w:rsidR="00C0454C" w:rsidRPr="00C0454C">
              <w:rPr>
                <w:rFonts w:ascii="Arial" w:hAnsi="Arial" w:cs="Arial"/>
              </w:rPr>
              <w:t xml:space="preserve"> the LLI process</w:t>
            </w:r>
            <w:r w:rsidR="00DA63EC">
              <w:rPr>
                <w:rFonts w:ascii="Arial" w:hAnsi="Arial" w:cs="Arial"/>
              </w:rPr>
              <w:t xml:space="preserve">, </w:t>
            </w:r>
            <w:r>
              <w:rPr>
                <w:rFonts w:ascii="Arial" w:hAnsi="Arial" w:cs="Arial"/>
              </w:rPr>
              <w:t>connected to Transmission and registered as either CLR or NCLR</w:t>
            </w:r>
            <w:r w:rsidR="005417B2">
              <w:rPr>
                <w:rFonts w:ascii="Arial" w:hAnsi="Arial" w:cs="Arial"/>
              </w:rPr>
              <w:t>.</w:t>
            </w:r>
          </w:p>
        </w:tc>
      </w:tr>
      <w:tr w:rsidR="0087005C" w:rsidRPr="00C94E56" w14:paraId="0B53A35E" w14:textId="77777777" w:rsidTr="00735776">
        <w:trPr>
          <w:trHeight w:val="257"/>
        </w:trPr>
        <w:tc>
          <w:tcPr>
            <w:tcW w:w="2285" w:type="dxa"/>
            <w:shd w:val="clear" w:color="auto" w:fill="auto"/>
            <w:noWrap/>
            <w:vAlign w:val="center"/>
          </w:tcPr>
          <w:p w14:paraId="1B2AAF2B" w14:textId="33024A32" w:rsidR="0087005C" w:rsidRDefault="006B110E" w:rsidP="0087005C">
            <w:pPr>
              <w:rPr>
                <w:rFonts w:ascii="Arial" w:hAnsi="Arial" w:cs="Arial"/>
              </w:rPr>
            </w:pPr>
            <w:r>
              <w:rPr>
                <w:rFonts w:ascii="Arial" w:hAnsi="Arial" w:cs="Arial"/>
              </w:rPr>
              <w:t>Large Transmission Loads</w:t>
            </w:r>
          </w:p>
        </w:tc>
        <w:tc>
          <w:tcPr>
            <w:tcW w:w="1171" w:type="dxa"/>
            <w:shd w:val="clear" w:color="auto" w:fill="auto"/>
            <w:noWrap/>
            <w:vAlign w:val="center"/>
          </w:tcPr>
          <w:p w14:paraId="4F8ED28C" w14:textId="4849099B" w:rsidR="0087005C" w:rsidRDefault="0087005C" w:rsidP="0087005C">
            <w:pPr>
              <w:jc w:val="center"/>
              <w:rPr>
                <w:rFonts w:ascii="Arial" w:hAnsi="Arial" w:cs="Arial"/>
                <w:b/>
                <w:bCs/>
              </w:rPr>
            </w:pPr>
            <w:r>
              <w:rPr>
                <w:rFonts w:ascii="Arial" w:hAnsi="Arial" w:cs="Arial"/>
                <w:b/>
                <w:bCs/>
              </w:rPr>
              <w:t>Y</w:t>
            </w:r>
          </w:p>
        </w:tc>
        <w:tc>
          <w:tcPr>
            <w:tcW w:w="901" w:type="dxa"/>
            <w:shd w:val="clear" w:color="auto" w:fill="auto"/>
            <w:noWrap/>
            <w:vAlign w:val="center"/>
          </w:tcPr>
          <w:p w14:paraId="35301B1A" w14:textId="6CA2C06A" w:rsidR="0087005C" w:rsidRDefault="0087005C" w:rsidP="0087005C">
            <w:pPr>
              <w:jc w:val="center"/>
              <w:rPr>
                <w:rFonts w:ascii="Arial" w:hAnsi="Arial" w:cs="Arial"/>
              </w:rPr>
            </w:pPr>
            <w:r>
              <w:rPr>
                <w:rFonts w:ascii="Arial" w:hAnsi="Arial" w:cs="Arial"/>
              </w:rPr>
              <w:t>Y#</w:t>
            </w:r>
          </w:p>
        </w:tc>
        <w:tc>
          <w:tcPr>
            <w:tcW w:w="2028" w:type="dxa"/>
          </w:tcPr>
          <w:p w14:paraId="118C90E9" w14:textId="77777777" w:rsidR="0087005C" w:rsidRDefault="0087005C" w:rsidP="0087005C">
            <w:pPr>
              <w:rPr>
                <w:rFonts w:ascii="Arial" w:hAnsi="Arial" w:cs="Arial"/>
              </w:rPr>
            </w:pPr>
          </w:p>
        </w:tc>
        <w:tc>
          <w:tcPr>
            <w:tcW w:w="4013" w:type="dxa"/>
            <w:shd w:val="clear" w:color="auto" w:fill="auto"/>
            <w:noWrap/>
            <w:vAlign w:val="center"/>
          </w:tcPr>
          <w:p w14:paraId="589FF3AA" w14:textId="29682A05" w:rsidR="0087005C" w:rsidRDefault="0087005C" w:rsidP="0087005C">
            <w:pPr>
              <w:rPr>
                <w:rFonts w:ascii="Arial" w:hAnsi="Arial" w:cs="Arial"/>
              </w:rPr>
            </w:pPr>
            <w:r>
              <w:rPr>
                <w:rFonts w:ascii="Arial" w:hAnsi="Arial" w:cs="Arial"/>
              </w:rPr>
              <w:t>Loads 75 MW or greater</w:t>
            </w:r>
            <w:r w:rsidR="00C0454C">
              <w:rPr>
                <w:rFonts w:ascii="Arial" w:hAnsi="Arial" w:cs="Arial"/>
              </w:rPr>
              <w:t xml:space="preserve">, </w:t>
            </w:r>
            <w:r w:rsidR="00DA63EC" w:rsidRPr="00C0454C">
              <w:rPr>
                <w:rFonts w:ascii="Arial" w:hAnsi="Arial" w:cs="Arial"/>
              </w:rPr>
              <w:t>that</w:t>
            </w:r>
            <w:r w:rsidR="00DA63EC">
              <w:rPr>
                <w:rFonts w:ascii="Arial" w:hAnsi="Arial" w:cs="Arial"/>
              </w:rPr>
              <w:t xml:space="preserve"> are going</w:t>
            </w:r>
            <w:r w:rsidR="00DA63EC" w:rsidRPr="00C0454C">
              <w:rPr>
                <w:rFonts w:ascii="Arial" w:hAnsi="Arial" w:cs="Arial"/>
              </w:rPr>
              <w:t xml:space="preserve"> or </w:t>
            </w:r>
            <w:r w:rsidR="00DA63EC">
              <w:rPr>
                <w:rFonts w:ascii="Arial" w:hAnsi="Arial" w:cs="Arial"/>
              </w:rPr>
              <w:t>have</w:t>
            </w:r>
            <w:r w:rsidR="00DA63EC" w:rsidRPr="00C0454C">
              <w:rPr>
                <w:rFonts w:ascii="Arial" w:hAnsi="Arial" w:cs="Arial"/>
              </w:rPr>
              <w:t xml:space="preserve"> gone through </w:t>
            </w:r>
            <w:r w:rsidR="00C0454C" w:rsidRPr="00C0454C">
              <w:rPr>
                <w:rFonts w:ascii="Arial" w:hAnsi="Arial" w:cs="Arial"/>
              </w:rPr>
              <w:t>the LLI process</w:t>
            </w:r>
            <w:r w:rsidR="00DA63EC">
              <w:rPr>
                <w:rFonts w:ascii="Arial" w:hAnsi="Arial" w:cs="Arial"/>
              </w:rPr>
              <w:t>,</w:t>
            </w:r>
            <w:r>
              <w:rPr>
                <w:rFonts w:ascii="Arial" w:hAnsi="Arial" w:cs="Arial"/>
              </w:rPr>
              <w:t xml:space="preserve"> connected to Transmission and not registered as either CLR or NCLR</w:t>
            </w:r>
            <w:r w:rsidR="005417B2">
              <w:rPr>
                <w:rFonts w:ascii="Arial" w:hAnsi="Arial" w:cs="Arial"/>
              </w:rPr>
              <w:t>.</w:t>
            </w:r>
          </w:p>
        </w:tc>
      </w:tr>
    </w:tbl>
    <w:p w14:paraId="0A0588F0" w14:textId="4B71E8BA" w:rsidR="004456EF" w:rsidRDefault="004456EF" w:rsidP="00082FBA">
      <w:pPr>
        <w:pStyle w:val="Title"/>
        <w:tabs>
          <w:tab w:val="left" w:pos="1170"/>
        </w:tabs>
        <w:ind w:right="360"/>
        <w:jc w:val="both"/>
      </w:pPr>
    </w:p>
    <w:p w14:paraId="6BFA0754" w14:textId="77777777" w:rsidR="004456EF" w:rsidRDefault="004456EF">
      <w:pPr>
        <w:rPr>
          <w:b/>
        </w:rPr>
      </w:pPr>
      <w:r>
        <w:br w:type="page"/>
      </w:r>
    </w:p>
    <w:p w14:paraId="3E46A50D" w14:textId="77777777" w:rsidR="007E0665" w:rsidRPr="00641053" w:rsidRDefault="007E0665" w:rsidP="007E0665">
      <w:pPr>
        <w:pStyle w:val="paragraph"/>
        <w:spacing w:before="0" w:beforeAutospacing="0" w:after="0" w:afterAutospacing="0"/>
        <w:jc w:val="center"/>
        <w:textAlignment w:val="baseline"/>
        <w:rPr>
          <w:rFonts w:ascii="Segoe UI" w:hAnsi="Segoe UI" w:cs="Segoe UI"/>
          <w:b/>
          <w:bCs/>
          <w:sz w:val="18"/>
          <w:szCs w:val="18"/>
        </w:rPr>
      </w:pPr>
      <w:r w:rsidRPr="00641053">
        <w:rPr>
          <w:rStyle w:val="normaltextrun"/>
          <w:b/>
          <w:bCs/>
          <w:sz w:val="28"/>
          <w:szCs w:val="28"/>
          <w:u w:val="single"/>
        </w:rPr>
        <w:lastRenderedPageBreak/>
        <w:t>Appendix F</w:t>
      </w:r>
      <w:r w:rsidRPr="00641053">
        <w:rPr>
          <w:rStyle w:val="eop"/>
          <w:b/>
          <w:bCs/>
          <w:sz w:val="28"/>
          <w:szCs w:val="28"/>
        </w:rPr>
        <w:t> </w:t>
      </w:r>
    </w:p>
    <w:p w14:paraId="3736CAD4" w14:textId="77777777" w:rsidR="007E0665" w:rsidRPr="00641053" w:rsidRDefault="007E0665" w:rsidP="007E0665">
      <w:pPr>
        <w:pStyle w:val="paragraph"/>
        <w:spacing w:before="0" w:beforeAutospacing="0" w:after="0" w:afterAutospacing="0"/>
        <w:ind w:right="360"/>
        <w:jc w:val="both"/>
        <w:textAlignment w:val="baseline"/>
        <w:rPr>
          <w:rFonts w:ascii="Segoe UI" w:hAnsi="Segoe UI" w:cs="Segoe UI"/>
          <w:b/>
          <w:bCs/>
          <w:sz w:val="18"/>
          <w:szCs w:val="18"/>
        </w:rPr>
      </w:pPr>
      <w:r w:rsidRPr="00641053">
        <w:rPr>
          <w:rStyle w:val="eop"/>
          <w:b/>
          <w:bCs/>
          <w:sz w:val="20"/>
          <w:szCs w:val="20"/>
        </w:rPr>
        <w:t> </w:t>
      </w:r>
    </w:p>
    <w:p w14:paraId="4C0FE5BB" w14:textId="57D6A9B7" w:rsidR="007E0665" w:rsidRPr="00641053" w:rsidRDefault="007E0665" w:rsidP="007E0665">
      <w:pPr>
        <w:pStyle w:val="paragraph"/>
        <w:spacing w:before="0" w:beforeAutospacing="0" w:after="0" w:afterAutospacing="0"/>
        <w:jc w:val="center"/>
        <w:textAlignment w:val="baseline"/>
        <w:rPr>
          <w:rFonts w:ascii="Segoe UI" w:hAnsi="Segoe UI" w:cs="Segoe UI"/>
          <w:b/>
          <w:bCs/>
          <w:sz w:val="18"/>
          <w:szCs w:val="18"/>
        </w:rPr>
      </w:pPr>
      <w:r w:rsidRPr="00641053">
        <w:rPr>
          <w:rStyle w:val="normaltextrun"/>
          <w:b/>
          <w:bCs/>
          <w:sz w:val="28"/>
          <w:szCs w:val="28"/>
          <w:u w:val="single"/>
        </w:rPr>
        <w:t>Technical Rationale for Less limiting Facilities</w:t>
      </w:r>
      <w:r w:rsidRPr="00641053">
        <w:rPr>
          <w:rStyle w:val="eop"/>
          <w:b/>
          <w:bCs/>
          <w:sz w:val="28"/>
          <w:szCs w:val="28"/>
        </w:rPr>
        <w:t> </w:t>
      </w:r>
    </w:p>
    <w:p w14:paraId="3A3A9D5D" w14:textId="0A2224BD" w:rsidR="00B420D8" w:rsidRPr="00641053" w:rsidRDefault="007E0665" w:rsidP="00641053">
      <w:pPr>
        <w:pStyle w:val="paragraph"/>
        <w:spacing w:before="0" w:beforeAutospacing="0" w:after="0" w:afterAutospacing="0"/>
        <w:textAlignment w:val="baseline"/>
      </w:pPr>
      <w:r w:rsidRPr="00641053">
        <w:rPr>
          <w:rStyle w:val="eop"/>
        </w:rPr>
        <w:t> </w:t>
      </w:r>
    </w:p>
    <w:p w14:paraId="345AB09A" w14:textId="452E3D03" w:rsidR="00B420D8" w:rsidRPr="00641053" w:rsidRDefault="00B420D8" w:rsidP="00B420D8">
      <w:pPr>
        <w:pStyle w:val="paragraph"/>
        <w:spacing w:before="0" w:beforeAutospacing="0" w:after="0" w:afterAutospacing="0"/>
        <w:textAlignment w:val="baseline"/>
        <w:rPr>
          <w:rStyle w:val="normaltextrun"/>
        </w:rPr>
      </w:pPr>
      <w:r w:rsidRPr="00641053">
        <w:rPr>
          <w:rStyle w:val="normaltextrun"/>
        </w:rPr>
        <w:t>ERCOT and TSPs shall model Facility Ratings and System steady-state voltage limits (voltage-based Facility Ratings) that are equally limiting or more limiting than operational Facility Ratings and voltage limits developed in accordance with the ERCOT System Operating Limit (SOL) Methodology for the Operations Time Horizon</w:t>
      </w:r>
      <w:r w:rsidR="00893F3E" w:rsidRPr="00641053">
        <w:rPr>
          <w:rStyle w:val="normaltextrun"/>
        </w:rPr>
        <w:t>, as represented in the MOD Base Case.</w:t>
      </w:r>
      <w:r w:rsidRPr="00641053">
        <w:rPr>
          <w:rStyle w:val="normaltextrun"/>
        </w:rPr>
        <w:t xml:space="preserve"> Facility Ratings and voltage limits include, but are not limited to, bus voltage limits, transformer ratings, line ratings, breaker ratings, and switch ratings.</w:t>
      </w:r>
    </w:p>
    <w:p w14:paraId="1635E3C8" w14:textId="77777777" w:rsidR="00B420D8" w:rsidRPr="00641053" w:rsidRDefault="00B420D8" w:rsidP="00B420D8">
      <w:pPr>
        <w:pStyle w:val="paragraph"/>
        <w:spacing w:before="0" w:beforeAutospacing="0" w:after="0" w:afterAutospacing="0"/>
        <w:textAlignment w:val="baseline"/>
        <w:rPr>
          <w:rStyle w:val="normaltextrun"/>
        </w:rPr>
      </w:pPr>
    </w:p>
    <w:p w14:paraId="2C702F59" w14:textId="11341D5B" w:rsidR="00B420D8" w:rsidRPr="00641053" w:rsidRDefault="00B420D8" w:rsidP="00B420D8">
      <w:pPr>
        <w:pStyle w:val="paragraph"/>
        <w:spacing w:before="0" w:beforeAutospacing="0" w:after="0" w:afterAutospacing="0"/>
        <w:textAlignment w:val="baseline"/>
        <w:rPr>
          <w:rStyle w:val="normaltextrun"/>
        </w:rPr>
      </w:pPr>
      <w:r w:rsidRPr="00641053">
        <w:rPr>
          <w:rStyle w:val="normaltextrun"/>
        </w:rPr>
        <w:t xml:space="preserve">ERCOT or TSPs must provide one of the following technical </w:t>
      </w:r>
      <w:proofErr w:type="gramStart"/>
      <w:r w:rsidRPr="00641053">
        <w:rPr>
          <w:rStyle w:val="normaltextrun"/>
        </w:rPr>
        <w:t>rationale</w:t>
      </w:r>
      <w:proofErr w:type="gramEnd"/>
      <w:r w:rsidRPr="00641053">
        <w:rPr>
          <w:rStyle w:val="normaltextrun"/>
        </w:rPr>
        <w:t xml:space="preserve"> to model less limiting Facility Ratings or voltage limits</w:t>
      </w:r>
      <w:r w:rsidR="00A06DC3" w:rsidRPr="00641053">
        <w:rPr>
          <w:rStyle w:val="normaltextrun"/>
        </w:rPr>
        <w:t xml:space="preserve"> in the SSWG Cases</w:t>
      </w:r>
      <w:r w:rsidRPr="00641053">
        <w:rPr>
          <w:rStyle w:val="normaltextrun"/>
        </w:rPr>
        <w:t>:</w:t>
      </w:r>
    </w:p>
    <w:p w14:paraId="66D52BF1" w14:textId="77777777" w:rsidR="00B420D8" w:rsidRPr="00536494" w:rsidRDefault="00B420D8" w:rsidP="00B420D8">
      <w:pPr>
        <w:pStyle w:val="paragraph"/>
        <w:spacing w:before="0" w:beforeAutospacing="0" w:after="0" w:afterAutospacing="0"/>
        <w:textAlignment w:val="baseline"/>
        <w:rPr>
          <w:rStyle w:val="normaltextrun"/>
          <w:color w:val="D13438"/>
          <w:u w:val="single"/>
        </w:rPr>
      </w:pPr>
    </w:p>
    <w:p w14:paraId="1B03A8C0" w14:textId="0E12711B" w:rsidR="00B420D8" w:rsidRPr="00536494" w:rsidRDefault="00A06DC3" w:rsidP="00B420D8">
      <w:pPr>
        <w:pStyle w:val="ListParagraph"/>
        <w:numPr>
          <w:ilvl w:val="0"/>
          <w:numId w:val="186"/>
        </w:numPr>
        <w:rPr>
          <w:rStyle w:val="eop"/>
          <w:sz w:val="24"/>
          <w:szCs w:val="24"/>
        </w:rPr>
      </w:pPr>
      <w:r w:rsidRPr="00641053">
        <w:rPr>
          <w:rStyle w:val="eop"/>
          <w:sz w:val="24"/>
          <w:szCs w:val="24"/>
        </w:rPr>
        <w:t>Transmission Project, for planned transmission projects that would modify transmission facilities</w:t>
      </w:r>
      <w:r w:rsidR="00B420D8" w:rsidRPr="00536494">
        <w:rPr>
          <w:rStyle w:val="eop"/>
          <w:sz w:val="24"/>
          <w:szCs w:val="24"/>
        </w:rPr>
        <w:t xml:space="preserve">. This category </w:t>
      </w:r>
      <w:r w:rsidR="00893F3E" w:rsidRPr="00536494">
        <w:rPr>
          <w:rStyle w:val="eop"/>
          <w:sz w:val="24"/>
          <w:szCs w:val="24"/>
        </w:rPr>
        <w:t xml:space="preserve">generally </w:t>
      </w:r>
      <w:r w:rsidR="00B420D8" w:rsidRPr="00536494">
        <w:rPr>
          <w:rStyle w:val="eop"/>
          <w:sz w:val="24"/>
          <w:szCs w:val="24"/>
        </w:rPr>
        <w:t>applies to the following PMCR types:</w:t>
      </w:r>
    </w:p>
    <w:p w14:paraId="766D8C50" w14:textId="77777777" w:rsidR="00B420D8" w:rsidRPr="00536494" w:rsidRDefault="00B420D8" w:rsidP="00B420D8">
      <w:pPr>
        <w:pStyle w:val="ListParagraph"/>
        <w:numPr>
          <w:ilvl w:val="1"/>
          <w:numId w:val="186"/>
        </w:numPr>
        <w:rPr>
          <w:rStyle w:val="eop"/>
          <w:sz w:val="24"/>
          <w:szCs w:val="24"/>
        </w:rPr>
      </w:pPr>
      <w:r w:rsidRPr="00536494">
        <w:rPr>
          <w:rStyle w:val="eop"/>
          <w:sz w:val="24"/>
          <w:szCs w:val="24"/>
        </w:rPr>
        <w:t>Tier 1, 2, 3, &amp; 4</w:t>
      </w:r>
    </w:p>
    <w:p w14:paraId="63ACCC9A" w14:textId="77777777" w:rsidR="00B420D8" w:rsidRPr="00536494" w:rsidRDefault="00B420D8" w:rsidP="00B420D8">
      <w:pPr>
        <w:pStyle w:val="ListParagraph"/>
        <w:numPr>
          <w:ilvl w:val="1"/>
          <w:numId w:val="186"/>
        </w:numPr>
        <w:rPr>
          <w:rStyle w:val="eop"/>
          <w:sz w:val="24"/>
          <w:szCs w:val="24"/>
        </w:rPr>
      </w:pPr>
      <w:proofErr w:type="spellStart"/>
      <w:r w:rsidRPr="00536494">
        <w:rPr>
          <w:rStyle w:val="eop"/>
          <w:sz w:val="24"/>
          <w:szCs w:val="24"/>
        </w:rPr>
        <w:t>No_TPIT</w:t>
      </w:r>
      <w:proofErr w:type="spellEnd"/>
    </w:p>
    <w:p w14:paraId="77320D61" w14:textId="77777777" w:rsidR="00B420D8" w:rsidRPr="00536494" w:rsidRDefault="00B420D8" w:rsidP="00B420D8">
      <w:pPr>
        <w:pStyle w:val="ListParagraph"/>
        <w:numPr>
          <w:ilvl w:val="1"/>
          <w:numId w:val="186"/>
        </w:numPr>
        <w:rPr>
          <w:rStyle w:val="eop"/>
          <w:sz w:val="24"/>
          <w:szCs w:val="24"/>
        </w:rPr>
      </w:pPr>
      <w:r w:rsidRPr="00536494">
        <w:rPr>
          <w:rStyle w:val="eop"/>
          <w:sz w:val="24"/>
          <w:szCs w:val="24"/>
        </w:rPr>
        <w:t>Generation Interconnection</w:t>
      </w:r>
    </w:p>
    <w:p w14:paraId="56382F7C" w14:textId="6998B8B4" w:rsidR="00B420D8" w:rsidRPr="00536494" w:rsidRDefault="00B420D8" w:rsidP="00B420D8">
      <w:pPr>
        <w:pStyle w:val="ListParagraph"/>
        <w:numPr>
          <w:ilvl w:val="0"/>
          <w:numId w:val="186"/>
        </w:numPr>
        <w:rPr>
          <w:rStyle w:val="eop"/>
          <w:sz w:val="24"/>
          <w:szCs w:val="24"/>
        </w:rPr>
      </w:pPr>
      <w:r w:rsidRPr="00536494">
        <w:rPr>
          <w:rStyle w:val="eop"/>
          <w:sz w:val="24"/>
          <w:szCs w:val="24"/>
        </w:rPr>
        <w:t xml:space="preserve">Data Corrections, for modeling adjustments to correct errors that cannot be corrected in the operational Facility Rating or voltage limit. This category </w:t>
      </w:r>
      <w:r w:rsidR="00893F3E" w:rsidRPr="00536494">
        <w:rPr>
          <w:rStyle w:val="eop"/>
          <w:sz w:val="24"/>
          <w:szCs w:val="24"/>
        </w:rPr>
        <w:t xml:space="preserve">generally </w:t>
      </w:r>
      <w:r w:rsidRPr="00536494">
        <w:rPr>
          <w:rStyle w:val="eop"/>
          <w:sz w:val="24"/>
          <w:szCs w:val="24"/>
        </w:rPr>
        <w:t>applies to the following PMCR type:</w:t>
      </w:r>
    </w:p>
    <w:p w14:paraId="44827B98" w14:textId="77777777" w:rsidR="00B420D8" w:rsidRPr="00536494" w:rsidRDefault="00B420D8" w:rsidP="00B420D8">
      <w:pPr>
        <w:pStyle w:val="ListParagraph"/>
        <w:numPr>
          <w:ilvl w:val="1"/>
          <w:numId w:val="186"/>
        </w:numPr>
        <w:rPr>
          <w:rStyle w:val="eop"/>
          <w:sz w:val="24"/>
          <w:szCs w:val="24"/>
        </w:rPr>
      </w:pPr>
      <w:proofErr w:type="spellStart"/>
      <w:r w:rsidRPr="00536494">
        <w:rPr>
          <w:rStyle w:val="eop"/>
          <w:sz w:val="24"/>
          <w:szCs w:val="24"/>
        </w:rPr>
        <w:t>Standard_PMCR</w:t>
      </w:r>
      <w:proofErr w:type="spellEnd"/>
    </w:p>
    <w:p w14:paraId="5CCC3E00" w14:textId="61C7D065" w:rsidR="00B420D8" w:rsidRPr="00536494" w:rsidRDefault="00B420D8" w:rsidP="00B420D8">
      <w:pPr>
        <w:pStyle w:val="ListParagraph"/>
        <w:numPr>
          <w:ilvl w:val="0"/>
          <w:numId w:val="186"/>
        </w:numPr>
        <w:rPr>
          <w:rStyle w:val="eop"/>
          <w:sz w:val="24"/>
          <w:szCs w:val="24"/>
        </w:rPr>
      </w:pPr>
      <w:r w:rsidRPr="00536494">
        <w:rPr>
          <w:rStyle w:val="eop"/>
          <w:sz w:val="24"/>
          <w:szCs w:val="24"/>
        </w:rPr>
        <w:t>Data Updates, for data quality checks and updates for in-service equipment and to reflect as-built Facilities. This category</w:t>
      </w:r>
      <w:r w:rsidR="00893F3E" w:rsidRPr="00536494">
        <w:rPr>
          <w:rStyle w:val="eop"/>
          <w:sz w:val="24"/>
          <w:szCs w:val="24"/>
        </w:rPr>
        <w:t xml:space="preserve"> generally</w:t>
      </w:r>
      <w:r w:rsidRPr="00536494">
        <w:rPr>
          <w:rStyle w:val="eop"/>
          <w:sz w:val="24"/>
          <w:szCs w:val="24"/>
        </w:rPr>
        <w:t xml:space="preserve"> applies to the following PMCR types:</w:t>
      </w:r>
    </w:p>
    <w:p w14:paraId="2273604A" w14:textId="77777777" w:rsidR="00B420D8" w:rsidRPr="00536494" w:rsidRDefault="00B420D8" w:rsidP="00B420D8">
      <w:pPr>
        <w:pStyle w:val="ListParagraph"/>
        <w:numPr>
          <w:ilvl w:val="1"/>
          <w:numId w:val="186"/>
        </w:numPr>
        <w:rPr>
          <w:rStyle w:val="eop"/>
          <w:sz w:val="24"/>
          <w:szCs w:val="24"/>
        </w:rPr>
      </w:pPr>
      <w:proofErr w:type="spellStart"/>
      <w:r w:rsidRPr="00536494">
        <w:rPr>
          <w:rStyle w:val="eop"/>
          <w:sz w:val="24"/>
          <w:szCs w:val="24"/>
        </w:rPr>
        <w:t>NOMCR_Pending</w:t>
      </w:r>
      <w:proofErr w:type="spellEnd"/>
    </w:p>
    <w:p w14:paraId="3F41CC00" w14:textId="77777777" w:rsidR="00B420D8" w:rsidRPr="00536494" w:rsidRDefault="00B420D8" w:rsidP="00B420D8">
      <w:pPr>
        <w:pStyle w:val="ListParagraph"/>
        <w:numPr>
          <w:ilvl w:val="1"/>
          <w:numId w:val="186"/>
        </w:numPr>
        <w:rPr>
          <w:rStyle w:val="eop"/>
          <w:sz w:val="24"/>
          <w:szCs w:val="24"/>
        </w:rPr>
      </w:pPr>
      <w:proofErr w:type="spellStart"/>
      <w:r w:rsidRPr="00536494">
        <w:rPr>
          <w:rStyle w:val="eop"/>
          <w:sz w:val="24"/>
          <w:szCs w:val="24"/>
        </w:rPr>
        <w:t>NOMCR_Submitted</w:t>
      </w:r>
      <w:proofErr w:type="spellEnd"/>
    </w:p>
    <w:p w14:paraId="5A3C0306" w14:textId="77777777" w:rsidR="00B420D8" w:rsidRPr="00536494" w:rsidRDefault="00B420D8" w:rsidP="00B420D8">
      <w:pPr>
        <w:pStyle w:val="ListParagraph"/>
        <w:numPr>
          <w:ilvl w:val="0"/>
          <w:numId w:val="186"/>
        </w:numPr>
        <w:rPr>
          <w:rStyle w:val="eop"/>
          <w:sz w:val="24"/>
          <w:szCs w:val="24"/>
        </w:rPr>
      </w:pPr>
      <w:r w:rsidRPr="00536494">
        <w:rPr>
          <w:rStyle w:val="eop"/>
          <w:sz w:val="24"/>
          <w:szCs w:val="24"/>
        </w:rPr>
        <w:t>Other, for technical rationale that is not in one of the above categories</w:t>
      </w:r>
    </w:p>
    <w:p w14:paraId="156CA6B5" w14:textId="4334AA30" w:rsidR="00D6395D" w:rsidDel="00641186" w:rsidRDefault="00D6395D">
      <w:pPr>
        <w:rPr>
          <w:ins w:id="626" w:author="Walker, Zach" w:date="2025-06-16T15:31:00Z"/>
          <w:del w:id="627" w:author="Walker, Zachary" w:date="2025-08-14T10:26:00Z"/>
          <w:b/>
        </w:rPr>
      </w:pPr>
      <w:ins w:id="628" w:author="Walker, Zach" w:date="2025-06-16T15:31:00Z">
        <w:del w:id="629" w:author="Walker, Zachary" w:date="2025-08-14T10:26:00Z">
          <w:r w:rsidDel="00641186">
            <w:br w:type="page"/>
          </w:r>
        </w:del>
      </w:ins>
    </w:p>
    <w:p w14:paraId="500B3240" w14:textId="77777777" w:rsidR="00D6395D" w:rsidRPr="00641053" w:rsidRDefault="00D6395D">
      <w:pPr>
        <w:rPr>
          <w:ins w:id="630" w:author="Walker, Zach" w:date="2025-06-16T15:31:00Z"/>
          <w:rFonts w:ascii="Segoe UI" w:hAnsi="Segoe UI" w:cs="Segoe UI"/>
          <w:sz w:val="18"/>
          <w:szCs w:val="18"/>
        </w:rPr>
        <w:pPrChange w:id="631" w:author="Walker, Zachary" w:date="2025-08-14T10:26:00Z">
          <w:pPr>
            <w:pStyle w:val="paragraph"/>
            <w:spacing w:before="0" w:beforeAutospacing="0" w:after="0" w:afterAutospacing="0"/>
            <w:jc w:val="center"/>
            <w:textAlignment w:val="baseline"/>
          </w:pPr>
        </w:pPrChange>
      </w:pPr>
      <w:ins w:id="632" w:author="Walker, Zach" w:date="2025-06-16T15:31:00Z">
        <w:del w:id="633" w:author="Walker, Zachary" w:date="2025-08-14T10:26:00Z">
          <w:r w:rsidRPr="00641053" w:rsidDel="00641186">
            <w:rPr>
              <w:rStyle w:val="normaltextrun"/>
              <w:b/>
              <w:bCs/>
              <w:sz w:val="28"/>
              <w:szCs w:val="28"/>
              <w:u w:val="single"/>
            </w:rPr>
            <w:delText xml:space="preserve">Appendix </w:delText>
          </w:r>
          <w:r w:rsidDel="00641186">
            <w:rPr>
              <w:rStyle w:val="normaltextrun"/>
              <w:b/>
              <w:bCs/>
              <w:sz w:val="28"/>
              <w:szCs w:val="28"/>
              <w:u w:val="single"/>
            </w:rPr>
            <w:delText>G</w:delText>
          </w:r>
          <w:r w:rsidRPr="00641053" w:rsidDel="00641186">
            <w:rPr>
              <w:rStyle w:val="eop"/>
              <w:b/>
              <w:bCs/>
              <w:sz w:val="28"/>
              <w:szCs w:val="28"/>
            </w:rPr>
            <w:delText> </w:delText>
          </w:r>
        </w:del>
      </w:ins>
    </w:p>
    <w:p w14:paraId="58939A1D" w14:textId="77777777" w:rsidR="00D6395D" w:rsidRPr="00641053" w:rsidRDefault="00D6395D" w:rsidP="00D6395D">
      <w:pPr>
        <w:pStyle w:val="paragraph"/>
        <w:spacing w:before="0" w:beforeAutospacing="0" w:after="0" w:afterAutospacing="0"/>
        <w:ind w:right="360"/>
        <w:jc w:val="both"/>
        <w:textAlignment w:val="baseline"/>
        <w:rPr>
          <w:ins w:id="634" w:author="Walker, Zach" w:date="2025-06-16T15:31:00Z"/>
          <w:rFonts w:ascii="Segoe UI" w:hAnsi="Segoe UI" w:cs="Segoe UI"/>
          <w:b/>
          <w:bCs/>
          <w:sz w:val="18"/>
          <w:szCs w:val="18"/>
        </w:rPr>
      </w:pPr>
      <w:ins w:id="635" w:author="Walker, Zach" w:date="2025-06-16T15:31:00Z">
        <w:r w:rsidRPr="00641053">
          <w:rPr>
            <w:rStyle w:val="eop"/>
            <w:b/>
            <w:bCs/>
            <w:sz w:val="20"/>
            <w:szCs w:val="20"/>
          </w:rPr>
          <w:t> </w:t>
        </w:r>
      </w:ins>
    </w:p>
    <w:p w14:paraId="318C34B6" w14:textId="4D9F310F" w:rsidR="00D6395D" w:rsidRPr="00641053" w:rsidDel="00C176D7" w:rsidRDefault="00D6395D" w:rsidP="00D6395D">
      <w:pPr>
        <w:pStyle w:val="paragraph"/>
        <w:spacing w:before="0" w:beforeAutospacing="0" w:after="0" w:afterAutospacing="0"/>
        <w:jc w:val="center"/>
        <w:textAlignment w:val="baseline"/>
        <w:rPr>
          <w:ins w:id="636" w:author="Walker, Zach" w:date="2025-06-16T15:31:00Z"/>
          <w:del w:id="637" w:author="Andrew Hamann" w:date="2025-07-29T18:55:00Z"/>
          <w:rFonts w:ascii="Segoe UI" w:hAnsi="Segoe UI" w:cs="Segoe UI"/>
          <w:b/>
          <w:bCs/>
          <w:sz w:val="18"/>
          <w:szCs w:val="18"/>
        </w:rPr>
      </w:pPr>
      <w:ins w:id="638" w:author="Walker, Zach" w:date="2025-06-16T15:31:00Z">
        <w:del w:id="639" w:author="Andrew Hamann" w:date="2025-07-29T18:55:00Z">
          <w:r w:rsidDel="00C176D7">
            <w:rPr>
              <w:rStyle w:val="normaltextrun"/>
              <w:b/>
              <w:bCs/>
              <w:sz w:val="28"/>
              <w:szCs w:val="28"/>
              <w:u w:val="single"/>
            </w:rPr>
            <w:delText xml:space="preserve">Peak </w:delText>
          </w:r>
        </w:del>
      </w:ins>
      <w:ins w:id="640" w:author="Walker, Zach" w:date="2025-06-28T10:32:00Z">
        <w:del w:id="641" w:author="Andrew Hamann" w:date="2025-07-29T18:55:00Z">
          <w:r w:rsidR="00ED64EC" w:rsidDel="00C176D7">
            <w:rPr>
              <w:rStyle w:val="normaltextrun"/>
              <w:b/>
              <w:bCs/>
              <w:sz w:val="28"/>
              <w:szCs w:val="28"/>
              <w:u w:val="single"/>
            </w:rPr>
            <w:delText xml:space="preserve">Net Load </w:delText>
          </w:r>
        </w:del>
      </w:ins>
      <w:ins w:id="642" w:author="Walker, Zach" w:date="2025-06-16T15:31:00Z">
        <w:del w:id="643" w:author="Andrew Hamann" w:date="2025-07-29T18:55:00Z">
          <w:r w:rsidDel="00C176D7">
            <w:rPr>
              <w:rStyle w:val="normaltextrun"/>
              <w:b/>
              <w:bCs/>
              <w:sz w:val="28"/>
              <w:szCs w:val="28"/>
              <w:u w:val="single"/>
            </w:rPr>
            <w:delText>Case Build Process</w:delText>
          </w:r>
        </w:del>
      </w:ins>
    </w:p>
    <w:p w14:paraId="6ACEEC5A" w14:textId="5365BF2D" w:rsidR="00D6395D" w:rsidRPr="00641053" w:rsidDel="00C176D7" w:rsidRDefault="00D6395D" w:rsidP="00D6395D">
      <w:pPr>
        <w:pStyle w:val="paragraph"/>
        <w:spacing w:before="0" w:beforeAutospacing="0" w:after="0" w:afterAutospacing="0"/>
        <w:textAlignment w:val="baseline"/>
        <w:rPr>
          <w:ins w:id="644" w:author="Walker, Zach" w:date="2025-06-16T15:31:00Z"/>
          <w:del w:id="645" w:author="Andrew Hamann" w:date="2025-07-29T18:55:00Z"/>
        </w:rPr>
      </w:pPr>
      <w:ins w:id="646" w:author="Walker, Zach" w:date="2025-06-16T15:31:00Z">
        <w:del w:id="647" w:author="Andrew Hamann" w:date="2025-07-29T18:55:00Z">
          <w:r w:rsidRPr="00641053" w:rsidDel="00C176D7">
            <w:rPr>
              <w:rStyle w:val="eop"/>
            </w:rPr>
            <w:delText> </w:delText>
          </w:r>
        </w:del>
      </w:ins>
    </w:p>
    <w:p w14:paraId="1F4E286A" w14:textId="246AE98A" w:rsidR="00D6395D" w:rsidRPr="00081E4F" w:rsidDel="00E22441" w:rsidRDefault="00D6395D" w:rsidP="00D6395D">
      <w:pPr>
        <w:pStyle w:val="ListParagraph"/>
        <w:numPr>
          <w:ilvl w:val="0"/>
          <w:numId w:val="203"/>
        </w:numPr>
        <w:rPr>
          <w:ins w:id="648" w:author="Walker, Zach" w:date="2025-06-16T15:31:00Z"/>
          <w:del w:id="649" w:author="Andrew Hamann" w:date="2025-07-29T18:18:00Z"/>
          <w:rStyle w:val="eop"/>
          <w:b/>
          <w:bCs/>
          <w:sz w:val="24"/>
          <w:szCs w:val="24"/>
        </w:rPr>
      </w:pPr>
      <w:ins w:id="650" w:author="Walker, Zach" w:date="2025-06-16T15:31:00Z">
        <w:del w:id="651" w:author="Andrew Hamann" w:date="2025-07-29T18:18:00Z">
          <w:r w:rsidRPr="00081E4F" w:rsidDel="00E22441">
            <w:rPr>
              <w:rStyle w:val="eop"/>
              <w:b/>
              <w:bCs/>
              <w:sz w:val="24"/>
              <w:szCs w:val="24"/>
            </w:rPr>
            <w:delText>Near - Term Peak</w:delText>
          </w:r>
        </w:del>
      </w:ins>
      <w:ins w:id="652" w:author="Walker, Zach" w:date="2025-06-28T10:32:00Z">
        <w:del w:id="653" w:author="Andrew Hamann" w:date="2025-07-29T18:18:00Z">
          <w:r w:rsidR="00ED64EC" w:rsidDel="00E22441">
            <w:rPr>
              <w:rStyle w:val="eop"/>
              <w:b/>
              <w:bCs/>
              <w:sz w:val="24"/>
              <w:szCs w:val="24"/>
            </w:rPr>
            <w:delText xml:space="preserve"> Net Load</w:delText>
          </w:r>
        </w:del>
      </w:ins>
      <w:ins w:id="654" w:author="Walker, Zach" w:date="2025-06-16T15:31:00Z">
        <w:del w:id="655" w:author="Andrew Hamann" w:date="2025-07-29T18:18:00Z">
          <w:r w:rsidRPr="00081E4F" w:rsidDel="00E22441">
            <w:rPr>
              <w:rStyle w:val="eop"/>
              <w:b/>
              <w:bCs/>
              <w:sz w:val="24"/>
              <w:szCs w:val="24"/>
            </w:rPr>
            <w:delText xml:space="preserve"> (N</w:delText>
          </w:r>
        </w:del>
      </w:ins>
      <w:ins w:id="656" w:author="Walker, Zach" w:date="2025-06-28T10:33:00Z">
        <w:del w:id="657" w:author="Andrew Hamann" w:date="2025-07-29T18:18:00Z">
          <w:r w:rsidR="00ED64EC" w:rsidDel="00E22441">
            <w:rPr>
              <w:rStyle w:val="eop"/>
              <w:b/>
              <w:bCs/>
              <w:sz w:val="24"/>
              <w:szCs w:val="24"/>
            </w:rPr>
            <w:delText>PNL</w:delText>
          </w:r>
        </w:del>
      </w:ins>
      <w:ins w:id="658" w:author="Walker, Zach" w:date="2025-06-16T15:31:00Z">
        <w:del w:id="659" w:author="Andrew Hamann" w:date="2025-07-29T18:18:00Z">
          <w:r w:rsidRPr="00081E4F" w:rsidDel="00E22441">
            <w:rPr>
              <w:rStyle w:val="eop"/>
              <w:b/>
              <w:bCs/>
              <w:sz w:val="24"/>
              <w:szCs w:val="24"/>
            </w:rPr>
            <w:delText>):</w:delText>
          </w:r>
        </w:del>
      </w:ins>
    </w:p>
    <w:p w14:paraId="14713DC2" w14:textId="48C59327" w:rsidR="00D6395D" w:rsidDel="00E22441" w:rsidRDefault="00D6395D" w:rsidP="00D6395D">
      <w:pPr>
        <w:pStyle w:val="ListParagraph"/>
        <w:numPr>
          <w:ilvl w:val="1"/>
          <w:numId w:val="203"/>
        </w:numPr>
        <w:spacing w:after="160" w:line="256" w:lineRule="auto"/>
        <w:contextualSpacing/>
        <w:rPr>
          <w:ins w:id="660" w:author="Walker, Zach" w:date="2025-06-16T15:31:00Z"/>
          <w:del w:id="661" w:author="Andrew Hamann" w:date="2025-07-29T18:18:00Z"/>
        </w:rPr>
      </w:pPr>
      <w:ins w:id="662" w:author="Walker, Zach" w:date="2025-06-16T15:31:00Z">
        <w:del w:id="663" w:author="Andrew Hamann" w:date="2025-07-29T18:18:00Z">
          <w:r w:rsidDel="00E22441">
            <w:delText>Topology</w:delText>
          </w:r>
        </w:del>
      </w:ins>
    </w:p>
    <w:p w14:paraId="78EBD0E0" w14:textId="65193154" w:rsidR="00ED64EC" w:rsidDel="00E22441" w:rsidRDefault="00D6395D" w:rsidP="00ED64EC">
      <w:pPr>
        <w:pStyle w:val="ListParagraph"/>
        <w:numPr>
          <w:ilvl w:val="2"/>
          <w:numId w:val="203"/>
        </w:numPr>
        <w:spacing w:after="160" w:line="256" w:lineRule="auto"/>
        <w:contextualSpacing/>
        <w:rPr>
          <w:ins w:id="664" w:author="Walker, Zach" w:date="2025-06-28T10:32:00Z"/>
          <w:del w:id="665" w:author="Andrew Hamann" w:date="2025-07-29T18:18:00Z"/>
        </w:rPr>
      </w:pPr>
      <w:ins w:id="666" w:author="Walker, Zach" w:date="2025-06-16T15:31:00Z">
        <w:del w:id="667" w:author="Andrew Hamann" w:date="2025-07-29T18:18:00Z">
          <w:r w:rsidDel="00E22441">
            <w:delText>Use the topology as of July 1, YR+2</w:delText>
          </w:r>
        </w:del>
      </w:ins>
    </w:p>
    <w:p w14:paraId="749D17D9" w14:textId="44794BE2" w:rsidR="00ED64EC" w:rsidDel="00E22441" w:rsidRDefault="00ED64EC" w:rsidP="00ED64EC">
      <w:pPr>
        <w:pStyle w:val="ListParagraph"/>
        <w:numPr>
          <w:ilvl w:val="1"/>
          <w:numId w:val="203"/>
        </w:numPr>
        <w:spacing w:after="160" w:line="256" w:lineRule="auto"/>
        <w:contextualSpacing/>
        <w:rPr>
          <w:ins w:id="668" w:author="Walker, Zach" w:date="2025-06-28T10:32:00Z"/>
          <w:del w:id="669" w:author="Andrew Hamann" w:date="2025-07-29T18:18:00Z"/>
        </w:rPr>
      </w:pPr>
      <w:ins w:id="670" w:author="Walker, Zach" w:date="2025-06-28T10:32:00Z">
        <w:del w:id="671" w:author="Andrew Hamann" w:date="2025-07-29T18:18:00Z">
          <w:r w:rsidDel="00E22441">
            <w:delText>Load</w:delText>
          </w:r>
        </w:del>
      </w:ins>
    </w:p>
    <w:p w14:paraId="70213DE3" w14:textId="2FDFC25C" w:rsidR="00ED64EC" w:rsidDel="00E22441" w:rsidRDefault="00ED64EC" w:rsidP="00ED64EC">
      <w:pPr>
        <w:pStyle w:val="ListParagraph"/>
        <w:numPr>
          <w:ilvl w:val="2"/>
          <w:numId w:val="203"/>
        </w:numPr>
        <w:spacing w:after="160" w:line="256" w:lineRule="auto"/>
        <w:contextualSpacing/>
        <w:rPr>
          <w:ins w:id="672" w:author="Walker, Zach" w:date="2025-06-28T10:36:00Z"/>
          <w:del w:id="673" w:author="Andrew Hamann" w:date="2025-07-29T18:18:00Z"/>
        </w:rPr>
      </w:pPr>
      <w:ins w:id="674" w:author="Walker, Zach" w:date="2025-06-28T10:36:00Z">
        <w:del w:id="675" w:author="Andrew Hamann" w:date="2025-07-29T18:18:00Z">
          <w:r w:rsidDel="00E22441">
            <w:delText>Find most updated Capacity Demand and Reserves (CDR) Report</w:delText>
          </w:r>
        </w:del>
      </w:ins>
    </w:p>
    <w:p w14:paraId="46502E57" w14:textId="26CC5F3B" w:rsidR="00ED64EC" w:rsidDel="00E22441" w:rsidRDefault="00ED64EC" w:rsidP="00ED64EC">
      <w:pPr>
        <w:pStyle w:val="ListParagraph"/>
        <w:numPr>
          <w:ilvl w:val="3"/>
          <w:numId w:val="203"/>
        </w:numPr>
        <w:spacing w:after="160" w:line="256" w:lineRule="auto"/>
        <w:contextualSpacing/>
        <w:rPr>
          <w:ins w:id="676" w:author="Walker, Zach" w:date="2025-06-28T10:36:00Z"/>
          <w:del w:id="677" w:author="Andrew Hamann" w:date="2025-07-29T18:18:00Z"/>
        </w:rPr>
      </w:pPr>
      <w:ins w:id="678" w:author="Walker, Zach" w:date="2025-06-28T10:36:00Z">
        <w:del w:id="679" w:author="Andrew Hamann" w:date="2025-07-29T18:18:00Z">
          <w:r w:rsidRPr="00510823" w:rsidDel="00E22441">
            <w:delText>https://www.ercot.com/gridinfo/resource</w:delText>
          </w:r>
          <w:r w:rsidDel="00E22441">
            <w:delText xml:space="preserve"> </w:delText>
          </w:r>
        </w:del>
      </w:ins>
    </w:p>
    <w:p w14:paraId="62A50798" w14:textId="11783ED0" w:rsidR="00ED64EC" w:rsidDel="00E22441" w:rsidRDefault="00ED64EC" w:rsidP="00ED64EC">
      <w:pPr>
        <w:pStyle w:val="ListParagraph"/>
        <w:numPr>
          <w:ilvl w:val="2"/>
          <w:numId w:val="203"/>
        </w:numPr>
        <w:rPr>
          <w:ins w:id="680" w:author="Walker, Zach" w:date="2025-06-28T10:38:00Z"/>
          <w:del w:id="681" w:author="Andrew Hamann" w:date="2025-07-29T18:18:00Z"/>
        </w:rPr>
      </w:pPr>
      <w:ins w:id="682" w:author="Walker, Zach" w:date="2025-06-28T10:37:00Z">
        <w:del w:id="683" w:author="Andrew Hamann" w:date="2025-07-29T18:18:00Z">
          <w:r w:rsidDel="00E22441">
            <w:delText xml:space="preserve">Obtain the total expected system </w:delText>
          </w:r>
        </w:del>
      </w:ins>
      <w:ins w:id="684" w:author="Walker, Zach" w:date="2025-06-28T10:38:00Z">
        <w:del w:id="685" w:author="Andrew Hamann" w:date="2025-07-29T18:18:00Z">
          <w:r w:rsidDel="00E22441">
            <w:delText>Total Seasonal Load</w:delText>
          </w:r>
        </w:del>
      </w:ins>
      <w:ins w:id="686" w:author="Walker, Zach" w:date="2025-06-28T10:37:00Z">
        <w:del w:id="687" w:author="Andrew Hamann" w:date="2025-07-29T18:18:00Z">
          <w:r w:rsidDel="00E22441">
            <w:delText xml:space="preserve"> at the Peak Net Load Hour</w:delText>
          </w:r>
        </w:del>
      </w:ins>
      <w:ins w:id="688" w:author="Walker, Zach" w:date="2025-06-28T10:38:00Z">
        <w:del w:id="689" w:author="Andrew Hamann" w:date="2025-07-29T18:18:00Z">
          <w:r w:rsidDel="00E22441">
            <w:delText>,</w:delText>
          </w:r>
        </w:del>
      </w:ins>
      <w:ins w:id="690" w:author="Walker, Zach" w:date="2025-06-28T10:37:00Z">
        <w:del w:id="691" w:author="Andrew Hamann" w:date="2025-07-29T18:18:00Z">
          <w:r w:rsidDel="00E22441">
            <w:delText xml:space="preserve"> YR+2</w:delText>
          </w:r>
        </w:del>
      </w:ins>
      <w:ins w:id="692" w:author="Walker, Zach" w:date="2025-06-28T10:38:00Z">
        <w:del w:id="693" w:author="Andrew Hamann" w:date="2025-07-29T18:18:00Z">
          <w:r w:rsidDel="00E22441">
            <w:delText xml:space="preserve">, from the “Seasonal Summary” Tab </w:delText>
          </w:r>
        </w:del>
      </w:ins>
    </w:p>
    <w:p w14:paraId="2666C5D1" w14:textId="01315AFC" w:rsidR="00ED64EC" w:rsidDel="00E22441" w:rsidRDefault="00ED64EC" w:rsidP="00ED64EC">
      <w:pPr>
        <w:pStyle w:val="ListParagraph"/>
        <w:numPr>
          <w:ilvl w:val="2"/>
          <w:numId w:val="203"/>
        </w:numPr>
        <w:rPr>
          <w:ins w:id="694" w:author="Walker, Zach" w:date="2025-06-28T10:36:00Z"/>
          <w:del w:id="695" w:author="Andrew Hamann" w:date="2025-07-29T18:18:00Z"/>
        </w:rPr>
      </w:pPr>
      <w:ins w:id="696" w:author="Walker, Zach" w:date="2025-06-28T10:38:00Z">
        <w:del w:id="697" w:author="Andrew Hamann" w:date="2025-07-29T18:18:00Z">
          <w:r w:rsidDel="00E22441">
            <w:delText xml:space="preserve">The </w:delText>
          </w:r>
        </w:del>
      </w:ins>
      <w:ins w:id="698" w:author="Walker, Zach" w:date="2025-06-28T10:39:00Z">
        <w:del w:id="699" w:author="Andrew Hamann" w:date="2025-07-29T18:18:00Z">
          <w:r w:rsidDel="00E22441">
            <w:delText>Total Seasonal Load will be the total load level for the case</w:delText>
          </w:r>
        </w:del>
      </w:ins>
    </w:p>
    <w:p w14:paraId="49A8E6B4" w14:textId="52B8DEDE" w:rsidR="00ED64EC" w:rsidDel="00E22441" w:rsidRDefault="00ED64EC" w:rsidP="00ED64EC">
      <w:pPr>
        <w:pStyle w:val="ListParagraph"/>
        <w:numPr>
          <w:ilvl w:val="2"/>
          <w:numId w:val="203"/>
        </w:numPr>
        <w:rPr>
          <w:ins w:id="700" w:author="Walker, Zach" w:date="2025-06-28T10:32:00Z"/>
          <w:del w:id="701" w:author="Andrew Hamann" w:date="2025-07-29T18:18:00Z"/>
        </w:rPr>
      </w:pPr>
      <w:ins w:id="702" w:author="Walker, Zach" w:date="2025-06-28T10:32:00Z">
        <w:del w:id="703" w:author="Andrew Hamann" w:date="2025-07-29T18:18:00Z">
          <w:r w:rsidRPr="00135A3F" w:rsidDel="00E22441">
            <w:delText>Assuming the total generation will equal the total load level+loss for</w:delText>
          </w:r>
          <w:r w:rsidDel="00E22441">
            <w:delText xml:space="preserve"> </w:delText>
          </w:r>
        </w:del>
      </w:ins>
      <w:ins w:id="704" w:author="Walker, Zach" w:date="2025-06-28T10:39:00Z">
        <w:del w:id="705" w:author="Andrew Hamann" w:date="2025-07-29T18:18:00Z">
          <w:r w:rsidDel="00E22441">
            <w:delText>NPNL</w:delText>
          </w:r>
        </w:del>
      </w:ins>
    </w:p>
    <w:p w14:paraId="6FA75F6E" w14:textId="2D17FFA6" w:rsidR="00ED64EC" w:rsidDel="00E22441" w:rsidRDefault="00ED64EC" w:rsidP="00ED64EC">
      <w:pPr>
        <w:pStyle w:val="ListParagraph"/>
        <w:numPr>
          <w:ilvl w:val="2"/>
          <w:numId w:val="203"/>
        </w:numPr>
        <w:rPr>
          <w:ins w:id="706" w:author="Walker, Zach" w:date="2025-06-28T10:32:00Z"/>
          <w:del w:id="707" w:author="Andrew Hamann" w:date="2025-07-29T18:18:00Z"/>
        </w:rPr>
      </w:pPr>
      <w:ins w:id="708" w:author="Walker, Zach" w:date="2025-06-28T10:32:00Z">
        <w:del w:id="709" w:author="Andrew Hamann" w:date="2025-07-29T18:18:00Z">
          <w:r w:rsidRPr="00135A3F" w:rsidDel="00E22441">
            <w:delText xml:space="preserve"> </w:delText>
          </w:r>
          <w:r w:rsidDel="00E22441">
            <w:delText>U</w:delText>
          </w:r>
          <w:r w:rsidRPr="00135A3F" w:rsidDel="00E22441">
            <w:delText xml:space="preserve">se the load/load+loss ratio from the solved SUM case to determine the load level for the </w:delText>
          </w:r>
          <w:r w:rsidDel="00E22441">
            <w:delText>N</w:delText>
          </w:r>
        </w:del>
      </w:ins>
      <w:ins w:id="710" w:author="Walker, Zach" w:date="2025-06-28T10:39:00Z">
        <w:del w:id="711" w:author="Andrew Hamann" w:date="2025-07-29T18:18:00Z">
          <w:r w:rsidDel="00E22441">
            <w:delText>PNL</w:delText>
          </w:r>
        </w:del>
      </w:ins>
      <w:ins w:id="712" w:author="Walker, Zach" w:date="2025-06-28T10:32:00Z">
        <w:del w:id="713" w:author="Andrew Hamann" w:date="2025-07-29T18:18:00Z">
          <w:r w:rsidRPr="00135A3F" w:rsidDel="00E22441">
            <w:delText xml:space="preserve"> case </w:delText>
          </w:r>
        </w:del>
      </w:ins>
    </w:p>
    <w:p w14:paraId="68A748B4" w14:textId="05AE1D9B" w:rsidR="00ED64EC" w:rsidDel="00E22441" w:rsidRDefault="00ED64EC" w:rsidP="00FB0165">
      <w:pPr>
        <w:pStyle w:val="ListParagraph"/>
        <w:numPr>
          <w:ilvl w:val="2"/>
          <w:numId w:val="203"/>
        </w:numPr>
        <w:rPr>
          <w:ins w:id="714" w:author="Walker, Zach" w:date="2025-06-16T15:31:00Z"/>
          <w:del w:id="715" w:author="Andrew Hamann" w:date="2025-07-29T18:18:00Z"/>
        </w:rPr>
      </w:pPr>
      <w:ins w:id="716" w:author="Walker, Zach" w:date="2025-06-28T10:32:00Z">
        <w:del w:id="717" w:author="Andrew Hamann" w:date="2025-07-29T18:18:00Z">
          <w:r w:rsidDel="00E22441">
            <w:delText>D</w:delText>
          </w:r>
          <w:r w:rsidRPr="00135A3F" w:rsidDel="00E22441">
            <w:delText>istribute load by entity based on the solved</w:delText>
          </w:r>
        </w:del>
      </w:ins>
      <w:ins w:id="718" w:author="Walker, Zach" w:date="2025-06-28T10:39:00Z">
        <w:del w:id="719" w:author="Andrew Hamann" w:date="2025-07-29T18:18:00Z">
          <w:r w:rsidDel="00E22441">
            <w:delText xml:space="preserve"> YR+2</w:delText>
          </w:r>
        </w:del>
      </w:ins>
      <w:ins w:id="720" w:author="Walker, Zach" w:date="2025-06-28T10:32:00Z">
        <w:del w:id="721" w:author="Andrew Hamann" w:date="2025-07-29T18:18:00Z">
          <w:r w:rsidRPr="00135A3F" w:rsidDel="00E22441">
            <w:delText xml:space="preserve"> SUM case</w:delText>
          </w:r>
          <w:r w:rsidDel="00E22441">
            <w:delText xml:space="preserve"> load share ratios</w:delText>
          </w:r>
          <w:r w:rsidRPr="00135A3F" w:rsidDel="00E22441">
            <w:delText>.  Each entity will provide load profiles to match their portion of the total load level for</w:delText>
          </w:r>
          <w:r w:rsidDel="00E22441">
            <w:delText xml:space="preserve"> N</w:delText>
          </w:r>
        </w:del>
      </w:ins>
      <w:ins w:id="722" w:author="Walker, Zach" w:date="2025-06-28T10:39:00Z">
        <w:del w:id="723" w:author="Andrew Hamann" w:date="2025-07-29T18:18:00Z">
          <w:r w:rsidDel="00E22441">
            <w:delText>PNL</w:delText>
          </w:r>
        </w:del>
      </w:ins>
      <w:ins w:id="724" w:author="Walker, Zach" w:date="2025-06-28T10:32:00Z">
        <w:del w:id="725" w:author="Andrew Hamann" w:date="2025-07-29T18:18:00Z">
          <w:r w:rsidRPr="00135A3F" w:rsidDel="00E22441">
            <w:delText xml:space="preserve"> case. These load levels will remain constant and will only be updated during the case building process.</w:delText>
          </w:r>
        </w:del>
      </w:ins>
    </w:p>
    <w:p w14:paraId="556B8560" w14:textId="708F4E2C" w:rsidR="00D6395D" w:rsidDel="00E22441" w:rsidRDefault="00D6395D" w:rsidP="00D6395D">
      <w:pPr>
        <w:pStyle w:val="ListParagraph"/>
        <w:numPr>
          <w:ilvl w:val="1"/>
          <w:numId w:val="203"/>
        </w:numPr>
        <w:spacing w:after="160" w:line="256" w:lineRule="auto"/>
        <w:contextualSpacing/>
        <w:rPr>
          <w:ins w:id="726" w:author="Walker, Zach" w:date="2025-06-16T15:31:00Z"/>
          <w:del w:id="727" w:author="Andrew Hamann" w:date="2025-07-29T18:18:00Z"/>
        </w:rPr>
      </w:pPr>
      <w:ins w:id="728" w:author="Walker, Zach" w:date="2025-06-16T15:31:00Z">
        <w:del w:id="729" w:author="Andrew Hamann" w:date="2025-07-29T18:18:00Z">
          <w:r w:rsidDel="00E22441">
            <w:delText>Generation</w:delText>
          </w:r>
        </w:del>
      </w:ins>
    </w:p>
    <w:p w14:paraId="18E8877F" w14:textId="3652D66A" w:rsidR="00D6395D" w:rsidDel="00E22441" w:rsidRDefault="00D6395D" w:rsidP="00D6395D">
      <w:pPr>
        <w:pStyle w:val="ListParagraph"/>
        <w:numPr>
          <w:ilvl w:val="2"/>
          <w:numId w:val="203"/>
        </w:numPr>
        <w:spacing w:after="160" w:line="256" w:lineRule="auto"/>
        <w:contextualSpacing/>
        <w:rPr>
          <w:ins w:id="730" w:author="Walker, Zach" w:date="2025-06-16T15:31:00Z"/>
          <w:del w:id="731" w:author="Andrew Hamann" w:date="2025-07-29T18:18:00Z"/>
        </w:rPr>
      </w:pPr>
      <w:ins w:id="732" w:author="Walker, Zach" w:date="2025-06-16T15:31:00Z">
        <w:del w:id="733" w:author="Andrew Hamann" w:date="2025-07-29T18:18:00Z">
          <w:r w:rsidDel="00E22441">
            <w:delText>Find most updated Capacity Demand and Reserves (CDR) Report</w:delText>
          </w:r>
        </w:del>
      </w:ins>
    </w:p>
    <w:p w14:paraId="2BA2E1E3" w14:textId="5AD042B2" w:rsidR="00D6395D" w:rsidDel="00E22441" w:rsidRDefault="00D6395D" w:rsidP="00D6395D">
      <w:pPr>
        <w:pStyle w:val="ListParagraph"/>
        <w:numPr>
          <w:ilvl w:val="3"/>
          <w:numId w:val="203"/>
        </w:numPr>
        <w:spacing w:after="160" w:line="256" w:lineRule="auto"/>
        <w:contextualSpacing/>
        <w:rPr>
          <w:ins w:id="734" w:author="Walker, Zach" w:date="2025-06-16T15:31:00Z"/>
          <w:del w:id="735" w:author="Andrew Hamann" w:date="2025-07-29T18:18:00Z"/>
        </w:rPr>
      </w:pPr>
      <w:ins w:id="736" w:author="Walker, Zach" w:date="2025-06-16T15:31:00Z">
        <w:del w:id="737" w:author="Andrew Hamann" w:date="2025-07-29T18:18:00Z">
          <w:r w:rsidRPr="00510823" w:rsidDel="00E22441">
            <w:delText>https://www.ercot.com/gridinfo/resource</w:delText>
          </w:r>
          <w:r w:rsidDel="00E22441">
            <w:delText xml:space="preserve"> </w:delText>
          </w:r>
        </w:del>
      </w:ins>
    </w:p>
    <w:p w14:paraId="22C097A2" w14:textId="223BEAEF" w:rsidR="00D6395D" w:rsidDel="00E22441" w:rsidRDefault="00D6395D" w:rsidP="00D6395D">
      <w:pPr>
        <w:pStyle w:val="ListParagraph"/>
        <w:numPr>
          <w:ilvl w:val="2"/>
          <w:numId w:val="203"/>
        </w:numPr>
        <w:spacing w:after="160" w:line="256" w:lineRule="auto"/>
        <w:contextualSpacing/>
        <w:rPr>
          <w:ins w:id="738" w:author="Walker, Zach" w:date="2025-06-16T15:31:00Z"/>
          <w:del w:id="739" w:author="Andrew Hamann" w:date="2025-07-29T18:18:00Z"/>
        </w:rPr>
      </w:pPr>
      <w:ins w:id="740" w:author="Walker, Zach" w:date="2025-06-16T15:31:00Z">
        <w:del w:id="741" w:author="Andrew Hamann" w:date="2025-07-29T18:18:00Z">
          <w:r w:rsidDel="00E22441">
            <w:delText>Determine generation capacity by resource type of applicable year from “Summer Summary” tab</w:delText>
          </w:r>
        </w:del>
      </w:ins>
    </w:p>
    <w:p w14:paraId="275B673D" w14:textId="1EC9BBF2" w:rsidR="00ED64EC" w:rsidDel="00E22441" w:rsidRDefault="00ED64EC" w:rsidP="00D6395D">
      <w:pPr>
        <w:pStyle w:val="ListParagraph"/>
        <w:numPr>
          <w:ilvl w:val="2"/>
          <w:numId w:val="203"/>
        </w:numPr>
        <w:spacing w:after="160" w:line="256" w:lineRule="auto"/>
        <w:contextualSpacing/>
        <w:rPr>
          <w:ins w:id="742" w:author="Walker, Zach" w:date="2025-06-28T10:41:00Z"/>
          <w:del w:id="743" w:author="Andrew Hamann" w:date="2025-07-29T18:18:00Z"/>
        </w:rPr>
      </w:pPr>
      <w:ins w:id="744" w:author="Walker, Zach" w:date="2025-06-28T10:41:00Z">
        <w:del w:id="745" w:author="Andrew Hamann" w:date="2025-07-29T18:18:00Z">
          <w:r w:rsidDel="00E22441">
            <w:delText xml:space="preserve">Obtain </w:delText>
          </w:r>
          <w:r w:rsidRPr="00ED64EC" w:rsidDel="00E22441">
            <w:delText xml:space="preserve"> </w:delText>
          </w:r>
          <w:r w:rsidDel="00E22441">
            <w:delText>P</w:delText>
          </w:r>
          <w:r w:rsidRPr="00ED64EC" w:rsidDel="00E22441">
            <w:delText>eak</w:delText>
          </w:r>
          <w:r w:rsidDel="00E22441">
            <w:delText xml:space="preserve"> Net Load Hour</w:delText>
          </w:r>
          <w:r w:rsidRPr="00ED64EC" w:rsidDel="00E22441">
            <w:delText xml:space="preserve"> </w:delText>
          </w:r>
          <w:r w:rsidDel="00E22441">
            <w:delText>G</w:delText>
          </w:r>
          <w:r w:rsidRPr="00ED64EC" w:rsidDel="00E22441">
            <w:delText>en</w:delText>
          </w:r>
          <w:r w:rsidDel="00E22441">
            <w:delText>eration</w:delText>
          </w:r>
          <w:r w:rsidRPr="00ED64EC" w:rsidDel="00E22441">
            <w:delText xml:space="preserve"> value</w:delText>
          </w:r>
          <w:r w:rsidDel="00E22441">
            <w:delText>s by resource type</w:delText>
          </w:r>
          <w:r w:rsidRPr="00ED64EC" w:rsidDel="00E22441">
            <w:delText xml:space="preserve"> and divide by total installed base for that year </w:delText>
          </w:r>
        </w:del>
      </w:ins>
    </w:p>
    <w:p w14:paraId="1A06424D" w14:textId="7453E95F" w:rsidR="00D6395D" w:rsidDel="00E22441" w:rsidRDefault="00ED64EC" w:rsidP="00D6395D">
      <w:pPr>
        <w:pStyle w:val="ListParagraph"/>
        <w:numPr>
          <w:ilvl w:val="2"/>
          <w:numId w:val="203"/>
        </w:numPr>
        <w:spacing w:after="160" w:line="256" w:lineRule="auto"/>
        <w:contextualSpacing/>
        <w:rPr>
          <w:ins w:id="746" w:author="Walker, Zach" w:date="2025-06-28T10:42:00Z"/>
          <w:del w:id="747" w:author="Andrew Hamann" w:date="2025-07-29T18:18:00Z"/>
        </w:rPr>
      </w:pPr>
      <w:ins w:id="748" w:author="Walker, Zach" w:date="2025-06-28T10:42:00Z">
        <w:del w:id="749" w:author="Andrew Hamann" w:date="2025-07-29T18:18:00Z">
          <w:r w:rsidDel="00E22441">
            <w:delText xml:space="preserve">Dispatch Renewable resources </w:delText>
          </w:r>
          <w:r w:rsidR="00031726" w:rsidDel="00E22441">
            <w:delText xml:space="preserve">(Wind, Solar, ESR) to meet </w:delText>
          </w:r>
        </w:del>
      </w:ins>
      <w:ins w:id="750" w:author="Walker, Zach" w:date="2025-06-28T10:46:00Z">
        <w:del w:id="751" w:author="Andrew Hamann" w:date="2025-07-29T18:18:00Z">
          <w:r w:rsidR="00031726" w:rsidDel="00E22441">
            <w:delText xml:space="preserve">calculated </w:delText>
          </w:r>
        </w:del>
      </w:ins>
      <w:ins w:id="752" w:author="Walker, Zach" w:date="2025-06-28T10:42:00Z">
        <w:del w:id="753" w:author="Andrew Hamann" w:date="2025-07-29T18:18:00Z">
          <w:r w:rsidR="00031726" w:rsidDel="00E22441">
            <w:delText>sc</w:delText>
          </w:r>
        </w:del>
      </w:ins>
      <w:ins w:id="754" w:author="Walker, Zach" w:date="2025-06-28T10:44:00Z">
        <w:del w:id="755" w:author="Andrew Hamann" w:date="2025-07-29T18:18:00Z">
          <w:r w:rsidR="00031726" w:rsidDel="00E22441">
            <w:delText>a</w:delText>
          </w:r>
        </w:del>
      </w:ins>
      <w:ins w:id="756" w:author="Walker, Zach" w:date="2025-06-28T10:42:00Z">
        <w:del w:id="757" w:author="Andrew Hamann" w:date="2025-07-29T18:18:00Z">
          <w:r w:rsidR="00031726" w:rsidDel="00E22441">
            <w:delText>le factors</w:delText>
          </w:r>
        </w:del>
      </w:ins>
    </w:p>
    <w:p w14:paraId="49608E09" w14:textId="4798CF2E" w:rsidR="00031726" w:rsidDel="00E22441" w:rsidRDefault="00031726" w:rsidP="00D6395D">
      <w:pPr>
        <w:pStyle w:val="ListParagraph"/>
        <w:numPr>
          <w:ilvl w:val="2"/>
          <w:numId w:val="203"/>
        </w:numPr>
        <w:spacing w:after="160" w:line="256" w:lineRule="auto"/>
        <w:contextualSpacing/>
        <w:rPr>
          <w:ins w:id="758" w:author="Walker, Zach" w:date="2025-06-16T15:31:00Z"/>
          <w:del w:id="759" w:author="Andrew Hamann" w:date="2025-07-29T18:18:00Z"/>
        </w:rPr>
      </w:pPr>
      <w:ins w:id="760" w:author="Walker, Zach" w:date="2025-06-28T10:44:00Z">
        <w:del w:id="761" w:author="Andrew Hamann" w:date="2025-07-29T18:18:00Z">
          <w:r w:rsidDel="00E22441">
            <w:delText xml:space="preserve">Dispatch </w:delText>
          </w:r>
        </w:del>
      </w:ins>
      <w:ins w:id="762" w:author="Walker, Zach" w:date="2025-06-28T10:45:00Z">
        <w:del w:id="763" w:author="Andrew Hamann" w:date="2025-07-29T18:18:00Z">
          <w:r w:rsidDel="00E22441">
            <w:delText>Thermal Units (Coal, Gas, Nuclear…) to meet remaing load levels in case with add</w:delText>
          </w:r>
        </w:del>
      </w:ins>
      <w:ins w:id="764" w:author="Walker, Zach" w:date="2025-06-28T10:46:00Z">
        <w:del w:id="765" w:author="Andrew Hamann" w:date="2025-07-29T18:18:00Z">
          <w:r w:rsidDel="00E22441">
            <w:delText>ed reserve margin using typical dispatch process</w:delText>
          </w:r>
        </w:del>
      </w:ins>
    </w:p>
    <w:p w14:paraId="2A285678" w14:textId="4C50E855" w:rsidR="00D6395D" w:rsidRPr="00135A3F" w:rsidDel="00E22441" w:rsidRDefault="00D6395D" w:rsidP="00D6395D">
      <w:pPr>
        <w:pStyle w:val="ListParagraph"/>
        <w:ind w:left="2160"/>
        <w:rPr>
          <w:ins w:id="766" w:author="Walker, Zach" w:date="2025-06-16T15:31:00Z"/>
          <w:del w:id="767" w:author="Andrew Hamann" w:date="2025-07-29T18:18:00Z"/>
        </w:rPr>
      </w:pPr>
    </w:p>
    <w:p w14:paraId="6889FE87" w14:textId="01156D09" w:rsidR="00D6395D" w:rsidDel="00E22441" w:rsidRDefault="00D6395D" w:rsidP="00D6395D">
      <w:pPr>
        <w:pStyle w:val="ListParagraph"/>
        <w:numPr>
          <w:ilvl w:val="1"/>
          <w:numId w:val="203"/>
        </w:numPr>
        <w:spacing w:after="160" w:line="256" w:lineRule="auto"/>
        <w:contextualSpacing/>
        <w:rPr>
          <w:ins w:id="768" w:author="Walker, Zach" w:date="2025-06-16T15:31:00Z"/>
          <w:del w:id="769" w:author="Andrew Hamann" w:date="2025-07-29T18:18:00Z"/>
        </w:rPr>
      </w:pPr>
      <w:ins w:id="770" w:author="Walker, Zach" w:date="2025-06-16T15:31:00Z">
        <w:del w:id="771" w:author="Andrew Hamann" w:date="2025-07-29T18:18:00Z">
          <w:r w:rsidDel="00E22441">
            <w:delText>Respect existing N-0 GTC limits</w:delText>
          </w:r>
        </w:del>
      </w:ins>
    </w:p>
    <w:p w14:paraId="10F65F15" w14:textId="0071C36E" w:rsidR="00D6395D" w:rsidDel="00E22441" w:rsidRDefault="00D6395D" w:rsidP="00D6395D">
      <w:pPr>
        <w:pStyle w:val="ListParagraph"/>
        <w:numPr>
          <w:ilvl w:val="2"/>
          <w:numId w:val="203"/>
        </w:numPr>
        <w:spacing w:after="160" w:line="256" w:lineRule="auto"/>
        <w:contextualSpacing/>
        <w:rPr>
          <w:ins w:id="772" w:author="Walker, Zach" w:date="2025-06-16T15:31:00Z"/>
          <w:del w:id="773" w:author="Andrew Hamann" w:date="2025-07-29T18:18:00Z"/>
        </w:rPr>
      </w:pPr>
      <w:ins w:id="774" w:author="Walker, Zach" w:date="2025-06-16T15:31:00Z">
        <w:del w:id="775" w:author="Andrew Hamann" w:date="2025-07-29T18:18:00Z">
          <w:r w:rsidDel="00E22441">
            <w:delText>Model and constrain on the GTC interfaces with an N-0 limit that is not 9999</w:delText>
          </w:r>
        </w:del>
      </w:ins>
    </w:p>
    <w:p w14:paraId="56AA5A88" w14:textId="1CFF182B" w:rsidR="00D6395D" w:rsidDel="00E22441" w:rsidRDefault="00D6395D" w:rsidP="00D6395D">
      <w:pPr>
        <w:pStyle w:val="ListParagraph"/>
        <w:numPr>
          <w:ilvl w:val="1"/>
          <w:numId w:val="203"/>
        </w:numPr>
        <w:spacing w:after="160" w:line="256" w:lineRule="auto"/>
        <w:contextualSpacing/>
        <w:rPr>
          <w:ins w:id="776" w:author="Walker, Zach" w:date="2025-06-16T15:31:00Z"/>
          <w:del w:id="777" w:author="Andrew Hamann" w:date="2025-07-29T18:18:00Z"/>
        </w:rPr>
      </w:pPr>
      <w:ins w:id="778" w:author="Walker, Zach" w:date="2025-06-16T15:31:00Z">
        <w:del w:id="779" w:author="Andrew Hamann" w:date="2025-07-29T18:18:00Z">
          <w:r w:rsidDel="00E22441">
            <w:delText>Dispatch case</w:delText>
          </w:r>
        </w:del>
      </w:ins>
    </w:p>
    <w:p w14:paraId="605FEC32" w14:textId="4D1F903D" w:rsidR="00D6395D" w:rsidDel="00E22441" w:rsidRDefault="00D6395D" w:rsidP="00D6395D">
      <w:pPr>
        <w:pStyle w:val="ListParagraph"/>
        <w:numPr>
          <w:ilvl w:val="2"/>
          <w:numId w:val="203"/>
        </w:numPr>
        <w:spacing w:after="160" w:line="256" w:lineRule="auto"/>
        <w:contextualSpacing/>
        <w:rPr>
          <w:ins w:id="780" w:author="Walker, Zach" w:date="2025-06-16T15:31:00Z"/>
          <w:del w:id="781" w:author="Andrew Hamann" w:date="2025-07-29T18:18:00Z"/>
        </w:rPr>
      </w:pPr>
      <w:ins w:id="782" w:author="Walker, Zach" w:date="2025-06-16T15:31:00Z">
        <w:del w:id="783" w:author="Andrew Hamann" w:date="2025-07-29T18:18:00Z">
          <w:r w:rsidDel="00E22441">
            <w:delText>If dispatch or solution difficulties, TSPs will adjust profiles to produce a stable base case</w:delText>
          </w:r>
        </w:del>
      </w:ins>
    </w:p>
    <w:p w14:paraId="5AF51D5E" w14:textId="4EED6168" w:rsidR="00D6395D" w:rsidRPr="00081E4F" w:rsidDel="00E22441" w:rsidRDefault="00D6395D" w:rsidP="00D6395D">
      <w:pPr>
        <w:pStyle w:val="ListParagraph"/>
        <w:spacing w:after="160" w:line="256" w:lineRule="auto"/>
        <w:ind w:left="2160"/>
        <w:contextualSpacing/>
        <w:rPr>
          <w:ins w:id="784" w:author="Walker, Zach" w:date="2025-06-16T15:31:00Z"/>
          <w:del w:id="785" w:author="Andrew Hamann" w:date="2025-07-29T18:18:00Z"/>
          <w:rStyle w:val="eop"/>
        </w:rPr>
      </w:pPr>
    </w:p>
    <w:p w14:paraId="08748BE0" w14:textId="77777777" w:rsidR="00D6395D" w:rsidRDefault="00D6395D" w:rsidP="00D6395D">
      <w:pPr>
        <w:rPr>
          <w:ins w:id="786" w:author="Walker, Zach" w:date="2025-06-16T15:31:00Z"/>
          <w:rStyle w:val="eop"/>
          <w:sz w:val="24"/>
          <w:szCs w:val="24"/>
        </w:rPr>
      </w:pPr>
      <w:ins w:id="787" w:author="Walker, Zach" w:date="2025-06-16T15:31:00Z">
        <w:r>
          <w:rPr>
            <w:rStyle w:val="eop"/>
            <w:sz w:val="24"/>
            <w:szCs w:val="24"/>
          </w:rPr>
          <w:br w:type="page"/>
        </w:r>
      </w:ins>
    </w:p>
    <w:p w14:paraId="7A26B2FD" w14:textId="77777777" w:rsidR="00D6395D" w:rsidRDefault="00D6395D" w:rsidP="00D6395D">
      <w:pPr>
        <w:rPr>
          <w:ins w:id="788" w:author="Walker, Zach" w:date="2025-06-16T15:31:00Z"/>
          <w:rStyle w:val="eop"/>
          <w:sz w:val="24"/>
          <w:szCs w:val="24"/>
        </w:rPr>
      </w:pPr>
    </w:p>
    <w:p w14:paraId="39AD90F7" w14:textId="177DE4F4" w:rsidR="00D6395D" w:rsidRPr="00081E4F" w:rsidDel="00C176D7" w:rsidRDefault="00D6395D" w:rsidP="00D6395D">
      <w:pPr>
        <w:pStyle w:val="ListParagraph"/>
        <w:numPr>
          <w:ilvl w:val="0"/>
          <w:numId w:val="203"/>
        </w:numPr>
        <w:rPr>
          <w:ins w:id="789" w:author="Walker, Zach" w:date="2025-06-16T15:31:00Z"/>
          <w:del w:id="790" w:author="Andrew Hamann" w:date="2025-07-29T18:54:00Z"/>
          <w:rStyle w:val="eop"/>
          <w:b/>
          <w:bCs/>
          <w:sz w:val="24"/>
          <w:szCs w:val="24"/>
        </w:rPr>
      </w:pPr>
      <w:ins w:id="791" w:author="Walker, Zach" w:date="2025-06-16T15:31:00Z">
        <w:del w:id="792" w:author="Andrew Hamann" w:date="2025-07-29T18:18:00Z">
          <w:r w:rsidRPr="00081E4F" w:rsidDel="00E22441">
            <w:rPr>
              <w:rStyle w:val="eop"/>
              <w:b/>
              <w:bCs/>
              <w:sz w:val="24"/>
              <w:szCs w:val="24"/>
            </w:rPr>
            <w:delText xml:space="preserve">Far-Term </w:delText>
          </w:r>
        </w:del>
      </w:ins>
      <w:ins w:id="793" w:author="Walker, Zach" w:date="2025-06-28T10:33:00Z">
        <w:del w:id="794" w:author="Andrew Hamann" w:date="2025-07-29T18:54:00Z">
          <w:r w:rsidR="00ED64EC" w:rsidDel="00C176D7">
            <w:rPr>
              <w:rStyle w:val="eop"/>
              <w:b/>
              <w:bCs/>
              <w:sz w:val="24"/>
              <w:szCs w:val="24"/>
            </w:rPr>
            <w:delText>Peak Net Load</w:delText>
          </w:r>
        </w:del>
      </w:ins>
      <w:ins w:id="795" w:author="Walker, Zach" w:date="2025-06-16T15:31:00Z">
        <w:del w:id="796" w:author="Andrew Hamann" w:date="2025-07-29T18:54:00Z">
          <w:r w:rsidRPr="00081E4F" w:rsidDel="00C176D7">
            <w:rPr>
              <w:rStyle w:val="eop"/>
              <w:b/>
              <w:bCs/>
              <w:sz w:val="24"/>
              <w:szCs w:val="24"/>
            </w:rPr>
            <w:delText xml:space="preserve"> (</w:delText>
          </w:r>
        </w:del>
        <w:del w:id="797" w:author="Andrew Hamann" w:date="2025-07-29T18:18:00Z">
          <w:r w:rsidRPr="00081E4F" w:rsidDel="00E22441">
            <w:rPr>
              <w:rStyle w:val="eop"/>
              <w:b/>
              <w:bCs/>
              <w:sz w:val="24"/>
              <w:szCs w:val="24"/>
            </w:rPr>
            <w:delText>F</w:delText>
          </w:r>
        </w:del>
      </w:ins>
      <w:ins w:id="798" w:author="Walker, Zach" w:date="2025-06-28T10:33:00Z">
        <w:del w:id="799" w:author="Andrew Hamann" w:date="2025-07-29T18:54:00Z">
          <w:r w:rsidR="00ED64EC" w:rsidDel="00C176D7">
            <w:rPr>
              <w:rStyle w:val="eop"/>
              <w:b/>
              <w:bCs/>
              <w:sz w:val="24"/>
              <w:szCs w:val="24"/>
            </w:rPr>
            <w:delText>PNL</w:delText>
          </w:r>
        </w:del>
      </w:ins>
      <w:ins w:id="800" w:author="Walker, Zach" w:date="2025-06-16T15:31:00Z">
        <w:del w:id="801" w:author="Andrew Hamann" w:date="2025-07-29T18:54:00Z">
          <w:r w:rsidRPr="00081E4F" w:rsidDel="00C176D7">
            <w:rPr>
              <w:rStyle w:val="eop"/>
              <w:b/>
              <w:bCs/>
              <w:sz w:val="24"/>
              <w:szCs w:val="24"/>
            </w:rPr>
            <w:delText>):</w:delText>
          </w:r>
        </w:del>
      </w:ins>
    </w:p>
    <w:p w14:paraId="66D9327E" w14:textId="414AC45A" w:rsidR="00031726" w:rsidDel="00E22441" w:rsidRDefault="00031726" w:rsidP="00031726">
      <w:pPr>
        <w:pStyle w:val="ListParagraph"/>
        <w:numPr>
          <w:ilvl w:val="1"/>
          <w:numId w:val="203"/>
        </w:numPr>
        <w:spacing w:after="160" w:line="256" w:lineRule="auto"/>
        <w:contextualSpacing/>
        <w:rPr>
          <w:ins w:id="802" w:author="Walker, Zach" w:date="2025-06-28T10:47:00Z"/>
          <w:del w:id="803" w:author="Andrew Hamann" w:date="2025-07-29T18:18:00Z"/>
        </w:rPr>
      </w:pPr>
      <w:ins w:id="804" w:author="Walker, Zach" w:date="2025-06-28T10:47:00Z">
        <w:del w:id="805" w:author="Andrew Hamann" w:date="2025-07-29T18:18:00Z">
          <w:r w:rsidDel="00E22441">
            <w:delText>Topology</w:delText>
          </w:r>
        </w:del>
      </w:ins>
    </w:p>
    <w:p w14:paraId="35730AED" w14:textId="0E855F74" w:rsidR="00031726" w:rsidDel="00E22441" w:rsidRDefault="00031726" w:rsidP="00031726">
      <w:pPr>
        <w:pStyle w:val="ListParagraph"/>
        <w:numPr>
          <w:ilvl w:val="2"/>
          <w:numId w:val="203"/>
        </w:numPr>
        <w:spacing w:after="160" w:line="256" w:lineRule="auto"/>
        <w:contextualSpacing/>
        <w:rPr>
          <w:ins w:id="806" w:author="Walker, Zach" w:date="2025-06-28T10:47:00Z"/>
          <w:del w:id="807" w:author="Andrew Hamann" w:date="2025-07-29T18:18:00Z"/>
        </w:rPr>
      </w:pPr>
      <w:ins w:id="808" w:author="Walker, Zach" w:date="2025-06-28T10:47:00Z">
        <w:del w:id="809" w:author="Andrew Hamann" w:date="2025-07-29T18:18:00Z">
          <w:r w:rsidDel="00E22441">
            <w:delText>Use the topology as of July 1, YR+4</w:delText>
          </w:r>
        </w:del>
      </w:ins>
    </w:p>
    <w:p w14:paraId="1977094E" w14:textId="5FAF865A" w:rsidR="00031726" w:rsidDel="00C176D7" w:rsidRDefault="00031726" w:rsidP="00031726">
      <w:pPr>
        <w:pStyle w:val="ListParagraph"/>
        <w:numPr>
          <w:ilvl w:val="1"/>
          <w:numId w:val="203"/>
        </w:numPr>
        <w:spacing w:after="160" w:line="256" w:lineRule="auto"/>
        <w:contextualSpacing/>
        <w:rPr>
          <w:ins w:id="810" w:author="Walker, Zach" w:date="2025-06-28T10:47:00Z"/>
          <w:del w:id="811" w:author="Andrew Hamann" w:date="2025-07-29T18:55:00Z"/>
        </w:rPr>
      </w:pPr>
      <w:ins w:id="812" w:author="Walker, Zach" w:date="2025-06-28T10:47:00Z">
        <w:del w:id="813" w:author="Andrew Hamann" w:date="2025-07-29T18:55:00Z">
          <w:r w:rsidDel="00C176D7">
            <w:delText>Load</w:delText>
          </w:r>
        </w:del>
      </w:ins>
    </w:p>
    <w:p w14:paraId="06ACBBB3" w14:textId="23740BFA" w:rsidR="00031726" w:rsidDel="00C176D7" w:rsidRDefault="00031726" w:rsidP="00031726">
      <w:pPr>
        <w:pStyle w:val="ListParagraph"/>
        <w:numPr>
          <w:ilvl w:val="2"/>
          <w:numId w:val="203"/>
        </w:numPr>
        <w:spacing w:after="160" w:line="256" w:lineRule="auto"/>
        <w:contextualSpacing/>
        <w:rPr>
          <w:ins w:id="814" w:author="Walker, Zach" w:date="2025-06-28T10:47:00Z"/>
          <w:del w:id="815" w:author="Andrew Hamann" w:date="2025-07-29T18:55:00Z"/>
        </w:rPr>
      </w:pPr>
      <w:ins w:id="816" w:author="Walker, Zach" w:date="2025-06-28T10:47:00Z">
        <w:del w:id="817" w:author="Andrew Hamann" w:date="2025-07-29T18:55:00Z">
          <w:r w:rsidDel="00C176D7">
            <w:delText xml:space="preserve">Find most </w:delText>
          </w:r>
        </w:del>
        <w:del w:id="818" w:author="Andrew Hamann" w:date="2025-07-29T18:19:00Z">
          <w:r w:rsidDel="00A5486F">
            <w:delText>updated</w:delText>
          </w:r>
        </w:del>
        <w:del w:id="819" w:author="Andrew Hamann" w:date="2025-07-29T18:55:00Z">
          <w:r w:rsidDel="00C176D7">
            <w:delText xml:space="preserve"> Capacity Demand and Reserves (CDR) Report</w:delText>
          </w:r>
        </w:del>
      </w:ins>
    </w:p>
    <w:p w14:paraId="2BA964A5" w14:textId="544ECC40" w:rsidR="00031726" w:rsidDel="00A5486F" w:rsidRDefault="00031726" w:rsidP="00031726">
      <w:pPr>
        <w:pStyle w:val="ListParagraph"/>
        <w:numPr>
          <w:ilvl w:val="3"/>
          <w:numId w:val="203"/>
        </w:numPr>
        <w:spacing w:after="160" w:line="256" w:lineRule="auto"/>
        <w:contextualSpacing/>
        <w:rPr>
          <w:ins w:id="820" w:author="Walker, Zach" w:date="2025-06-28T10:47:00Z"/>
          <w:del w:id="821" w:author="Andrew Hamann" w:date="2025-07-29T18:20:00Z"/>
        </w:rPr>
      </w:pPr>
      <w:ins w:id="822" w:author="Walker, Zach" w:date="2025-06-28T10:47:00Z">
        <w:del w:id="823" w:author="Andrew Hamann" w:date="2025-07-29T18:20:00Z">
          <w:r w:rsidRPr="00510823" w:rsidDel="00A5486F">
            <w:delText>https://www.ercot.com/gridinfo/resource</w:delText>
          </w:r>
          <w:r w:rsidDel="00A5486F">
            <w:delText xml:space="preserve"> </w:delText>
          </w:r>
        </w:del>
      </w:ins>
    </w:p>
    <w:p w14:paraId="1C86E4A3" w14:textId="5E8F24C2" w:rsidR="00031726" w:rsidDel="00C176D7" w:rsidRDefault="00031726" w:rsidP="00031726">
      <w:pPr>
        <w:pStyle w:val="ListParagraph"/>
        <w:numPr>
          <w:ilvl w:val="2"/>
          <w:numId w:val="203"/>
        </w:numPr>
        <w:rPr>
          <w:ins w:id="824" w:author="Walker, Zach" w:date="2025-06-28T10:47:00Z"/>
          <w:del w:id="825" w:author="Andrew Hamann" w:date="2025-07-29T18:55:00Z"/>
        </w:rPr>
      </w:pPr>
      <w:ins w:id="826" w:author="Walker, Zach" w:date="2025-06-28T10:47:00Z">
        <w:del w:id="827" w:author="Andrew Hamann" w:date="2025-07-29T18:55:00Z">
          <w:r w:rsidDel="00C176D7">
            <w:delText xml:space="preserve">Obtain the </w:delText>
          </w:r>
        </w:del>
        <w:del w:id="828" w:author="Andrew Hamann" w:date="2025-07-29T18:21:00Z">
          <w:r w:rsidDel="00A5486F">
            <w:delText xml:space="preserve">total </w:delText>
          </w:r>
        </w:del>
        <w:del w:id="829" w:author="Andrew Hamann" w:date="2025-07-29T18:55:00Z">
          <w:r w:rsidDel="00C176D7">
            <w:delText>expected system Total Seasonal Load at the Peak Net Load Hour</w:delText>
          </w:r>
        </w:del>
        <w:del w:id="830" w:author="Andrew Hamann" w:date="2025-07-29T18:20:00Z">
          <w:r w:rsidDel="00A5486F">
            <w:delText>, YR+4,</w:delText>
          </w:r>
        </w:del>
        <w:del w:id="831" w:author="Andrew Hamann" w:date="2025-07-29T18:55:00Z">
          <w:r w:rsidDel="00C176D7">
            <w:delText xml:space="preserve"> from the “</w:delText>
          </w:r>
        </w:del>
        <w:del w:id="832" w:author="Andrew Hamann" w:date="2025-07-29T18:40:00Z">
          <w:r w:rsidDel="001B4166">
            <w:delText>Seasonal</w:delText>
          </w:r>
        </w:del>
        <w:del w:id="833" w:author="Andrew Hamann" w:date="2025-07-29T18:55:00Z">
          <w:r w:rsidDel="00C176D7">
            <w:delText xml:space="preserve"> Summary” Tab</w:delText>
          </w:r>
        </w:del>
        <w:del w:id="834" w:author="Andrew Hamann" w:date="2025-07-29T18:21:00Z">
          <w:r w:rsidDel="00A5486F">
            <w:delText xml:space="preserve"> </w:delText>
          </w:r>
        </w:del>
      </w:ins>
    </w:p>
    <w:p w14:paraId="7DFDFAC2" w14:textId="7A7B3349" w:rsidR="00031726" w:rsidDel="00C176D7" w:rsidRDefault="00031726" w:rsidP="00A5486F">
      <w:pPr>
        <w:pStyle w:val="ListParagraph"/>
        <w:numPr>
          <w:ilvl w:val="2"/>
          <w:numId w:val="203"/>
        </w:numPr>
        <w:rPr>
          <w:ins w:id="835" w:author="Walker, Zach" w:date="2025-06-28T10:47:00Z"/>
          <w:del w:id="836" w:author="Andrew Hamann" w:date="2025-07-29T18:55:00Z"/>
        </w:rPr>
      </w:pPr>
      <w:ins w:id="837" w:author="Walker, Zach" w:date="2025-06-28T10:47:00Z">
        <w:del w:id="838" w:author="Andrew Hamann" w:date="2025-07-29T18:55:00Z">
          <w:r w:rsidDel="00C176D7">
            <w:delText>The Total Seasonal Load will be the total load level for the case</w:delText>
          </w:r>
        </w:del>
      </w:ins>
    </w:p>
    <w:p w14:paraId="1389D180" w14:textId="51EACEA0" w:rsidR="00031726" w:rsidDel="00A5486F" w:rsidRDefault="00031726" w:rsidP="00031726">
      <w:pPr>
        <w:pStyle w:val="ListParagraph"/>
        <w:numPr>
          <w:ilvl w:val="2"/>
          <w:numId w:val="203"/>
        </w:numPr>
        <w:rPr>
          <w:ins w:id="839" w:author="Walker, Zach" w:date="2025-06-28T10:47:00Z"/>
          <w:del w:id="840" w:author="Andrew Hamann" w:date="2025-07-29T18:23:00Z"/>
        </w:rPr>
      </w:pPr>
      <w:ins w:id="841" w:author="Walker, Zach" w:date="2025-06-28T10:47:00Z">
        <w:del w:id="842" w:author="Andrew Hamann" w:date="2025-07-29T18:23:00Z">
          <w:r w:rsidRPr="00135A3F" w:rsidDel="00A5486F">
            <w:delText>Assuming the total generation will equal the total load level+loss for</w:delText>
          </w:r>
          <w:r w:rsidDel="00A5486F">
            <w:delText xml:space="preserve"> FPNL</w:delText>
          </w:r>
        </w:del>
      </w:ins>
    </w:p>
    <w:p w14:paraId="2936DA11" w14:textId="4D28E67C" w:rsidR="00031726" w:rsidDel="00C176D7" w:rsidRDefault="00031726" w:rsidP="00031726">
      <w:pPr>
        <w:pStyle w:val="ListParagraph"/>
        <w:numPr>
          <w:ilvl w:val="2"/>
          <w:numId w:val="203"/>
        </w:numPr>
        <w:rPr>
          <w:ins w:id="843" w:author="Walker, Zach" w:date="2025-06-28T10:47:00Z"/>
          <w:del w:id="844" w:author="Andrew Hamann" w:date="2025-07-29T18:55:00Z"/>
        </w:rPr>
      </w:pPr>
      <w:ins w:id="845" w:author="Walker, Zach" w:date="2025-06-28T10:47:00Z">
        <w:del w:id="846" w:author="Andrew Hamann" w:date="2025-07-29T18:22:00Z">
          <w:r w:rsidRPr="00135A3F" w:rsidDel="00A5486F">
            <w:delText xml:space="preserve"> </w:delText>
          </w:r>
        </w:del>
        <w:del w:id="847" w:author="Andrew Hamann" w:date="2025-07-29T18:24:00Z">
          <w:r w:rsidDel="00A5486F">
            <w:delText>U</w:delText>
          </w:r>
          <w:r w:rsidRPr="00135A3F" w:rsidDel="00A5486F">
            <w:delText>s</w:delText>
          </w:r>
        </w:del>
        <w:del w:id="848" w:author="Andrew Hamann" w:date="2025-07-29T18:22:00Z">
          <w:r w:rsidRPr="00135A3F" w:rsidDel="00A5486F">
            <w:delText>e</w:delText>
          </w:r>
        </w:del>
        <w:del w:id="849" w:author="Andrew Hamann" w:date="2025-07-29T18:55:00Z">
          <w:r w:rsidRPr="00135A3F" w:rsidDel="00C176D7">
            <w:delText xml:space="preserve"> the load/load+loss ratio from the solved SUM case to </w:delText>
          </w:r>
        </w:del>
        <w:del w:id="850" w:author="Andrew Hamann" w:date="2025-07-29T18:22:00Z">
          <w:r w:rsidRPr="00135A3F" w:rsidDel="00A5486F">
            <w:delText>determine</w:delText>
          </w:r>
        </w:del>
        <w:del w:id="851" w:author="Andrew Hamann" w:date="2025-07-29T18:55:00Z">
          <w:r w:rsidRPr="00135A3F" w:rsidDel="00C176D7">
            <w:delText xml:space="preserve"> the load level for the </w:delText>
          </w:r>
        </w:del>
        <w:del w:id="852" w:author="Andrew Hamann" w:date="2025-07-29T18:22:00Z">
          <w:r w:rsidDel="00A5486F">
            <w:delText>F</w:delText>
          </w:r>
        </w:del>
        <w:del w:id="853" w:author="Andrew Hamann" w:date="2025-07-29T18:55:00Z">
          <w:r w:rsidDel="00C176D7">
            <w:delText>PNL</w:delText>
          </w:r>
          <w:r w:rsidRPr="00135A3F" w:rsidDel="00C176D7">
            <w:delText xml:space="preserve"> case</w:delText>
          </w:r>
        </w:del>
        <w:del w:id="854" w:author="Andrew Hamann" w:date="2025-07-29T18:22:00Z">
          <w:r w:rsidRPr="00135A3F" w:rsidDel="00A5486F">
            <w:delText xml:space="preserve"> </w:delText>
          </w:r>
        </w:del>
      </w:ins>
    </w:p>
    <w:p w14:paraId="38588B5A" w14:textId="12DB7E34" w:rsidR="00031726" w:rsidDel="00C176D7" w:rsidRDefault="00031726" w:rsidP="00031726">
      <w:pPr>
        <w:pStyle w:val="ListParagraph"/>
        <w:numPr>
          <w:ilvl w:val="2"/>
          <w:numId w:val="203"/>
        </w:numPr>
        <w:rPr>
          <w:ins w:id="855" w:author="Walker, Zach" w:date="2025-06-28T10:47:00Z"/>
          <w:del w:id="856" w:author="Andrew Hamann" w:date="2025-07-29T18:55:00Z"/>
        </w:rPr>
      </w:pPr>
      <w:ins w:id="857" w:author="Walker, Zach" w:date="2025-06-28T10:47:00Z">
        <w:del w:id="858" w:author="Andrew Hamann" w:date="2025-07-29T18:55:00Z">
          <w:r w:rsidDel="00C176D7">
            <w:delText>D</w:delText>
          </w:r>
          <w:r w:rsidRPr="00135A3F" w:rsidDel="00C176D7">
            <w:delText>istribute load by entity based on the solved</w:delText>
          </w:r>
          <w:r w:rsidDel="00C176D7">
            <w:delText xml:space="preserve"> </w:delText>
          </w:r>
        </w:del>
        <w:del w:id="859" w:author="Andrew Hamann" w:date="2025-07-29T18:24:00Z">
          <w:r w:rsidDel="00A5486F">
            <w:delText>YR+4</w:delText>
          </w:r>
          <w:r w:rsidRPr="00135A3F" w:rsidDel="00A5486F">
            <w:delText xml:space="preserve"> </w:delText>
          </w:r>
        </w:del>
        <w:del w:id="860" w:author="Andrew Hamann" w:date="2025-07-29T18:55:00Z">
          <w:r w:rsidRPr="00135A3F" w:rsidDel="00C176D7">
            <w:delText>SUM case</w:delText>
          </w:r>
          <w:r w:rsidDel="00C176D7">
            <w:delText xml:space="preserve"> load share ratios</w:delText>
          </w:r>
          <w:r w:rsidRPr="00135A3F" w:rsidDel="00C176D7">
            <w:delText>.  Each entity will provide load profiles to match their portion of the total load level for</w:delText>
          </w:r>
          <w:r w:rsidDel="00C176D7">
            <w:delText xml:space="preserve"> </w:delText>
          </w:r>
        </w:del>
        <w:del w:id="861" w:author="Andrew Hamann" w:date="2025-07-29T18:25:00Z">
          <w:r w:rsidDel="00A5486F">
            <w:delText>F</w:delText>
          </w:r>
        </w:del>
        <w:del w:id="862" w:author="Andrew Hamann" w:date="2025-07-29T18:55:00Z">
          <w:r w:rsidDel="00C176D7">
            <w:delText>PNL</w:delText>
          </w:r>
          <w:r w:rsidRPr="00135A3F" w:rsidDel="00C176D7">
            <w:delText xml:space="preserve"> case. These load levels will remain constant and will only be updated during the case building process.</w:delText>
          </w:r>
        </w:del>
      </w:ins>
    </w:p>
    <w:p w14:paraId="37E6D8FB" w14:textId="595D4A28" w:rsidR="00031726" w:rsidDel="00C176D7" w:rsidRDefault="00031726" w:rsidP="00031726">
      <w:pPr>
        <w:pStyle w:val="ListParagraph"/>
        <w:numPr>
          <w:ilvl w:val="1"/>
          <w:numId w:val="203"/>
        </w:numPr>
        <w:spacing w:after="160" w:line="256" w:lineRule="auto"/>
        <w:contextualSpacing/>
        <w:rPr>
          <w:ins w:id="863" w:author="Walker, Zach" w:date="2025-06-28T10:47:00Z"/>
          <w:del w:id="864" w:author="Andrew Hamann" w:date="2025-07-29T18:55:00Z"/>
        </w:rPr>
      </w:pPr>
      <w:ins w:id="865" w:author="Walker, Zach" w:date="2025-06-28T10:47:00Z">
        <w:del w:id="866" w:author="Andrew Hamann" w:date="2025-07-29T18:55:00Z">
          <w:r w:rsidDel="00C176D7">
            <w:delText>Generation</w:delText>
          </w:r>
        </w:del>
      </w:ins>
    </w:p>
    <w:p w14:paraId="2E1EF47E" w14:textId="5AA58E3A" w:rsidR="00031726" w:rsidDel="00C176D7" w:rsidRDefault="00031726" w:rsidP="00031726">
      <w:pPr>
        <w:pStyle w:val="ListParagraph"/>
        <w:numPr>
          <w:ilvl w:val="2"/>
          <w:numId w:val="203"/>
        </w:numPr>
        <w:spacing w:after="160" w:line="256" w:lineRule="auto"/>
        <w:contextualSpacing/>
        <w:rPr>
          <w:ins w:id="867" w:author="Walker, Zach" w:date="2025-06-28T10:47:00Z"/>
          <w:del w:id="868" w:author="Andrew Hamann" w:date="2025-07-29T18:55:00Z"/>
        </w:rPr>
      </w:pPr>
      <w:ins w:id="869" w:author="Walker, Zach" w:date="2025-06-28T10:47:00Z">
        <w:del w:id="870" w:author="Andrew Hamann" w:date="2025-07-29T18:55:00Z">
          <w:r w:rsidDel="00C176D7">
            <w:delText xml:space="preserve">Find most </w:delText>
          </w:r>
        </w:del>
        <w:del w:id="871" w:author="Andrew Hamann" w:date="2025-07-29T18:25:00Z">
          <w:r w:rsidDel="00A5486F">
            <w:delText xml:space="preserve">updated </w:delText>
          </w:r>
        </w:del>
        <w:del w:id="872" w:author="Andrew Hamann" w:date="2025-07-29T18:55:00Z">
          <w:r w:rsidDel="00C176D7">
            <w:delText>Capacity Demand and Reserves (CDR) Report</w:delText>
          </w:r>
        </w:del>
      </w:ins>
    </w:p>
    <w:p w14:paraId="74966168" w14:textId="324EE13C" w:rsidR="00031726" w:rsidDel="00A5486F" w:rsidRDefault="00031726" w:rsidP="00031726">
      <w:pPr>
        <w:pStyle w:val="ListParagraph"/>
        <w:numPr>
          <w:ilvl w:val="3"/>
          <w:numId w:val="203"/>
        </w:numPr>
        <w:spacing w:after="160" w:line="256" w:lineRule="auto"/>
        <w:contextualSpacing/>
        <w:rPr>
          <w:ins w:id="873" w:author="Walker, Zach" w:date="2025-06-28T10:47:00Z"/>
          <w:del w:id="874" w:author="Andrew Hamann" w:date="2025-07-29T18:25:00Z"/>
        </w:rPr>
      </w:pPr>
      <w:ins w:id="875" w:author="Walker, Zach" w:date="2025-06-28T10:47:00Z">
        <w:del w:id="876" w:author="Andrew Hamann" w:date="2025-07-29T18:25:00Z">
          <w:r w:rsidRPr="00510823" w:rsidDel="00A5486F">
            <w:delText>https://www.ercot.com/gridinfo/resource</w:delText>
          </w:r>
          <w:r w:rsidDel="00A5486F">
            <w:delText xml:space="preserve"> </w:delText>
          </w:r>
        </w:del>
      </w:ins>
    </w:p>
    <w:p w14:paraId="4823D89A" w14:textId="6E3FF365" w:rsidR="00031726" w:rsidDel="001B4166" w:rsidRDefault="00031726" w:rsidP="00031726">
      <w:pPr>
        <w:pStyle w:val="ListParagraph"/>
        <w:numPr>
          <w:ilvl w:val="2"/>
          <w:numId w:val="203"/>
        </w:numPr>
        <w:spacing w:after="160" w:line="256" w:lineRule="auto"/>
        <w:contextualSpacing/>
        <w:rPr>
          <w:ins w:id="877" w:author="Walker, Zach" w:date="2025-06-28T10:47:00Z"/>
          <w:del w:id="878" w:author="Andrew Hamann" w:date="2025-07-29T18:44:00Z"/>
        </w:rPr>
      </w:pPr>
      <w:ins w:id="879" w:author="Walker, Zach" w:date="2025-06-28T10:47:00Z">
        <w:del w:id="880" w:author="Andrew Hamann" w:date="2025-07-29T18:44:00Z">
          <w:r w:rsidDel="001B4166">
            <w:delText xml:space="preserve">Determine generation capacity by resource type </w:delText>
          </w:r>
        </w:del>
        <w:del w:id="881" w:author="Andrew Hamann" w:date="2025-07-29T18:25:00Z">
          <w:r w:rsidDel="00A5486F">
            <w:delText>of applicable year</w:delText>
          </w:r>
        </w:del>
        <w:del w:id="882" w:author="Andrew Hamann" w:date="2025-07-29T18:44:00Z">
          <w:r w:rsidDel="001B4166">
            <w:delText xml:space="preserve"> from “Summer Summary” tab</w:delText>
          </w:r>
        </w:del>
      </w:ins>
    </w:p>
    <w:p w14:paraId="223975AC" w14:textId="752056FB" w:rsidR="00031726" w:rsidDel="001B4166" w:rsidRDefault="00031726" w:rsidP="00031726">
      <w:pPr>
        <w:pStyle w:val="ListParagraph"/>
        <w:numPr>
          <w:ilvl w:val="2"/>
          <w:numId w:val="203"/>
        </w:numPr>
        <w:spacing w:after="160" w:line="256" w:lineRule="auto"/>
        <w:contextualSpacing/>
        <w:rPr>
          <w:ins w:id="883" w:author="Walker, Zach" w:date="2025-06-28T10:47:00Z"/>
          <w:del w:id="884" w:author="Andrew Hamann" w:date="2025-07-29T18:44:00Z"/>
        </w:rPr>
      </w:pPr>
      <w:ins w:id="885" w:author="Walker, Zach" w:date="2025-06-28T10:47:00Z">
        <w:del w:id="886" w:author="Andrew Hamann" w:date="2025-07-29T18:44:00Z">
          <w:r w:rsidDel="001B4166">
            <w:delText xml:space="preserve">Obtain </w:delText>
          </w:r>
        </w:del>
        <w:del w:id="887" w:author="Andrew Hamann" w:date="2025-07-29T18:27:00Z">
          <w:r w:rsidRPr="00ED64EC" w:rsidDel="009B5BC3">
            <w:delText xml:space="preserve"> </w:delText>
          </w:r>
        </w:del>
        <w:del w:id="888" w:author="Andrew Hamann" w:date="2025-07-29T18:44:00Z">
          <w:r w:rsidDel="001B4166">
            <w:delText>P</w:delText>
          </w:r>
          <w:r w:rsidRPr="00ED64EC" w:rsidDel="001B4166">
            <w:delText>eak</w:delText>
          </w:r>
          <w:r w:rsidDel="001B4166">
            <w:delText xml:space="preserve"> Net Load Hour</w:delText>
          </w:r>
          <w:r w:rsidRPr="00ED64EC" w:rsidDel="001B4166">
            <w:delText xml:space="preserve"> </w:delText>
          </w:r>
          <w:r w:rsidDel="001B4166">
            <w:delText>G</w:delText>
          </w:r>
          <w:r w:rsidRPr="00ED64EC" w:rsidDel="001B4166">
            <w:delText>en</w:delText>
          </w:r>
          <w:r w:rsidDel="001B4166">
            <w:delText>eration</w:delText>
          </w:r>
          <w:r w:rsidRPr="00ED64EC" w:rsidDel="001B4166">
            <w:delText xml:space="preserve"> value</w:delText>
          </w:r>
          <w:r w:rsidDel="001B4166">
            <w:delText>s by resource type</w:delText>
          </w:r>
          <w:r w:rsidRPr="00ED64EC" w:rsidDel="001B4166">
            <w:delText xml:space="preserve"> and divide by total installed base for that year </w:delText>
          </w:r>
        </w:del>
      </w:ins>
    </w:p>
    <w:p w14:paraId="11640647" w14:textId="01652A88" w:rsidR="00031726" w:rsidDel="00C176D7" w:rsidRDefault="00031726" w:rsidP="00031726">
      <w:pPr>
        <w:pStyle w:val="ListParagraph"/>
        <w:numPr>
          <w:ilvl w:val="2"/>
          <w:numId w:val="203"/>
        </w:numPr>
        <w:spacing w:after="160" w:line="256" w:lineRule="auto"/>
        <w:contextualSpacing/>
        <w:rPr>
          <w:ins w:id="889" w:author="Walker, Zach" w:date="2025-06-28T10:47:00Z"/>
          <w:del w:id="890" w:author="Andrew Hamann" w:date="2025-07-29T18:55:00Z"/>
        </w:rPr>
      </w:pPr>
      <w:ins w:id="891" w:author="Walker, Zach" w:date="2025-06-28T10:47:00Z">
        <w:del w:id="892" w:author="Andrew Hamann" w:date="2025-07-29T18:55:00Z">
          <w:r w:rsidDel="00C176D7">
            <w:delText xml:space="preserve">Dispatch </w:delText>
          </w:r>
        </w:del>
        <w:del w:id="893" w:author="Andrew Hamann" w:date="2025-07-29T18:42:00Z">
          <w:r w:rsidDel="001B4166">
            <w:delText xml:space="preserve">Renewable resources (Wind, Solar, ESR) </w:delText>
          </w:r>
        </w:del>
        <w:del w:id="894" w:author="Andrew Hamann" w:date="2025-07-29T18:44:00Z">
          <w:r w:rsidDel="001B4166">
            <w:delText xml:space="preserve">to meet calculated scale </w:delText>
          </w:r>
        </w:del>
        <w:del w:id="895" w:author="Andrew Hamann" w:date="2025-07-29T18:55:00Z">
          <w:r w:rsidDel="00C176D7">
            <w:delText>factors</w:delText>
          </w:r>
        </w:del>
      </w:ins>
    </w:p>
    <w:p w14:paraId="45518D83" w14:textId="0C16F4DB" w:rsidR="00031726" w:rsidDel="00C176D7" w:rsidRDefault="00031726" w:rsidP="00031726">
      <w:pPr>
        <w:pStyle w:val="ListParagraph"/>
        <w:numPr>
          <w:ilvl w:val="2"/>
          <w:numId w:val="203"/>
        </w:numPr>
        <w:spacing w:after="160" w:line="256" w:lineRule="auto"/>
        <w:contextualSpacing/>
        <w:rPr>
          <w:ins w:id="896" w:author="Walker, Zach" w:date="2025-06-28T10:47:00Z"/>
          <w:del w:id="897" w:author="Andrew Hamann" w:date="2025-07-29T18:55:00Z"/>
        </w:rPr>
      </w:pPr>
      <w:ins w:id="898" w:author="Walker, Zach" w:date="2025-06-28T10:47:00Z">
        <w:del w:id="899" w:author="Andrew Hamann" w:date="2025-07-29T18:55:00Z">
          <w:r w:rsidDel="00C176D7">
            <w:delText xml:space="preserve">Dispatch </w:delText>
          </w:r>
        </w:del>
        <w:del w:id="900" w:author="Andrew Hamann" w:date="2025-07-29T18:46:00Z">
          <w:r w:rsidDel="001B4166">
            <w:delText>Thermal Units (Coal, Gas, Nuclear…)</w:delText>
          </w:r>
        </w:del>
        <w:del w:id="901" w:author="Andrew Hamann" w:date="2025-07-29T18:55:00Z">
          <w:r w:rsidDel="00C176D7">
            <w:delText xml:space="preserve"> to meet remaing load levels in case with added reserve margin using typical dispatch process</w:delText>
          </w:r>
        </w:del>
      </w:ins>
    </w:p>
    <w:p w14:paraId="64AEAB83" w14:textId="67BC1BD8" w:rsidR="00031726" w:rsidRPr="00135A3F" w:rsidDel="00C176D7" w:rsidRDefault="00031726" w:rsidP="00031726">
      <w:pPr>
        <w:pStyle w:val="ListParagraph"/>
        <w:ind w:left="2160"/>
        <w:rPr>
          <w:ins w:id="902" w:author="Walker, Zach" w:date="2025-06-28T10:47:00Z"/>
          <w:del w:id="903" w:author="Andrew Hamann" w:date="2025-07-29T18:55:00Z"/>
        </w:rPr>
      </w:pPr>
    </w:p>
    <w:p w14:paraId="1BF6A106" w14:textId="26BA12E3" w:rsidR="00031726" w:rsidDel="001B4166" w:rsidRDefault="00031726" w:rsidP="00031726">
      <w:pPr>
        <w:pStyle w:val="ListParagraph"/>
        <w:numPr>
          <w:ilvl w:val="1"/>
          <w:numId w:val="203"/>
        </w:numPr>
        <w:spacing w:after="160" w:line="256" w:lineRule="auto"/>
        <w:contextualSpacing/>
        <w:rPr>
          <w:ins w:id="904" w:author="Walker, Zach" w:date="2025-06-28T10:47:00Z"/>
          <w:del w:id="905" w:author="Andrew Hamann" w:date="2025-07-29T18:46:00Z"/>
        </w:rPr>
      </w:pPr>
      <w:ins w:id="906" w:author="Walker, Zach" w:date="2025-06-28T10:47:00Z">
        <w:del w:id="907" w:author="Andrew Hamann" w:date="2025-07-29T18:46:00Z">
          <w:r w:rsidDel="001B4166">
            <w:delText>Respect existing N-0 GTC limits</w:delText>
          </w:r>
        </w:del>
      </w:ins>
    </w:p>
    <w:p w14:paraId="5F8C3440" w14:textId="231C9C0B" w:rsidR="00031726" w:rsidDel="001B4166" w:rsidRDefault="00031726" w:rsidP="00031726">
      <w:pPr>
        <w:pStyle w:val="ListParagraph"/>
        <w:numPr>
          <w:ilvl w:val="2"/>
          <w:numId w:val="203"/>
        </w:numPr>
        <w:spacing w:after="160" w:line="256" w:lineRule="auto"/>
        <w:contextualSpacing/>
        <w:rPr>
          <w:ins w:id="908" w:author="Walker, Zach" w:date="2025-06-28T10:47:00Z"/>
          <w:del w:id="909" w:author="Andrew Hamann" w:date="2025-07-29T18:46:00Z"/>
        </w:rPr>
      </w:pPr>
      <w:ins w:id="910" w:author="Walker, Zach" w:date="2025-06-28T10:47:00Z">
        <w:del w:id="911" w:author="Andrew Hamann" w:date="2025-07-29T18:46:00Z">
          <w:r w:rsidDel="001B4166">
            <w:delText>Model and constrain on the GTC interfaces with an N-0 limit that is not 9999</w:delText>
          </w:r>
        </w:del>
      </w:ins>
    </w:p>
    <w:p w14:paraId="20BD699F" w14:textId="5FD8A68F" w:rsidR="00031726" w:rsidDel="001B4166" w:rsidRDefault="00031726" w:rsidP="00031726">
      <w:pPr>
        <w:pStyle w:val="ListParagraph"/>
        <w:numPr>
          <w:ilvl w:val="1"/>
          <w:numId w:val="203"/>
        </w:numPr>
        <w:spacing w:after="160" w:line="256" w:lineRule="auto"/>
        <w:contextualSpacing/>
        <w:rPr>
          <w:ins w:id="912" w:author="Walker, Zach" w:date="2025-06-28T10:47:00Z"/>
          <w:del w:id="913" w:author="Andrew Hamann" w:date="2025-07-29T18:46:00Z"/>
        </w:rPr>
      </w:pPr>
      <w:ins w:id="914" w:author="Walker, Zach" w:date="2025-06-28T10:47:00Z">
        <w:del w:id="915" w:author="Andrew Hamann" w:date="2025-07-29T18:46:00Z">
          <w:r w:rsidDel="001B4166">
            <w:delText>Dispatch case</w:delText>
          </w:r>
        </w:del>
      </w:ins>
    </w:p>
    <w:p w14:paraId="1D89C198" w14:textId="1E40D07C" w:rsidR="00031726" w:rsidDel="001B4166" w:rsidRDefault="00031726" w:rsidP="00031726">
      <w:pPr>
        <w:pStyle w:val="ListParagraph"/>
        <w:numPr>
          <w:ilvl w:val="2"/>
          <w:numId w:val="203"/>
        </w:numPr>
        <w:spacing w:after="160" w:line="256" w:lineRule="auto"/>
        <w:contextualSpacing/>
        <w:rPr>
          <w:ins w:id="916" w:author="Walker, Zach" w:date="2025-06-28T10:47:00Z"/>
          <w:del w:id="917" w:author="Andrew Hamann" w:date="2025-07-29T18:46:00Z"/>
        </w:rPr>
      </w:pPr>
      <w:ins w:id="918" w:author="Walker, Zach" w:date="2025-06-28T10:47:00Z">
        <w:del w:id="919" w:author="Andrew Hamann" w:date="2025-07-29T18:46:00Z">
          <w:r w:rsidDel="001B4166">
            <w:delText>If dispatch or solution difficulties, TSPs will adjust profiles to produce a stable base case</w:delText>
          </w:r>
        </w:del>
      </w:ins>
    </w:p>
    <w:p w14:paraId="1AD54BE7" w14:textId="2D2A9D2F" w:rsidR="00031726" w:rsidDel="00C176D7" w:rsidRDefault="00031726" w:rsidP="00031726">
      <w:pPr>
        <w:pStyle w:val="ListParagraph"/>
        <w:numPr>
          <w:ilvl w:val="1"/>
          <w:numId w:val="203"/>
        </w:numPr>
        <w:spacing w:after="160" w:line="256" w:lineRule="auto"/>
        <w:contextualSpacing/>
        <w:rPr>
          <w:ins w:id="920" w:author="Walker, Zach" w:date="2025-06-28T10:47:00Z"/>
          <w:del w:id="921" w:author="Andrew Hamann" w:date="2025-07-29T18:55:00Z"/>
        </w:rPr>
      </w:pPr>
      <w:ins w:id="922" w:author="Walker, Zach" w:date="2025-06-28T10:47:00Z">
        <w:del w:id="923" w:author="Andrew Hamann" w:date="2025-07-29T18:55:00Z">
          <w:r w:rsidDel="00C176D7">
            <w:delText>Extraordinary Dispatch</w:delText>
          </w:r>
        </w:del>
      </w:ins>
    </w:p>
    <w:p w14:paraId="49D65B08" w14:textId="0F8351FF" w:rsidR="00031726" w:rsidDel="00C176D7" w:rsidRDefault="00031726" w:rsidP="00031726">
      <w:pPr>
        <w:pStyle w:val="ListParagraph"/>
        <w:numPr>
          <w:ilvl w:val="2"/>
          <w:numId w:val="203"/>
        </w:numPr>
        <w:spacing w:after="160" w:line="256" w:lineRule="auto"/>
        <w:contextualSpacing/>
        <w:rPr>
          <w:ins w:id="924" w:author="Walker, Zach" w:date="2025-06-28T10:48:00Z"/>
          <w:del w:id="925" w:author="Andrew Hamann" w:date="2025-07-29T18:55:00Z"/>
        </w:rPr>
      </w:pPr>
      <w:ins w:id="926" w:author="Walker, Zach" w:date="2025-06-28T10:47:00Z">
        <w:del w:id="927" w:author="Andrew Hamann" w:date="2025-07-29T18:55:00Z">
          <w:r w:rsidDel="00C176D7">
            <w:delText xml:space="preserve">ERCOT will follow typical </w:delText>
          </w:r>
        </w:del>
      </w:ins>
      <w:ins w:id="928" w:author="Walker, Zach" w:date="2025-06-28T10:48:00Z">
        <w:del w:id="929" w:author="Andrew Hamann" w:date="2025-07-29T18:55:00Z">
          <w:r w:rsidDel="00C176D7">
            <w:delText>E</w:delText>
          </w:r>
        </w:del>
      </w:ins>
      <w:ins w:id="930" w:author="Walker, Zach" w:date="2025-06-28T10:47:00Z">
        <w:del w:id="931" w:author="Andrew Hamann" w:date="2025-07-29T18:55:00Z">
          <w:r w:rsidDel="00C176D7">
            <w:delText>xtra</w:delText>
          </w:r>
        </w:del>
      </w:ins>
      <w:ins w:id="932" w:author="Walker, Zach" w:date="2025-06-28T10:48:00Z">
        <w:del w:id="933" w:author="Andrew Hamann" w:date="2025-07-29T18:55:00Z">
          <w:r w:rsidDel="00C176D7">
            <w:delText>o</w:delText>
          </w:r>
        </w:del>
      </w:ins>
      <w:ins w:id="934" w:author="Walker, Zach" w:date="2025-06-28T10:47:00Z">
        <w:del w:id="935" w:author="Andrew Hamann" w:date="2025-07-29T18:55:00Z">
          <w:r w:rsidDel="00C176D7">
            <w:delText>rdinary dispatch</w:delText>
          </w:r>
        </w:del>
      </w:ins>
      <w:ins w:id="936" w:author="Walker, Zach" w:date="2025-06-28T10:48:00Z">
        <w:del w:id="937" w:author="Andrew Hamann" w:date="2025-07-29T18:55:00Z">
          <w:r w:rsidDel="00C176D7">
            <w:delText xml:space="preserve"> in Section 4.3.3.1</w:delText>
          </w:r>
        </w:del>
      </w:ins>
      <w:ins w:id="938" w:author="Walker, Zach" w:date="2025-06-28T10:47:00Z">
        <w:del w:id="939" w:author="Andrew Hamann" w:date="2025-07-29T18:55:00Z">
          <w:r w:rsidDel="00C176D7">
            <w:delText xml:space="preserve"> process to meet </w:delText>
          </w:r>
        </w:del>
      </w:ins>
      <w:ins w:id="940" w:author="Walker, Zach" w:date="2025-06-28T10:48:00Z">
        <w:del w:id="941" w:author="Andrew Hamann" w:date="2025-07-29T18:55:00Z">
          <w:r w:rsidDel="00C176D7">
            <w:delText>load levels if there is a shortfall of generation</w:delText>
          </w:r>
        </w:del>
      </w:ins>
    </w:p>
    <w:p w14:paraId="56B81DFF" w14:textId="55E48A43" w:rsidR="00031726" w:rsidDel="00C176D7" w:rsidRDefault="00031726">
      <w:pPr>
        <w:pStyle w:val="ListParagraph"/>
        <w:numPr>
          <w:ilvl w:val="2"/>
          <w:numId w:val="203"/>
        </w:numPr>
        <w:spacing w:after="160" w:line="256" w:lineRule="auto"/>
        <w:contextualSpacing/>
        <w:rPr>
          <w:ins w:id="942" w:author="Walker, Zach" w:date="2025-06-28T10:47:00Z"/>
          <w:del w:id="943" w:author="Andrew Hamann" w:date="2025-07-29T18:55:00Z"/>
        </w:rPr>
      </w:pPr>
      <w:ins w:id="944" w:author="Walker, Zach" w:date="2025-06-28T10:48:00Z">
        <w:del w:id="945" w:author="Andrew Hamann" w:date="2025-07-29T18:55:00Z">
          <w:r w:rsidDel="00C176D7">
            <w:delText>Rene</w:delText>
          </w:r>
        </w:del>
      </w:ins>
      <w:ins w:id="946" w:author="Walker, Zach" w:date="2025-06-28T10:49:00Z">
        <w:del w:id="947" w:author="Andrew Hamann" w:date="2025-07-29T18:55:00Z">
          <w:r w:rsidDel="00C176D7">
            <w:delText>wable Resource Capacity Factor shall be applied to any added applicable EXDS generation units</w:delText>
          </w:r>
        </w:del>
      </w:ins>
    </w:p>
    <w:p w14:paraId="4BBCEDD2" w14:textId="77777777" w:rsidR="00D6395D" w:rsidRPr="00081E4F" w:rsidRDefault="00D6395D" w:rsidP="00D6395D">
      <w:pPr>
        <w:pStyle w:val="ListParagraph"/>
        <w:spacing w:after="160" w:line="256" w:lineRule="auto"/>
        <w:ind w:left="2160"/>
        <w:contextualSpacing/>
        <w:rPr>
          <w:ins w:id="948" w:author="Walker, Zach" w:date="2025-06-16T15:31:00Z"/>
          <w:rStyle w:val="eop"/>
        </w:rPr>
      </w:pPr>
    </w:p>
    <w:p w14:paraId="29FC5FD1" w14:textId="77777777" w:rsidR="00D6395D" w:rsidRDefault="00D6395D" w:rsidP="00D6395D">
      <w:pPr>
        <w:pStyle w:val="Title"/>
        <w:tabs>
          <w:tab w:val="left" w:pos="1170"/>
        </w:tabs>
        <w:ind w:right="360"/>
        <w:jc w:val="both"/>
        <w:rPr>
          <w:ins w:id="949" w:author="Walker, Zach" w:date="2025-06-16T15:31:00Z"/>
        </w:rPr>
      </w:pPr>
    </w:p>
    <w:p w14:paraId="51F49630" w14:textId="77777777" w:rsidR="00D6395D" w:rsidRDefault="00D6395D" w:rsidP="00D6395D">
      <w:pPr>
        <w:pStyle w:val="Title"/>
        <w:tabs>
          <w:tab w:val="left" w:pos="1170"/>
        </w:tabs>
        <w:ind w:right="360"/>
        <w:jc w:val="both"/>
        <w:rPr>
          <w:ins w:id="950" w:author="Walker, Zach" w:date="2025-06-16T15:31:00Z"/>
        </w:rPr>
      </w:pPr>
    </w:p>
    <w:p w14:paraId="5671BCA4" w14:textId="737A15C6" w:rsidR="00B420D8" w:rsidRDefault="00B420D8" w:rsidP="00082FBA">
      <w:pPr>
        <w:pStyle w:val="Title"/>
        <w:tabs>
          <w:tab w:val="left" w:pos="1170"/>
        </w:tabs>
        <w:ind w:right="360"/>
        <w:jc w:val="both"/>
      </w:pPr>
    </w:p>
    <w:sectPr w:rsidR="00B420D8" w:rsidSect="00626359">
      <w:headerReference w:type="default" r:id="rId42"/>
      <w:footerReference w:type="first" r:id="rId43"/>
      <w:pgSz w:w="12240" w:h="15840" w:code="1"/>
      <w:pgMar w:top="720" w:right="1080" w:bottom="720" w:left="1080" w:header="0" w:footer="1008" w:gutter="0"/>
      <w:paperSrc w:first="15" w:other="15"/>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0" w:author="Kakarla, Raja Sekhar" w:date="2025-04-24T09:44:00Z" w:initials="RK">
    <w:p w14:paraId="277210B2" w14:textId="77777777" w:rsidR="006C2320" w:rsidRDefault="006C2320" w:rsidP="0098728A">
      <w:pPr>
        <w:pStyle w:val="CommentText"/>
      </w:pPr>
      <w:r>
        <w:rPr>
          <w:rStyle w:val="CommentReference"/>
        </w:rPr>
        <w:annotationRef/>
      </w:r>
      <w:r>
        <w:t>Or MOUT</w:t>
      </w:r>
    </w:p>
  </w:comment>
  <w:comment w:id="399" w:author="Andrew Hamann" w:date="2025-07-29T19:21:00Z" w:initials="AH">
    <w:p w14:paraId="192F5FC4" w14:textId="77777777" w:rsidR="004B1011" w:rsidRDefault="00625A28" w:rsidP="004B1011">
      <w:pPr>
        <w:pStyle w:val="CommentText"/>
      </w:pPr>
      <w:r>
        <w:rPr>
          <w:rStyle w:val="CommentReference"/>
        </w:rPr>
        <w:annotationRef/>
      </w:r>
      <w:r w:rsidR="004B1011">
        <w:t>Delete this column upon implementation, due to limitations in the “Track Changes” feature in Microsoft Word.</w:t>
      </w:r>
    </w:p>
  </w:comment>
  <w:comment w:id="564" w:author="Walker, Zach" w:date="2025-06-16T14:08:00Z" w:initials="WZ">
    <w:p w14:paraId="521142F5" w14:textId="355CC689" w:rsidR="004014F7" w:rsidRDefault="004014F7">
      <w:pPr>
        <w:pStyle w:val="CommentText"/>
      </w:pPr>
      <w:r>
        <w:rPr>
          <w:rStyle w:val="CommentReference"/>
        </w:rPr>
        <w:annotationRef/>
      </w:r>
      <w:r>
        <w:t>Removed language to align with switched shunt deconsolidation effort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7210B2" w15:done="1"/>
  <w15:commentEx w15:paraId="192F5FC4" w15:done="0"/>
  <w15:commentEx w15:paraId="521142F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6F49C612" w16cex:dateUtc="2025-04-24T14:44:00Z"/>
  <w16cex:commentExtensible w16cex:durableId="25BF63AE" w16cex:dateUtc="2025-07-30T00:21:00Z"/>
  <w16cex:commentExtensible w16cex:durableId="2BFAA3CE" w16cex:dateUtc="2025-06-16T1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7210B2" w16cid:durableId="6F49C612"/>
  <w16cid:commentId w16cid:paraId="192F5FC4" w16cid:durableId="25BF63AE"/>
  <w16cid:commentId w16cid:paraId="521142F5" w16cid:durableId="2BFAA3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3ECDD" w14:textId="77777777" w:rsidR="003B4CAE" w:rsidRDefault="003B4CAE">
      <w:r>
        <w:separator/>
      </w:r>
    </w:p>
  </w:endnote>
  <w:endnote w:type="continuationSeparator" w:id="0">
    <w:p w14:paraId="48253D5C" w14:textId="77777777" w:rsidR="003B4CAE" w:rsidRDefault="003B4CAE">
      <w:r>
        <w:continuationSeparator/>
      </w:r>
    </w:p>
  </w:endnote>
  <w:endnote w:type="continuationNotice" w:id="1">
    <w:p w14:paraId="0FF3C43A" w14:textId="77777777" w:rsidR="003B4CAE" w:rsidRDefault="003B4C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2A9BF" w14:textId="38678866" w:rsidR="00E51EEB" w:rsidRDefault="00E51E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13947">
      <w:rPr>
        <w:rStyle w:val="PageNumber"/>
        <w:noProof/>
      </w:rPr>
      <w:t>1</w:t>
    </w:r>
    <w:r>
      <w:rPr>
        <w:rStyle w:val="PageNumber"/>
      </w:rPr>
      <w:fldChar w:fldCharType="end"/>
    </w:r>
  </w:p>
  <w:p w14:paraId="5286F920" w14:textId="77777777" w:rsidR="00E51EEB" w:rsidRDefault="00E51E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E5929" w14:textId="77777777" w:rsidR="00E51EEB" w:rsidRDefault="00E51EE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31</w:t>
    </w:r>
    <w:r>
      <w:rPr>
        <w:rStyle w:val="PageNumber"/>
      </w:rPr>
      <w:fldChar w:fldCharType="end"/>
    </w:r>
  </w:p>
  <w:p w14:paraId="523F5B86" w14:textId="77777777" w:rsidR="00E51EEB" w:rsidRDefault="00E51E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E1C1D" w14:textId="77777777" w:rsidR="00E51EEB" w:rsidRDefault="00E51EEB">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E68A2" w14:textId="77777777" w:rsidR="00E51EEB" w:rsidRDefault="00E51EE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3FFAB" w14:textId="77777777" w:rsidR="00E51EEB" w:rsidRDefault="00E51EEB">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540463" w14:textId="77777777" w:rsidR="00E51EEB" w:rsidRDefault="00E51EEB">
    <w:pPr>
      <w:ind w:left="4623" w:right="1080" w:firstLine="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B7777" w14:textId="77777777" w:rsidR="003B4CAE" w:rsidRDefault="003B4CAE">
      <w:r>
        <w:separator/>
      </w:r>
    </w:p>
  </w:footnote>
  <w:footnote w:type="continuationSeparator" w:id="0">
    <w:p w14:paraId="32465AF7" w14:textId="77777777" w:rsidR="003B4CAE" w:rsidRDefault="003B4CAE">
      <w:r>
        <w:continuationSeparator/>
      </w:r>
    </w:p>
  </w:footnote>
  <w:footnote w:type="continuationNotice" w:id="1">
    <w:p w14:paraId="712757F1" w14:textId="77777777" w:rsidR="003B4CAE" w:rsidRDefault="003B4CAE"/>
  </w:footnote>
  <w:footnote w:id="2">
    <w:p w14:paraId="07FD4226" w14:textId="14FA89F5" w:rsidR="009F1E4F" w:rsidRDefault="009F1E4F">
      <w:pPr>
        <w:pStyle w:val="FootnoteText"/>
      </w:pPr>
      <w:ins w:id="148" w:author="Walker, Zachary" w:date="2025-08-14T15:17:00Z">
        <w:r>
          <w:rPr>
            <w:rStyle w:val="FootnoteReference"/>
          </w:rPr>
          <w:footnoteRef/>
        </w:r>
        <w:r>
          <w:t xml:space="preserve"> </w:t>
        </w:r>
      </w:ins>
      <w:ins w:id="149" w:author="Walker, Zachary" w:date="2025-08-14T15:18:00Z">
        <w:r w:rsidRPr="009F1E4F">
          <w:t>https://www.ercot.com/gridinfo/resource</w:t>
        </w:r>
      </w:ins>
    </w:p>
  </w:footnote>
  <w:footnote w:id="3">
    <w:p w14:paraId="27D247E8" w14:textId="0FAA6852" w:rsidR="00641186" w:rsidRDefault="00641186">
      <w:pPr>
        <w:pStyle w:val="FootnoteText"/>
      </w:pPr>
      <w:ins w:id="167" w:author="Walker, Zachary" w:date="2025-08-14T10:27:00Z">
        <w:r>
          <w:rPr>
            <w:rStyle w:val="FootnoteReference"/>
          </w:rPr>
          <w:footnoteRef/>
        </w:r>
      </w:ins>
      <w:ins w:id="168" w:author="Walker, Zachary" w:date="2025-08-14T10:52:00Z">
        <w:r w:rsidR="003A42E3">
          <w:t xml:space="preserve"> </w:t>
        </w:r>
      </w:ins>
      <w:ins w:id="169" w:author="Walker, Zachary" w:date="2025-08-14T11:20:00Z">
        <w:r w:rsidR="006F7923" w:rsidRPr="006F7923">
          <w:t>https://www.ercot.com/mp/data-products/data-product-details?id=NP9-83-M</w:t>
        </w:r>
      </w:ins>
    </w:p>
  </w:footnote>
  <w:footnote w:id="4">
    <w:p w14:paraId="6982774E" w14:textId="4E7B4F37" w:rsidR="004456EF" w:rsidRDefault="004456EF">
      <w:pPr>
        <w:pStyle w:val="FootnoteText"/>
      </w:pPr>
      <w:r w:rsidRPr="00641053">
        <w:rPr>
          <w:rStyle w:val="FootnoteReference"/>
          <w:vertAlign w:val="superscript"/>
        </w:rPr>
        <w:footnoteRef/>
      </w:r>
      <w:r w:rsidRPr="00641053">
        <w:rPr>
          <w:vertAlign w:val="superscript"/>
        </w:rPr>
        <w:t xml:space="preserve"> </w:t>
      </w:r>
      <w:r w:rsidRPr="004456EF">
        <w:t xml:space="preserve">See Appendix F for examples of less limiting ratings and what constitutes technical rationale.  </w:t>
      </w:r>
    </w:p>
  </w:footnote>
  <w:footnote w:id="5">
    <w:p w14:paraId="3094691A" w14:textId="77777777" w:rsidR="00E51EEB" w:rsidRDefault="00E51EEB">
      <w:pPr>
        <w:pStyle w:val="FootnoteText"/>
        <w:ind w:right="180"/>
        <w:jc w:val="both"/>
        <w:rPr>
          <w:color w:val="333333"/>
        </w:rPr>
      </w:pPr>
    </w:p>
    <w:p w14:paraId="4890CD0E" w14:textId="6A83CC4D" w:rsidR="00E51EEB" w:rsidRDefault="00E51EEB">
      <w:pPr>
        <w:pStyle w:val="FootnoteText"/>
        <w:ind w:right="180"/>
        <w:jc w:val="both"/>
        <w:rPr>
          <w:color w:val="333333"/>
        </w:rPr>
      </w:pPr>
      <w:r>
        <w:rPr>
          <w:rStyle w:val="FootnoteReference"/>
          <w:color w:val="333333"/>
        </w:rPr>
        <w:footnoteRef/>
      </w:r>
      <w:r>
        <w:rPr>
          <w:color w:val="333333"/>
        </w:rPr>
        <w:t xml:space="preserve"> If the auxiliary </w:t>
      </w:r>
      <w:del w:id="330" w:author="Walker, Zachary" w:date="2025-08-26T08:55:00Z">
        <w:r w:rsidDel="00234CF0">
          <w:rPr>
            <w:color w:val="333333"/>
          </w:rPr>
          <w:delText>MVAr</w:delText>
        </w:r>
      </w:del>
      <w:ins w:id="331" w:author="Walker, Zachary" w:date="2025-08-26T08:55:00Z">
        <w:r w:rsidR="00234CF0">
          <w:rPr>
            <w:color w:val="333333"/>
          </w:rPr>
          <w:t>MVAr</w:t>
        </w:r>
      </w:ins>
      <w:del w:id="332" w:author="Andrew Hamann" w:date="2025-07-29T17:40:00Z">
        <w:r w:rsidDel="001F22CA">
          <w:rPr>
            <w:color w:val="333333"/>
          </w:rPr>
          <w:delText xml:space="preserve"> </w:delText>
        </w:r>
      </w:del>
      <w:ins w:id="333" w:author="Andrew Hamann" w:date="2025-07-29T17:40:00Z">
        <w:del w:id="334" w:author="Walker, Zachary" w:date="2025-08-26T08:55:00Z">
          <w:r w:rsidR="001F22CA" w:rsidDel="00234CF0">
            <w:rPr>
              <w:color w:val="333333"/>
            </w:rPr>
            <w:delText>Mvar</w:delText>
          </w:r>
        </w:del>
        <w:r w:rsidR="001F22CA">
          <w:rPr>
            <w:color w:val="333333"/>
          </w:rPr>
          <w:t xml:space="preserve"> </w:t>
        </w:r>
      </w:ins>
      <w:r>
        <w:rPr>
          <w:color w:val="333333"/>
        </w:rPr>
        <w:t xml:space="preserve">load is not supplied, it can be estimated from the auxiliary MW load by assuming a power factor. CenterPoint Energy reviewed test data for its units from the fall of 2005. By comparing generating unit net </w:t>
      </w:r>
      <w:del w:id="335" w:author="Walker, Zachary" w:date="2025-08-26T08:55:00Z">
        <w:r w:rsidDel="00234CF0">
          <w:rPr>
            <w:color w:val="333333"/>
          </w:rPr>
          <w:delText>MVAr</w:delText>
        </w:r>
      </w:del>
      <w:ins w:id="336" w:author="Walker, Zachary" w:date="2025-08-26T08:55:00Z">
        <w:r w:rsidR="00234CF0">
          <w:rPr>
            <w:color w:val="333333"/>
          </w:rPr>
          <w:t>MVAr</w:t>
        </w:r>
      </w:ins>
      <w:r>
        <w:rPr>
          <w:color w:val="333333"/>
        </w:rPr>
        <w:t xml:space="preserve"> to the system (high side of GSU), gross </w:t>
      </w:r>
      <w:del w:id="337" w:author="Walker, Zachary" w:date="2025-08-26T08:55:00Z">
        <w:r w:rsidDel="00234CF0">
          <w:rPr>
            <w:color w:val="333333"/>
          </w:rPr>
          <w:delText>MVAr</w:delText>
        </w:r>
      </w:del>
      <w:ins w:id="338" w:author="Walker, Zachary" w:date="2025-08-26T08:55:00Z">
        <w:r w:rsidR="00234CF0">
          <w:rPr>
            <w:color w:val="333333"/>
          </w:rPr>
          <w:t>MVAr</w:t>
        </w:r>
      </w:ins>
      <w:r>
        <w:rPr>
          <w:color w:val="333333"/>
        </w:rPr>
        <w:t xml:space="preserve"> at the generator terminals, and estimated generator step up transformer </w:t>
      </w:r>
      <w:del w:id="339" w:author="Walker, Zachary" w:date="2025-08-26T08:55:00Z">
        <w:r w:rsidDel="00234CF0">
          <w:rPr>
            <w:color w:val="333333"/>
          </w:rPr>
          <w:delText>MVAr</w:delText>
        </w:r>
      </w:del>
      <w:ins w:id="340" w:author="Walker, Zachary" w:date="2025-08-26T08:55:00Z">
        <w:r w:rsidR="00234CF0">
          <w:rPr>
            <w:color w:val="333333"/>
          </w:rPr>
          <w:t>MVAr</w:t>
        </w:r>
      </w:ins>
      <w:r>
        <w:rPr>
          <w:color w:val="333333"/>
        </w:rPr>
        <w:t xml:space="preserve"> losses under test conditions, an estimated auxiliary load power factor of 0.87 was determined.</w:t>
      </w:r>
    </w:p>
  </w:footnote>
  <w:footnote w:id="6">
    <w:p w14:paraId="76177E48" w14:textId="36A8224E" w:rsidR="00E51EEB" w:rsidRDefault="00791AE2">
      <w:pPr>
        <w:pStyle w:val="FootnoteText"/>
      </w:pPr>
      <w:bookmarkStart w:id="532" w:name="_Hlk158973730"/>
      <w:r>
        <w:rPr>
          <w:rStyle w:val="FootnoteReference"/>
        </w:rPr>
        <w:t>2</w:t>
      </w:r>
      <w:r>
        <w:t xml:space="preserve"> </w:t>
      </w:r>
      <w:r w:rsidR="00E51EEB">
        <w:t xml:space="preserve">This parameter originates from the Resource Registration </w:t>
      </w:r>
      <w:proofErr w:type="spellStart"/>
      <w:r w:rsidR="00E51EEB">
        <w:t>Datas</w:t>
      </w:r>
      <w:proofErr w:type="spellEnd"/>
      <w:r w:rsidR="00E51EEB">
        <w:t>, but can be overridden by the interconnecting TSP upon confirmation with ERCOT.</w:t>
      </w:r>
      <w:bookmarkEnd w:id="532"/>
    </w:p>
  </w:footnote>
  <w:footnote w:id="7">
    <w:p w14:paraId="7E547515"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 w:id="8">
    <w:p w14:paraId="091C9A3F" w14:textId="77777777" w:rsidR="00E51EEB" w:rsidRDefault="00E51EEB">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9">
    <w:p w14:paraId="295620DB" w14:textId="77777777" w:rsidR="00E51EEB" w:rsidRDefault="00E51EEB">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FCD8E" w14:textId="77777777" w:rsidR="00E51EEB" w:rsidRDefault="00E51E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505AA" w14:textId="77777777" w:rsidR="00E51EEB" w:rsidRDefault="00E51EEB">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3F96" w14:textId="77777777" w:rsidR="00E51EEB" w:rsidRDefault="00E51E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3" type="#_x0000_t75" style="width:11.5pt;height:11.5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5E31807"/>
    <w:multiLevelType w:val="hybridMultilevel"/>
    <w:tmpl w:val="57583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20"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5286280"/>
    <w:multiLevelType w:val="hybridMultilevel"/>
    <w:tmpl w:val="065EC380"/>
    <w:lvl w:ilvl="0" w:tplc="AB7E6E04">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1"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6"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1A346B26"/>
    <w:multiLevelType w:val="hybridMultilevel"/>
    <w:tmpl w:val="0E784C8C"/>
    <w:lvl w:ilvl="0" w:tplc="3324591C">
      <w:start w:val="1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7"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8"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61"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2"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9"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3"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8"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80"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4074624F"/>
    <w:multiLevelType w:val="hybridMultilevel"/>
    <w:tmpl w:val="9688867C"/>
    <w:lvl w:ilvl="0" w:tplc="9DA09E40">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01"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02"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3"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6"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9"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1"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13"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5"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15:restartNumberingAfterBreak="0">
    <w:nsid w:val="547A092B"/>
    <w:multiLevelType w:val="hybridMultilevel"/>
    <w:tmpl w:val="D292C9C6"/>
    <w:lvl w:ilvl="0" w:tplc="0068D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9"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57017B3C"/>
    <w:multiLevelType w:val="hybridMultilevel"/>
    <w:tmpl w:val="ABD248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5"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30"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1"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8"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9"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1"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3"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4"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5"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9F22416"/>
    <w:multiLevelType w:val="hybridMultilevel"/>
    <w:tmpl w:val="1CE873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6BE90B23"/>
    <w:multiLevelType w:val="hybridMultilevel"/>
    <w:tmpl w:val="CBC4B4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9"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50"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1"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2"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4"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6"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7"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8"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9"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0"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1"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792969C7"/>
    <w:multiLevelType w:val="multilevel"/>
    <w:tmpl w:val="6F7C5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3"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65"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6"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8"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9"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0"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1"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2"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3"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4"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6"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8"/>
  </w:num>
  <w:num w:numId="4">
    <w:abstractNumId w:val="153"/>
  </w:num>
  <w:num w:numId="5">
    <w:abstractNumId w:val="5"/>
  </w:num>
  <w:num w:numId="6">
    <w:abstractNumId w:val="19"/>
  </w:num>
  <w:num w:numId="7">
    <w:abstractNumId w:val="57"/>
  </w:num>
  <w:num w:numId="8">
    <w:abstractNumId w:val="111"/>
  </w:num>
  <w:num w:numId="9">
    <w:abstractNumId w:val="172"/>
  </w:num>
  <w:num w:numId="10">
    <w:abstractNumId w:val="151"/>
  </w:num>
  <w:num w:numId="11">
    <w:abstractNumId w:val="122"/>
  </w:num>
  <w:num w:numId="12">
    <w:abstractNumId w:val="89"/>
  </w:num>
  <w:num w:numId="13">
    <w:abstractNumId w:val="16"/>
  </w:num>
  <w:num w:numId="14">
    <w:abstractNumId w:val="4"/>
  </w:num>
  <w:num w:numId="15">
    <w:abstractNumId w:val="25"/>
  </w:num>
  <w:num w:numId="16">
    <w:abstractNumId w:val="99"/>
  </w:num>
  <w:num w:numId="17">
    <w:abstractNumId w:val="69"/>
  </w:num>
  <w:num w:numId="18">
    <w:abstractNumId w:val="45"/>
  </w:num>
  <w:num w:numId="19">
    <w:abstractNumId w:val="46"/>
  </w:num>
  <w:num w:numId="20">
    <w:abstractNumId w:val="149"/>
  </w:num>
  <w:num w:numId="21">
    <w:abstractNumId w:val="17"/>
  </w:num>
  <w:num w:numId="22">
    <w:abstractNumId w:val="165"/>
  </w:num>
  <w:num w:numId="23">
    <w:abstractNumId w:val="175"/>
  </w:num>
  <w:num w:numId="24">
    <w:abstractNumId w:val="47"/>
  </w:num>
  <w:num w:numId="25">
    <w:abstractNumId w:val="2"/>
  </w:num>
  <w:num w:numId="26">
    <w:abstractNumId w:val="113"/>
  </w:num>
  <w:num w:numId="27">
    <w:abstractNumId w:val="141"/>
  </w:num>
  <w:num w:numId="28">
    <w:abstractNumId w:val="125"/>
  </w:num>
  <w:num w:numId="29">
    <w:abstractNumId w:val="173"/>
  </w:num>
  <w:num w:numId="30">
    <w:abstractNumId w:val="26"/>
  </w:num>
  <w:num w:numId="31">
    <w:abstractNumId w:val="52"/>
  </w:num>
  <w:num w:numId="32">
    <w:abstractNumId w:val="116"/>
  </w:num>
  <w:num w:numId="33">
    <w:abstractNumId w:val="169"/>
  </w:num>
  <w:num w:numId="34">
    <w:abstractNumId w:val="71"/>
  </w:num>
  <w:num w:numId="35">
    <w:abstractNumId w:val="58"/>
  </w:num>
  <w:num w:numId="36">
    <w:abstractNumId w:val="85"/>
  </w:num>
  <w:num w:numId="37">
    <w:abstractNumId w:val="62"/>
  </w:num>
  <w:num w:numId="38">
    <w:abstractNumId w:val="12"/>
  </w:num>
  <w:num w:numId="39">
    <w:abstractNumId w:val="34"/>
  </w:num>
  <w:num w:numId="40">
    <w:abstractNumId w:val="102"/>
  </w:num>
  <w:num w:numId="41">
    <w:abstractNumId w:val="120"/>
  </w:num>
  <w:num w:numId="42">
    <w:abstractNumId w:val="33"/>
  </w:num>
  <w:num w:numId="43">
    <w:abstractNumId w:val="90"/>
  </w:num>
  <w:num w:numId="44">
    <w:abstractNumId w:val="14"/>
  </w:num>
  <w:num w:numId="45">
    <w:abstractNumId w:val="75"/>
  </w:num>
  <w:num w:numId="46">
    <w:abstractNumId w:val="42"/>
  </w:num>
  <w:num w:numId="47">
    <w:abstractNumId w:val="130"/>
  </w:num>
  <w:num w:numId="48">
    <w:abstractNumId w:val="7"/>
  </w:num>
  <w:num w:numId="49">
    <w:abstractNumId w:val="157"/>
  </w:num>
  <w:num w:numId="50">
    <w:abstractNumId w:val="23"/>
  </w:num>
  <w:num w:numId="51">
    <w:abstractNumId w:val="143"/>
  </w:num>
  <w:num w:numId="52">
    <w:abstractNumId w:val="15"/>
  </w:num>
  <w:num w:numId="53">
    <w:abstractNumId w:val="139"/>
  </w:num>
  <w:num w:numId="54">
    <w:abstractNumId w:val="94"/>
  </w:num>
  <w:num w:numId="55">
    <w:abstractNumId w:val="140"/>
  </w:num>
  <w:num w:numId="56">
    <w:abstractNumId w:val="118"/>
  </w:num>
  <w:num w:numId="57">
    <w:abstractNumId w:val="119"/>
  </w:num>
  <w:num w:numId="58">
    <w:abstractNumId w:val="74"/>
  </w:num>
  <w:num w:numId="59">
    <w:abstractNumId w:val="61"/>
  </w:num>
  <w:num w:numId="60">
    <w:abstractNumId w:val="13"/>
  </w:num>
  <w:num w:numId="61">
    <w:abstractNumId w:val="86"/>
  </w:num>
  <w:num w:numId="62">
    <w:abstractNumId w:val="158"/>
  </w:num>
  <w:num w:numId="63">
    <w:abstractNumId w:val="171"/>
  </w:num>
  <w:num w:numId="64">
    <w:abstractNumId w:val="91"/>
  </w:num>
  <w:num w:numId="65">
    <w:abstractNumId w:val="112"/>
  </w:num>
  <w:num w:numId="66">
    <w:abstractNumId w:val="68"/>
  </w:num>
  <w:num w:numId="67">
    <w:abstractNumId w:val="79"/>
  </w:num>
  <w:num w:numId="68">
    <w:abstractNumId w:val="124"/>
  </w:num>
  <w:num w:numId="69">
    <w:abstractNumId w:val="30"/>
  </w:num>
  <w:num w:numId="70">
    <w:abstractNumId w:val="35"/>
  </w:num>
  <w:num w:numId="71">
    <w:abstractNumId w:val="164"/>
  </w:num>
  <w:num w:numId="72">
    <w:abstractNumId w:val="176"/>
  </w:num>
  <w:num w:numId="73">
    <w:abstractNumId w:val="129"/>
  </w:num>
  <w:num w:numId="74">
    <w:abstractNumId w:val="114"/>
  </w:num>
  <w:num w:numId="75">
    <w:abstractNumId w:val="3"/>
  </w:num>
  <w:num w:numId="76">
    <w:abstractNumId w:val="101"/>
  </w:num>
  <w:num w:numId="77">
    <w:abstractNumId w:val="60"/>
  </w:num>
  <w:num w:numId="78">
    <w:abstractNumId w:val="160"/>
  </w:num>
  <w:num w:numId="79">
    <w:abstractNumId w:val="167"/>
  </w:num>
  <w:num w:numId="80">
    <w:abstractNumId w:val="131"/>
  </w:num>
  <w:num w:numId="81">
    <w:abstractNumId w:val="105"/>
  </w:num>
  <w:num w:numId="82">
    <w:abstractNumId w:val="109"/>
  </w:num>
  <w:num w:numId="8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8"/>
  </w:num>
  <w:num w:numId="85">
    <w:abstractNumId w:val="163"/>
  </w:num>
  <w:num w:numId="86">
    <w:abstractNumId w:val="76"/>
  </w:num>
  <w:num w:numId="87">
    <w:abstractNumId w:val="96"/>
  </w:num>
  <w:num w:numId="88">
    <w:abstractNumId w:val="161"/>
  </w:num>
  <w:num w:numId="89">
    <w:abstractNumId w:val="166"/>
  </w:num>
  <w:num w:numId="90">
    <w:abstractNumId w:val="97"/>
  </w:num>
  <w:num w:numId="91">
    <w:abstractNumId w:val="21"/>
  </w:num>
  <w:num w:numId="92">
    <w:abstractNumId w:val="132"/>
  </w:num>
  <w:num w:numId="93">
    <w:abstractNumId w:val="38"/>
  </w:num>
  <w:num w:numId="94">
    <w:abstractNumId w:val="107"/>
  </w:num>
  <w:num w:numId="95">
    <w:abstractNumId w:val="53"/>
  </w:num>
  <w:num w:numId="96">
    <w:abstractNumId w:val="82"/>
  </w:num>
  <w:num w:numId="97">
    <w:abstractNumId w:val="84"/>
  </w:num>
  <w:num w:numId="98">
    <w:abstractNumId w:val="81"/>
  </w:num>
  <w:num w:numId="99">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82"/>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52"/>
  </w:num>
  <w:num w:numId="102">
    <w:abstractNumId w:val="63"/>
  </w:num>
  <w:num w:numId="103">
    <w:abstractNumId w:val="10"/>
  </w:num>
  <w:num w:numId="104">
    <w:abstractNumId w:val="65"/>
  </w:num>
  <w:num w:numId="105">
    <w:abstractNumId w:val="6"/>
  </w:num>
  <w:num w:numId="106">
    <w:abstractNumId w:val="18"/>
  </w:num>
  <w:num w:numId="10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9"/>
  </w:num>
  <w:num w:numId="109">
    <w:abstractNumId w:val="55"/>
  </w:num>
  <w:num w:numId="110">
    <w:abstractNumId w:val="24"/>
  </w:num>
  <w:num w:numId="111">
    <w:abstractNumId w:val="77"/>
  </w:num>
  <w:num w:numId="112">
    <w:abstractNumId w:val="104"/>
  </w:num>
  <w:num w:numId="113">
    <w:abstractNumId w:val="135"/>
  </w:num>
  <w:num w:numId="114">
    <w:abstractNumId w:val="67"/>
  </w:num>
  <w:num w:numId="115">
    <w:abstractNumId w:val="95"/>
  </w:num>
  <w:num w:numId="116">
    <w:abstractNumId w:val="145"/>
  </w:num>
  <w:num w:numId="117">
    <w:abstractNumId w:val="72"/>
  </w:num>
  <w:num w:numId="118">
    <w:abstractNumId w:val="106"/>
  </w:num>
  <w:num w:numId="119">
    <w:abstractNumId w:val="36"/>
  </w:num>
  <w:num w:numId="120">
    <w:abstractNumId w:val="147"/>
  </w:num>
  <w:num w:numId="121">
    <w:abstractNumId w:val="43"/>
  </w:num>
  <w:num w:numId="122">
    <w:abstractNumId w:val="51"/>
  </w:num>
  <w:num w:numId="123">
    <w:abstractNumId w:val="78"/>
  </w:num>
  <w:num w:numId="124">
    <w:abstractNumId w:val="31"/>
  </w:num>
  <w:num w:numId="125">
    <w:abstractNumId w:val="66"/>
  </w:num>
  <w:num w:numId="126">
    <w:abstractNumId w:val="141"/>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4"/>
  </w:num>
  <w:num w:numId="128">
    <w:abstractNumId w:val="159"/>
  </w:num>
  <w:num w:numId="129">
    <w:abstractNumId w:val="103"/>
  </w:num>
  <w:num w:numId="130">
    <w:abstractNumId w:val="22"/>
  </w:num>
  <w:num w:numId="131">
    <w:abstractNumId w:val="108"/>
  </w:num>
  <w:num w:numId="132">
    <w:abstractNumId w:val="144"/>
  </w:num>
  <w:num w:numId="133">
    <w:abstractNumId w:val="56"/>
  </w:num>
  <w:num w:numId="134">
    <w:abstractNumId w:val="8"/>
  </w:num>
  <w:num w:numId="135">
    <w:abstractNumId w:val="150"/>
  </w:num>
  <w:num w:numId="136">
    <w:abstractNumId w:val="100"/>
  </w:num>
  <w:num w:numId="137">
    <w:abstractNumId w:val="156"/>
  </w:num>
  <w:num w:numId="138">
    <w:abstractNumId w:val="70"/>
  </w:num>
  <w:num w:numId="139">
    <w:abstractNumId w:val="83"/>
  </w:num>
  <w:num w:numId="140">
    <w:abstractNumId w:val="133"/>
  </w:num>
  <w:num w:numId="141">
    <w:abstractNumId w:val="168"/>
  </w:num>
  <w:num w:numId="142">
    <w:abstractNumId w:val="11"/>
  </w:num>
  <w:num w:numId="143">
    <w:abstractNumId w:val="127"/>
  </w:num>
  <w:num w:numId="144">
    <w:abstractNumId w:val="20"/>
  </w:num>
  <w:num w:numId="145">
    <w:abstractNumId w:val="155"/>
  </w:num>
  <w:num w:numId="146">
    <w:abstractNumId w:val="155"/>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2"/>
  </w:num>
  <w:num w:numId="148">
    <w:abstractNumId w:val="80"/>
  </w:num>
  <w:num w:numId="149">
    <w:abstractNumId w:val="137"/>
  </w:num>
  <w:num w:numId="150">
    <w:abstractNumId w:val="136"/>
  </w:num>
  <w:num w:numId="151">
    <w:abstractNumId w:val="134"/>
  </w:num>
  <w:num w:numId="152">
    <w:abstractNumId w:val="128"/>
  </w:num>
  <w:num w:numId="153">
    <w:abstractNumId w:val="73"/>
  </w:num>
  <w:num w:numId="154">
    <w:abstractNumId w:val="170"/>
  </w:num>
  <w:num w:numId="155">
    <w:abstractNumId w:val="98"/>
  </w:num>
  <w:num w:numId="156">
    <w:abstractNumId w:val="126"/>
  </w:num>
  <w:num w:numId="157">
    <w:abstractNumId w:val="93"/>
  </w:num>
  <w:num w:numId="158">
    <w:abstractNumId w:val="154"/>
  </w:num>
  <w:num w:numId="159">
    <w:abstractNumId w:val="123"/>
  </w:num>
  <w:num w:numId="160">
    <w:abstractNumId w:val="115"/>
  </w:num>
  <w:num w:numId="161">
    <w:abstractNumId w:val="1"/>
  </w:num>
  <w:num w:numId="162">
    <w:abstractNumId w:val="59"/>
  </w:num>
  <w:num w:numId="163">
    <w:abstractNumId w:val="64"/>
  </w:num>
  <w:num w:numId="164">
    <w:abstractNumId w:val="174"/>
  </w:num>
  <w:num w:numId="165">
    <w:abstractNumId w:val="110"/>
  </w:num>
  <w:num w:numId="166">
    <w:abstractNumId w:val="110"/>
  </w:num>
  <w:num w:numId="167">
    <w:abstractNumId w:val="120"/>
  </w:num>
  <w:num w:numId="168">
    <w:abstractNumId w:val="110"/>
  </w:num>
  <w:num w:numId="169">
    <w:abstractNumId w:val="110"/>
  </w:num>
  <w:num w:numId="170">
    <w:abstractNumId w:val="110"/>
  </w:num>
  <w:num w:numId="171">
    <w:abstractNumId w:val="110"/>
  </w:num>
  <w:num w:numId="172">
    <w:abstractNumId w:val="110"/>
  </w:num>
  <w:num w:numId="173">
    <w:abstractNumId w:val="110"/>
  </w:num>
  <w:num w:numId="174">
    <w:abstractNumId w:val="110"/>
  </w:num>
  <w:num w:numId="175">
    <w:abstractNumId w:val="110"/>
  </w:num>
  <w:num w:numId="176">
    <w:abstractNumId w:val="120"/>
  </w:num>
  <w:num w:numId="177">
    <w:abstractNumId w:val="120"/>
  </w:num>
  <w:num w:numId="178">
    <w:abstractNumId w:val="110"/>
  </w:num>
  <w:num w:numId="179">
    <w:abstractNumId w:val="110"/>
  </w:num>
  <w:num w:numId="180">
    <w:abstractNumId w:val="142"/>
  </w:num>
  <w:num w:numId="181">
    <w:abstractNumId w:val="142"/>
  </w:num>
  <w:num w:numId="182">
    <w:abstractNumId w:val="142"/>
  </w:num>
  <w:num w:numId="183">
    <w:abstractNumId w:val="142"/>
  </w:num>
  <w:num w:numId="184">
    <w:abstractNumId w:val="142"/>
  </w:num>
  <w:num w:numId="185">
    <w:abstractNumId w:val="54"/>
  </w:num>
  <w:num w:numId="186">
    <w:abstractNumId w:val="121"/>
  </w:num>
  <w:num w:numId="187">
    <w:abstractNumId w:val="28"/>
  </w:num>
  <w:num w:numId="188">
    <w:abstractNumId w:val="41"/>
  </w:num>
  <w:num w:numId="18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7"/>
  </w:num>
  <w:num w:numId="191">
    <w:abstractNumId w:val="142"/>
  </w:num>
  <w:num w:numId="192">
    <w:abstractNumId w:val="40"/>
  </w:num>
  <w:num w:numId="193">
    <w:abstractNumId w:val="92"/>
  </w:num>
  <w:num w:numId="194">
    <w:abstractNumId w:val="49"/>
  </w:num>
  <w:num w:numId="195">
    <w:abstractNumId w:val="9"/>
  </w:num>
  <w:num w:numId="196">
    <w:abstractNumId w:val="117"/>
  </w:num>
  <w:num w:numId="197">
    <w:abstractNumId w:val="6"/>
  </w:num>
  <w:num w:numId="198">
    <w:abstractNumId w:val="29"/>
  </w:num>
  <w:num w:numId="199">
    <w:abstractNumId w:val="37"/>
  </w:num>
  <w:num w:numId="200">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87"/>
  </w:num>
  <w:num w:numId="202">
    <w:abstractNumId w:val="162"/>
  </w:num>
  <w:num w:numId="203">
    <w:abstractNumId w:val="146"/>
  </w:num>
  <w:numIdMacAtCleanup w:val="2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w Hamann">
    <w15:presenceInfo w15:providerId="AD" w15:userId="S::Andrew.Hamann@lcra.org::f039a6b8-702a-4989-956f-6f4637ad46f7"/>
  </w15:person>
  <w15:person w15:author="Walker, Zach">
    <w15:presenceInfo w15:providerId="AD" w15:userId="S-1-5-21-301216946-3585490412-299853924-144346"/>
  </w15:person>
  <w15:person w15:author="Walker, Zachary">
    <w15:presenceInfo w15:providerId="AD" w15:userId="S-1-5-21-301216946-3585490412-299853924-144346"/>
  </w15:person>
  <w15:person w15:author="Kakarla, Raja Sekhar">
    <w15:presenceInfo w15:providerId="AD" w15:userId="S::rajasekhar.kakarla@CenterpointEnergy.com::fc999a87-9647-410a-95a5-c57797b559b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8" w:dllVersion="513" w:checkStyle="1"/>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F96"/>
    <w:rsid w:val="000002CA"/>
    <w:rsid w:val="00000441"/>
    <w:rsid w:val="00001CBD"/>
    <w:rsid w:val="00002B41"/>
    <w:rsid w:val="00002B65"/>
    <w:rsid w:val="00003D86"/>
    <w:rsid w:val="00004325"/>
    <w:rsid w:val="00004632"/>
    <w:rsid w:val="00004A39"/>
    <w:rsid w:val="00004D4E"/>
    <w:rsid w:val="000057B6"/>
    <w:rsid w:val="000079DF"/>
    <w:rsid w:val="00010BED"/>
    <w:rsid w:val="000117CD"/>
    <w:rsid w:val="00012BDD"/>
    <w:rsid w:val="00012CD9"/>
    <w:rsid w:val="00013674"/>
    <w:rsid w:val="00013877"/>
    <w:rsid w:val="000142A0"/>
    <w:rsid w:val="00015AD3"/>
    <w:rsid w:val="00015B3A"/>
    <w:rsid w:val="000168F3"/>
    <w:rsid w:val="00017D2A"/>
    <w:rsid w:val="00017D97"/>
    <w:rsid w:val="000220AD"/>
    <w:rsid w:val="00022F7D"/>
    <w:rsid w:val="000249FD"/>
    <w:rsid w:val="00024D35"/>
    <w:rsid w:val="00025F94"/>
    <w:rsid w:val="00026303"/>
    <w:rsid w:val="00027ACF"/>
    <w:rsid w:val="00030210"/>
    <w:rsid w:val="00030BAD"/>
    <w:rsid w:val="000314D9"/>
    <w:rsid w:val="00031726"/>
    <w:rsid w:val="00031BD1"/>
    <w:rsid w:val="00032E7C"/>
    <w:rsid w:val="00033531"/>
    <w:rsid w:val="00035105"/>
    <w:rsid w:val="0003573D"/>
    <w:rsid w:val="00037CA1"/>
    <w:rsid w:val="0004021C"/>
    <w:rsid w:val="000404E5"/>
    <w:rsid w:val="00041834"/>
    <w:rsid w:val="00041BA7"/>
    <w:rsid w:val="000422EF"/>
    <w:rsid w:val="000428BB"/>
    <w:rsid w:val="00043A04"/>
    <w:rsid w:val="00043BEC"/>
    <w:rsid w:val="00045202"/>
    <w:rsid w:val="00045864"/>
    <w:rsid w:val="000459FF"/>
    <w:rsid w:val="00045FFD"/>
    <w:rsid w:val="00050067"/>
    <w:rsid w:val="00051426"/>
    <w:rsid w:val="0005215E"/>
    <w:rsid w:val="0005267F"/>
    <w:rsid w:val="00052DB9"/>
    <w:rsid w:val="00052DF4"/>
    <w:rsid w:val="00053B54"/>
    <w:rsid w:val="00053EDD"/>
    <w:rsid w:val="000551BD"/>
    <w:rsid w:val="00055D0E"/>
    <w:rsid w:val="00055F6F"/>
    <w:rsid w:val="00056761"/>
    <w:rsid w:val="000569A1"/>
    <w:rsid w:val="00057EB7"/>
    <w:rsid w:val="00057F6C"/>
    <w:rsid w:val="00061C6A"/>
    <w:rsid w:val="00064349"/>
    <w:rsid w:val="000649C7"/>
    <w:rsid w:val="00064C1B"/>
    <w:rsid w:val="000654A7"/>
    <w:rsid w:val="00066595"/>
    <w:rsid w:val="00066F0D"/>
    <w:rsid w:val="00067028"/>
    <w:rsid w:val="00067AAE"/>
    <w:rsid w:val="000713A2"/>
    <w:rsid w:val="000743AD"/>
    <w:rsid w:val="0007492D"/>
    <w:rsid w:val="0007548E"/>
    <w:rsid w:val="00076C81"/>
    <w:rsid w:val="00077D24"/>
    <w:rsid w:val="0008141B"/>
    <w:rsid w:val="000819C7"/>
    <w:rsid w:val="00081A31"/>
    <w:rsid w:val="00082428"/>
    <w:rsid w:val="00082F5C"/>
    <w:rsid w:val="00082FBA"/>
    <w:rsid w:val="000830EB"/>
    <w:rsid w:val="00084BD5"/>
    <w:rsid w:val="00090867"/>
    <w:rsid w:val="000940A9"/>
    <w:rsid w:val="0009410B"/>
    <w:rsid w:val="000957B5"/>
    <w:rsid w:val="000964CB"/>
    <w:rsid w:val="00097682"/>
    <w:rsid w:val="000977FC"/>
    <w:rsid w:val="00097E4D"/>
    <w:rsid w:val="000A25EC"/>
    <w:rsid w:val="000A2982"/>
    <w:rsid w:val="000A418C"/>
    <w:rsid w:val="000A49FE"/>
    <w:rsid w:val="000A647F"/>
    <w:rsid w:val="000A65A6"/>
    <w:rsid w:val="000A6E56"/>
    <w:rsid w:val="000A77FA"/>
    <w:rsid w:val="000A7F1B"/>
    <w:rsid w:val="000B094F"/>
    <w:rsid w:val="000B1F8E"/>
    <w:rsid w:val="000B2434"/>
    <w:rsid w:val="000B2E75"/>
    <w:rsid w:val="000B39B4"/>
    <w:rsid w:val="000B4475"/>
    <w:rsid w:val="000B47B4"/>
    <w:rsid w:val="000B5172"/>
    <w:rsid w:val="000B609C"/>
    <w:rsid w:val="000B7DCE"/>
    <w:rsid w:val="000C171D"/>
    <w:rsid w:val="000C3549"/>
    <w:rsid w:val="000C3EC6"/>
    <w:rsid w:val="000C514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649"/>
    <w:rsid w:val="000F0A5B"/>
    <w:rsid w:val="000F1293"/>
    <w:rsid w:val="000F1878"/>
    <w:rsid w:val="000F2B7E"/>
    <w:rsid w:val="000F2DD7"/>
    <w:rsid w:val="000F3BB9"/>
    <w:rsid w:val="000F3C6C"/>
    <w:rsid w:val="000F3EE3"/>
    <w:rsid w:val="000F4F3F"/>
    <w:rsid w:val="000F57E1"/>
    <w:rsid w:val="000F7646"/>
    <w:rsid w:val="000F7848"/>
    <w:rsid w:val="0010046A"/>
    <w:rsid w:val="001049B4"/>
    <w:rsid w:val="00105EE9"/>
    <w:rsid w:val="001064B7"/>
    <w:rsid w:val="001069B4"/>
    <w:rsid w:val="00106CA2"/>
    <w:rsid w:val="00106D72"/>
    <w:rsid w:val="00107F81"/>
    <w:rsid w:val="0011051A"/>
    <w:rsid w:val="001106DA"/>
    <w:rsid w:val="00110B93"/>
    <w:rsid w:val="00110D44"/>
    <w:rsid w:val="0011158C"/>
    <w:rsid w:val="001118C6"/>
    <w:rsid w:val="0011311C"/>
    <w:rsid w:val="001143D0"/>
    <w:rsid w:val="00114553"/>
    <w:rsid w:val="00114EE5"/>
    <w:rsid w:val="0011709A"/>
    <w:rsid w:val="00120C26"/>
    <w:rsid w:val="00120E88"/>
    <w:rsid w:val="00120E8B"/>
    <w:rsid w:val="0012185D"/>
    <w:rsid w:val="00122032"/>
    <w:rsid w:val="00123471"/>
    <w:rsid w:val="00123935"/>
    <w:rsid w:val="00123BE0"/>
    <w:rsid w:val="00123C50"/>
    <w:rsid w:val="001249C8"/>
    <w:rsid w:val="00125A2C"/>
    <w:rsid w:val="001268ED"/>
    <w:rsid w:val="00126ABB"/>
    <w:rsid w:val="001275AA"/>
    <w:rsid w:val="00130F1D"/>
    <w:rsid w:val="001315BD"/>
    <w:rsid w:val="0013197D"/>
    <w:rsid w:val="00132B50"/>
    <w:rsid w:val="00134299"/>
    <w:rsid w:val="00134DEB"/>
    <w:rsid w:val="0013679F"/>
    <w:rsid w:val="001413C3"/>
    <w:rsid w:val="0014222B"/>
    <w:rsid w:val="0014250B"/>
    <w:rsid w:val="0014330A"/>
    <w:rsid w:val="00143B76"/>
    <w:rsid w:val="00144F4F"/>
    <w:rsid w:val="001465C0"/>
    <w:rsid w:val="00147095"/>
    <w:rsid w:val="00147A76"/>
    <w:rsid w:val="00150309"/>
    <w:rsid w:val="00150DB4"/>
    <w:rsid w:val="00152CBD"/>
    <w:rsid w:val="00152EFE"/>
    <w:rsid w:val="00154445"/>
    <w:rsid w:val="0015522D"/>
    <w:rsid w:val="001559A5"/>
    <w:rsid w:val="00155DA9"/>
    <w:rsid w:val="00155DF4"/>
    <w:rsid w:val="001566A2"/>
    <w:rsid w:val="00156840"/>
    <w:rsid w:val="00156A31"/>
    <w:rsid w:val="00156F87"/>
    <w:rsid w:val="001577A5"/>
    <w:rsid w:val="00157AFD"/>
    <w:rsid w:val="00157E87"/>
    <w:rsid w:val="001610F7"/>
    <w:rsid w:val="00161974"/>
    <w:rsid w:val="00164498"/>
    <w:rsid w:val="00166B96"/>
    <w:rsid w:val="001671F5"/>
    <w:rsid w:val="00172703"/>
    <w:rsid w:val="00172784"/>
    <w:rsid w:val="001727AB"/>
    <w:rsid w:val="0017284A"/>
    <w:rsid w:val="00172C9A"/>
    <w:rsid w:val="00173AED"/>
    <w:rsid w:val="00173FBC"/>
    <w:rsid w:val="001759C7"/>
    <w:rsid w:val="00176E79"/>
    <w:rsid w:val="00177993"/>
    <w:rsid w:val="00177CC9"/>
    <w:rsid w:val="001806C0"/>
    <w:rsid w:val="00181017"/>
    <w:rsid w:val="0018151A"/>
    <w:rsid w:val="00182FDC"/>
    <w:rsid w:val="001831E7"/>
    <w:rsid w:val="00183DB1"/>
    <w:rsid w:val="00184684"/>
    <w:rsid w:val="0018509A"/>
    <w:rsid w:val="001877A9"/>
    <w:rsid w:val="00187990"/>
    <w:rsid w:val="0019063A"/>
    <w:rsid w:val="00190BBD"/>
    <w:rsid w:val="00192679"/>
    <w:rsid w:val="00193FA0"/>
    <w:rsid w:val="0019532C"/>
    <w:rsid w:val="001963B4"/>
    <w:rsid w:val="00196EE1"/>
    <w:rsid w:val="001A0B0C"/>
    <w:rsid w:val="001A1700"/>
    <w:rsid w:val="001A2436"/>
    <w:rsid w:val="001A6135"/>
    <w:rsid w:val="001A66B7"/>
    <w:rsid w:val="001A6EB5"/>
    <w:rsid w:val="001B019A"/>
    <w:rsid w:val="001B0DC7"/>
    <w:rsid w:val="001B15EF"/>
    <w:rsid w:val="001B1881"/>
    <w:rsid w:val="001B1D10"/>
    <w:rsid w:val="001B25BA"/>
    <w:rsid w:val="001B3766"/>
    <w:rsid w:val="001B4166"/>
    <w:rsid w:val="001B43F6"/>
    <w:rsid w:val="001B5340"/>
    <w:rsid w:val="001B57C8"/>
    <w:rsid w:val="001B6376"/>
    <w:rsid w:val="001B69B3"/>
    <w:rsid w:val="001B7729"/>
    <w:rsid w:val="001B7F93"/>
    <w:rsid w:val="001C0441"/>
    <w:rsid w:val="001C0C5B"/>
    <w:rsid w:val="001C260F"/>
    <w:rsid w:val="001C3580"/>
    <w:rsid w:val="001C3653"/>
    <w:rsid w:val="001C3F8A"/>
    <w:rsid w:val="001C4BE0"/>
    <w:rsid w:val="001C5403"/>
    <w:rsid w:val="001C5554"/>
    <w:rsid w:val="001C6C4C"/>
    <w:rsid w:val="001D0858"/>
    <w:rsid w:val="001D0DD4"/>
    <w:rsid w:val="001D19A3"/>
    <w:rsid w:val="001D1AA8"/>
    <w:rsid w:val="001D205F"/>
    <w:rsid w:val="001D22CA"/>
    <w:rsid w:val="001D309A"/>
    <w:rsid w:val="001D383A"/>
    <w:rsid w:val="001D41A5"/>
    <w:rsid w:val="001D5E32"/>
    <w:rsid w:val="001D6383"/>
    <w:rsid w:val="001D71AB"/>
    <w:rsid w:val="001E1068"/>
    <w:rsid w:val="001E137E"/>
    <w:rsid w:val="001E18B8"/>
    <w:rsid w:val="001E1AD5"/>
    <w:rsid w:val="001E1C77"/>
    <w:rsid w:val="001E2837"/>
    <w:rsid w:val="001E32BE"/>
    <w:rsid w:val="001E33EA"/>
    <w:rsid w:val="001E3C8C"/>
    <w:rsid w:val="001E3F01"/>
    <w:rsid w:val="001E4405"/>
    <w:rsid w:val="001E4C90"/>
    <w:rsid w:val="001E7EDD"/>
    <w:rsid w:val="001F16DE"/>
    <w:rsid w:val="001F1BE0"/>
    <w:rsid w:val="001F22CA"/>
    <w:rsid w:val="001F27A9"/>
    <w:rsid w:val="001F31F8"/>
    <w:rsid w:val="001F3BC3"/>
    <w:rsid w:val="001F5131"/>
    <w:rsid w:val="001F555D"/>
    <w:rsid w:val="001F5B44"/>
    <w:rsid w:val="001F7567"/>
    <w:rsid w:val="001F7BE4"/>
    <w:rsid w:val="0020176E"/>
    <w:rsid w:val="0020180A"/>
    <w:rsid w:val="00201887"/>
    <w:rsid w:val="00202A7E"/>
    <w:rsid w:val="00202D0F"/>
    <w:rsid w:val="00203C5D"/>
    <w:rsid w:val="00203CA4"/>
    <w:rsid w:val="0020467F"/>
    <w:rsid w:val="00204D50"/>
    <w:rsid w:val="00205457"/>
    <w:rsid w:val="0020746D"/>
    <w:rsid w:val="00207486"/>
    <w:rsid w:val="0021055C"/>
    <w:rsid w:val="002113FF"/>
    <w:rsid w:val="002114E5"/>
    <w:rsid w:val="00211721"/>
    <w:rsid w:val="002118A2"/>
    <w:rsid w:val="00211E77"/>
    <w:rsid w:val="00212F17"/>
    <w:rsid w:val="00212F69"/>
    <w:rsid w:val="00213637"/>
    <w:rsid w:val="002138BB"/>
    <w:rsid w:val="00213947"/>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4CF0"/>
    <w:rsid w:val="00235AD2"/>
    <w:rsid w:val="002367BC"/>
    <w:rsid w:val="0023683C"/>
    <w:rsid w:val="00237129"/>
    <w:rsid w:val="0023780E"/>
    <w:rsid w:val="00237C5F"/>
    <w:rsid w:val="00237E94"/>
    <w:rsid w:val="00242BA6"/>
    <w:rsid w:val="00243D3B"/>
    <w:rsid w:val="002448BD"/>
    <w:rsid w:val="00244D2A"/>
    <w:rsid w:val="00245238"/>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030"/>
    <w:rsid w:val="00255279"/>
    <w:rsid w:val="00255DEF"/>
    <w:rsid w:val="002565EC"/>
    <w:rsid w:val="00256AA4"/>
    <w:rsid w:val="00260DE1"/>
    <w:rsid w:val="00262210"/>
    <w:rsid w:val="002623DE"/>
    <w:rsid w:val="00263D3A"/>
    <w:rsid w:val="002646DF"/>
    <w:rsid w:val="0026585E"/>
    <w:rsid w:val="00265D54"/>
    <w:rsid w:val="002666FC"/>
    <w:rsid w:val="00271620"/>
    <w:rsid w:val="0027198D"/>
    <w:rsid w:val="00271CD2"/>
    <w:rsid w:val="00271F8B"/>
    <w:rsid w:val="002738F1"/>
    <w:rsid w:val="00274F25"/>
    <w:rsid w:val="00277A5F"/>
    <w:rsid w:val="00280CDC"/>
    <w:rsid w:val="0028163B"/>
    <w:rsid w:val="00282305"/>
    <w:rsid w:val="00282D25"/>
    <w:rsid w:val="00283681"/>
    <w:rsid w:val="002861D0"/>
    <w:rsid w:val="002869FD"/>
    <w:rsid w:val="00286F31"/>
    <w:rsid w:val="0028738A"/>
    <w:rsid w:val="002879DD"/>
    <w:rsid w:val="00287B51"/>
    <w:rsid w:val="00287D91"/>
    <w:rsid w:val="002908DE"/>
    <w:rsid w:val="00290DAC"/>
    <w:rsid w:val="00292345"/>
    <w:rsid w:val="00293474"/>
    <w:rsid w:val="002958E1"/>
    <w:rsid w:val="0029683C"/>
    <w:rsid w:val="002A06AE"/>
    <w:rsid w:val="002A2FFA"/>
    <w:rsid w:val="002A3862"/>
    <w:rsid w:val="002A3F58"/>
    <w:rsid w:val="002A7437"/>
    <w:rsid w:val="002A7A60"/>
    <w:rsid w:val="002B0383"/>
    <w:rsid w:val="002B087B"/>
    <w:rsid w:val="002B2D69"/>
    <w:rsid w:val="002B36F8"/>
    <w:rsid w:val="002B4222"/>
    <w:rsid w:val="002B5DE9"/>
    <w:rsid w:val="002B69A0"/>
    <w:rsid w:val="002B6CAC"/>
    <w:rsid w:val="002C1AE3"/>
    <w:rsid w:val="002C2926"/>
    <w:rsid w:val="002C2CE0"/>
    <w:rsid w:val="002C4D92"/>
    <w:rsid w:val="002C4EA3"/>
    <w:rsid w:val="002C6BDE"/>
    <w:rsid w:val="002D1A56"/>
    <w:rsid w:val="002D1EC1"/>
    <w:rsid w:val="002D2014"/>
    <w:rsid w:val="002D240A"/>
    <w:rsid w:val="002D3E92"/>
    <w:rsid w:val="002D4885"/>
    <w:rsid w:val="002D4BE3"/>
    <w:rsid w:val="002D57F7"/>
    <w:rsid w:val="002E0ABF"/>
    <w:rsid w:val="002E14BA"/>
    <w:rsid w:val="002E186A"/>
    <w:rsid w:val="002E2E4A"/>
    <w:rsid w:val="002F0DBA"/>
    <w:rsid w:val="002F15CF"/>
    <w:rsid w:val="002F1713"/>
    <w:rsid w:val="002F1BC1"/>
    <w:rsid w:val="002F2199"/>
    <w:rsid w:val="002F37C4"/>
    <w:rsid w:val="002F4BC9"/>
    <w:rsid w:val="002F6328"/>
    <w:rsid w:val="002F693C"/>
    <w:rsid w:val="002F6C61"/>
    <w:rsid w:val="002F7D91"/>
    <w:rsid w:val="002F7FA6"/>
    <w:rsid w:val="00301560"/>
    <w:rsid w:val="00301858"/>
    <w:rsid w:val="003026BC"/>
    <w:rsid w:val="0030378E"/>
    <w:rsid w:val="00305666"/>
    <w:rsid w:val="00305FD0"/>
    <w:rsid w:val="003068B7"/>
    <w:rsid w:val="00306AD7"/>
    <w:rsid w:val="003071EA"/>
    <w:rsid w:val="00307992"/>
    <w:rsid w:val="00311DB7"/>
    <w:rsid w:val="00313BB9"/>
    <w:rsid w:val="00313EB0"/>
    <w:rsid w:val="00314036"/>
    <w:rsid w:val="00320FBE"/>
    <w:rsid w:val="003218AA"/>
    <w:rsid w:val="0032364A"/>
    <w:rsid w:val="0032538A"/>
    <w:rsid w:val="00325B82"/>
    <w:rsid w:val="00327A71"/>
    <w:rsid w:val="00327E91"/>
    <w:rsid w:val="003301CC"/>
    <w:rsid w:val="0033252A"/>
    <w:rsid w:val="00333040"/>
    <w:rsid w:val="00333677"/>
    <w:rsid w:val="00334CE3"/>
    <w:rsid w:val="00335F90"/>
    <w:rsid w:val="00336189"/>
    <w:rsid w:val="0033628B"/>
    <w:rsid w:val="00336982"/>
    <w:rsid w:val="00337469"/>
    <w:rsid w:val="00337AB7"/>
    <w:rsid w:val="00337F66"/>
    <w:rsid w:val="003403A3"/>
    <w:rsid w:val="00342F40"/>
    <w:rsid w:val="00343365"/>
    <w:rsid w:val="003449E3"/>
    <w:rsid w:val="00350560"/>
    <w:rsid w:val="00350B98"/>
    <w:rsid w:val="00350F32"/>
    <w:rsid w:val="00351064"/>
    <w:rsid w:val="0035141B"/>
    <w:rsid w:val="00351483"/>
    <w:rsid w:val="00351876"/>
    <w:rsid w:val="00351946"/>
    <w:rsid w:val="00353ED8"/>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8E"/>
    <w:rsid w:val="003655A9"/>
    <w:rsid w:val="0037082D"/>
    <w:rsid w:val="00370E3F"/>
    <w:rsid w:val="00371417"/>
    <w:rsid w:val="00371A9D"/>
    <w:rsid w:val="00373901"/>
    <w:rsid w:val="00373941"/>
    <w:rsid w:val="00373A88"/>
    <w:rsid w:val="00374FFC"/>
    <w:rsid w:val="0037675C"/>
    <w:rsid w:val="00377ADF"/>
    <w:rsid w:val="003807EE"/>
    <w:rsid w:val="00380AAD"/>
    <w:rsid w:val="00380AAF"/>
    <w:rsid w:val="00381302"/>
    <w:rsid w:val="0038130C"/>
    <w:rsid w:val="00382CD9"/>
    <w:rsid w:val="00382FB6"/>
    <w:rsid w:val="00383529"/>
    <w:rsid w:val="0038537E"/>
    <w:rsid w:val="00386F00"/>
    <w:rsid w:val="0038750A"/>
    <w:rsid w:val="00387F10"/>
    <w:rsid w:val="003905EB"/>
    <w:rsid w:val="0039299B"/>
    <w:rsid w:val="00392ED7"/>
    <w:rsid w:val="00393478"/>
    <w:rsid w:val="00393B26"/>
    <w:rsid w:val="003968A3"/>
    <w:rsid w:val="00396AC0"/>
    <w:rsid w:val="00397A93"/>
    <w:rsid w:val="003A1849"/>
    <w:rsid w:val="003A2BF7"/>
    <w:rsid w:val="003A2F85"/>
    <w:rsid w:val="003A42E3"/>
    <w:rsid w:val="003A476D"/>
    <w:rsid w:val="003A4B08"/>
    <w:rsid w:val="003A5641"/>
    <w:rsid w:val="003A5B2F"/>
    <w:rsid w:val="003A65A1"/>
    <w:rsid w:val="003A66E4"/>
    <w:rsid w:val="003A7127"/>
    <w:rsid w:val="003B0237"/>
    <w:rsid w:val="003B0514"/>
    <w:rsid w:val="003B0568"/>
    <w:rsid w:val="003B1BBE"/>
    <w:rsid w:val="003B2F3B"/>
    <w:rsid w:val="003B31C3"/>
    <w:rsid w:val="003B3DCB"/>
    <w:rsid w:val="003B4281"/>
    <w:rsid w:val="003B4725"/>
    <w:rsid w:val="003B4C16"/>
    <w:rsid w:val="003B4CAE"/>
    <w:rsid w:val="003B56AA"/>
    <w:rsid w:val="003B5FBC"/>
    <w:rsid w:val="003C02C8"/>
    <w:rsid w:val="003C03B0"/>
    <w:rsid w:val="003C1270"/>
    <w:rsid w:val="003C2FF1"/>
    <w:rsid w:val="003C4473"/>
    <w:rsid w:val="003C5620"/>
    <w:rsid w:val="003C5D56"/>
    <w:rsid w:val="003C6A93"/>
    <w:rsid w:val="003C7ED5"/>
    <w:rsid w:val="003C7FE5"/>
    <w:rsid w:val="003D090B"/>
    <w:rsid w:val="003D1F10"/>
    <w:rsid w:val="003D3527"/>
    <w:rsid w:val="003D3A91"/>
    <w:rsid w:val="003D3CEA"/>
    <w:rsid w:val="003D5CA0"/>
    <w:rsid w:val="003D620A"/>
    <w:rsid w:val="003D7579"/>
    <w:rsid w:val="003E0CCC"/>
    <w:rsid w:val="003E2748"/>
    <w:rsid w:val="003E326B"/>
    <w:rsid w:val="003E32EE"/>
    <w:rsid w:val="003E4ECC"/>
    <w:rsid w:val="003E629D"/>
    <w:rsid w:val="003E789C"/>
    <w:rsid w:val="003F020B"/>
    <w:rsid w:val="003F0A63"/>
    <w:rsid w:val="003F0C7C"/>
    <w:rsid w:val="003F1931"/>
    <w:rsid w:val="003F2386"/>
    <w:rsid w:val="003F2630"/>
    <w:rsid w:val="003F35FB"/>
    <w:rsid w:val="003F365B"/>
    <w:rsid w:val="003F40A3"/>
    <w:rsid w:val="003F5E61"/>
    <w:rsid w:val="003F69D2"/>
    <w:rsid w:val="003F6CAD"/>
    <w:rsid w:val="003F7B5F"/>
    <w:rsid w:val="004004C5"/>
    <w:rsid w:val="00400B2F"/>
    <w:rsid w:val="00400F41"/>
    <w:rsid w:val="004014F7"/>
    <w:rsid w:val="00403906"/>
    <w:rsid w:val="004054E9"/>
    <w:rsid w:val="00406082"/>
    <w:rsid w:val="00406389"/>
    <w:rsid w:val="00406408"/>
    <w:rsid w:val="00407CDA"/>
    <w:rsid w:val="00411238"/>
    <w:rsid w:val="004116EA"/>
    <w:rsid w:val="00411837"/>
    <w:rsid w:val="004169FD"/>
    <w:rsid w:val="00417981"/>
    <w:rsid w:val="0042017F"/>
    <w:rsid w:val="0042064D"/>
    <w:rsid w:val="0042088C"/>
    <w:rsid w:val="00420D11"/>
    <w:rsid w:val="004214DE"/>
    <w:rsid w:val="004218DF"/>
    <w:rsid w:val="00422A7D"/>
    <w:rsid w:val="004232BC"/>
    <w:rsid w:val="00423344"/>
    <w:rsid w:val="00423956"/>
    <w:rsid w:val="0042418A"/>
    <w:rsid w:val="00424344"/>
    <w:rsid w:val="00424759"/>
    <w:rsid w:val="004247D5"/>
    <w:rsid w:val="004250B1"/>
    <w:rsid w:val="004257A1"/>
    <w:rsid w:val="004262FF"/>
    <w:rsid w:val="004276F3"/>
    <w:rsid w:val="00427FC8"/>
    <w:rsid w:val="00430195"/>
    <w:rsid w:val="0043049B"/>
    <w:rsid w:val="0043316F"/>
    <w:rsid w:val="00434DF1"/>
    <w:rsid w:val="00434F2B"/>
    <w:rsid w:val="00435F38"/>
    <w:rsid w:val="00435F62"/>
    <w:rsid w:val="004365B2"/>
    <w:rsid w:val="00436E41"/>
    <w:rsid w:val="00437529"/>
    <w:rsid w:val="00437DC1"/>
    <w:rsid w:val="00437F64"/>
    <w:rsid w:val="004401F3"/>
    <w:rsid w:val="00441168"/>
    <w:rsid w:val="00442EE0"/>
    <w:rsid w:val="00443AAB"/>
    <w:rsid w:val="004443E0"/>
    <w:rsid w:val="004444B9"/>
    <w:rsid w:val="004456EF"/>
    <w:rsid w:val="00445845"/>
    <w:rsid w:val="0044617C"/>
    <w:rsid w:val="004464E4"/>
    <w:rsid w:val="0044794A"/>
    <w:rsid w:val="004503F9"/>
    <w:rsid w:val="004507FE"/>
    <w:rsid w:val="00453C86"/>
    <w:rsid w:val="004550A6"/>
    <w:rsid w:val="0045661C"/>
    <w:rsid w:val="00456AA5"/>
    <w:rsid w:val="0045758B"/>
    <w:rsid w:val="00457D61"/>
    <w:rsid w:val="00457E95"/>
    <w:rsid w:val="00460659"/>
    <w:rsid w:val="004609A0"/>
    <w:rsid w:val="00461142"/>
    <w:rsid w:val="004616CD"/>
    <w:rsid w:val="00463526"/>
    <w:rsid w:val="004635B9"/>
    <w:rsid w:val="00466BB9"/>
    <w:rsid w:val="00466D7A"/>
    <w:rsid w:val="004701B4"/>
    <w:rsid w:val="00470D98"/>
    <w:rsid w:val="00470E2C"/>
    <w:rsid w:val="004723C5"/>
    <w:rsid w:val="00472590"/>
    <w:rsid w:val="00473142"/>
    <w:rsid w:val="004756F3"/>
    <w:rsid w:val="00475762"/>
    <w:rsid w:val="00475BFB"/>
    <w:rsid w:val="00475EDB"/>
    <w:rsid w:val="00475EDD"/>
    <w:rsid w:val="0047712D"/>
    <w:rsid w:val="0047776A"/>
    <w:rsid w:val="00477932"/>
    <w:rsid w:val="00477F68"/>
    <w:rsid w:val="0048069C"/>
    <w:rsid w:val="00480CAB"/>
    <w:rsid w:val="00480EFF"/>
    <w:rsid w:val="00481871"/>
    <w:rsid w:val="0048426D"/>
    <w:rsid w:val="004846ED"/>
    <w:rsid w:val="00485D6E"/>
    <w:rsid w:val="00485E29"/>
    <w:rsid w:val="00485FCA"/>
    <w:rsid w:val="004861C5"/>
    <w:rsid w:val="00487044"/>
    <w:rsid w:val="00487F9F"/>
    <w:rsid w:val="004909A1"/>
    <w:rsid w:val="004910A9"/>
    <w:rsid w:val="00491FC2"/>
    <w:rsid w:val="00494094"/>
    <w:rsid w:val="00496560"/>
    <w:rsid w:val="00496947"/>
    <w:rsid w:val="00496FE0"/>
    <w:rsid w:val="00497347"/>
    <w:rsid w:val="0049761C"/>
    <w:rsid w:val="004A17F7"/>
    <w:rsid w:val="004A2880"/>
    <w:rsid w:val="004A3E87"/>
    <w:rsid w:val="004A4057"/>
    <w:rsid w:val="004A4D0B"/>
    <w:rsid w:val="004A59C3"/>
    <w:rsid w:val="004A5FD2"/>
    <w:rsid w:val="004A7706"/>
    <w:rsid w:val="004B00A6"/>
    <w:rsid w:val="004B0642"/>
    <w:rsid w:val="004B1011"/>
    <w:rsid w:val="004B1865"/>
    <w:rsid w:val="004B1A7B"/>
    <w:rsid w:val="004B21C9"/>
    <w:rsid w:val="004B2823"/>
    <w:rsid w:val="004B2A45"/>
    <w:rsid w:val="004B47A6"/>
    <w:rsid w:val="004B4FA2"/>
    <w:rsid w:val="004B523F"/>
    <w:rsid w:val="004B56A6"/>
    <w:rsid w:val="004B582D"/>
    <w:rsid w:val="004C1148"/>
    <w:rsid w:val="004C15E1"/>
    <w:rsid w:val="004C1FF4"/>
    <w:rsid w:val="004C34DC"/>
    <w:rsid w:val="004C38B1"/>
    <w:rsid w:val="004C4BE6"/>
    <w:rsid w:val="004C5511"/>
    <w:rsid w:val="004C64AB"/>
    <w:rsid w:val="004C6517"/>
    <w:rsid w:val="004C6B84"/>
    <w:rsid w:val="004C6D31"/>
    <w:rsid w:val="004C723C"/>
    <w:rsid w:val="004D1116"/>
    <w:rsid w:val="004D230D"/>
    <w:rsid w:val="004D2579"/>
    <w:rsid w:val="004D3224"/>
    <w:rsid w:val="004D48AA"/>
    <w:rsid w:val="004D4A6E"/>
    <w:rsid w:val="004E00D6"/>
    <w:rsid w:val="004E248F"/>
    <w:rsid w:val="004E33A2"/>
    <w:rsid w:val="004E3723"/>
    <w:rsid w:val="004E408F"/>
    <w:rsid w:val="004E4874"/>
    <w:rsid w:val="004E5575"/>
    <w:rsid w:val="004E5923"/>
    <w:rsid w:val="004E6640"/>
    <w:rsid w:val="004E6992"/>
    <w:rsid w:val="004E6E38"/>
    <w:rsid w:val="004F1411"/>
    <w:rsid w:val="004F1AFA"/>
    <w:rsid w:val="004F23A3"/>
    <w:rsid w:val="004F26A0"/>
    <w:rsid w:val="004F3C1F"/>
    <w:rsid w:val="004F4BC5"/>
    <w:rsid w:val="004F5869"/>
    <w:rsid w:val="004F5FC1"/>
    <w:rsid w:val="004F6500"/>
    <w:rsid w:val="004F7031"/>
    <w:rsid w:val="004F74D6"/>
    <w:rsid w:val="004F7AD9"/>
    <w:rsid w:val="005005F7"/>
    <w:rsid w:val="005033DF"/>
    <w:rsid w:val="00503DDB"/>
    <w:rsid w:val="00504080"/>
    <w:rsid w:val="00504887"/>
    <w:rsid w:val="00504C14"/>
    <w:rsid w:val="00506C1E"/>
    <w:rsid w:val="00507A44"/>
    <w:rsid w:val="00507BA3"/>
    <w:rsid w:val="00510123"/>
    <w:rsid w:val="0051189B"/>
    <w:rsid w:val="00511A7A"/>
    <w:rsid w:val="00511B32"/>
    <w:rsid w:val="00511C77"/>
    <w:rsid w:val="005120C9"/>
    <w:rsid w:val="00513925"/>
    <w:rsid w:val="00513C78"/>
    <w:rsid w:val="00515EB3"/>
    <w:rsid w:val="00515FC0"/>
    <w:rsid w:val="005166F1"/>
    <w:rsid w:val="0051785A"/>
    <w:rsid w:val="005178ED"/>
    <w:rsid w:val="00522990"/>
    <w:rsid w:val="00523F49"/>
    <w:rsid w:val="00524397"/>
    <w:rsid w:val="00525516"/>
    <w:rsid w:val="005256E4"/>
    <w:rsid w:val="00525E3F"/>
    <w:rsid w:val="0052721A"/>
    <w:rsid w:val="005317FB"/>
    <w:rsid w:val="00532898"/>
    <w:rsid w:val="00532FB0"/>
    <w:rsid w:val="00533E2B"/>
    <w:rsid w:val="00534091"/>
    <w:rsid w:val="00534DE8"/>
    <w:rsid w:val="00536494"/>
    <w:rsid w:val="005365D0"/>
    <w:rsid w:val="00536948"/>
    <w:rsid w:val="005374F0"/>
    <w:rsid w:val="005417B2"/>
    <w:rsid w:val="00541C07"/>
    <w:rsid w:val="0054291F"/>
    <w:rsid w:val="00542ABB"/>
    <w:rsid w:val="00542D17"/>
    <w:rsid w:val="00543BA4"/>
    <w:rsid w:val="00543BEA"/>
    <w:rsid w:val="005442B2"/>
    <w:rsid w:val="00544826"/>
    <w:rsid w:val="00545428"/>
    <w:rsid w:val="0054669C"/>
    <w:rsid w:val="0054743F"/>
    <w:rsid w:val="00547530"/>
    <w:rsid w:val="005506B1"/>
    <w:rsid w:val="0055072D"/>
    <w:rsid w:val="0055073D"/>
    <w:rsid w:val="00550D44"/>
    <w:rsid w:val="00552575"/>
    <w:rsid w:val="00554B1E"/>
    <w:rsid w:val="005564C5"/>
    <w:rsid w:val="00556D46"/>
    <w:rsid w:val="00557947"/>
    <w:rsid w:val="00557AE8"/>
    <w:rsid w:val="00560725"/>
    <w:rsid w:val="00560C2E"/>
    <w:rsid w:val="00560E75"/>
    <w:rsid w:val="00561229"/>
    <w:rsid w:val="0056137A"/>
    <w:rsid w:val="00561E65"/>
    <w:rsid w:val="005625E9"/>
    <w:rsid w:val="0056306D"/>
    <w:rsid w:val="00564551"/>
    <w:rsid w:val="00564EA3"/>
    <w:rsid w:val="005665C0"/>
    <w:rsid w:val="00566667"/>
    <w:rsid w:val="00567C10"/>
    <w:rsid w:val="005714A5"/>
    <w:rsid w:val="00571CBE"/>
    <w:rsid w:val="00571F4B"/>
    <w:rsid w:val="0057268C"/>
    <w:rsid w:val="00572F7C"/>
    <w:rsid w:val="00575DE3"/>
    <w:rsid w:val="00575FAE"/>
    <w:rsid w:val="00577078"/>
    <w:rsid w:val="005773FD"/>
    <w:rsid w:val="00577486"/>
    <w:rsid w:val="0057751C"/>
    <w:rsid w:val="0057752E"/>
    <w:rsid w:val="00580F64"/>
    <w:rsid w:val="00581F45"/>
    <w:rsid w:val="00582D2E"/>
    <w:rsid w:val="00583424"/>
    <w:rsid w:val="005837A6"/>
    <w:rsid w:val="00584112"/>
    <w:rsid w:val="00584D10"/>
    <w:rsid w:val="00585022"/>
    <w:rsid w:val="00585CC7"/>
    <w:rsid w:val="005867C5"/>
    <w:rsid w:val="005875B1"/>
    <w:rsid w:val="005878DA"/>
    <w:rsid w:val="00587992"/>
    <w:rsid w:val="00590D9D"/>
    <w:rsid w:val="0059227C"/>
    <w:rsid w:val="005938E9"/>
    <w:rsid w:val="0059392B"/>
    <w:rsid w:val="005942DD"/>
    <w:rsid w:val="00594D49"/>
    <w:rsid w:val="00594DE6"/>
    <w:rsid w:val="0059521E"/>
    <w:rsid w:val="00595A71"/>
    <w:rsid w:val="00595CE9"/>
    <w:rsid w:val="00596593"/>
    <w:rsid w:val="005A0EFF"/>
    <w:rsid w:val="005A22CA"/>
    <w:rsid w:val="005A27C4"/>
    <w:rsid w:val="005A32C6"/>
    <w:rsid w:val="005A3341"/>
    <w:rsid w:val="005A3360"/>
    <w:rsid w:val="005A3892"/>
    <w:rsid w:val="005A3AF4"/>
    <w:rsid w:val="005A4480"/>
    <w:rsid w:val="005A6988"/>
    <w:rsid w:val="005A750C"/>
    <w:rsid w:val="005B01E0"/>
    <w:rsid w:val="005B10E4"/>
    <w:rsid w:val="005B1573"/>
    <w:rsid w:val="005B2677"/>
    <w:rsid w:val="005B2800"/>
    <w:rsid w:val="005B379A"/>
    <w:rsid w:val="005B518E"/>
    <w:rsid w:val="005B5B71"/>
    <w:rsid w:val="005B5D6C"/>
    <w:rsid w:val="005B606A"/>
    <w:rsid w:val="005B6FE6"/>
    <w:rsid w:val="005C047F"/>
    <w:rsid w:val="005C1529"/>
    <w:rsid w:val="005C227A"/>
    <w:rsid w:val="005C2FC8"/>
    <w:rsid w:val="005C3659"/>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1A77"/>
    <w:rsid w:val="005E3620"/>
    <w:rsid w:val="005E3EE0"/>
    <w:rsid w:val="005E3F3E"/>
    <w:rsid w:val="005E45B9"/>
    <w:rsid w:val="005E4CDB"/>
    <w:rsid w:val="005E7B58"/>
    <w:rsid w:val="005E7B62"/>
    <w:rsid w:val="005F014B"/>
    <w:rsid w:val="005F17B3"/>
    <w:rsid w:val="005F1996"/>
    <w:rsid w:val="005F19FE"/>
    <w:rsid w:val="005F1BE7"/>
    <w:rsid w:val="005F2BA8"/>
    <w:rsid w:val="005F3321"/>
    <w:rsid w:val="005F35FB"/>
    <w:rsid w:val="005F4F46"/>
    <w:rsid w:val="005F79D5"/>
    <w:rsid w:val="0060173F"/>
    <w:rsid w:val="00602B18"/>
    <w:rsid w:val="00602E06"/>
    <w:rsid w:val="0060431A"/>
    <w:rsid w:val="00605726"/>
    <w:rsid w:val="00606634"/>
    <w:rsid w:val="00606A41"/>
    <w:rsid w:val="006075D1"/>
    <w:rsid w:val="006078F5"/>
    <w:rsid w:val="00610695"/>
    <w:rsid w:val="0061075C"/>
    <w:rsid w:val="00611AB2"/>
    <w:rsid w:val="0061224A"/>
    <w:rsid w:val="0061314C"/>
    <w:rsid w:val="0061452E"/>
    <w:rsid w:val="00614EB5"/>
    <w:rsid w:val="0061516F"/>
    <w:rsid w:val="00615FBF"/>
    <w:rsid w:val="0061724E"/>
    <w:rsid w:val="0062185F"/>
    <w:rsid w:val="006222BE"/>
    <w:rsid w:val="00622907"/>
    <w:rsid w:val="00624478"/>
    <w:rsid w:val="00625533"/>
    <w:rsid w:val="00625A28"/>
    <w:rsid w:val="00626359"/>
    <w:rsid w:val="006306BE"/>
    <w:rsid w:val="00631246"/>
    <w:rsid w:val="00631FEA"/>
    <w:rsid w:val="00632F9D"/>
    <w:rsid w:val="00633645"/>
    <w:rsid w:val="00633E2D"/>
    <w:rsid w:val="0063456D"/>
    <w:rsid w:val="006363CF"/>
    <w:rsid w:val="00640F83"/>
    <w:rsid w:val="00641053"/>
    <w:rsid w:val="006410F1"/>
    <w:rsid w:val="00641186"/>
    <w:rsid w:val="00641BD5"/>
    <w:rsid w:val="00641C95"/>
    <w:rsid w:val="006425AA"/>
    <w:rsid w:val="006431D6"/>
    <w:rsid w:val="00643396"/>
    <w:rsid w:val="006433B6"/>
    <w:rsid w:val="0064346E"/>
    <w:rsid w:val="00643709"/>
    <w:rsid w:val="00643903"/>
    <w:rsid w:val="006442E8"/>
    <w:rsid w:val="00645AAA"/>
    <w:rsid w:val="00647C98"/>
    <w:rsid w:val="00650D90"/>
    <w:rsid w:val="00651C0E"/>
    <w:rsid w:val="00651C33"/>
    <w:rsid w:val="006534E3"/>
    <w:rsid w:val="006551C9"/>
    <w:rsid w:val="006554FB"/>
    <w:rsid w:val="006559B4"/>
    <w:rsid w:val="006564F9"/>
    <w:rsid w:val="00656E19"/>
    <w:rsid w:val="00662CDA"/>
    <w:rsid w:val="00664460"/>
    <w:rsid w:val="0066449F"/>
    <w:rsid w:val="0066522A"/>
    <w:rsid w:val="00665953"/>
    <w:rsid w:val="00666E4A"/>
    <w:rsid w:val="00666FB4"/>
    <w:rsid w:val="00667189"/>
    <w:rsid w:val="00667687"/>
    <w:rsid w:val="006679E1"/>
    <w:rsid w:val="0067097C"/>
    <w:rsid w:val="00670E3D"/>
    <w:rsid w:val="00673094"/>
    <w:rsid w:val="00674392"/>
    <w:rsid w:val="0067493D"/>
    <w:rsid w:val="00674D5A"/>
    <w:rsid w:val="006759F6"/>
    <w:rsid w:val="00676A73"/>
    <w:rsid w:val="0067744D"/>
    <w:rsid w:val="006810C7"/>
    <w:rsid w:val="00681511"/>
    <w:rsid w:val="00681FEB"/>
    <w:rsid w:val="006830DF"/>
    <w:rsid w:val="006839B9"/>
    <w:rsid w:val="00683D13"/>
    <w:rsid w:val="00684755"/>
    <w:rsid w:val="00685FC7"/>
    <w:rsid w:val="006860A5"/>
    <w:rsid w:val="00691D8F"/>
    <w:rsid w:val="00692B27"/>
    <w:rsid w:val="00693617"/>
    <w:rsid w:val="00693C66"/>
    <w:rsid w:val="00694DD4"/>
    <w:rsid w:val="006951FA"/>
    <w:rsid w:val="0069664C"/>
    <w:rsid w:val="00696C45"/>
    <w:rsid w:val="006977E9"/>
    <w:rsid w:val="006A0410"/>
    <w:rsid w:val="006A384C"/>
    <w:rsid w:val="006A4A02"/>
    <w:rsid w:val="006A4BE0"/>
    <w:rsid w:val="006A4C0E"/>
    <w:rsid w:val="006A4E60"/>
    <w:rsid w:val="006A5ADA"/>
    <w:rsid w:val="006A670F"/>
    <w:rsid w:val="006A687E"/>
    <w:rsid w:val="006A68FD"/>
    <w:rsid w:val="006A6E13"/>
    <w:rsid w:val="006A709C"/>
    <w:rsid w:val="006A73AB"/>
    <w:rsid w:val="006B0DFE"/>
    <w:rsid w:val="006B110E"/>
    <w:rsid w:val="006B25AE"/>
    <w:rsid w:val="006B333D"/>
    <w:rsid w:val="006B4BF0"/>
    <w:rsid w:val="006B5F36"/>
    <w:rsid w:val="006B6227"/>
    <w:rsid w:val="006B7156"/>
    <w:rsid w:val="006B72D6"/>
    <w:rsid w:val="006B76BD"/>
    <w:rsid w:val="006B7756"/>
    <w:rsid w:val="006B7BDE"/>
    <w:rsid w:val="006C0679"/>
    <w:rsid w:val="006C0785"/>
    <w:rsid w:val="006C1DA5"/>
    <w:rsid w:val="006C1F08"/>
    <w:rsid w:val="006C1F30"/>
    <w:rsid w:val="006C2320"/>
    <w:rsid w:val="006C34B4"/>
    <w:rsid w:val="006C3A26"/>
    <w:rsid w:val="006C3D43"/>
    <w:rsid w:val="006C462A"/>
    <w:rsid w:val="006C4C37"/>
    <w:rsid w:val="006C5921"/>
    <w:rsid w:val="006C5FF4"/>
    <w:rsid w:val="006C70E5"/>
    <w:rsid w:val="006C74F9"/>
    <w:rsid w:val="006D0997"/>
    <w:rsid w:val="006D0E03"/>
    <w:rsid w:val="006D2EE1"/>
    <w:rsid w:val="006D32CF"/>
    <w:rsid w:val="006D4A2B"/>
    <w:rsid w:val="006D5A97"/>
    <w:rsid w:val="006E0ACD"/>
    <w:rsid w:val="006E0D4D"/>
    <w:rsid w:val="006E1281"/>
    <w:rsid w:val="006E2186"/>
    <w:rsid w:val="006E261B"/>
    <w:rsid w:val="006E2E55"/>
    <w:rsid w:val="006E4D1E"/>
    <w:rsid w:val="006E4DAF"/>
    <w:rsid w:val="006E5195"/>
    <w:rsid w:val="006E63D1"/>
    <w:rsid w:val="006E7172"/>
    <w:rsid w:val="006E7C69"/>
    <w:rsid w:val="006F05FF"/>
    <w:rsid w:val="006F0EF9"/>
    <w:rsid w:val="006F105F"/>
    <w:rsid w:val="006F1D64"/>
    <w:rsid w:val="006F4FB0"/>
    <w:rsid w:val="006F6559"/>
    <w:rsid w:val="006F6ACE"/>
    <w:rsid w:val="006F7923"/>
    <w:rsid w:val="00701C0B"/>
    <w:rsid w:val="00701DEE"/>
    <w:rsid w:val="007032FF"/>
    <w:rsid w:val="00703988"/>
    <w:rsid w:val="007045AB"/>
    <w:rsid w:val="00704D58"/>
    <w:rsid w:val="00705789"/>
    <w:rsid w:val="00706072"/>
    <w:rsid w:val="007064E5"/>
    <w:rsid w:val="00706C58"/>
    <w:rsid w:val="007107DE"/>
    <w:rsid w:val="00711A70"/>
    <w:rsid w:val="007126BE"/>
    <w:rsid w:val="00712EBD"/>
    <w:rsid w:val="007134B3"/>
    <w:rsid w:val="00714A0D"/>
    <w:rsid w:val="0071619B"/>
    <w:rsid w:val="00717AA5"/>
    <w:rsid w:val="00717CC2"/>
    <w:rsid w:val="007208B4"/>
    <w:rsid w:val="007209C4"/>
    <w:rsid w:val="00722001"/>
    <w:rsid w:val="0072200F"/>
    <w:rsid w:val="00722992"/>
    <w:rsid w:val="00723B01"/>
    <w:rsid w:val="0072403B"/>
    <w:rsid w:val="00724AB1"/>
    <w:rsid w:val="007252E8"/>
    <w:rsid w:val="00727A38"/>
    <w:rsid w:val="0073053D"/>
    <w:rsid w:val="0073166D"/>
    <w:rsid w:val="00731BA9"/>
    <w:rsid w:val="007332FA"/>
    <w:rsid w:val="00733628"/>
    <w:rsid w:val="00733A4E"/>
    <w:rsid w:val="00733E87"/>
    <w:rsid w:val="007344D0"/>
    <w:rsid w:val="00735776"/>
    <w:rsid w:val="00736C36"/>
    <w:rsid w:val="0073799B"/>
    <w:rsid w:val="00737D29"/>
    <w:rsid w:val="00741080"/>
    <w:rsid w:val="007413D7"/>
    <w:rsid w:val="007431FD"/>
    <w:rsid w:val="0074359A"/>
    <w:rsid w:val="00744A12"/>
    <w:rsid w:val="0074518C"/>
    <w:rsid w:val="007504D0"/>
    <w:rsid w:val="007535AB"/>
    <w:rsid w:val="007536AE"/>
    <w:rsid w:val="00754505"/>
    <w:rsid w:val="00756200"/>
    <w:rsid w:val="007568CA"/>
    <w:rsid w:val="00756985"/>
    <w:rsid w:val="007579EF"/>
    <w:rsid w:val="00757B11"/>
    <w:rsid w:val="00760D32"/>
    <w:rsid w:val="00760E95"/>
    <w:rsid w:val="007610B9"/>
    <w:rsid w:val="00766090"/>
    <w:rsid w:val="00766502"/>
    <w:rsid w:val="00766BF3"/>
    <w:rsid w:val="00766C99"/>
    <w:rsid w:val="007703A8"/>
    <w:rsid w:val="00770D3D"/>
    <w:rsid w:val="00770E2C"/>
    <w:rsid w:val="0077164C"/>
    <w:rsid w:val="00772FD3"/>
    <w:rsid w:val="007742F4"/>
    <w:rsid w:val="00774EC2"/>
    <w:rsid w:val="00775197"/>
    <w:rsid w:val="00775EB1"/>
    <w:rsid w:val="0077677A"/>
    <w:rsid w:val="0078013B"/>
    <w:rsid w:val="00780A74"/>
    <w:rsid w:val="00782715"/>
    <w:rsid w:val="0078291B"/>
    <w:rsid w:val="007847F5"/>
    <w:rsid w:val="00784C77"/>
    <w:rsid w:val="0078577F"/>
    <w:rsid w:val="00786A18"/>
    <w:rsid w:val="007874D8"/>
    <w:rsid w:val="00790547"/>
    <w:rsid w:val="00791AE2"/>
    <w:rsid w:val="0079353D"/>
    <w:rsid w:val="0079444F"/>
    <w:rsid w:val="0079526E"/>
    <w:rsid w:val="00796741"/>
    <w:rsid w:val="007A02F6"/>
    <w:rsid w:val="007A0684"/>
    <w:rsid w:val="007A3021"/>
    <w:rsid w:val="007A4DDC"/>
    <w:rsid w:val="007A5AE2"/>
    <w:rsid w:val="007A5BF8"/>
    <w:rsid w:val="007A6693"/>
    <w:rsid w:val="007A7586"/>
    <w:rsid w:val="007A7757"/>
    <w:rsid w:val="007A7D41"/>
    <w:rsid w:val="007B105B"/>
    <w:rsid w:val="007B1252"/>
    <w:rsid w:val="007B17BD"/>
    <w:rsid w:val="007B1A61"/>
    <w:rsid w:val="007B1C21"/>
    <w:rsid w:val="007B2200"/>
    <w:rsid w:val="007B5796"/>
    <w:rsid w:val="007B638B"/>
    <w:rsid w:val="007B67ED"/>
    <w:rsid w:val="007B6D6E"/>
    <w:rsid w:val="007C13A2"/>
    <w:rsid w:val="007C2636"/>
    <w:rsid w:val="007C354E"/>
    <w:rsid w:val="007C41B7"/>
    <w:rsid w:val="007C4A22"/>
    <w:rsid w:val="007C4DEE"/>
    <w:rsid w:val="007C50A6"/>
    <w:rsid w:val="007C6D41"/>
    <w:rsid w:val="007D0AB3"/>
    <w:rsid w:val="007D30AE"/>
    <w:rsid w:val="007D3224"/>
    <w:rsid w:val="007D33F1"/>
    <w:rsid w:val="007D3510"/>
    <w:rsid w:val="007D3F72"/>
    <w:rsid w:val="007D4939"/>
    <w:rsid w:val="007D595A"/>
    <w:rsid w:val="007D60E2"/>
    <w:rsid w:val="007D6A3B"/>
    <w:rsid w:val="007D6D59"/>
    <w:rsid w:val="007D6EDD"/>
    <w:rsid w:val="007D7E61"/>
    <w:rsid w:val="007E0665"/>
    <w:rsid w:val="007E0ACF"/>
    <w:rsid w:val="007E0C86"/>
    <w:rsid w:val="007E26A5"/>
    <w:rsid w:val="007E3E71"/>
    <w:rsid w:val="007E5F7F"/>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4B63"/>
    <w:rsid w:val="00804C1A"/>
    <w:rsid w:val="008059ED"/>
    <w:rsid w:val="00805A6C"/>
    <w:rsid w:val="00806EBD"/>
    <w:rsid w:val="00810D60"/>
    <w:rsid w:val="008111E2"/>
    <w:rsid w:val="008113CB"/>
    <w:rsid w:val="008134A9"/>
    <w:rsid w:val="00814D6A"/>
    <w:rsid w:val="0081501D"/>
    <w:rsid w:val="00815AF9"/>
    <w:rsid w:val="00816F46"/>
    <w:rsid w:val="00824179"/>
    <w:rsid w:val="0082462E"/>
    <w:rsid w:val="0082563A"/>
    <w:rsid w:val="008260BF"/>
    <w:rsid w:val="0082735B"/>
    <w:rsid w:val="0082769C"/>
    <w:rsid w:val="00831069"/>
    <w:rsid w:val="00832AA8"/>
    <w:rsid w:val="00832D5D"/>
    <w:rsid w:val="00833953"/>
    <w:rsid w:val="008341CC"/>
    <w:rsid w:val="00834720"/>
    <w:rsid w:val="008348E3"/>
    <w:rsid w:val="00836F7A"/>
    <w:rsid w:val="008405A9"/>
    <w:rsid w:val="00840A21"/>
    <w:rsid w:val="00842850"/>
    <w:rsid w:val="008428CA"/>
    <w:rsid w:val="00843B11"/>
    <w:rsid w:val="0084414F"/>
    <w:rsid w:val="008443AC"/>
    <w:rsid w:val="00845C2F"/>
    <w:rsid w:val="008466DE"/>
    <w:rsid w:val="008467FF"/>
    <w:rsid w:val="00846F3F"/>
    <w:rsid w:val="0084731D"/>
    <w:rsid w:val="00850A94"/>
    <w:rsid w:val="00850AE2"/>
    <w:rsid w:val="00850BD5"/>
    <w:rsid w:val="008511A0"/>
    <w:rsid w:val="00851630"/>
    <w:rsid w:val="0085173E"/>
    <w:rsid w:val="0085196C"/>
    <w:rsid w:val="00854964"/>
    <w:rsid w:val="008566EC"/>
    <w:rsid w:val="008568F7"/>
    <w:rsid w:val="00856A88"/>
    <w:rsid w:val="00856DDB"/>
    <w:rsid w:val="00857739"/>
    <w:rsid w:val="008579C2"/>
    <w:rsid w:val="00857E20"/>
    <w:rsid w:val="00857EE8"/>
    <w:rsid w:val="00860CBF"/>
    <w:rsid w:val="00862B8D"/>
    <w:rsid w:val="008632CA"/>
    <w:rsid w:val="00863AEE"/>
    <w:rsid w:val="0086449D"/>
    <w:rsid w:val="00864698"/>
    <w:rsid w:val="00865E6F"/>
    <w:rsid w:val="0087005C"/>
    <w:rsid w:val="00870925"/>
    <w:rsid w:val="008726D9"/>
    <w:rsid w:val="00872EA5"/>
    <w:rsid w:val="008751AA"/>
    <w:rsid w:val="008763F4"/>
    <w:rsid w:val="00876EED"/>
    <w:rsid w:val="00881226"/>
    <w:rsid w:val="00881433"/>
    <w:rsid w:val="00884FC7"/>
    <w:rsid w:val="008854A6"/>
    <w:rsid w:val="00886CFA"/>
    <w:rsid w:val="008928F8"/>
    <w:rsid w:val="00893F3E"/>
    <w:rsid w:val="00894A56"/>
    <w:rsid w:val="00895F7C"/>
    <w:rsid w:val="00896DA1"/>
    <w:rsid w:val="00896DC8"/>
    <w:rsid w:val="0089741D"/>
    <w:rsid w:val="0089774D"/>
    <w:rsid w:val="008A06C8"/>
    <w:rsid w:val="008A154C"/>
    <w:rsid w:val="008A2216"/>
    <w:rsid w:val="008A2D97"/>
    <w:rsid w:val="008A3143"/>
    <w:rsid w:val="008A4BC2"/>
    <w:rsid w:val="008A50EF"/>
    <w:rsid w:val="008A5798"/>
    <w:rsid w:val="008A5C04"/>
    <w:rsid w:val="008A614B"/>
    <w:rsid w:val="008A657E"/>
    <w:rsid w:val="008A7388"/>
    <w:rsid w:val="008B00AC"/>
    <w:rsid w:val="008B09A3"/>
    <w:rsid w:val="008B0AA1"/>
    <w:rsid w:val="008B1565"/>
    <w:rsid w:val="008B26AC"/>
    <w:rsid w:val="008B3BFD"/>
    <w:rsid w:val="008B4BFD"/>
    <w:rsid w:val="008B6A54"/>
    <w:rsid w:val="008B7988"/>
    <w:rsid w:val="008C0C70"/>
    <w:rsid w:val="008C273A"/>
    <w:rsid w:val="008C3687"/>
    <w:rsid w:val="008C382C"/>
    <w:rsid w:val="008C3E0D"/>
    <w:rsid w:val="008C4D96"/>
    <w:rsid w:val="008C5EEF"/>
    <w:rsid w:val="008C700F"/>
    <w:rsid w:val="008C7254"/>
    <w:rsid w:val="008C7C52"/>
    <w:rsid w:val="008C7F0D"/>
    <w:rsid w:val="008D065C"/>
    <w:rsid w:val="008D0CCD"/>
    <w:rsid w:val="008D0CEF"/>
    <w:rsid w:val="008D2B75"/>
    <w:rsid w:val="008D32E2"/>
    <w:rsid w:val="008D5332"/>
    <w:rsid w:val="008D6875"/>
    <w:rsid w:val="008D7003"/>
    <w:rsid w:val="008D7AC7"/>
    <w:rsid w:val="008D7B57"/>
    <w:rsid w:val="008D7D96"/>
    <w:rsid w:val="008E189B"/>
    <w:rsid w:val="008E2432"/>
    <w:rsid w:val="008E29EA"/>
    <w:rsid w:val="008E3467"/>
    <w:rsid w:val="008E4CE6"/>
    <w:rsid w:val="008E5401"/>
    <w:rsid w:val="008E5418"/>
    <w:rsid w:val="008E59B2"/>
    <w:rsid w:val="008E6204"/>
    <w:rsid w:val="008E6232"/>
    <w:rsid w:val="008E62C2"/>
    <w:rsid w:val="008E6705"/>
    <w:rsid w:val="008F10DE"/>
    <w:rsid w:val="008F2B66"/>
    <w:rsid w:val="008F2C34"/>
    <w:rsid w:val="008F3063"/>
    <w:rsid w:val="008F35DC"/>
    <w:rsid w:val="008F3AE1"/>
    <w:rsid w:val="008F5064"/>
    <w:rsid w:val="008F67AE"/>
    <w:rsid w:val="008F6F97"/>
    <w:rsid w:val="008F753D"/>
    <w:rsid w:val="008F7F74"/>
    <w:rsid w:val="00900ECA"/>
    <w:rsid w:val="009025EE"/>
    <w:rsid w:val="00903530"/>
    <w:rsid w:val="00903C1B"/>
    <w:rsid w:val="00904151"/>
    <w:rsid w:val="00905CC0"/>
    <w:rsid w:val="00907141"/>
    <w:rsid w:val="00911921"/>
    <w:rsid w:val="0091464F"/>
    <w:rsid w:val="00915D67"/>
    <w:rsid w:val="00916A3A"/>
    <w:rsid w:val="00916DAD"/>
    <w:rsid w:val="009202CB"/>
    <w:rsid w:val="00920525"/>
    <w:rsid w:val="009217A7"/>
    <w:rsid w:val="00922B6D"/>
    <w:rsid w:val="00923048"/>
    <w:rsid w:val="00923B95"/>
    <w:rsid w:val="00923F9E"/>
    <w:rsid w:val="00926F38"/>
    <w:rsid w:val="009279AD"/>
    <w:rsid w:val="00930598"/>
    <w:rsid w:val="0093090E"/>
    <w:rsid w:val="009318E0"/>
    <w:rsid w:val="00932532"/>
    <w:rsid w:val="00933983"/>
    <w:rsid w:val="00933AA5"/>
    <w:rsid w:val="00933E1E"/>
    <w:rsid w:val="00933FA8"/>
    <w:rsid w:val="00934A5F"/>
    <w:rsid w:val="0093698A"/>
    <w:rsid w:val="009371A8"/>
    <w:rsid w:val="00937CC2"/>
    <w:rsid w:val="009408C2"/>
    <w:rsid w:val="00941D62"/>
    <w:rsid w:val="00942118"/>
    <w:rsid w:val="0094293E"/>
    <w:rsid w:val="00943355"/>
    <w:rsid w:val="00945A24"/>
    <w:rsid w:val="00947547"/>
    <w:rsid w:val="009477BF"/>
    <w:rsid w:val="00947E50"/>
    <w:rsid w:val="009502FB"/>
    <w:rsid w:val="009508F3"/>
    <w:rsid w:val="009509D7"/>
    <w:rsid w:val="009517B7"/>
    <w:rsid w:val="0095218E"/>
    <w:rsid w:val="009535D3"/>
    <w:rsid w:val="00954922"/>
    <w:rsid w:val="00955348"/>
    <w:rsid w:val="0095622D"/>
    <w:rsid w:val="009578FF"/>
    <w:rsid w:val="0096059E"/>
    <w:rsid w:val="00960843"/>
    <w:rsid w:val="00960B5B"/>
    <w:rsid w:val="00960D6A"/>
    <w:rsid w:val="00961970"/>
    <w:rsid w:val="00961A88"/>
    <w:rsid w:val="00961ED2"/>
    <w:rsid w:val="00964D74"/>
    <w:rsid w:val="0096535E"/>
    <w:rsid w:val="00965C33"/>
    <w:rsid w:val="00965CA2"/>
    <w:rsid w:val="00967261"/>
    <w:rsid w:val="00967BC3"/>
    <w:rsid w:val="00967DAE"/>
    <w:rsid w:val="00967F33"/>
    <w:rsid w:val="0097123D"/>
    <w:rsid w:val="00971A97"/>
    <w:rsid w:val="00972F11"/>
    <w:rsid w:val="00973B0E"/>
    <w:rsid w:val="00974D3D"/>
    <w:rsid w:val="00975D8B"/>
    <w:rsid w:val="0097711F"/>
    <w:rsid w:val="0097792B"/>
    <w:rsid w:val="00981B11"/>
    <w:rsid w:val="00982C75"/>
    <w:rsid w:val="00983566"/>
    <w:rsid w:val="00983822"/>
    <w:rsid w:val="00984166"/>
    <w:rsid w:val="00984FA8"/>
    <w:rsid w:val="009852E6"/>
    <w:rsid w:val="00985357"/>
    <w:rsid w:val="00985E14"/>
    <w:rsid w:val="00990B21"/>
    <w:rsid w:val="00991E7A"/>
    <w:rsid w:val="00991F0A"/>
    <w:rsid w:val="00992019"/>
    <w:rsid w:val="00992E68"/>
    <w:rsid w:val="00993CAB"/>
    <w:rsid w:val="00993DE5"/>
    <w:rsid w:val="009951AF"/>
    <w:rsid w:val="0099525D"/>
    <w:rsid w:val="00996E2F"/>
    <w:rsid w:val="00996F90"/>
    <w:rsid w:val="009977F4"/>
    <w:rsid w:val="00997B75"/>
    <w:rsid w:val="009A0525"/>
    <w:rsid w:val="009A0581"/>
    <w:rsid w:val="009A0C63"/>
    <w:rsid w:val="009A16A7"/>
    <w:rsid w:val="009A1E8D"/>
    <w:rsid w:val="009A23FD"/>
    <w:rsid w:val="009A2745"/>
    <w:rsid w:val="009A2CA8"/>
    <w:rsid w:val="009A3A39"/>
    <w:rsid w:val="009A3ACC"/>
    <w:rsid w:val="009A3F6C"/>
    <w:rsid w:val="009A4C75"/>
    <w:rsid w:val="009A505F"/>
    <w:rsid w:val="009A583A"/>
    <w:rsid w:val="009A6999"/>
    <w:rsid w:val="009A769B"/>
    <w:rsid w:val="009A7D84"/>
    <w:rsid w:val="009B082B"/>
    <w:rsid w:val="009B0BD8"/>
    <w:rsid w:val="009B0C0E"/>
    <w:rsid w:val="009B0CE0"/>
    <w:rsid w:val="009B0ED9"/>
    <w:rsid w:val="009B3078"/>
    <w:rsid w:val="009B311A"/>
    <w:rsid w:val="009B4884"/>
    <w:rsid w:val="009B4B03"/>
    <w:rsid w:val="009B503C"/>
    <w:rsid w:val="009B5BC3"/>
    <w:rsid w:val="009B762F"/>
    <w:rsid w:val="009B767F"/>
    <w:rsid w:val="009B77FA"/>
    <w:rsid w:val="009B7E69"/>
    <w:rsid w:val="009C1B3D"/>
    <w:rsid w:val="009C1C22"/>
    <w:rsid w:val="009C2421"/>
    <w:rsid w:val="009C28B8"/>
    <w:rsid w:val="009C28FD"/>
    <w:rsid w:val="009C30B8"/>
    <w:rsid w:val="009C3116"/>
    <w:rsid w:val="009C31F6"/>
    <w:rsid w:val="009C3693"/>
    <w:rsid w:val="009C3A4F"/>
    <w:rsid w:val="009C3BEC"/>
    <w:rsid w:val="009C3D02"/>
    <w:rsid w:val="009C56C6"/>
    <w:rsid w:val="009D02C3"/>
    <w:rsid w:val="009D07FC"/>
    <w:rsid w:val="009D27DC"/>
    <w:rsid w:val="009D341F"/>
    <w:rsid w:val="009D42E0"/>
    <w:rsid w:val="009D4656"/>
    <w:rsid w:val="009D4860"/>
    <w:rsid w:val="009D4C4F"/>
    <w:rsid w:val="009D4D65"/>
    <w:rsid w:val="009D6269"/>
    <w:rsid w:val="009D6BBA"/>
    <w:rsid w:val="009D7261"/>
    <w:rsid w:val="009E29BE"/>
    <w:rsid w:val="009E3CB1"/>
    <w:rsid w:val="009E48B4"/>
    <w:rsid w:val="009E5048"/>
    <w:rsid w:val="009E5B5D"/>
    <w:rsid w:val="009E69E0"/>
    <w:rsid w:val="009E7157"/>
    <w:rsid w:val="009F1B44"/>
    <w:rsid w:val="009F1BB5"/>
    <w:rsid w:val="009F1E4F"/>
    <w:rsid w:val="009F22E8"/>
    <w:rsid w:val="009F3690"/>
    <w:rsid w:val="009F3B7F"/>
    <w:rsid w:val="009F52D4"/>
    <w:rsid w:val="009F54FA"/>
    <w:rsid w:val="009F649E"/>
    <w:rsid w:val="009F7213"/>
    <w:rsid w:val="00A008BC"/>
    <w:rsid w:val="00A00931"/>
    <w:rsid w:val="00A0127F"/>
    <w:rsid w:val="00A01D84"/>
    <w:rsid w:val="00A01DDF"/>
    <w:rsid w:val="00A0207C"/>
    <w:rsid w:val="00A04026"/>
    <w:rsid w:val="00A04212"/>
    <w:rsid w:val="00A05166"/>
    <w:rsid w:val="00A06D0C"/>
    <w:rsid w:val="00A06DC3"/>
    <w:rsid w:val="00A06F04"/>
    <w:rsid w:val="00A07202"/>
    <w:rsid w:val="00A07268"/>
    <w:rsid w:val="00A10331"/>
    <w:rsid w:val="00A103EE"/>
    <w:rsid w:val="00A119BB"/>
    <w:rsid w:val="00A11F51"/>
    <w:rsid w:val="00A1276F"/>
    <w:rsid w:val="00A12D4E"/>
    <w:rsid w:val="00A1390A"/>
    <w:rsid w:val="00A139EF"/>
    <w:rsid w:val="00A13C3F"/>
    <w:rsid w:val="00A1411C"/>
    <w:rsid w:val="00A141F0"/>
    <w:rsid w:val="00A14F55"/>
    <w:rsid w:val="00A15202"/>
    <w:rsid w:val="00A157BA"/>
    <w:rsid w:val="00A20376"/>
    <w:rsid w:val="00A205C8"/>
    <w:rsid w:val="00A21431"/>
    <w:rsid w:val="00A22562"/>
    <w:rsid w:val="00A23A26"/>
    <w:rsid w:val="00A2420B"/>
    <w:rsid w:val="00A259E5"/>
    <w:rsid w:val="00A25A87"/>
    <w:rsid w:val="00A25A8B"/>
    <w:rsid w:val="00A25BFA"/>
    <w:rsid w:val="00A2734A"/>
    <w:rsid w:val="00A277FE"/>
    <w:rsid w:val="00A27AF8"/>
    <w:rsid w:val="00A30165"/>
    <w:rsid w:val="00A30175"/>
    <w:rsid w:val="00A30323"/>
    <w:rsid w:val="00A30674"/>
    <w:rsid w:val="00A3153F"/>
    <w:rsid w:val="00A31B17"/>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486F"/>
    <w:rsid w:val="00A558FE"/>
    <w:rsid w:val="00A55A70"/>
    <w:rsid w:val="00A5614B"/>
    <w:rsid w:val="00A56BFE"/>
    <w:rsid w:val="00A577D7"/>
    <w:rsid w:val="00A579AD"/>
    <w:rsid w:val="00A57D22"/>
    <w:rsid w:val="00A60D5B"/>
    <w:rsid w:val="00A611A2"/>
    <w:rsid w:val="00A61641"/>
    <w:rsid w:val="00A62D0C"/>
    <w:rsid w:val="00A653B3"/>
    <w:rsid w:val="00A6552E"/>
    <w:rsid w:val="00A65A07"/>
    <w:rsid w:val="00A66ECD"/>
    <w:rsid w:val="00A67491"/>
    <w:rsid w:val="00A67FC2"/>
    <w:rsid w:val="00A7003A"/>
    <w:rsid w:val="00A70BCC"/>
    <w:rsid w:val="00A71B2A"/>
    <w:rsid w:val="00A733F0"/>
    <w:rsid w:val="00A73A1B"/>
    <w:rsid w:val="00A741C9"/>
    <w:rsid w:val="00A80ACC"/>
    <w:rsid w:val="00A80B86"/>
    <w:rsid w:val="00A80C9C"/>
    <w:rsid w:val="00A81236"/>
    <w:rsid w:val="00A81851"/>
    <w:rsid w:val="00A81A4F"/>
    <w:rsid w:val="00A84456"/>
    <w:rsid w:val="00A84489"/>
    <w:rsid w:val="00A846D5"/>
    <w:rsid w:val="00A854E4"/>
    <w:rsid w:val="00A86290"/>
    <w:rsid w:val="00A872F8"/>
    <w:rsid w:val="00A87A20"/>
    <w:rsid w:val="00A87FF7"/>
    <w:rsid w:val="00A900DF"/>
    <w:rsid w:val="00A901DE"/>
    <w:rsid w:val="00A904EC"/>
    <w:rsid w:val="00A9063B"/>
    <w:rsid w:val="00A9103E"/>
    <w:rsid w:val="00A9206C"/>
    <w:rsid w:val="00A93339"/>
    <w:rsid w:val="00A9374F"/>
    <w:rsid w:val="00A94679"/>
    <w:rsid w:val="00A94C03"/>
    <w:rsid w:val="00A95BF5"/>
    <w:rsid w:val="00A96835"/>
    <w:rsid w:val="00AA2A6E"/>
    <w:rsid w:val="00AA2F2F"/>
    <w:rsid w:val="00AA3B98"/>
    <w:rsid w:val="00AA508A"/>
    <w:rsid w:val="00AA52C6"/>
    <w:rsid w:val="00AA5940"/>
    <w:rsid w:val="00AA5C7D"/>
    <w:rsid w:val="00AA64EB"/>
    <w:rsid w:val="00AA6FDF"/>
    <w:rsid w:val="00AA7333"/>
    <w:rsid w:val="00AB0343"/>
    <w:rsid w:val="00AB17DE"/>
    <w:rsid w:val="00AB2860"/>
    <w:rsid w:val="00AB2916"/>
    <w:rsid w:val="00AB2C55"/>
    <w:rsid w:val="00AB4BD1"/>
    <w:rsid w:val="00AB4D04"/>
    <w:rsid w:val="00AB4DA8"/>
    <w:rsid w:val="00AB5A74"/>
    <w:rsid w:val="00AB5BD7"/>
    <w:rsid w:val="00AB5CEA"/>
    <w:rsid w:val="00AB6662"/>
    <w:rsid w:val="00AB7058"/>
    <w:rsid w:val="00AB78A7"/>
    <w:rsid w:val="00AB7997"/>
    <w:rsid w:val="00AC18FE"/>
    <w:rsid w:val="00AC1A5B"/>
    <w:rsid w:val="00AC20CD"/>
    <w:rsid w:val="00AC2450"/>
    <w:rsid w:val="00AC2A2A"/>
    <w:rsid w:val="00AC42E0"/>
    <w:rsid w:val="00AC561B"/>
    <w:rsid w:val="00AC685A"/>
    <w:rsid w:val="00AD1041"/>
    <w:rsid w:val="00AD1AF9"/>
    <w:rsid w:val="00AD1B2D"/>
    <w:rsid w:val="00AD1C5B"/>
    <w:rsid w:val="00AD3128"/>
    <w:rsid w:val="00AD3458"/>
    <w:rsid w:val="00AD3FA1"/>
    <w:rsid w:val="00AD4977"/>
    <w:rsid w:val="00AD4AC0"/>
    <w:rsid w:val="00AD4FF4"/>
    <w:rsid w:val="00AD52AB"/>
    <w:rsid w:val="00AD64CB"/>
    <w:rsid w:val="00AD714E"/>
    <w:rsid w:val="00AE0248"/>
    <w:rsid w:val="00AE2C46"/>
    <w:rsid w:val="00AE4A63"/>
    <w:rsid w:val="00AE5C98"/>
    <w:rsid w:val="00AE5F99"/>
    <w:rsid w:val="00AE7E90"/>
    <w:rsid w:val="00AF036A"/>
    <w:rsid w:val="00AF0500"/>
    <w:rsid w:val="00AF0582"/>
    <w:rsid w:val="00AF0DBD"/>
    <w:rsid w:val="00AF2219"/>
    <w:rsid w:val="00AF22D0"/>
    <w:rsid w:val="00AF32F6"/>
    <w:rsid w:val="00AF35DF"/>
    <w:rsid w:val="00AF3604"/>
    <w:rsid w:val="00AF43F1"/>
    <w:rsid w:val="00AF47E0"/>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4D66"/>
    <w:rsid w:val="00B25618"/>
    <w:rsid w:val="00B2754D"/>
    <w:rsid w:val="00B27717"/>
    <w:rsid w:val="00B31279"/>
    <w:rsid w:val="00B32650"/>
    <w:rsid w:val="00B32DDC"/>
    <w:rsid w:val="00B3352C"/>
    <w:rsid w:val="00B33821"/>
    <w:rsid w:val="00B35B48"/>
    <w:rsid w:val="00B36025"/>
    <w:rsid w:val="00B371BD"/>
    <w:rsid w:val="00B40111"/>
    <w:rsid w:val="00B40796"/>
    <w:rsid w:val="00B40A4D"/>
    <w:rsid w:val="00B420D8"/>
    <w:rsid w:val="00B424DE"/>
    <w:rsid w:val="00B42E80"/>
    <w:rsid w:val="00B43D97"/>
    <w:rsid w:val="00B45412"/>
    <w:rsid w:val="00B465A9"/>
    <w:rsid w:val="00B47014"/>
    <w:rsid w:val="00B50A41"/>
    <w:rsid w:val="00B511AB"/>
    <w:rsid w:val="00B51BE3"/>
    <w:rsid w:val="00B53016"/>
    <w:rsid w:val="00B53165"/>
    <w:rsid w:val="00B55398"/>
    <w:rsid w:val="00B56514"/>
    <w:rsid w:val="00B56655"/>
    <w:rsid w:val="00B56B4F"/>
    <w:rsid w:val="00B56E0F"/>
    <w:rsid w:val="00B5789C"/>
    <w:rsid w:val="00B615DE"/>
    <w:rsid w:val="00B61861"/>
    <w:rsid w:val="00B62104"/>
    <w:rsid w:val="00B634D3"/>
    <w:rsid w:val="00B65C5A"/>
    <w:rsid w:val="00B67126"/>
    <w:rsid w:val="00B70C06"/>
    <w:rsid w:val="00B71630"/>
    <w:rsid w:val="00B72640"/>
    <w:rsid w:val="00B72F96"/>
    <w:rsid w:val="00B74E80"/>
    <w:rsid w:val="00B76D0B"/>
    <w:rsid w:val="00B76E1D"/>
    <w:rsid w:val="00B77A3B"/>
    <w:rsid w:val="00B77CCF"/>
    <w:rsid w:val="00B803F8"/>
    <w:rsid w:val="00B80CCF"/>
    <w:rsid w:val="00B80D5B"/>
    <w:rsid w:val="00B82205"/>
    <w:rsid w:val="00B831E9"/>
    <w:rsid w:val="00B8435D"/>
    <w:rsid w:val="00B84D7D"/>
    <w:rsid w:val="00B84ED2"/>
    <w:rsid w:val="00B87482"/>
    <w:rsid w:val="00B8768C"/>
    <w:rsid w:val="00B87C03"/>
    <w:rsid w:val="00B903AE"/>
    <w:rsid w:val="00B90FDC"/>
    <w:rsid w:val="00B917B1"/>
    <w:rsid w:val="00B9198E"/>
    <w:rsid w:val="00B91B35"/>
    <w:rsid w:val="00B92070"/>
    <w:rsid w:val="00B92564"/>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B7375"/>
    <w:rsid w:val="00BC037D"/>
    <w:rsid w:val="00BC03BF"/>
    <w:rsid w:val="00BC0435"/>
    <w:rsid w:val="00BC118B"/>
    <w:rsid w:val="00BC2220"/>
    <w:rsid w:val="00BC282A"/>
    <w:rsid w:val="00BC2DA4"/>
    <w:rsid w:val="00BC322B"/>
    <w:rsid w:val="00BC344D"/>
    <w:rsid w:val="00BC4878"/>
    <w:rsid w:val="00BC511E"/>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26AE"/>
    <w:rsid w:val="00BE3CB7"/>
    <w:rsid w:val="00BE448F"/>
    <w:rsid w:val="00BE4D01"/>
    <w:rsid w:val="00BE52F7"/>
    <w:rsid w:val="00BE6968"/>
    <w:rsid w:val="00BF01CB"/>
    <w:rsid w:val="00BF296C"/>
    <w:rsid w:val="00BF43AA"/>
    <w:rsid w:val="00BF4546"/>
    <w:rsid w:val="00BF5B9A"/>
    <w:rsid w:val="00BF76CE"/>
    <w:rsid w:val="00BF77A6"/>
    <w:rsid w:val="00C00027"/>
    <w:rsid w:val="00C0069F"/>
    <w:rsid w:val="00C01528"/>
    <w:rsid w:val="00C02567"/>
    <w:rsid w:val="00C02800"/>
    <w:rsid w:val="00C035A0"/>
    <w:rsid w:val="00C04281"/>
    <w:rsid w:val="00C0454C"/>
    <w:rsid w:val="00C05106"/>
    <w:rsid w:val="00C06602"/>
    <w:rsid w:val="00C06806"/>
    <w:rsid w:val="00C074DF"/>
    <w:rsid w:val="00C07A86"/>
    <w:rsid w:val="00C07DF6"/>
    <w:rsid w:val="00C10008"/>
    <w:rsid w:val="00C10444"/>
    <w:rsid w:val="00C10850"/>
    <w:rsid w:val="00C1256F"/>
    <w:rsid w:val="00C12708"/>
    <w:rsid w:val="00C13704"/>
    <w:rsid w:val="00C1372E"/>
    <w:rsid w:val="00C149AA"/>
    <w:rsid w:val="00C167B8"/>
    <w:rsid w:val="00C176D7"/>
    <w:rsid w:val="00C2090C"/>
    <w:rsid w:val="00C20A3B"/>
    <w:rsid w:val="00C224E5"/>
    <w:rsid w:val="00C2287F"/>
    <w:rsid w:val="00C232DF"/>
    <w:rsid w:val="00C23599"/>
    <w:rsid w:val="00C238C4"/>
    <w:rsid w:val="00C24368"/>
    <w:rsid w:val="00C247AC"/>
    <w:rsid w:val="00C25545"/>
    <w:rsid w:val="00C25CA1"/>
    <w:rsid w:val="00C25E40"/>
    <w:rsid w:val="00C27007"/>
    <w:rsid w:val="00C309A1"/>
    <w:rsid w:val="00C35FD0"/>
    <w:rsid w:val="00C404D4"/>
    <w:rsid w:val="00C412F1"/>
    <w:rsid w:val="00C441F6"/>
    <w:rsid w:val="00C4456F"/>
    <w:rsid w:val="00C44D0C"/>
    <w:rsid w:val="00C4603D"/>
    <w:rsid w:val="00C46149"/>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427"/>
    <w:rsid w:val="00C57BCC"/>
    <w:rsid w:val="00C57C6F"/>
    <w:rsid w:val="00C57DB5"/>
    <w:rsid w:val="00C61574"/>
    <w:rsid w:val="00C628BA"/>
    <w:rsid w:val="00C62930"/>
    <w:rsid w:val="00C62AD9"/>
    <w:rsid w:val="00C632DE"/>
    <w:rsid w:val="00C639A9"/>
    <w:rsid w:val="00C6480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3D70"/>
    <w:rsid w:val="00C9437C"/>
    <w:rsid w:val="00C9690C"/>
    <w:rsid w:val="00C97DBE"/>
    <w:rsid w:val="00CA194F"/>
    <w:rsid w:val="00CA2B08"/>
    <w:rsid w:val="00CA361D"/>
    <w:rsid w:val="00CA45F5"/>
    <w:rsid w:val="00CA5CBA"/>
    <w:rsid w:val="00CA5E8E"/>
    <w:rsid w:val="00CA5F70"/>
    <w:rsid w:val="00CA681F"/>
    <w:rsid w:val="00CB0F48"/>
    <w:rsid w:val="00CB100B"/>
    <w:rsid w:val="00CB2DF0"/>
    <w:rsid w:val="00CB5A2A"/>
    <w:rsid w:val="00CB6877"/>
    <w:rsid w:val="00CB7328"/>
    <w:rsid w:val="00CB75B3"/>
    <w:rsid w:val="00CC5014"/>
    <w:rsid w:val="00CC759E"/>
    <w:rsid w:val="00CC77C1"/>
    <w:rsid w:val="00CC7970"/>
    <w:rsid w:val="00CC7BE2"/>
    <w:rsid w:val="00CC7D37"/>
    <w:rsid w:val="00CC7EC7"/>
    <w:rsid w:val="00CD0C22"/>
    <w:rsid w:val="00CD31A1"/>
    <w:rsid w:val="00CD4B02"/>
    <w:rsid w:val="00CD4F84"/>
    <w:rsid w:val="00CD5D7B"/>
    <w:rsid w:val="00CD68CD"/>
    <w:rsid w:val="00CD6BD2"/>
    <w:rsid w:val="00CD74AB"/>
    <w:rsid w:val="00CD76B1"/>
    <w:rsid w:val="00CD76B4"/>
    <w:rsid w:val="00CE07FF"/>
    <w:rsid w:val="00CE1CBD"/>
    <w:rsid w:val="00CE389A"/>
    <w:rsid w:val="00CE4232"/>
    <w:rsid w:val="00CE5AE0"/>
    <w:rsid w:val="00CE6E87"/>
    <w:rsid w:val="00CF17AA"/>
    <w:rsid w:val="00CF225D"/>
    <w:rsid w:val="00CF28B9"/>
    <w:rsid w:val="00CF36DA"/>
    <w:rsid w:val="00CF3E0F"/>
    <w:rsid w:val="00CF4CAE"/>
    <w:rsid w:val="00CF5B9A"/>
    <w:rsid w:val="00CF6932"/>
    <w:rsid w:val="00CF77D0"/>
    <w:rsid w:val="00D0003F"/>
    <w:rsid w:val="00D00B6C"/>
    <w:rsid w:val="00D00D3E"/>
    <w:rsid w:val="00D01185"/>
    <w:rsid w:val="00D017D4"/>
    <w:rsid w:val="00D01EC7"/>
    <w:rsid w:val="00D03244"/>
    <w:rsid w:val="00D03F25"/>
    <w:rsid w:val="00D0459B"/>
    <w:rsid w:val="00D04876"/>
    <w:rsid w:val="00D051FE"/>
    <w:rsid w:val="00D05759"/>
    <w:rsid w:val="00D06A02"/>
    <w:rsid w:val="00D06A51"/>
    <w:rsid w:val="00D11042"/>
    <w:rsid w:val="00D11B5A"/>
    <w:rsid w:val="00D12069"/>
    <w:rsid w:val="00D12758"/>
    <w:rsid w:val="00D1483D"/>
    <w:rsid w:val="00D15CAD"/>
    <w:rsid w:val="00D16BAC"/>
    <w:rsid w:val="00D172E8"/>
    <w:rsid w:val="00D17CDD"/>
    <w:rsid w:val="00D21E53"/>
    <w:rsid w:val="00D22BA8"/>
    <w:rsid w:val="00D22C26"/>
    <w:rsid w:val="00D27491"/>
    <w:rsid w:val="00D305CF"/>
    <w:rsid w:val="00D30727"/>
    <w:rsid w:val="00D31291"/>
    <w:rsid w:val="00D323DD"/>
    <w:rsid w:val="00D347F6"/>
    <w:rsid w:val="00D349CA"/>
    <w:rsid w:val="00D35261"/>
    <w:rsid w:val="00D36593"/>
    <w:rsid w:val="00D36823"/>
    <w:rsid w:val="00D36C1A"/>
    <w:rsid w:val="00D37F63"/>
    <w:rsid w:val="00D40BB8"/>
    <w:rsid w:val="00D41E6F"/>
    <w:rsid w:val="00D426B2"/>
    <w:rsid w:val="00D43984"/>
    <w:rsid w:val="00D43D57"/>
    <w:rsid w:val="00D43E04"/>
    <w:rsid w:val="00D455E0"/>
    <w:rsid w:val="00D45B3F"/>
    <w:rsid w:val="00D503DE"/>
    <w:rsid w:val="00D532EE"/>
    <w:rsid w:val="00D535C2"/>
    <w:rsid w:val="00D53BD2"/>
    <w:rsid w:val="00D54CDF"/>
    <w:rsid w:val="00D5592E"/>
    <w:rsid w:val="00D55E39"/>
    <w:rsid w:val="00D56BD9"/>
    <w:rsid w:val="00D56DF7"/>
    <w:rsid w:val="00D60460"/>
    <w:rsid w:val="00D60AD8"/>
    <w:rsid w:val="00D62019"/>
    <w:rsid w:val="00D629CB"/>
    <w:rsid w:val="00D6395D"/>
    <w:rsid w:val="00D643B9"/>
    <w:rsid w:val="00D6504C"/>
    <w:rsid w:val="00D66B3A"/>
    <w:rsid w:val="00D67738"/>
    <w:rsid w:val="00D70024"/>
    <w:rsid w:val="00D71C54"/>
    <w:rsid w:val="00D71D31"/>
    <w:rsid w:val="00D72222"/>
    <w:rsid w:val="00D72521"/>
    <w:rsid w:val="00D72BFA"/>
    <w:rsid w:val="00D75608"/>
    <w:rsid w:val="00D81C39"/>
    <w:rsid w:val="00D820FE"/>
    <w:rsid w:val="00D850C9"/>
    <w:rsid w:val="00D85650"/>
    <w:rsid w:val="00D8768A"/>
    <w:rsid w:val="00D87C83"/>
    <w:rsid w:val="00D910D9"/>
    <w:rsid w:val="00D94DA0"/>
    <w:rsid w:val="00D950DE"/>
    <w:rsid w:val="00D95495"/>
    <w:rsid w:val="00D95B2A"/>
    <w:rsid w:val="00D96277"/>
    <w:rsid w:val="00D96526"/>
    <w:rsid w:val="00DA1D37"/>
    <w:rsid w:val="00DA1E0B"/>
    <w:rsid w:val="00DA2FBE"/>
    <w:rsid w:val="00DA3493"/>
    <w:rsid w:val="00DA353E"/>
    <w:rsid w:val="00DA372F"/>
    <w:rsid w:val="00DA3CE8"/>
    <w:rsid w:val="00DA4BD0"/>
    <w:rsid w:val="00DA5F2E"/>
    <w:rsid w:val="00DA61CD"/>
    <w:rsid w:val="00DA63EC"/>
    <w:rsid w:val="00DA6A64"/>
    <w:rsid w:val="00DA6ED7"/>
    <w:rsid w:val="00DA6FA5"/>
    <w:rsid w:val="00DA7A3D"/>
    <w:rsid w:val="00DA7A6F"/>
    <w:rsid w:val="00DA7F56"/>
    <w:rsid w:val="00DB0903"/>
    <w:rsid w:val="00DB1290"/>
    <w:rsid w:val="00DB1469"/>
    <w:rsid w:val="00DB1503"/>
    <w:rsid w:val="00DB1658"/>
    <w:rsid w:val="00DB196D"/>
    <w:rsid w:val="00DB21F5"/>
    <w:rsid w:val="00DB2276"/>
    <w:rsid w:val="00DB2647"/>
    <w:rsid w:val="00DB29C0"/>
    <w:rsid w:val="00DB30F2"/>
    <w:rsid w:val="00DB324B"/>
    <w:rsid w:val="00DB56F7"/>
    <w:rsid w:val="00DB6ABF"/>
    <w:rsid w:val="00DB72D6"/>
    <w:rsid w:val="00DC0E10"/>
    <w:rsid w:val="00DC12BC"/>
    <w:rsid w:val="00DC173F"/>
    <w:rsid w:val="00DC2902"/>
    <w:rsid w:val="00DC3520"/>
    <w:rsid w:val="00DC4BA1"/>
    <w:rsid w:val="00DC5993"/>
    <w:rsid w:val="00DC5DC0"/>
    <w:rsid w:val="00DC6F3E"/>
    <w:rsid w:val="00DC79E1"/>
    <w:rsid w:val="00DC7CCC"/>
    <w:rsid w:val="00DD1D85"/>
    <w:rsid w:val="00DD26C9"/>
    <w:rsid w:val="00DD26F4"/>
    <w:rsid w:val="00DD2FAE"/>
    <w:rsid w:val="00DD32AC"/>
    <w:rsid w:val="00DD33E1"/>
    <w:rsid w:val="00DD4700"/>
    <w:rsid w:val="00DD48F7"/>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3BC"/>
    <w:rsid w:val="00DE7530"/>
    <w:rsid w:val="00DE784A"/>
    <w:rsid w:val="00DF23B2"/>
    <w:rsid w:val="00DF334F"/>
    <w:rsid w:val="00DF404E"/>
    <w:rsid w:val="00DF418A"/>
    <w:rsid w:val="00DF7928"/>
    <w:rsid w:val="00E00AD0"/>
    <w:rsid w:val="00E017F7"/>
    <w:rsid w:val="00E0296F"/>
    <w:rsid w:val="00E032AF"/>
    <w:rsid w:val="00E0499C"/>
    <w:rsid w:val="00E06062"/>
    <w:rsid w:val="00E07051"/>
    <w:rsid w:val="00E075AB"/>
    <w:rsid w:val="00E07749"/>
    <w:rsid w:val="00E07AF6"/>
    <w:rsid w:val="00E11315"/>
    <w:rsid w:val="00E11551"/>
    <w:rsid w:val="00E11DF4"/>
    <w:rsid w:val="00E11F44"/>
    <w:rsid w:val="00E14684"/>
    <w:rsid w:val="00E1681E"/>
    <w:rsid w:val="00E17677"/>
    <w:rsid w:val="00E20550"/>
    <w:rsid w:val="00E21CDE"/>
    <w:rsid w:val="00E21E86"/>
    <w:rsid w:val="00E22441"/>
    <w:rsid w:val="00E2293B"/>
    <w:rsid w:val="00E233C8"/>
    <w:rsid w:val="00E2342F"/>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47639"/>
    <w:rsid w:val="00E509F6"/>
    <w:rsid w:val="00E51EEB"/>
    <w:rsid w:val="00E5237B"/>
    <w:rsid w:val="00E52632"/>
    <w:rsid w:val="00E530FB"/>
    <w:rsid w:val="00E53CD1"/>
    <w:rsid w:val="00E552E8"/>
    <w:rsid w:val="00E554D9"/>
    <w:rsid w:val="00E5562B"/>
    <w:rsid w:val="00E5564E"/>
    <w:rsid w:val="00E55BA9"/>
    <w:rsid w:val="00E57129"/>
    <w:rsid w:val="00E578C4"/>
    <w:rsid w:val="00E57D93"/>
    <w:rsid w:val="00E63AC1"/>
    <w:rsid w:val="00E648B3"/>
    <w:rsid w:val="00E64D09"/>
    <w:rsid w:val="00E65232"/>
    <w:rsid w:val="00E66001"/>
    <w:rsid w:val="00E66037"/>
    <w:rsid w:val="00E660D8"/>
    <w:rsid w:val="00E67723"/>
    <w:rsid w:val="00E7135A"/>
    <w:rsid w:val="00E73B23"/>
    <w:rsid w:val="00E74986"/>
    <w:rsid w:val="00E7520F"/>
    <w:rsid w:val="00E75E4A"/>
    <w:rsid w:val="00E7607D"/>
    <w:rsid w:val="00E76FE1"/>
    <w:rsid w:val="00E77408"/>
    <w:rsid w:val="00E77477"/>
    <w:rsid w:val="00E81385"/>
    <w:rsid w:val="00E8281C"/>
    <w:rsid w:val="00E84175"/>
    <w:rsid w:val="00E84CCB"/>
    <w:rsid w:val="00E855AF"/>
    <w:rsid w:val="00E85DE1"/>
    <w:rsid w:val="00E86C86"/>
    <w:rsid w:val="00E90198"/>
    <w:rsid w:val="00E9179C"/>
    <w:rsid w:val="00E945F1"/>
    <w:rsid w:val="00E94839"/>
    <w:rsid w:val="00E94D4E"/>
    <w:rsid w:val="00E96811"/>
    <w:rsid w:val="00EA03D3"/>
    <w:rsid w:val="00EA0529"/>
    <w:rsid w:val="00EA0D5B"/>
    <w:rsid w:val="00EA1138"/>
    <w:rsid w:val="00EA1B1B"/>
    <w:rsid w:val="00EA27FD"/>
    <w:rsid w:val="00EA33BF"/>
    <w:rsid w:val="00EA3F24"/>
    <w:rsid w:val="00EA596E"/>
    <w:rsid w:val="00EA7054"/>
    <w:rsid w:val="00EB0988"/>
    <w:rsid w:val="00EB5E8C"/>
    <w:rsid w:val="00EC094D"/>
    <w:rsid w:val="00EC17C2"/>
    <w:rsid w:val="00EC29F7"/>
    <w:rsid w:val="00EC658B"/>
    <w:rsid w:val="00EC7014"/>
    <w:rsid w:val="00EC70F1"/>
    <w:rsid w:val="00ED08D4"/>
    <w:rsid w:val="00ED18A4"/>
    <w:rsid w:val="00ED1AD7"/>
    <w:rsid w:val="00ED1F8E"/>
    <w:rsid w:val="00ED25B3"/>
    <w:rsid w:val="00ED2743"/>
    <w:rsid w:val="00ED2A31"/>
    <w:rsid w:val="00ED3772"/>
    <w:rsid w:val="00ED3EF1"/>
    <w:rsid w:val="00ED47AE"/>
    <w:rsid w:val="00ED4FDC"/>
    <w:rsid w:val="00ED64EC"/>
    <w:rsid w:val="00ED7D07"/>
    <w:rsid w:val="00EE1265"/>
    <w:rsid w:val="00EE14D8"/>
    <w:rsid w:val="00EE2277"/>
    <w:rsid w:val="00EE31FF"/>
    <w:rsid w:val="00EE320E"/>
    <w:rsid w:val="00EE35CC"/>
    <w:rsid w:val="00EE3CF5"/>
    <w:rsid w:val="00EE49AC"/>
    <w:rsid w:val="00EE6DE5"/>
    <w:rsid w:val="00EE7093"/>
    <w:rsid w:val="00EE7A90"/>
    <w:rsid w:val="00EF0291"/>
    <w:rsid w:val="00EF0D3A"/>
    <w:rsid w:val="00EF1286"/>
    <w:rsid w:val="00EF1654"/>
    <w:rsid w:val="00EF448A"/>
    <w:rsid w:val="00EF4969"/>
    <w:rsid w:val="00EF4B20"/>
    <w:rsid w:val="00EF6CED"/>
    <w:rsid w:val="00EF6D2C"/>
    <w:rsid w:val="00EF7FA2"/>
    <w:rsid w:val="00F0133B"/>
    <w:rsid w:val="00F01EF5"/>
    <w:rsid w:val="00F02A99"/>
    <w:rsid w:val="00F042A1"/>
    <w:rsid w:val="00F04696"/>
    <w:rsid w:val="00F058EA"/>
    <w:rsid w:val="00F0648C"/>
    <w:rsid w:val="00F068A4"/>
    <w:rsid w:val="00F06B57"/>
    <w:rsid w:val="00F073F6"/>
    <w:rsid w:val="00F07D7B"/>
    <w:rsid w:val="00F10B72"/>
    <w:rsid w:val="00F10D92"/>
    <w:rsid w:val="00F137E9"/>
    <w:rsid w:val="00F161FF"/>
    <w:rsid w:val="00F201E5"/>
    <w:rsid w:val="00F205BE"/>
    <w:rsid w:val="00F2105A"/>
    <w:rsid w:val="00F213FC"/>
    <w:rsid w:val="00F21986"/>
    <w:rsid w:val="00F21CFF"/>
    <w:rsid w:val="00F22429"/>
    <w:rsid w:val="00F22B2D"/>
    <w:rsid w:val="00F22DB7"/>
    <w:rsid w:val="00F25854"/>
    <w:rsid w:val="00F2648F"/>
    <w:rsid w:val="00F26CB7"/>
    <w:rsid w:val="00F304C2"/>
    <w:rsid w:val="00F305C3"/>
    <w:rsid w:val="00F325E5"/>
    <w:rsid w:val="00F32B88"/>
    <w:rsid w:val="00F34EC4"/>
    <w:rsid w:val="00F34ED6"/>
    <w:rsid w:val="00F351BB"/>
    <w:rsid w:val="00F35354"/>
    <w:rsid w:val="00F36853"/>
    <w:rsid w:val="00F40589"/>
    <w:rsid w:val="00F4111B"/>
    <w:rsid w:val="00F4266A"/>
    <w:rsid w:val="00F4291C"/>
    <w:rsid w:val="00F435DA"/>
    <w:rsid w:val="00F44E99"/>
    <w:rsid w:val="00F51386"/>
    <w:rsid w:val="00F520CC"/>
    <w:rsid w:val="00F53883"/>
    <w:rsid w:val="00F54AAF"/>
    <w:rsid w:val="00F54D56"/>
    <w:rsid w:val="00F559AB"/>
    <w:rsid w:val="00F55B32"/>
    <w:rsid w:val="00F6036D"/>
    <w:rsid w:val="00F61FBA"/>
    <w:rsid w:val="00F623CA"/>
    <w:rsid w:val="00F635BC"/>
    <w:rsid w:val="00F642C9"/>
    <w:rsid w:val="00F64486"/>
    <w:rsid w:val="00F65847"/>
    <w:rsid w:val="00F66E1D"/>
    <w:rsid w:val="00F672A8"/>
    <w:rsid w:val="00F67B9A"/>
    <w:rsid w:val="00F67DCC"/>
    <w:rsid w:val="00F67E2A"/>
    <w:rsid w:val="00F71BB2"/>
    <w:rsid w:val="00F73A8F"/>
    <w:rsid w:val="00F74344"/>
    <w:rsid w:val="00F75133"/>
    <w:rsid w:val="00F753C0"/>
    <w:rsid w:val="00F75A14"/>
    <w:rsid w:val="00F769F9"/>
    <w:rsid w:val="00F803F6"/>
    <w:rsid w:val="00F80CF2"/>
    <w:rsid w:val="00F8206B"/>
    <w:rsid w:val="00F82AAD"/>
    <w:rsid w:val="00F8354A"/>
    <w:rsid w:val="00F83B63"/>
    <w:rsid w:val="00F83EA3"/>
    <w:rsid w:val="00F84C38"/>
    <w:rsid w:val="00F85880"/>
    <w:rsid w:val="00F860C8"/>
    <w:rsid w:val="00F86DD7"/>
    <w:rsid w:val="00F878D3"/>
    <w:rsid w:val="00F911DF"/>
    <w:rsid w:val="00F919A5"/>
    <w:rsid w:val="00F92BFC"/>
    <w:rsid w:val="00F92D65"/>
    <w:rsid w:val="00F9328F"/>
    <w:rsid w:val="00F9427D"/>
    <w:rsid w:val="00F9435B"/>
    <w:rsid w:val="00F94AA4"/>
    <w:rsid w:val="00F950BE"/>
    <w:rsid w:val="00F95747"/>
    <w:rsid w:val="00F9579A"/>
    <w:rsid w:val="00F96FB9"/>
    <w:rsid w:val="00FA0008"/>
    <w:rsid w:val="00FA14BA"/>
    <w:rsid w:val="00FA15DE"/>
    <w:rsid w:val="00FA2FD3"/>
    <w:rsid w:val="00FA3218"/>
    <w:rsid w:val="00FA498E"/>
    <w:rsid w:val="00FA5351"/>
    <w:rsid w:val="00FA61BF"/>
    <w:rsid w:val="00FA7B19"/>
    <w:rsid w:val="00FB0165"/>
    <w:rsid w:val="00FB04B4"/>
    <w:rsid w:val="00FB126E"/>
    <w:rsid w:val="00FB1B47"/>
    <w:rsid w:val="00FB240B"/>
    <w:rsid w:val="00FB325E"/>
    <w:rsid w:val="00FB39AA"/>
    <w:rsid w:val="00FB3DFF"/>
    <w:rsid w:val="00FB4E8A"/>
    <w:rsid w:val="00FC003B"/>
    <w:rsid w:val="00FC0460"/>
    <w:rsid w:val="00FC0B12"/>
    <w:rsid w:val="00FC1C15"/>
    <w:rsid w:val="00FC1F5F"/>
    <w:rsid w:val="00FC1FC3"/>
    <w:rsid w:val="00FC4046"/>
    <w:rsid w:val="00FC42F5"/>
    <w:rsid w:val="00FC4E5F"/>
    <w:rsid w:val="00FC5957"/>
    <w:rsid w:val="00FC673D"/>
    <w:rsid w:val="00FC7EFF"/>
    <w:rsid w:val="00FC7FE4"/>
    <w:rsid w:val="00FD15A5"/>
    <w:rsid w:val="00FD2280"/>
    <w:rsid w:val="00FD2EAF"/>
    <w:rsid w:val="00FD2F5C"/>
    <w:rsid w:val="00FD330F"/>
    <w:rsid w:val="00FD334A"/>
    <w:rsid w:val="00FD3B65"/>
    <w:rsid w:val="00FD44A1"/>
    <w:rsid w:val="00FD5961"/>
    <w:rsid w:val="00FD5F5F"/>
    <w:rsid w:val="00FD770F"/>
    <w:rsid w:val="00FD77E1"/>
    <w:rsid w:val="00FD7957"/>
    <w:rsid w:val="00FE00F9"/>
    <w:rsid w:val="00FE15A6"/>
    <w:rsid w:val="00FE1E29"/>
    <w:rsid w:val="00FE2C29"/>
    <w:rsid w:val="00FE2DB8"/>
    <w:rsid w:val="00FE3351"/>
    <w:rsid w:val="00FE3C3A"/>
    <w:rsid w:val="00FE3F92"/>
    <w:rsid w:val="00FE4865"/>
    <w:rsid w:val="00FE5758"/>
    <w:rsid w:val="00FE576E"/>
    <w:rsid w:val="00FE5A70"/>
    <w:rsid w:val="00FE7A33"/>
    <w:rsid w:val="00FF0228"/>
    <w:rsid w:val="00FF0E12"/>
    <w:rsid w:val="00FF1426"/>
    <w:rsid w:val="00FF1E62"/>
    <w:rsid w:val="00FF292F"/>
    <w:rsid w:val="00FF29F1"/>
    <w:rsid w:val="00FF2AE4"/>
    <w:rsid w:val="00FF463B"/>
    <w:rsid w:val="00FF55C7"/>
    <w:rsid w:val="00FF67C4"/>
    <w:rsid w:val="00FF6C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001ABE"/>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uiPriority w:val="99"/>
    <w:rsid w:val="002F2199"/>
    <w:rPr>
      <w:color w:val="800080"/>
      <w:u w:val="single"/>
    </w:rPr>
  </w:style>
  <w:style w:type="paragraph" w:styleId="TOC1">
    <w:name w:val="toc 1"/>
    <w:basedOn w:val="Normal"/>
    <w:next w:val="Normal"/>
    <w:autoRedefine/>
    <w:uiPriority w:val="39"/>
    <w:rsid w:val="00097682"/>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4116EA"/>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uiPriority w:val="99"/>
    <w:semiHidden/>
    <w:rsid w:val="002F2199"/>
    <w:rPr>
      <w:sz w:val="16"/>
      <w:szCs w:val="16"/>
    </w:rPr>
  </w:style>
  <w:style w:type="paragraph" w:styleId="CommentText">
    <w:name w:val="annotation text"/>
    <w:basedOn w:val="Normal"/>
    <w:link w:val="CommentTextChar"/>
    <w:uiPriority w:val="99"/>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uiPriority w:val="99"/>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 w:type="paragraph" w:customStyle="1" w:styleId="msonormal0">
    <w:name w:val="msonormal"/>
    <w:basedOn w:val="Normal"/>
    <w:rsid w:val="00120C26"/>
    <w:pPr>
      <w:spacing w:before="100" w:beforeAutospacing="1" w:after="100" w:afterAutospacing="1"/>
    </w:pPr>
    <w:rPr>
      <w:sz w:val="24"/>
      <w:szCs w:val="24"/>
    </w:rPr>
  </w:style>
  <w:style w:type="paragraph" w:customStyle="1" w:styleId="Default">
    <w:name w:val="Default"/>
    <w:rsid w:val="00237129"/>
    <w:pPr>
      <w:autoSpaceDE w:val="0"/>
      <w:autoSpaceDN w:val="0"/>
      <w:adjustRightInd w:val="0"/>
    </w:pPr>
    <w:rPr>
      <w:rFonts w:ascii="Calibri" w:eastAsiaTheme="minorHAnsi" w:hAnsi="Calibri" w:cs="Calibri"/>
      <w:color w:val="000000"/>
      <w:sz w:val="24"/>
      <w:szCs w:val="24"/>
    </w:rPr>
  </w:style>
  <w:style w:type="paragraph" w:customStyle="1" w:styleId="paragraph">
    <w:name w:val="paragraph"/>
    <w:basedOn w:val="Normal"/>
    <w:rsid w:val="00E11551"/>
    <w:pPr>
      <w:spacing w:before="100" w:beforeAutospacing="1" w:after="100" w:afterAutospacing="1"/>
    </w:pPr>
    <w:rPr>
      <w:sz w:val="24"/>
      <w:szCs w:val="24"/>
    </w:rPr>
  </w:style>
  <w:style w:type="character" w:customStyle="1" w:styleId="normaltextrun">
    <w:name w:val="normaltextrun"/>
    <w:basedOn w:val="DefaultParagraphFont"/>
    <w:rsid w:val="00E11551"/>
  </w:style>
  <w:style w:type="character" w:customStyle="1" w:styleId="eop">
    <w:name w:val="eop"/>
    <w:basedOn w:val="DefaultParagraphFont"/>
    <w:rsid w:val="00E11551"/>
  </w:style>
  <w:style w:type="character" w:customStyle="1" w:styleId="superscript">
    <w:name w:val="superscript"/>
    <w:basedOn w:val="DefaultParagraphFont"/>
    <w:rsid w:val="00E11551"/>
  </w:style>
  <w:style w:type="paragraph" w:styleId="EndnoteText">
    <w:name w:val="endnote text"/>
    <w:basedOn w:val="Normal"/>
    <w:link w:val="EndnoteTextChar"/>
    <w:semiHidden/>
    <w:unhideWhenUsed/>
    <w:rsid w:val="00641186"/>
  </w:style>
  <w:style w:type="character" w:customStyle="1" w:styleId="EndnoteTextChar">
    <w:name w:val="Endnote Text Char"/>
    <w:basedOn w:val="DefaultParagraphFont"/>
    <w:link w:val="EndnoteText"/>
    <w:semiHidden/>
    <w:rsid w:val="00641186"/>
  </w:style>
  <w:style w:type="character" w:styleId="EndnoteReference">
    <w:name w:val="endnote reference"/>
    <w:basedOn w:val="DefaultParagraphFont"/>
    <w:semiHidden/>
    <w:unhideWhenUsed/>
    <w:rsid w:val="00641186"/>
    <w:rPr>
      <w:vertAlign w:val="superscript"/>
    </w:rPr>
  </w:style>
  <w:style w:type="character" w:styleId="UnresolvedMention">
    <w:name w:val="Unresolved Mention"/>
    <w:basedOn w:val="DefaultParagraphFont"/>
    <w:uiPriority w:val="99"/>
    <w:semiHidden/>
    <w:unhideWhenUsed/>
    <w:rsid w:val="00641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14687">
      <w:bodyDiv w:val="1"/>
      <w:marLeft w:val="0"/>
      <w:marRight w:val="0"/>
      <w:marTop w:val="0"/>
      <w:marBottom w:val="0"/>
      <w:divBdr>
        <w:top w:val="none" w:sz="0" w:space="0" w:color="auto"/>
        <w:left w:val="none" w:sz="0" w:space="0" w:color="auto"/>
        <w:bottom w:val="none" w:sz="0" w:space="0" w:color="auto"/>
        <w:right w:val="none" w:sz="0" w:space="0" w:color="auto"/>
      </w:divBdr>
    </w:div>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08357187">
      <w:bodyDiv w:val="1"/>
      <w:marLeft w:val="0"/>
      <w:marRight w:val="0"/>
      <w:marTop w:val="0"/>
      <w:marBottom w:val="0"/>
      <w:divBdr>
        <w:top w:val="none" w:sz="0" w:space="0" w:color="auto"/>
        <w:left w:val="none" w:sz="0" w:space="0" w:color="auto"/>
        <w:bottom w:val="none" w:sz="0" w:space="0" w:color="auto"/>
        <w:right w:val="none" w:sz="0" w:space="0" w:color="auto"/>
      </w:divBdr>
    </w:div>
    <w:div w:id="239679818">
      <w:bodyDiv w:val="1"/>
      <w:marLeft w:val="0"/>
      <w:marRight w:val="0"/>
      <w:marTop w:val="0"/>
      <w:marBottom w:val="0"/>
      <w:divBdr>
        <w:top w:val="none" w:sz="0" w:space="0" w:color="auto"/>
        <w:left w:val="none" w:sz="0" w:space="0" w:color="auto"/>
        <w:bottom w:val="none" w:sz="0" w:space="0" w:color="auto"/>
        <w:right w:val="none" w:sz="0" w:space="0" w:color="auto"/>
      </w:divBdr>
    </w:div>
    <w:div w:id="559681088">
      <w:bodyDiv w:val="1"/>
      <w:marLeft w:val="0"/>
      <w:marRight w:val="0"/>
      <w:marTop w:val="0"/>
      <w:marBottom w:val="0"/>
      <w:divBdr>
        <w:top w:val="none" w:sz="0" w:space="0" w:color="auto"/>
        <w:left w:val="none" w:sz="0" w:space="0" w:color="auto"/>
        <w:bottom w:val="none" w:sz="0" w:space="0" w:color="auto"/>
        <w:right w:val="none" w:sz="0" w:space="0" w:color="auto"/>
      </w:divBdr>
    </w:div>
    <w:div w:id="864101076">
      <w:bodyDiv w:val="1"/>
      <w:marLeft w:val="0"/>
      <w:marRight w:val="0"/>
      <w:marTop w:val="0"/>
      <w:marBottom w:val="0"/>
      <w:divBdr>
        <w:top w:val="none" w:sz="0" w:space="0" w:color="auto"/>
        <w:left w:val="none" w:sz="0" w:space="0" w:color="auto"/>
        <w:bottom w:val="none" w:sz="0" w:space="0" w:color="auto"/>
        <w:right w:val="none" w:sz="0" w:space="0" w:color="auto"/>
      </w:divBdr>
      <w:divsChild>
        <w:div w:id="1876580017">
          <w:marLeft w:val="0"/>
          <w:marRight w:val="0"/>
          <w:marTop w:val="0"/>
          <w:marBottom w:val="0"/>
          <w:divBdr>
            <w:top w:val="none" w:sz="0" w:space="0" w:color="auto"/>
            <w:left w:val="none" w:sz="0" w:space="0" w:color="auto"/>
            <w:bottom w:val="none" w:sz="0" w:space="0" w:color="auto"/>
            <w:right w:val="none" w:sz="0" w:space="0" w:color="auto"/>
          </w:divBdr>
          <w:divsChild>
            <w:div w:id="1214006466">
              <w:marLeft w:val="0"/>
              <w:marRight w:val="0"/>
              <w:marTop w:val="0"/>
              <w:marBottom w:val="0"/>
              <w:divBdr>
                <w:top w:val="none" w:sz="0" w:space="0" w:color="auto"/>
                <w:left w:val="none" w:sz="0" w:space="0" w:color="auto"/>
                <w:bottom w:val="none" w:sz="0" w:space="0" w:color="auto"/>
                <w:right w:val="none" w:sz="0" w:space="0" w:color="auto"/>
              </w:divBdr>
            </w:div>
          </w:divsChild>
        </w:div>
        <w:div w:id="1331327739">
          <w:marLeft w:val="0"/>
          <w:marRight w:val="0"/>
          <w:marTop w:val="0"/>
          <w:marBottom w:val="0"/>
          <w:divBdr>
            <w:top w:val="none" w:sz="0" w:space="0" w:color="auto"/>
            <w:left w:val="none" w:sz="0" w:space="0" w:color="auto"/>
            <w:bottom w:val="none" w:sz="0" w:space="0" w:color="auto"/>
            <w:right w:val="none" w:sz="0" w:space="0" w:color="auto"/>
          </w:divBdr>
          <w:divsChild>
            <w:div w:id="1437870795">
              <w:marLeft w:val="0"/>
              <w:marRight w:val="0"/>
              <w:marTop w:val="0"/>
              <w:marBottom w:val="0"/>
              <w:divBdr>
                <w:top w:val="none" w:sz="0" w:space="0" w:color="auto"/>
                <w:left w:val="none" w:sz="0" w:space="0" w:color="auto"/>
                <w:bottom w:val="none" w:sz="0" w:space="0" w:color="auto"/>
                <w:right w:val="none" w:sz="0" w:space="0" w:color="auto"/>
              </w:divBdr>
            </w:div>
          </w:divsChild>
        </w:div>
        <w:div w:id="622465918">
          <w:marLeft w:val="0"/>
          <w:marRight w:val="0"/>
          <w:marTop w:val="0"/>
          <w:marBottom w:val="0"/>
          <w:divBdr>
            <w:top w:val="none" w:sz="0" w:space="0" w:color="auto"/>
            <w:left w:val="none" w:sz="0" w:space="0" w:color="auto"/>
            <w:bottom w:val="none" w:sz="0" w:space="0" w:color="auto"/>
            <w:right w:val="none" w:sz="0" w:space="0" w:color="auto"/>
          </w:divBdr>
          <w:divsChild>
            <w:div w:id="627471736">
              <w:marLeft w:val="0"/>
              <w:marRight w:val="0"/>
              <w:marTop w:val="0"/>
              <w:marBottom w:val="0"/>
              <w:divBdr>
                <w:top w:val="none" w:sz="0" w:space="0" w:color="auto"/>
                <w:left w:val="none" w:sz="0" w:space="0" w:color="auto"/>
                <w:bottom w:val="none" w:sz="0" w:space="0" w:color="auto"/>
                <w:right w:val="none" w:sz="0" w:space="0" w:color="auto"/>
              </w:divBdr>
            </w:div>
          </w:divsChild>
        </w:div>
        <w:div w:id="1404184977">
          <w:marLeft w:val="0"/>
          <w:marRight w:val="0"/>
          <w:marTop w:val="0"/>
          <w:marBottom w:val="0"/>
          <w:divBdr>
            <w:top w:val="none" w:sz="0" w:space="0" w:color="auto"/>
            <w:left w:val="none" w:sz="0" w:space="0" w:color="auto"/>
            <w:bottom w:val="none" w:sz="0" w:space="0" w:color="auto"/>
            <w:right w:val="none" w:sz="0" w:space="0" w:color="auto"/>
          </w:divBdr>
          <w:divsChild>
            <w:div w:id="129154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98710">
      <w:bodyDiv w:val="1"/>
      <w:marLeft w:val="0"/>
      <w:marRight w:val="0"/>
      <w:marTop w:val="0"/>
      <w:marBottom w:val="0"/>
      <w:divBdr>
        <w:top w:val="none" w:sz="0" w:space="0" w:color="auto"/>
        <w:left w:val="none" w:sz="0" w:space="0" w:color="auto"/>
        <w:bottom w:val="none" w:sz="0" w:space="0" w:color="auto"/>
        <w:right w:val="none" w:sz="0" w:space="0" w:color="auto"/>
      </w:divBdr>
    </w:div>
    <w:div w:id="1068964826">
      <w:bodyDiv w:val="1"/>
      <w:marLeft w:val="0"/>
      <w:marRight w:val="0"/>
      <w:marTop w:val="0"/>
      <w:marBottom w:val="0"/>
      <w:divBdr>
        <w:top w:val="none" w:sz="0" w:space="0" w:color="auto"/>
        <w:left w:val="none" w:sz="0" w:space="0" w:color="auto"/>
        <w:bottom w:val="none" w:sz="0" w:space="0" w:color="auto"/>
        <w:right w:val="none" w:sz="0" w:space="0" w:color="auto"/>
      </w:divBdr>
    </w:div>
    <w:div w:id="1301500347">
      <w:bodyDiv w:val="1"/>
      <w:marLeft w:val="0"/>
      <w:marRight w:val="0"/>
      <w:marTop w:val="0"/>
      <w:marBottom w:val="0"/>
      <w:divBdr>
        <w:top w:val="none" w:sz="0" w:space="0" w:color="auto"/>
        <w:left w:val="none" w:sz="0" w:space="0" w:color="auto"/>
        <w:bottom w:val="none" w:sz="0" w:space="0" w:color="auto"/>
        <w:right w:val="none" w:sz="0" w:space="0" w:color="auto"/>
      </w:divBdr>
    </w:div>
    <w:div w:id="1385450765">
      <w:bodyDiv w:val="1"/>
      <w:marLeft w:val="0"/>
      <w:marRight w:val="0"/>
      <w:marTop w:val="0"/>
      <w:marBottom w:val="0"/>
      <w:divBdr>
        <w:top w:val="none" w:sz="0" w:space="0" w:color="auto"/>
        <w:left w:val="none" w:sz="0" w:space="0" w:color="auto"/>
        <w:bottom w:val="none" w:sz="0" w:space="0" w:color="auto"/>
        <w:right w:val="none" w:sz="0" w:space="0" w:color="auto"/>
      </w:divBdr>
    </w:div>
    <w:div w:id="1461533617">
      <w:bodyDiv w:val="1"/>
      <w:marLeft w:val="0"/>
      <w:marRight w:val="0"/>
      <w:marTop w:val="0"/>
      <w:marBottom w:val="0"/>
      <w:divBdr>
        <w:top w:val="none" w:sz="0" w:space="0" w:color="auto"/>
        <w:left w:val="none" w:sz="0" w:space="0" w:color="auto"/>
        <w:bottom w:val="none" w:sz="0" w:space="0" w:color="auto"/>
        <w:right w:val="none" w:sz="0" w:space="0" w:color="auto"/>
      </w:divBdr>
    </w:div>
    <w:div w:id="1640770961">
      <w:bodyDiv w:val="1"/>
      <w:marLeft w:val="0"/>
      <w:marRight w:val="0"/>
      <w:marTop w:val="0"/>
      <w:marBottom w:val="0"/>
      <w:divBdr>
        <w:top w:val="none" w:sz="0" w:space="0" w:color="auto"/>
        <w:left w:val="none" w:sz="0" w:space="0" w:color="auto"/>
        <w:bottom w:val="none" w:sz="0" w:space="0" w:color="auto"/>
        <w:right w:val="none" w:sz="0" w:space="0" w:color="auto"/>
      </w:divBdr>
    </w:div>
    <w:div w:id="1683123787">
      <w:bodyDiv w:val="1"/>
      <w:marLeft w:val="0"/>
      <w:marRight w:val="0"/>
      <w:marTop w:val="0"/>
      <w:marBottom w:val="0"/>
      <w:divBdr>
        <w:top w:val="none" w:sz="0" w:space="0" w:color="auto"/>
        <w:left w:val="none" w:sz="0" w:space="0" w:color="auto"/>
        <w:bottom w:val="none" w:sz="0" w:space="0" w:color="auto"/>
        <w:right w:val="none" w:sz="0" w:space="0" w:color="auto"/>
      </w:divBdr>
      <w:divsChild>
        <w:div w:id="882331910">
          <w:marLeft w:val="0"/>
          <w:marRight w:val="0"/>
          <w:marTop w:val="0"/>
          <w:marBottom w:val="0"/>
          <w:divBdr>
            <w:top w:val="none" w:sz="0" w:space="0" w:color="auto"/>
            <w:left w:val="none" w:sz="0" w:space="0" w:color="auto"/>
            <w:bottom w:val="none" w:sz="0" w:space="0" w:color="auto"/>
            <w:right w:val="none" w:sz="0" w:space="0" w:color="auto"/>
          </w:divBdr>
        </w:div>
      </w:divsChild>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691100607">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857814925">
      <w:bodyDiv w:val="1"/>
      <w:marLeft w:val="0"/>
      <w:marRight w:val="0"/>
      <w:marTop w:val="0"/>
      <w:marBottom w:val="0"/>
      <w:divBdr>
        <w:top w:val="none" w:sz="0" w:space="0" w:color="auto"/>
        <w:left w:val="none" w:sz="0" w:space="0" w:color="auto"/>
        <w:bottom w:val="none" w:sz="0" w:space="0" w:color="auto"/>
        <w:right w:val="none" w:sz="0" w:space="0" w:color="auto"/>
      </w:divBdr>
    </w:div>
    <w:div w:id="1925915662">
      <w:bodyDiv w:val="1"/>
      <w:marLeft w:val="0"/>
      <w:marRight w:val="0"/>
      <w:marTop w:val="0"/>
      <w:marBottom w:val="0"/>
      <w:divBdr>
        <w:top w:val="none" w:sz="0" w:space="0" w:color="auto"/>
        <w:left w:val="none" w:sz="0" w:space="0" w:color="auto"/>
        <w:bottom w:val="none" w:sz="0" w:space="0" w:color="auto"/>
        <w:right w:val="none" w:sz="0" w:space="0" w:color="auto"/>
      </w:divBdr>
      <w:divsChild>
        <w:div w:id="315233490">
          <w:marLeft w:val="0"/>
          <w:marRight w:val="0"/>
          <w:marTop w:val="0"/>
          <w:marBottom w:val="0"/>
          <w:divBdr>
            <w:top w:val="none" w:sz="0" w:space="0" w:color="auto"/>
            <w:left w:val="none" w:sz="0" w:space="0" w:color="auto"/>
            <w:bottom w:val="none" w:sz="0" w:space="0" w:color="auto"/>
            <w:right w:val="none" w:sz="0" w:space="0" w:color="auto"/>
          </w:divBdr>
        </w:div>
        <w:div w:id="1140538777">
          <w:marLeft w:val="0"/>
          <w:marRight w:val="0"/>
          <w:marTop w:val="0"/>
          <w:marBottom w:val="0"/>
          <w:divBdr>
            <w:top w:val="none" w:sz="0" w:space="0" w:color="auto"/>
            <w:left w:val="none" w:sz="0" w:space="0" w:color="auto"/>
            <w:bottom w:val="none" w:sz="0" w:space="0" w:color="auto"/>
            <w:right w:val="none" w:sz="0" w:space="0" w:color="auto"/>
          </w:divBdr>
        </w:div>
        <w:div w:id="629821438">
          <w:marLeft w:val="0"/>
          <w:marRight w:val="0"/>
          <w:marTop w:val="0"/>
          <w:marBottom w:val="0"/>
          <w:divBdr>
            <w:top w:val="none" w:sz="0" w:space="0" w:color="auto"/>
            <w:left w:val="none" w:sz="0" w:space="0" w:color="auto"/>
            <w:bottom w:val="none" w:sz="0" w:space="0" w:color="auto"/>
            <w:right w:val="none" w:sz="0" w:space="0" w:color="auto"/>
          </w:divBdr>
        </w:div>
        <w:div w:id="1703551669">
          <w:marLeft w:val="0"/>
          <w:marRight w:val="0"/>
          <w:marTop w:val="0"/>
          <w:marBottom w:val="0"/>
          <w:divBdr>
            <w:top w:val="none" w:sz="0" w:space="0" w:color="auto"/>
            <w:left w:val="none" w:sz="0" w:space="0" w:color="auto"/>
            <w:bottom w:val="none" w:sz="0" w:space="0" w:color="auto"/>
            <w:right w:val="none" w:sz="0" w:space="0" w:color="auto"/>
          </w:divBdr>
        </w:div>
        <w:div w:id="28115352">
          <w:marLeft w:val="0"/>
          <w:marRight w:val="0"/>
          <w:marTop w:val="0"/>
          <w:marBottom w:val="0"/>
          <w:divBdr>
            <w:top w:val="none" w:sz="0" w:space="0" w:color="auto"/>
            <w:left w:val="none" w:sz="0" w:space="0" w:color="auto"/>
            <w:bottom w:val="none" w:sz="0" w:space="0" w:color="auto"/>
            <w:right w:val="none" w:sz="0" w:space="0" w:color="auto"/>
          </w:divBdr>
        </w:div>
        <w:div w:id="994456286">
          <w:marLeft w:val="0"/>
          <w:marRight w:val="0"/>
          <w:marTop w:val="0"/>
          <w:marBottom w:val="0"/>
          <w:divBdr>
            <w:top w:val="none" w:sz="0" w:space="0" w:color="auto"/>
            <w:left w:val="none" w:sz="0" w:space="0" w:color="auto"/>
            <w:bottom w:val="none" w:sz="0" w:space="0" w:color="auto"/>
            <w:right w:val="none" w:sz="0" w:space="0" w:color="auto"/>
          </w:divBdr>
        </w:div>
        <w:div w:id="1180463080">
          <w:marLeft w:val="0"/>
          <w:marRight w:val="0"/>
          <w:marTop w:val="0"/>
          <w:marBottom w:val="0"/>
          <w:divBdr>
            <w:top w:val="none" w:sz="0" w:space="0" w:color="auto"/>
            <w:left w:val="none" w:sz="0" w:space="0" w:color="auto"/>
            <w:bottom w:val="none" w:sz="0" w:space="0" w:color="auto"/>
            <w:right w:val="none" w:sz="0" w:space="0" w:color="auto"/>
          </w:divBdr>
        </w:div>
        <w:div w:id="840465022">
          <w:marLeft w:val="0"/>
          <w:marRight w:val="0"/>
          <w:marTop w:val="0"/>
          <w:marBottom w:val="0"/>
          <w:divBdr>
            <w:top w:val="none" w:sz="0" w:space="0" w:color="auto"/>
            <w:left w:val="none" w:sz="0" w:space="0" w:color="auto"/>
            <w:bottom w:val="none" w:sz="0" w:space="0" w:color="auto"/>
            <w:right w:val="none" w:sz="0" w:space="0" w:color="auto"/>
          </w:divBdr>
        </w:div>
        <w:div w:id="1793398959">
          <w:marLeft w:val="0"/>
          <w:marRight w:val="0"/>
          <w:marTop w:val="0"/>
          <w:marBottom w:val="0"/>
          <w:divBdr>
            <w:top w:val="none" w:sz="0" w:space="0" w:color="auto"/>
            <w:left w:val="none" w:sz="0" w:space="0" w:color="auto"/>
            <w:bottom w:val="none" w:sz="0" w:space="0" w:color="auto"/>
            <w:right w:val="none" w:sz="0" w:space="0" w:color="auto"/>
          </w:divBdr>
        </w:div>
      </w:divsChild>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1968470536">
      <w:bodyDiv w:val="1"/>
      <w:marLeft w:val="0"/>
      <w:marRight w:val="0"/>
      <w:marTop w:val="0"/>
      <w:marBottom w:val="0"/>
      <w:divBdr>
        <w:top w:val="none" w:sz="0" w:space="0" w:color="auto"/>
        <w:left w:val="none" w:sz="0" w:space="0" w:color="auto"/>
        <w:bottom w:val="none" w:sz="0" w:space="0" w:color="auto"/>
        <w:right w:val="none" w:sz="0" w:space="0" w:color="auto"/>
      </w:divBdr>
    </w:div>
    <w:div w:id="199976843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mments" Target="comments.xml"/><Relationship Id="rId18" Type="http://schemas.openxmlformats.org/officeDocument/2006/relationships/image" Target="media/image3.png"/><Relationship Id="rId26" Type="http://schemas.openxmlformats.org/officeDocument/2006/relationships/image" Target="media/image10.wmf"/><Relationship Id="rId39" Type="http://schemas.openxmlformats.org/officeDocument/2006/relationships/hyperlink" Target="https://portal.ercot.com/ercotPublicWeb/MarketInformation/Transmission.htm" TargetMode="External"/><Relationship Id="rId21" Type="http://schemas.openxmlformats.org/officeDocument/2006/relationships/image" Target="media/image5.wmf"/><Relationship Id="rId34" Type="http://schemas.openxmlformats.org/officeDocument/2006/relationships/image" Target="media/image15.wmf"/><Relationship Id="rId42" Type="http://schemas.openxmlformats.org/officeDocument/2006/relationships/header" Target="header3.xml"/><Relationship Id="rId7" Type="http://schemas.openxmlformats.org/officeDocument/2006/relationships/numbering" Target="numbering.xml"/><Relationship Id="rId2" Type="http://schemas.openxmlformats.org/officeDocument/2006/relationships/customXml" Target="../customXml/item2.xml"/><Relationship Id="rId16" Type="http://schemas.microsoft.com/office/2018/08/relationships/commentsExtensible" Target="commentsExtensible.xml"/><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8.wmf"/><Relationship Id="rId32" Type="http://schemas.openxmlformats.org/officeDocument/2006/relationships/footer" Target="footer3.xml"/><Relationship Id="rId37" Type="http://schemas.openxmlformats.org/officeDocument/2006/relationships/image" Target="media/image16.png"/><Relationship Id="rId40" Type="http://schemas.openxmlformats.org/officeDocument/2006/relationships/header" Target="header2.xml"/><Relationship Id="rId45" Type="http://schemas.microsoft.com/office/2011/relationships/people" Target="people.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s://www.ercot.com/committees/wms/wmwg" TargetMode="External"/><Relationship Id="rId31" Type="http://schemas.openxmlformats.org/officeDocument/2006/relationships/footer" Target="footer2.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footer" Target="footer1.xml"/><Relationship Id="rId35" Type="http://schemas.openxmlformats.org/officeDocument/2006/relationships/oleObject" Target="embeddings/oleObject1.bin"/><Relationship Id="rId43" Type="http://schemas.openxmlformats.org/officeDocument/2006/relationships/footer" Target="footer5.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2.png"/><Relationship Id="rId25" Type="http://schemas.openxmlformats.org/officeDocument/2006/relationships/image" Target="media/image9.wmf"/><Relationship Id="rId33" Type="http://schemas.openxmlformats.org/officeDocument/2006/relationships/image" Target="media/image14.wmf"/><Relationship Id="rId38" Type="http://schemas.openxmlformats.org/officeDocument/2006/relationships/hyperlink" Target="http://www.ercot.com/mktinfo/data_agg/index.html" TargetMode="External"/><Relationship Id="rId46" Type="http://schemas.openxmlformats.org/officeDocument/2006/relationships/theme" Target="theme/theme1.xml"/><Relationship Id="rId20" Type="http://schemas.openxmlformats.org/officeDocument/2006/relationships/image" Target="media/image4.wmf"/><Relationship Id="rId41"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WrappedLabelHistory xmlns:xsd="http://www.w3.org/2001/XMLSchema" xmlns:xsi="http://www.w3.org/2001/XMLSchema-instance" xmlns="http://www.boldonjames.com/2016/02/Classifier/internal/wrappedLabelHistory">
  <Value>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PC9zaXNsPjxVc2VyTmFtZT5DT1JQXHMyNDUxMjU8L1VzZXJOYW1lPjxEYXRlVGltZT4xMS8yMS8yMDIzIDU6MDY6NTIgUE08L0RhdGVUaW1lPjxMYWJlbFN0cmluZz5BRVAgSW50ZXJuYWw8L0xhYmVsU3RyaW5nPjwvaXRlbT48L2xhYmVsSGlzdG9yeT4=</Value>
</WrappedLabelHistory>
</file>

<file path=customXml/item2.xml><?xml version="1.0" encoding="utf-8"?>
<sisl xmlns:xsd="http://www.w3.org/2001/XMLSchema" xmlns:xsi="http://www.w3.org/2001/XMLSchema-instance" xmlns="http://www.boldonjames.com/2008/01/sie/internal/label" sislVersion="0" policy="e9c0b8d7-bdb4-4fd3-b62a-f50327aaefce" origin="userSelected">
  <element uid="50c31824-0780-4910-87d1-eaaffd182d42" value=""/>
  <element uid="d14f5c36-f44a-4315-b438-005cfe8f069f" value=""/>
</sisl>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6177C-95D0-4DFE-839C-6A18FEA1E4C9}">
  <ds:schemaRefs>
    <ds:schemaRef ds:uri="http://www.w3.org/2001/XMLSchema"/>
    <ds:schemaRef ds:uri="http://www.boldonjames.com/2016/02/Classifier/internal/wrappedLabelHistory"/>
  </ds:schemaRefs>
</ds:datastoreItem>
</file>

<file path=customXml/itemProps2.xml><?xml version="1.0" encoding="utf-8"?>
<ds:datastoreItem xmlns:ds="http://schemas.openxmlformats.org/officeDocument/2006/customXml" ds:itemID="{0BDC1896-41D7-4D98-862C-A1CC5852EE1C}">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130A14B-4C02-445E-87DA-F0B35BB6E17E}">
  <ds:schemaRefs>
    <ds:schemaRef ds:uri="http://schemas.microsoft.com/office/2006/metadata/properties"/>
  </ds:schemaRefs>
</ds:datastoreItem>
</file>

<file path=customXml/itemProps4.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6.xml><?xml version="1.0" encoding="utf-8"?>
<ds:datastoreItem xmlns:ds="http://schemas.openxmlformats.org/officeDocument/2006/customXml" ds:itemID="{1CE6BA9D-E82D-434E-92E9-75F5C3154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80</Pages>
  <Words>24397</Words>
  <Characters>139064</Characters>
  <Application>Microsoft Office Word</Application>
  <DocSecurity>0</DocSecurity>
  <Lines>1158</Lines>
  <Paragraphs>326</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163135</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SSWG Procedure Manual</dc:title>
  <dc:creator>Scot Williams</dc:creator>
  <cp:lastModifiedBy>Walker, Zachary</cp:lastModifiedBy>
  <cp:revision>3</cp:revision>
  <cp:lastPrinted>2017-03-27T14:50:00Z</cp:lastPrinted>
  <dcterms:created xsi:type="dcterms:W3CDTF">2025-08-26T13:51:00Z</dcterms:created>
  <dcterms:modified xsi:type="dcterms:W3CDTF">2025-08-26T13:59:00Z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y fmtid="{D5CDD505-2E9C-101B-9397-08002B2CF9AE}" pid="3" name="MSIP_Label_f367428c-8df2-41b3-925f-2e32f93f53ed_Enabled">
    <vt:lpwstr>true</vt:lpwstr>
  </property>
  <property fmtid="{D5CDD505-2E9C-101B-9397-08002B2CF9AE}" pid="4" name="MSIP_Label_f367428c-8df2-41b3-925f-2e32f93f53ed_SetDate">
    <vt:lpwstr>2021-11-04T15:52:39Z</vt:lpwstr>
  </property>
  <property fmtid="{D5CDD505-2E9C-101B-9397-08002B2CF9AE}" pid="5" name="MSIP_Label_f367428c-8df2-41b3-925f-2e32f93f53ed_Method">
    <vt:lpwstr>Standard</vt:lpwstr>
  </property>
  <property fmtid="{D5CDD505-2E9C-101B-9397-08002B2CF9AE}" pid="6" name="MSIP_Label_f367428c-8df2-41b3-925f-2e32f93f53ed_Name">
    <vt:lpwstr>f367428c-8df2-41b3-925f-2e32f93f53ed</vt:lpwstr>
  </property>
  <property fmtid="{D5CDD505-2E9C-101B-9397-08002B2CF9AE}" pid="7" name="MSIP_Label_f367428c-8df2-41b3-925f-2e32f93f53ed_SiteId">
    <vt:lpwstr>6c1ea1fd-d5ee-4dc8-bcfe-8877bd40388b</vt:lpwstr>
  </property>
  <property fmtid="{D5CDD505-2E9C-101B-9397-08002B2CF9AE}" pid="8" name="MSIP_Label_f367428c-8df2-41b3-925f-2e32f93f53ed_ActionId">
    <vt:lpwstr>688dbb65-e539-472a-9477-e9334cc35e0b</vt:lpwstr>
  </property>
  <property fmtid="{D5CDD505-2E9C-101B-9397-08002B2CF9AE}" pid="9" name="MSIP_Label_f367428c-8df2-41b3-925f-2e32f93f53ed_ContentBits">
    <vt:lpwstr>0</vt:lpwstr>
  </property>
  <property fmtid="{D5CDD505-2E9C-101B-9397-08002B2CF9AE}" pid="10" name="docIndexRef">
    <vt:lpwstr>ba9e9549-17ed-480f-8870-c4b9c1bef144</vt:lpwstr>
  </property>
  <property fmtid="{D5CDD505-2E9C-101B-9397-08002B2CF9AE}" pid="11" name="bjSaver">
    <vt:lpwstr>1U/k25Geu/rDuiVWC9Gl0EVhwxMBFJ3v</vt:lpwstr>
  </property>
  <property fmtid="{D5CDD505-2E9C-101B-9397-08002B2CF9AE}" pid="12" name="bjDocumentLabelXML">
    <vt:lpwstr>&lt;?xml version="1.0" encoding="us-ascii"?&gt;&lt;sisl xmlns:xsd="http://www.w3.org/2001/XMLSchema" xmlns:xsi="http://www.w3.org/2001/XMLSchema-instance" sislVersion="0" policy="e9c0b8d7-bdb4-4fd3-b62a-f50327aaefce" origin="userSelected" xmlns="http://www.boldonj</vt:lpwstr>
  </property>
  <property fmtid="{D5CDD505-2E9C-101B-9397-08002B2CF9AE}" pid="13" name="bjDocumentLabelXML-0">
    <vt:lpwstr>ames.com/2008/01/sie/internal/label"&gt;&lt;element uid="50c31824-0780-4910-87d1-eaaffd182d42" value="" /&gt;&lt;element uid="d14f5c36-f44a-4315-b438-005cfe8f069f" value="" /&gt;&lt;/sisl&gt;</vt:lpwstr>
  </property>
  <property fmtid="{D5CDD505-2E9C-101B-9397-08002B2CF9AE}" pid="14" name="bjDocumentSecurityLabel">
    <vt:lpwstr>AEP Internal</vt:lpwstr>
  </property>
  <property fmtid="{D5CDD505-2E9C-101B-9397-08002B2CF9AE}" pid="15" name="MSIP_Label_69f43042-6bda-44b2-91eb-eca3d3d484f4_SiteId">
    <vt:lpwstr>15f3c881-6b03-4ff6-8559-77bf5177818f</vt:lpwstr>
  </property>
  <property fmtid="{D5CDD505-2E9C-101B-9397-08002B2CF9AE}" pid="16" name="MSIP_Label_69f43042-6bda-44b2-91eb-eca3d3d484f4_Name">
    <vt:lpwstr>AEP Internal</vt:lpwstr>
  </property>
  <property fmtid="{D5CDD505-2E9C-101B-9397-08002B2CF9AE}" pid="17" name="MSIP_Label_69f43042-6bda-44b2-91eb-eca3d3d484f4_Enabled">
    <vt:lpwstr>true</vt:lpwstr>
  </property>
  <property fmtid="{D5CDD505-2E9C-101B-9397-08002B2CF9AE}" pid="18" name="bjClsUserRVM">
    <vt:lpwstr>[]</vt:lpwstr>
  </property>
  <property fmtid="{D5CDD505-2E9C-101B-9397-08002B2CF9AE}" pid="19" name="bjLabelHistoryID">
    <vt:lpwstr>{2506177C-95D0-4DFE-839C-6A18FEA1E4C9}</vt:lpwstr>
  </property>
  <property fmtid="{D5CDD505-2E9C-101B-9397-08002B2CF9AE}" pid="20" name="MSIP_Label_7084cbda-52b8-46fb-a7b7-cb5bd465ed85_Enabled">
    <vt:lpwstr>true</vt:lpwstr>
  </property>
  <property fmtid="{D5CDD505-2E9C-101B-9397-08002B2CF9AE}" pid="21" name="MSIP_Label_7084cbda-52b8-46fb-a7b7-cb5bd465ed85_SetDate">
    <vt:lpwstr>2024-03-07T17:26:31Z</vt:lpwstr>
  </property>
  <property fmtid="{D5CDD505-2E9C-101B-9397-08002B2CF9AE}" pid="22" name="MSIP_Label_7084cbda-52b8-46fb-a7b7-cb5bd465ed85_Method">
    <vt:lpwstr>Standard</vt:lpwstr>
  </property>
  <property fmtid="{D5CDD505-2E9C-101B-9397-08002B2CF9AE}" pid="23" name="MSIP_Label_7084cbda-52b8-46fb-a7b7-cb5bd465ed85_Name">
    <vt:lpwstr>Internal</vt:lpwstr>
  </property>
  <property fmtid="{D5CDD505-2E9C-101B-9397-08002B2CF9AE}" pid="24" name="MSIP_Label_7084cbda-52b8-46fb-a7b7-cb5bd465ed85_SiteId">
    <vt:lpwstr>0afb747d-bff7-4596-a9fc-950ef9e0ec45</vt:lpwstr>
  </property>
  <property fmtid="{D5CDD505-2E9C-101B-9397-08002B2CF9AE}" pid="25" name="MSIP_Label_7084cbda-52b8-46fb-a7b7-cb5bd465ed85_ActionId">
    <vt:lpwstr>4c123008-58b9-4118-bf06-e7f6889d1727</vt:lpwstr>
  </property>
  <property fmtid="{D5CDD505-2E9C-101B-9397-08002B2CF9AE}" pid="26" name="MSIP_Label_7084cbda-52b8-46fb-a7b7-cb5bd465ed85_ContentBits">
    <vt:lpwstr>0</vt:lpwstr>
  </property>
</Properties>
</file>